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B31" w:rsidRPr="005939DE" w:rsidRDefault="008E0B31" w:rsidP="008E0B31">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p>
    <w:p w:rsidR="008E0B31" w:rsidRPr="00AA608E" w:rsidRDefault="008E0B31" w:rsidP="00DC13EB">
      <w:pPr>
        <w:pStyle w:val="aa"/>
        <w:spacing w:after="0"/>
        <w:ind w:firstLine="567"/>
        <w:jc w:val="right"/>
        <w:rPr>
          <w:rFonts w:ascii="GHEA Grapalat" w:hAnsi="GHEA Grapalat" w:cs="Sylfaen"/>
          <w:i/>
          <w:sz w:val="16"/>
        </w:rPr>
      </w:pPr>
      <w:r w:rsidRPr="00AA608E">
        <w:rPr>
          <w:rFonts w:ascii="GHEA Grapalat" w:hAnsi="GHEA Grapalat" w:cs="Sylfaen"/>
          <w:i/>
          <w:sz w:val="16"/>
        </w:rPr>
        <w:t xml:space="preserve">Հավելված N 7 </w:t>
      </w:r>
    </w:p>
    <w:p w:rsidR="008E0B31" w:rsidRPr="00AA608E" w:rsidRDefault="008E0B31" w:rsidP="00DC13EB">
      <w:pPr>
        <w:pStyle w:val="aa"/>
        <w:spacing w:after="0"/>
        <w:ind w:firstLine="567"/>
        <w:jc w:val="right"/>
        <w:rPr>
          <w:rFonts w:ascii="GHEA Grapalat" w:hAnsi="GHEA Grapalat" w:cs="Sylfaen"/>
          <w:i/>
          <w:sz w:val="16"/>
        </w:rPr>
      </w:pPr>
      <w:r w:rsidRPr="00AA608E">
        <w:rPr>
          <w:rFonts w:ascii="GHEA Grapalat" w:hAnsi="GHEA Grapalat" w:cs="Sylfaen"/>
          <w:i/>
          <w:sz w:val="16"/>
        </w:rPr>
        <w:t xml:space="preserve">ՀՀ ֆինանսների նախարարի 2019 թվականի </w:t>
      </w:r>
    </w:p>
    <w:p w:rsidR="008E0B31" w:rsidRPr="00AA608E" w:rsidRDefault="008E0B31" w:rsidP="00DC13EB">
      <w:pPr>
        <w:pStyle w:val="aa"/>
        <w:spacing w:after="0"/>
        <w:ind w:right="-7" w:firstLine="567"/>
        <w:jc w:val="right"/>
        <w:rPr>
          <w:rFonts w:ascii="GHEA Grapalat" w:hAnsi="GHEA Grapalat" w:cs="Sylfaen"/>
          <w:i/>
          <w:sz w:val="18"/>
          <w:szCs w:val="20"/>
          <w:lang w:val="af-ZA" w:eastAsia="ru-RU"/>
        </w:rPr>
      </w:pPr>
      <w:r w:rsidRPr="00AA608E">
        <w:rPr>
          <w:rFonts w:ascii="GHEA Grapalat" w:hAnsi="GHEA Grapalat" w:cs="Sylfaen"/>
          <w:i/>
          <w:sz w:val="16"/>
        </w:rPr>
        <w:t xml:space="preserve">04 նոյեմբերի N 597-Ա  հրամանի    </w:t>
      </w:r>
    </w:p>
    <w:p w:rsidR="008E0B31" w:rsidRPr="00AA608E" w:rsidRDefault="008E0B31" w:rsidP="008E0B31">
      <w:pPr>
        <w:pStyle w:val="aa"/>
        <w:spacing w:after="0"/>
        <w:ind w:right="-7" w:firstLine="567"/>
        <w:jc w:val="right"/>
        <w:rPr>
          <w:rFonts w:ascii="GHEA Grapalat" w:hAnsi="GHEA Grapalat" w:cs="Sylfaen"/>
          <w:i/>
          <w:sz w:val="18"/>
          <w:szCs w:val="20"/>
          <w:lang w:val="af-ZA" w:eastAsia="ru-RU"/>
        </w:rPr>
      </w:pPr>
      <w:r w:rsidRPr="00AA608E">
        <w:rPr>
          <w:rFonts w:ascii="GHEA Grapalat" w:hAnsi="GHEA Grapalat" w:cs="Sylfaen"/>
          <w:i/>
          <w:sz w:val="18"/>
          <w:szCs w:val="20"/>
          <w:lang w:val="af-ZA" w:eastAsia="ru-RU"/>
        </w:rPr>
        <w:tab/>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ՀԱՅՏԱՐԱՐՈՒԹՅՈՒՆ</w:t>
      </w: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ԳՆԱՆՇՄԱՆ ՀԱՐՑՄԱՆ  ՄԱՍԻՆ*</w:t>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Հայտարարության սույն տեքստը հաստատված է գնահատող հանձնաժողովի</w:t>
      </w:r>
    </w:p>
    <w:p w:rsidR="008E0B31" w:rsidRPr="00AA608E" w:rsidRDefault="00020DA7" w:rsidP="008E0B31">
      <w:pPr>
        <w:pStyle w:val="a3"/>
        <w:spacing w:line="240" w:lineRule="auto"/>
        <w:jc w:val="center"/>
        <w:rPr>
          <w:rFonts w:ascii="GHEA Grapalat" w:hAnsi="GHEA Grapalat"/>
          <w:i w:val="0"/>
          <w:lang w:val="af-ZA"/>
        </w:rPr>
      </w:pPr>
      <w:r>
        <w:rPr>
          <w:rFonts w:ascii="GHEA Grapalat" w:hAnsi="GHEA Grapalat"/>
          <w:i w:val="0"/>
          <w:lang w:val="af-ZA"/>
        </w:rPr>
        <w:t>2020թվականի «</w:t>
      </w:r>
      <w:r w:rsidR="000C2527">
        <w:rPr>
          <w:rFonts w:ascii="GHEA Grapalat" w:hAnsi="GHEA Grapalat"/>
          <w:i w:val="0"/>
          <w:lang w:val="af-ZA"/>
        </w:rPr>
        <w:t>փետր</w:t>
      </w:r>
      <w:r>
        <w:rPr>
          <w:rFonts w:ascii="GHEA Grapalat" w:hAnsi="GHEA Grapalat"/>
          <w:i w:val="0"/>
          <w:lang w:val="af-ZA"/>
        </w:rPr>
        <w:t>վարի</w:t>
      </w:r>
      <w:r w:rsidR="00A659E1">
        <w:rPr>
          <w:rFonts w:ascii="GHEA Grapalat" w:hAnsi="GHEA Grapalat"/>
          <w:i w:val="0"/>
          <w:lang w:val="af-ZA"/>
        </w:rPr>
        <w:t>»</w:t>
      </w:r>
      <w:r w:rsidR="008E0B31" w:rsidRPr="00AA608E">
        <w:rPr>
          <w:rFonts w:ascii="GHEA Grapalat" w:hAnsi="GHEA Grapalat"/>
          <w:i w:val="0"/>
          <w:lang w:val="af-ZA"/>
        </w:rPr>
        <w:t xml:space="preserve"> «</w:t>
      </w:r>
      <w:r w:rsidR="000C2527">
        <w:rPr>
          <w:rFonts w:ascii="GHEA Grapalat" w:hAnsi="GHEA Grapalat"/>
          <w:i w:val="0"/>
          <w:lang w:val="af-ZA"/>
        </w:rPr>
        <w:t>0</w:t>
      </w:r>
      <w:r w:rsidR="00AD2978">
        <w:rPr>
          <w:rFonts w:ascii="GHEA Grapalat" w:hAnsi="GHEA Grapalat"/>
          <w:i w:val="0"/>
          <w:lang w:val="af-ZA"/>
        </w:rPr>
        <w:t>7</w:t>
      </w:r>
      <w:r w:rsidR="008E0B31" w:rsidRPr="00AA608E">
        <w:rPr>
          <w:rFonts w:ascii="GHEA Grapalat" w:hAnsi="GHEA Grapalat"/>
          <w:i w:val="0"/>
          <w:lang w:val="af-ZA"/>
        </w:rPr>
        <w:t xml:space="preserve">» «1» որոշմամբ </w:t>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Ընթացակ</w:t>
      </w:r>
      <w:r w:rsidR="00020DA7">
        <w:rPr>
          <w:rFonts w:ascii="GHEA Grapalat" w:hAnsi="GHEA Grapalat"/>
          <w:i w:val="0"/>
          <w:lang w:val="af-ZA"/>
        </w:rPr>
        <w:t>արգի ծածկագիրը`  ԱՄ</w:t>
      </w:r>
      <w:r w:rsidR="005C08E9">
        <w:rPr>
          <w:rFonts w:ascii="GHEA Grapalat" w:hAnsi="GHEA Grapalat"/>
          <w:i w:val="0"/>
          <w:lang w:val="af-ZA"/>
        </w:rPr>
        <w:t>Ա</w:t>
      </w:r>
      <w:r w:rsidR="0012456D">
        <w:rPr>
          <w:rFonts w:ascii="GHEA Grapalat" w:hAnsi="GHEA Grapalat"/>
          <w:i w:val="0"/>
          <w:lang w:val="af-ZA"/>
        </w:rPr>
        <w:t>Ր</w:t>
      </w:r>
      <w:r w:rsidR="00020DA7">
        <w:rPr>
          <w:rFonts w:ascii="GHEA Grapalat" w:hAnsi="GHEA Grapalat"/>
          <w:i w:val="0"/>
          <w:lang w:val="af-ZA"/>
        </w:rPr>
        <w:t>ՀՄ-ԳՀԱՊՁԲ-20</w:t>
      </w:r>
      <w:r w:rsidRPr="00AA608E">
        <w:rPr>
          <w:rFonts w:ascii="GHEA Grapalat" w:hAnsi="GHEA Grapalat"/>
          <w:i w:val="0"/>
          <w:lang w:val="af-ZA"/>
        </w:rPr>
        <w:t>/0</w:t>
      </w:r>
      <w:r w:rsidR="00020DA7">
        <w:rPr>
          <w:rFonts w:ascii="GHEA Grapalat" w:hAnsi="GHEA Grapalat"/>
          <w:i w:val="0"/>
          <w:lang w:val="af-ZA"/>
        </w:rPr>
        <w:t>1</w:t>
      </w:r>
      <w:r w:rsidR="003B2BB1" w:rsidRPr="00AA608E">
        <w:rPr>
          <w:rFonts w:ascii="GHEA Grapalat" w:hAnsi="GHEA Grapalat"/>
          <w:i w:val="0"/>
          <w:lang w:val="af-ZA"/>
        </w:rPr>
        <w:t xml:space="preserve"> </w:t>
      </w:r>
      <w:r w:rsidRPr="00AA608E">
        <w:rPr>
          <w:rFonts w:ascii="GHEA Grapalat" w:hAnsi="GHEA Grapalat"/>
          <w:i w:val="0"/>
          <w:lang w:val="af-ZA"/>
        </w:rPr>
        <w:t xml:space="preserve">       </w:t>
      </w:r>
    </w:p>
    <w:p w:rsidR="008E0B31" w:rsidRPr="00AA608E" w:rsidRDefault="008E0B31" w:rsidP="008E0B31">
      <w:pPr>
        <w:pStyle w:val="a3"/>
        <w:spacing w:line="240" w:lineRule="auto"/>
        <w:rPr>
          <w:rFonts w:ascii="GHEA Grapalat" w:hAnsi="GHEA Grapalat"/>
          <w:i w:val="0"/>
          <w:lang w:val="af-ZA"/>
        </w:rPr>
      </w:pPr>
    </w:p>
    <w:p w:rsidR="008E0B31" w:rsidRPr="00AA608E" w:rsidRDefault="008E0B31" w:rsidP="00D909B5">
      <w:pPr>
        <w:pStyle w:val="a3"/>
        <w:spacing w:line="240" w:lineRule="auto"/>
        <w:ind w:firstLine="708"/>
        <w:rPr>
          <w:rFonts w:ascii="GHEA Grapalat" w:hAnsi="GHEA Grapalat"/>
          <w:i w:val="0"/>
          <w:lang w:val="af-ZA"/>
        </w:rPr>
      </w:pPr>
      <w:r w:rsidRPr="00AA608E">
        <w:rPr>
          <w:rFonts w:ascii="GHEA Grapalat" w:hAnsi="GHEA Grapalat"/>
          <w:i w:val="0"/>
          <w:lang w:val="af-ZA"/>
        </w:rPr>
        <w:t>Պատ</w:t>
      </w:r>
      <w:r w:rsidR="00020DA7">
        <w:rPr>
          <w:rFonts w:ascii="GHEA Grapalat" w:hAnsi="GHEA Grapalat"/>
          <w:i w:val="0"/>
          <w:lang w:val="af-ZA"/>
        </w:rPr>
        <w:t xml:space="preserve">վիրատուն` ՀՀ Արարատի մարզ </w:t>
      </w:r>
      <w:r w:rsidR="005C08E9">
        <w:rPr>
          <w:rFonts w:ascii="GHEA Grapalat" w:hAnsi="GHEA Grapalat"/>
          <w:i w:val="0"/>
          <w:lang w:val="af-ZA"/>
        </w:rPr>
        <w:t>Ա</w:t>
      </w:r>
      <w:r w:rsidR="000C2527">
        <w:rPr>
          <w:rFonts w:ascii="GHEA Grapalat" w:hAnsi="GHEA Grapalat"/>
          <w:i w:val="0"/>
          <w:lang w:val="af-ZA"/>
        </w:rPr>
        <w:t>րմաշի</w:t>
      </w:r>
      <w:r w:rsidRPr="00AA608E">
        <w:rPr>
          <w:rFonts w:ascii="GHEA Grapalat" w:hAnsi="GHEA Grapalat"/>
          <w:i w:val="0"/>
          <w:lang w:val="af-ZA"/>
        </w:rPr>
        <w:t xml:space="preserve"> մանկապարտեզ ՀՈԱԿ</w:t>
      </w:r>
      <w:r w:rsidR="005C08E9">
        <w:rPr>
          <w:rFonts w:ascii="GHEA Grapalat" w:hAnsi="GHEA Grapalat"/>
          <w:i w:val="0"/>
          <w:lang w:val="af-ZA"/>
        </w:rPr>
        <w:t>-ը</w:t>
      </w:r>
      <w:r w:rsidRPr="00AA608E">
        <w:rPr>
          <w:rFonts w:ascii="GHEA Grapalat" w:hAnsi="GHEA Grapalat"/>
          <w:i w:val="0"/>
          <w:lang w:val="af-ZA"/>
        </w:rPr>
        <w:t>, որը գտ</w:t>
      </w:r>
      <w:r w:rsidR="00020DA7">
        <w:rPr>
          <w:rFonts w:ascii="GHEA Grapalat" w:hAnsi="GHEA Grapalat"/>
          <w:i w:val="0"/>
          <w:lang w:val="af-ZA"/>
        </w:rPr>
        <w:t xml:space="preserve">նվում է  ՀՀ Արարատի մարզ, </w:t>
      </w:r>
      <w:r w:rsidR="005C08E9">
        <w:rPr>
          <w:rFonts w:ascii="GHEA Grapalat" w:hAnsi="GHEA Grapalat"/>
          <w:i w:val="0"/>
          <w:lang w:val="af-ZA"/>
        </w:rPr>
        <w:t>Ա</w:t>
      </w:r>
      <w:r w:rsidR="000C2527">
        <w:rPr>
          <w:rFonts w:ascii="GHEA Grapalat" w:hAnsi="GHEA Grapalat"/>
          <w:i w:val="0"/>
          <w:lang w:val="af-ZA"/>
        </w:rPr>
        <w:t xml:space="preserve">րմաշ </w:t>
      </w:r>
      <w:r w:rsidR="00020DA7">
        <w:rPr>
          <w:rFonts w:ascii="GHEA Grapalat" w:hAnsi="GHEA Grapalat"/>
          <w:i w:val="0"/>
          <w:lang w:val="af-ZA"/>
        </w:rPr>
        <w:t xml:space="preserve">համայնք, </w:t>
      </w:r>
      <w:r w:rsidR="000C2527">
        <w:rPr>
          <w:rFonts w:ascii="GHEA Grapalat" w:hAnsi="GHEA Grapalat"/>
          <w:i w:val="0"/>
          <w:lang w:val="af-ZA"/>
        </w:rPr>
        <w:t>Հանրապետության</w:t>
      </w:r>
      <w:r w:rsidR="005C08E9">
        <w:rPr>
          <w:rFonts w:ascii="GHEA Grapalat" w:hAnsi="GHEA Grapalat"/>
          <w:i w:val="0"/>
          <w:lang w:val="af-ZA"/>
        </w:rPr>
        <w:t xml:space="preserve"> 1</w:t>
      </w:r>
      <w:r w:rsidR="000C2527">
        <w:rPr>
          <w:rFonts w:ascii="GHEA Grapalat" w:hAnsi="GHEA Grapalat"/>
          <w:i w:val="0"/>
          <w:lang w:val="af-ZA"/>
        </w:rPr>
        <w:t xml:space="preserve"> </w:t>
      </w:r>
      <w:r w:rsidRPr="00AA608E">
        <w:rPr>
          <w:rFonts w:ascii="GHEA Grapalat" w:hAnsi="GHEA Grapalat"/>
          <w:i w:val="0"/>
          <w:lang w:val="af-ZA"/>
        </w:rPr>
        <w:t xml:space="preserve"> հասցեում,</w:t>
      </w:r>
      <w:r w:rsidR="009306F9">
        <w:rPr>
          <w:rFonts w:ascii="GHEA Grapalat" w:hAnsi="GHEA Grapalat"/>
          <w:i w:val="0"/>
          <w:lang w:val="af-ZA"/>
        </w:rPr>
        <w:t xml:space="preserve"> </w:t>
      </w:r>
      <w:r w:rsidRPr="00AA608E">
        <w:rPr>
          <w:rFonts w:ascii="GHEA Grapalat" w:hAnsi="GHEA Grapalat"/>
          <w:i w:val="0"/>
          <w:lang w:val="af-ZA"/>
        </w:rPr>
        <w:t xml:space="preserve">հայտարարում է </w:t>
      </w:r>
      <w:r w:rsidR="00D909B5" w:rsidRPr="00AA608E">
        <w:rPr>
          <w:rFonts w:ascii="GHEA Grapalat" w:hAnsi="GHEA Grapalat"/>
          <w:i w:val="0"/>
          <w:lang w:val="af-ZA"/>
        </w:rPr>
        <w:t>գնանշման հարցում</w:t>
      </w:r>
      <w:r w:rsidRPr="00AA608E">
        <w:rPr>
          <w:rFonts w:ascii="GHEA Grapalat" w:hAnsi="GHEA Grapalat"/>
          <w:i w:val="0"/>
          <w:lang w:val="af-ZA"/>
        </w:rPr>
        <w:t>, որն իրականացվում է մեկ փուլով:</w:t>
      </w:r>
    </w:p>
    <w:p w:rsidR="008E0B31" w:rsidRPr="00AA608E" w:rsidRDefault="008E0B31" w:rsidP="008E0B31">
      <w:pPr>
        <w:pStyle w:val="a3"/>
        <w:spacing w:line="240" w:lineRule="auto"/>
        <w:ind w:firstLine="0"/>
        <w:rPr>
          <w:rFonts w:ascii="GHEA Grapalat" w:hAnsi="GHEA Grapalat"/>
          <w:i w:val="0"/>
          <w:lang w:val="af-ZA"/>
        </w:rPr>
      </w:pPr>
      <w:r w:rsidRPr="00AA608E">
        <w:rPr>
          <w:rFonts w:ascii="GHEA Grapalat" w:hAnsi="GHEA Grapalat"/>
          <w:i w:val="0"/>
          <w:lang w:val="af-ZA"/>
        </w:rPr>
        <w:tab/>
      </w:r>
      <w:bookmarkStart w:id="0" w:name="_Hlk23167417"/>
      <w:r w:rsidRPr="00AA608E">
        <w:rPr>
          <w:rFonts w:ascii="GHEA Grapalat" w:hAnsi="GHEA Grapalat"/>
          <w:i w:val="0"/>
          <w:lang w:val="af-ZA"/>
        </w:rPr>
        <w:t>Սույն ընթացակարգի</w:t>
      </w:r>
      <w:bookmarkEnd w:id="0"/>
      <w:r w:rsidRPr="00AA608E">
        <w:rPr>
          <w:rFonts w:ascii="GHEA Grapalat" w:hAnsi="GHEA Grapalat"/>
          <w:i w:val="0"/>
          <w:lang w:val="af-ZA"/>
        </w:rPr>
        <w:t xml:space="preserve"> արդյունքում </w:t>
      </w:r>
      <w:r w:rsidRPr="00AA608E">
        <w:rPr>
          <w:rFonts w:ascii="GHEA Grapalat" w:hAnsi="GHEA Grapalat"/>
          <w:i w:val="0"/>
          <w:lang w:val="hy-AM"/>
        </w:rPr>
        <w:t>ընտրված</w:t>
      </w:r>
      <w:r w:rsidRPr="00AA608E">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rsidR="008E0B31" w:rsidRPr="00AA608E" w:rsidRDefault="008E0B31" w:rsidP="008E0B31">
      <w:pPr>
        <w:pStyle w:val="a3"/>
        <w:spacing w:line="240" w:lineRule="auto"/>
        <w:ind w:firstLine="0"/>
        <w:rPr>
          <w:rFonts w:ascii="GHEA Grapalat" w:hAnsi="GHEA Grapalat"/>
          <w:i w:val="0"/>
          <w:lang w:val="af-ZA"/>
        </w:rPr>
      </w:pPr>
      <w:r w:rsidRPr="00AA608E">
        <w:rPr>
          <w:rFonts w:ascii="GHEA Grapalat" w:hAnsi="GHEA Grapalat"/>
          <w:i w:val="0"/>
          <w:lang w:val="af-ZA"/>
        </w:rPr>
        <w:tab/>
      </w:r>
      <w:r w:rsidRPr="00AA608E">
        <w:rPr>
          <w:rFonts w:ascii="GHEA Grapalat" w:hAnsi="GHEA Grapalat"/>
          <w:i w:val="0"/>
          <w:sz w:val="16"/>
          <w:szCs w:val="16"/>
          <w:lang w:val="af-ZA"/>
        </w:rPr>
        <w:t xml:space="preserve"> </w:t>
      </w:r>
      <w:r w:rsidRPr="00AA608E">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8E0B31" w:rsidRPr="00AA608E" w:rsidRDefault="008E0B31" w:rsidP="008E0B31">
      <w:pPr>
        <w:ind w:firstLine="720"/>
        <w:jc w:val="both"/>
        <w:rPr>
          <w:rFonts w:ascii="GHEA Grapalat" w:hAnsi="GHEA Grapalat"/>
          <w:sz w:val="20"/>
          <w:szCs w:val="20"/>
          <w:lang w:val="af-ZA"/>
        </w:rPr>
      </w:pPr>
      <w:r w:rsidRPr="00AA608E">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Ընտրված մասնակիցը որոշվում է </w:t>
      </w:r>
      <w:bookmarkStart w:id="1" w:name="_Hlk23167512"/>
      <w:r w:rsidRPr="00AA608E">
        <w:rPr>
          <w:rFonts w:ascii="GHEA Grapalat" w:hAnsi="GHEA Grapalat"/>
          <w:i w:val="0"/>
          <w:lang w:val="af-ZA"/>
        </w:rPr>
        <w:t xml:space="preserve">ոչ գնային պայմաններով բավարար գնահատված </w:t>
      </w:r>
      <w:bookmarkEnd w:id="1"/>
      <w:r w:rsidRPr="00AA608E">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AA608E">
        <w:rPr>
          <w:rFonts w:ascii="GHEA Grapalat" w:hAnsi="GHEA Grapalat"/>
          <w:i w:val="0"/>
          <w:u w:val="single"/>
          <w:lang w:val="af-ZA"/>
        </w:rPr>
        <w:t>7</w:t>
      </w:r>
      <w:r w:rsidR="009306F9">
        <w:rPr>
          <w:rFonts w:ascii="GHEA Grapalat" w:hAnsi="GHEA Grapalat"/>
          <w:i w:val="0"/>
          <w:lang w:val="af-ZA"/>
        </w:rPr>
        <w:t>-րդ օրը ժամը 1</w:t>
      </w:r>
      <w:r w:rsidR="005C08E9">
        <w:rPr>
          <w:rFonts w:ascii="GHEA Grapalat" w:hAnsi="GHEA Grapalat"/>
          <w:i w:val="0"/>
          <w:lang w:val="af-ZA"/>
        </w:rPr>
        <w:t>1</w:t>
      </w:r>
      <w:r w:rsidRPr="00AA608E">
        <w:rPr>
          <w:rFonts w:ascii="GHEA Grapalat" w:hAnsi="GHEA Grapalat"/>
          <w:i w:val="0"/>
          <w:lang w:val="af-ZA"/>
        </w:rPr>
        <w:t>;00-ը։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w:t>
      </w:r>
      <w:r w:rsidR="00ED1FAC">
        <w:rPr>
          <w:rFonts w:ascii="GHEA Grapalat" w:hAnsi="GHEA Grapalat"/>
          <w:i w:val="0"/>
          <w:lang w:val="af-ZA"/>
        </w:rPr>
        <w:t>4</w:t>
      </w:r>
      <w:r w:rsidRPr="00AA608E">
        <w:rPr>
          <w:rFonts w:ascii="GHEA Grapalat" w:hAnsi="GHEA Grapalat"/>
          <w:i w:val="0"/>
          <w:lang w:val="af-ZA"/>
        </w:rPr>
        <w:t xml:space="preserve">ընթացքում։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Հրավեր չստանալը չի սահմանափակում մասնակցի` սույն ընթացակարգին մասնակցելու իրավունքը։ </w:t>
      </w:r>
    </w:p>
    <w:p w:rsidR="008E0B31" w:rsidRPr="00AA608E" w:rsidRDefault="008E0B31" w:rsidP="003107D0">
      <w:pPr>
        <w:pStyle w:val="a3"/>
        <w:spacing w:line="240" w:lineRule="auto"/>
        <w:rPr>
          <w:rFonts w:ascii="GHEA Grapalat" w:hAnsi="GHEA Grapalat"/>
          <w:i w:val="0"/>
          <w:lang w:val="af-ZA"/>
        </w:rPr>
      </w:pPr>
      <w:r w:rsidRPr="00AA608E">
        <w:rPr>
          <w:rFonts w:ascii="GHEA Grapalat" w:hAnsi="GHEA Grapalat"/>
          <w:i w:val="0"/>
          <w:lang w:val="af-ZA"/>
        </w:rPr>
        <w:t>Սույն ընթացակարգին մասնակցության հայտերն անհրաժեշտ է ներկայացնել</w:t>
      </w:r>
      <w:r w:rsidR="00D909B5" w:rsidRPr="00AA608E">
        <w:rPr>
          <w:rFonts w:ascii="GHEA Grapalat" w:hAnsi="GHEA Grapalat"/>
          <w:i w:val="0"/>
          <w:lang w:val="af-ZA" w:eastAsia="ru-RU"/>
        </w:rPr>
        <w:t xml:space="preserve"> </w:t>
      </w:r>
      <w:r w:rsidRPr="00AA608E">
        <w:rPr>
          <w:rFonts w:ascii="GHEA Grapalat" w:hAnsi="GHEA Grapalat"/>
          <w:i w:val="0"/>
          <w:lang w:val="af-ZA" w:eastAsia="ru-RU"/>
        </w:rPr>
        <w:t xml:space="preserve"> </w:t>
      </w:r>
      <w:r w:rsidR="005C08E9">
        <w:rPr>
          <w:rFonts w:ascii="GHEA Grapalat" w:hAnsi="GHEA Grapalat"/>
          <w:i w:val="0"/>
          <w:lang w:val="af-ZA"/>
        </w:rPr>
        <w:t>ՀՀ Արարատի մարզ</w:t>
      </w:r>
      <w:r w:rsidR="00020DA7">
        <w:rPr>
          <w:rFonts w:ascii="GHEA Grapalat" w:hAnsi="GHEA Grapalat"/>
          <w:i w:val="0"/>
          <w:lang w:val="af-ZA"/>
        </w:rPr>
        <w:t xml:space="preserve">, </w:t>
      </w:r>
      <w:r w:rsidR="005C08E9">
        <w:rPr>
          <w:rFonts w:ascii="GHEA Grapalat" w:hAnsi="GHEA Grapalat"/>
          <w:i w:val="0"/>
          <w:lang w:val="af-ZA"/>
        </w:rPr>
        <w:t>Ա</w:t>
      </w:r>
      <w:r w:rsidR="000C2527">
        <w:rPr>
          <w:rFonts w:ascii="GHEA Grapalat" w:hAnsi="GHEA Grapalat"/>
          <w:i w:val="0"/>
          <w:lang w:val="af-ZA"/>
        </w:rPr>
        <w:t>րմաշ</w:t>
      </w:r>
      <w:r w:rsidR="00020DA7">
        <w:rPr>
          <w:rFonts w:ascii="GHEA Grapalat" w:hAnsi="GHEA Grapalat"/>
          <w:i w:val="0"/>
          <w:lang w:val="af-ZA"/>
        </w:rPr>
        <w:t xml:space="preserve"> համայնք, </w:t>
      </w:r>
      <w:r w:rsidR="000C2527">
        <w:rPr>
          <w:rFonts w:ascii="GHEA Grapalat" w:hAnsi="GHEA Grapalat"/>
          <w:i w:val="0"/>
          <w:lang w:val="af-ZA"/>
        </w:rPr>
        <w:t xml:space="preserve"> Հանրապետութ</w:t>
      </w:r>
      <w:r w:rsidR="005C08E9">
        <w:rPr>
          <w:rFonts w:ascii="GHEA Grapalat" w:hAnsi="GHEA Grapalat"/>
          <w:i w:val="0"/>
          <w:lang w:val="af-ZA"/>
        </w:rPr>
        <w:t>յան 1</w:t>
      </w:r>
      <w:r w:rsidR="000C2527">
        <w:rPr>
          <w:rFonts w:ascii="GHEA Grapalat" w:hAnsi="GHEA Grapalat"/>
          <w:i w:val="0"/>
          <w:lang w:val="af-ZA"/>
        </w:rPr>
        <w:t xml:space="preserve"> </w:t>
      </w:r>
      <w:r w:rsidR="005C08E9">
        <w:rPr>
          <w:rFonts w:ascii="GHEA Grapalat" w:hAnsi="GHEA Grapalat"/>
          <w:i w:val="0"/>
          <w:lang w:val="af-ZA"/>
        </w:rPr>
        <w:t>Ա</w:t>
      </w:r>
      <w:r w:rsidR="000C2527">
        <w:rPr>
          <w:rFonts w:ascii="GHEA Grapalat" w:hAnsi="GHEA Grapalat"/>
          <w:i w:val="0"/>
          <w:lang w:val="af-ZA"/>
        </w:rPr>
        <w:t>րմաշ</w:t>
      </w:r>
      <w:r w:rsidR="005C08E9">
        <w:rPr>
          <w:rFonts w:ascii="GHEA Grapalat" w:hAnsi="GHEA Grapalat"/>
          <w:i w:val="0"/>
          <w:lang w:val="af-ZA"/>
        </w:rPr>
        <w:t>ի</w:t>
      </w:r>
      <w:r w:rsidR="005C08E9" w:rsidRPr="00AA608E">
        <w:rPr>
          <w:rFonts w:ascii="GHEA Grapalat" w:hAnsi="GHEA Grapalat"/>
          <w:i w:val="0"/>
          <w:lang w:val="af-ZA"/>
        </w:rPr>
        <w:t xml:space="preserve"> մանկապարտեզ ՀՈԱԿ </w:t>
      </w:r>
      <w:r w:rsidRPr="00AA608E">
        <w:rPr>
          <w:rFonts w:ascii="GHEA Grapalat" w:hAnsi="GHEA Grapalat"/>
          <w:i w:val="0"/>
          <w:lang w:val="af-ZA"/>
        </w:rPr>
        <w:t>հասցեով, փաստաթղթային ձևով</w:t>
      </w:r>
      <w:r w:rsidRPr="00AA608E">
        <w:rPr>
          <w:rFonts w:ascii="GHEA Grapalat" w:hAnsi="GHEA Grapalat"/>
          <w:i w:val="0"/>
          <w:lang w:val="af-ZA" w:eastAsia="ru-RU"/>
        </w:rPr>
        <w:t xml:space="preserve"> </w:t>
      </w:r>
      <w:r w:rsidRPr="00AA608E">
        <w:rPr>
          <w:rFonts w:ascii="GHEA Grapalat" w:hAnsi="GHEA Grapalat"/>
          <w:i w:val="0"/>
          <w:lang w:val="af-ZA"/>
        </w:rPr>
        <w:t xml:space="preserve">մինչև սույն հայտարարության հրապարակման օրվանից հաշված </w:t>
      </w:r>
      <w:r w:rsidRPr="00AA608E">
        <w:rPr>
          <w:rFonts w:ascii="GHEA Grapalat" w:hAnsi="GHEA Grapalat"/>
          <w:i w:val="0"/>
          <w:u w:val="single"/>
          <w:lang w:val="af-ZA"/>
        </w:rPr>
        <w:t xml:space="preserve"> 7</w:t>
      </w:r>
      <w:r w:rsidRPr="00AA608E">
        <w:rPr>
          <w:rFonts w:ascii="GHEA Grapalat" w:hAnsi="GHEA Grapalat"/>
          <w:i w:val="0"/>
          <w:lang w:val="af-ZA"/>
        </w:rPr>
        <w:t xml:space="preserve">-րդ օրվա ժամը </w:t>
      </w:r>
      <w:r w:rsidRPr="00AA608E">
        <w:rPr>
          <w:rFonts w:ascii="GHEA Grapalat" w:hAnsi="GHEA Grapalat"/>
          <w:i w:val="0"/>
          <w:u w:val="single"/>
          <w:lang w:val="af-ZA"/>
        </w:rPr>
        <w:t>1</w:t>
      </w:r>
      <w:r w:rsidR="005C08E9">
        <w:rPr>
          <w:rFonts w:ascii="GHEA Grapalat" w:hAnsi="GHEA Grapalat"/>
          <w:i w:val="0"/>
          <w:u w:val="single"/>
          <w:lang w:val="af-ZA"/>
        </w:rPr>
        <w:t>1</w:t>
      </w:r>
      <w:r w:rsidRPr="00AA608E">
        <w:rPr>
          <w:rFonts w:ascii="GHEA Grapalat" w:hAnsi="GHEA Grapalat"/>
          <w:i w:val="0"/>
          <w:u w:val="single"/>
          <w:lang w:val="af-ZA"/>
        </w:rPr>
        <w:t xml:space="preserve">;00 </w:t>
      </w:r>
      <w:r w:rsidRPr="00AA608E">
        <w:rPr>
          <w:rFonts w:ascii="GHEA Grapalat" w:hAnsi="GHEA Grapalat"/>
          <w:i w:val="0"/>
          <w:lang w:val="af-ZA"/>
        </w:rPr>
        <w:t xml:space="preserve">-ը: </w:t>
      </w:r>
    </w:p>
    <w:p w:rsidR="008E0B31" w:rsidRPr="00AA608E" w:rsidRDefault="008E0B31" w:rsidP="008E0B31">
      <w:pPr>
        <w:pStyle w:val="a3"/>
        <w:spacing w:line="240" w:lineRule="auto"/>
        <w:ind w:firstLine="708"/>
        <w:rPr>
          <w:rFonts w:ascii="GHEA Grapalat" w:hAnsi="GHEA Grapalat"/>
          <w:i w:val="0"/>
          <w:lang w:val="af-ZA"/>
        </w:rPr>
      </w:pPr>
      <w:r w:rsidRPr="00AA608E">
        <w:rPr>
          <w:rFonts w:ascii="GHEA Grapalat" w:hAnsi="GHEA Grapalat"/>
          <w:i w:val="0"/>
          <w:lang w:val="af-ZA"/>
        </w:rPr>
        <w:t xml:space="preserve">Հայտերը, հայերենից բացի, կարող են ներկայացվել նաև անգլերեն կամ ռուսերեն: </w:t>
      </w:r>
    </w:p>
    <w:p w:rsidR="008E0B31" w:rsidRPr="00AA608E" w:rsidRDefault="008E0B31" w:rsidP="008E0B31">
      <w:pPr>
        <w:pStyle w:val="a3"/>
        <w:spacing w:line="240" w:lineRule="auto"/>
        <w:ind w:firstLine="708"/>
        <w:rPr>
          <w:rFonts w:ascii="GHEA Grapalat" w:hAnsi="GHEA Grapalat"/>
          <w:i w:val="0"/>
          <w:lang w:val="af-ZA"/>
        </w:rPr>
      </w:pPr>
      <w:r w:rsidRPr="00AA608E">
        <w:rPr>
          <w:rFonts w:ascii="GHEA Grapalat" w:hAnsi="GHEA Grapalat"/>
          <w:i w:val="0"/>
          <w:lang w:val="af-ZA"/>
        </w:rPr>
        <w:t xml:space="preserve">Հայտերի բացումը տեղի կունենա </w:t>
      </w:r>
      <w:r w:rsidR="000C2527">
        <w:rPr>
          <w:rFonts w:ascii="GHEA Grapalat" w:hAnsi="GHEA Grapalat"/>
          <w:i w:val="0"/>
          <w:lang w:val="af-ZA"/>
        </w:rPr>
        <w:t xml:space="preserve"> </w:t>
      </w:r>
      <w:r w:rsidRPr="00AA608E">
        <w:rPr>
          <w:rFonts w:ascii="GHEA Grapalat" w:hAnsi="GHEA Grapalat"/>
          <w:i w:val="0"/>
          <w:lang w:val="af-ZA"/>
        </w:rPr>
        <w:t xml:space="preserve"> </w:t>
      </w:r>
      <w:r w:rsidR="005C08E9">
        <w:rPr>
          <w:rFonts w:ascii="GHEA Grapalat" w:hAnsi="GHEA Grapalat"/>
          <w:i w:val="0"/>
          <w:lang w:val="af-ZA"/>
        </w:rPr>
        <w:t>ՀՀ Արարատի մարզ, Ա</w:t>
      </w:r>
      <w:r w:rsidR="000C2527">
        <w:rPr>
          <w:rFonts w:ascii="GHEA Grapalat" w:hAnsi="GHEA Grapalat"/>
          <w:i w:val="0"/>
          <w:lang w:val="af-ZA"/>
        </w:rPr>
        <w:t>րմաշ համայնք, Հանրապետության 1</w:t>
      </w:r>
      <w:r w:rsidR="005C08E9">
        <w:rPr>
          <w:rFonts w:ascii="GHEA Grapalat" w:hAnsi="GHEA Grapalat"/>
          <w:i w:val="0"/>
          <w:lang w:val="af-ZA"/>
        </w:rPr>
        <w:t xml:space="preserve"> </w:t>
      </w:r>
      <w:r w:rsidR="005C08E9" w:rsidRPr="005C08E9">
        <w:rPr>
          <w:rFonts w:ascii="GHEA Grapalat" w:hAnsi="GHEA Grapalat"/>
          <w:i w:val="0"/>
          <w:lang w:val="af-ZA"/>
        </w:rPr>
        <w:t xml:space="preserve"> </w:t>
      </w:r>
      <w:r w:rsidR="000C2527">
        <w:rPr>
          <w:rFonts w:ascii="GHEA Grapalat" w:hAnsi="GHEA Grapalat"/>
          <w:i w:val="0"/>
          <w:lang w:val="af-ZA"/>
        </w:rPr>
        <w:t>Արմաշ</w:t>
      </w:r>
      <w:r w:rsidR="005C08E9">
        <w:rPr>
          <w:rFonts w:ascii="GHEA Grapalat" w:hAnsi="GHEA Grapalat"/>
          <w:i w:val="0"/>
          <w:lang w:val="af-ZA"/>
        </w:rPr>
        <w:t>ի</w:t>
      </w:r>
      <w:r w:rsidR="005C08E9" w:rsidRPr="00AA608E">
        <w:rPr>
          <w:rFonts w:ascii="GHEA Grapalat" w:hAnsi="GHEA Grapalat"/>
          <w:i w:val="0"/>
          <w:lang w:val="af-ZA"/>
        </w:rPr>
        <w:t xml:space="preserve"> մանկապարտեզ ՀՈԱԿ</w:t>
      </w:r>
      <w:r w:rsidR="00020DA7">
        <w:rPr>
          <w:rFonts w:ascii="GHEA Grapalat" w:hAnsi="GHEA Grapalat"/>
          <w:i w:val="0"/>
          <w:lang w:val="af-ZA"/>
        </w:rPr>
        <w:t xml:space="preserve"> հասցեում,  « 2020 » </w:t>
      </w:r>
      <w:r w:rsidR="00020DA7" w:rsidRPr="00A659E1">
        <w:rPr>
          <w:rFonts w:ascii="GHEA Grapalat" w:hAnsi="GHEA Grapalat"/>
          <w:i w:val="0"/>
          <w:lang w:val="af-ZA"/>
        </w:rPr>
        <w:t xml:space="preserve">« </w:t>
      </w:r>
      <w:r w:rsidR="000C2527" w:rsidRPr="00A659E1">
        <w:rPr>
          <w:rFonts w:ascii="GHEA Grapalat" w:hAnsi="GHEA Grapalat"/>
          <w:i w:val="0"/>
          <w:lang w:val="af-ZA"/>
        </w:rPr>
        <w:t>փետր</w:t>
      </w:r>
      <w:r w:rsidR="00020DA7" w:rsidRPr="00A659E1">
        <w:rPr>
          <w:rFonts w:ascii="GHEA Grapalat" w:hAnsi="GHEA Grapalat"/>
          <w:i w:val="0"/>
          <w:lang w:val="af-ZA"/>
        </w:rPr>
        <w:t>վա</w:t>
      </w:r>
      <w:r w:rsidRPr="00A659E1">
        <w:rPr>
          <w:rFonts w:ascii="GHEA Grapalat" w:hAnsi="GHEA Grapalat"/>
          <w:i w:val="0"/>
          <w:lang w:val="af-ZA"/>
        </w:rPr>
        <w:t xml:space="preserve">րի» « </w:t>
      </w:r>
      <w:r w:rsidR="000C2527" w:rsidRPr="00A659E1">
        <w:rPr>
          <w:rFonts w:ascii="GHEA Grapalat" w:hAnsi="GHEA Grapalat"/>
          <w:i w:val="0"/>
          <w:lang w:val="af-ZA"/>
        </w:rPr>
        <w:t>1</w:t>
      </w:r>
      <w:r w:rsidR="00AD2978">
        <w:rPr>
          <w:rFonts w:ascii="GHEA Grapalat" w:hAnsi="GHEA Grapalat"/>
          <w:i w:val="0"/>
          <w:lang w:val="af-ZA"/>
        </w:rPr>
        <w:t>4</w:t>
      </w:r>
      <w:r w:rsidRPr="00A659E1">
        <w:rPr>
          <w:rFonts w:ascii="GHEA Grapalat" w:hAnsi="GHEA Grapalat"/>
          <w:i w:val="0"/>
          <w:lang w:val="af-ZA"/>
        </w:rPr>
        <w:t>» -ին ժամը 1</w:t>
      </w:r>
      <w:r w:rsidR="005C08E9" w:rsidRPr="00A659E1">
        <w:rPr>
          <w:rFonts w:ascii="GHEA Grapalat" w:hAnsi="GHEA Grapalat"/>
          <w:i w:val="0"/>
          <w:lang w:val="af-ZA"/>
        </w:rPr>
        <w:t>1</w:t>
      </w:r>
      <w:r w:rsidRPr="00A659E1">
        <w:rPr>
          <w:rFonts w:ascii="GHEA Grapalat" w:hAnsi="GHEA Grapalat"/>
          <w:i w:val="0"/>
          <w:lang w:val="af-ZA"/>
        </w:rPr>
        <w:t>;00</w:t>
      </w:r>
      <w:r w:rsidR="0084534B" w:rsidRPr="00A659E1">
        <w:rPr>
          <w:rFonts w:ascii="GHEA Grapalat" w:hAnsi="GHEA Grapalat"/>
          <w:i w:val="0"/>
          <w:lang w:val="af-ZA"/>
        </w:rPr>
        <w:t>-</w:t>
      </w:r>
      <w:r w:rsidRPr="00A659E1">
        <w:rPr>
          <w:rFonts w:ascii="GHEA Grapalat" w:hAnsi="GHEA Grapalat"/>
          <w:i w:val="0"/>
          <w:lang w:val="af-ZA"/>
        </w:rPr>
        <w:t>ին։</w:t>
      </w:r>
      <w:r w:rsidRPr="00AA608E">
        <w:rPr>
          <w:rFonts w:ascii="GHEA Grapalat" w:hAnsi="GHEA Grapalat"/>
          <w:i w:val="0"/>
          <w:lang w:val="af-ZA"/>
        </w:rPr>
        <w:t xml:space="preserve">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AA608E">
        <w:rPr>
          <w:rFonts w:ascii="GHEA Grapalat" w:hAnsi="GHEA Grapalat"/>
          <w:i w:val="0"/>
          <w:u w:val="single"/>
          <w:lang w:val="af-ZA"/>
        </w:rPr>
        <w:t xml:space="preserve"> Հրաչ Հովհաննիսյան</w:t>
      </w:r>
      <w:r w:rsidRPr="00AA608E">
        <w:rPr>
          <w:rFonts w:ascii="GHEA Grapalat" w:hAnsi="GHEA Grapalat"/>
          <w:i w:val="0"/>
          <w:lang w:val="af-ZA"/>
        </w:rPr>
        <w:t>-ին</w:t>
      </w:r>
    </w:p>
    <w:p w:rsidR="00020DA7" w:rsidRPr="00020DA7" w:rsidRDefault="009306F9" w:rsidP="00020DA7">
      <w:pPr>
        <w:pStyle w:val="a3"/>
        <w:spacing w:line="240" w:lineRule="auto"/>
        <w:ind w:firstLine="0"/>
        <w:jc w:val="center"/>
        <w:rPr>
          <w:rFonts w:ascii="GHEA Grapalat" w:hAnsi="GHEA Grapalat"/>
          <w:i w:val="0"/>
          <w:lang w:val="af-ZA"/>
        </w:rPr>
      </w:pPr>
      <w:r>
        <w:rPr>
          <w:rFonts w:ascii="GHEA Grapalat" w:hAnsi="GHEA Grapalat"/>
          <w:i w:val="0"/>
          <w:lang w:val="af-ZA"/>
        </w:rPr>
        <w:t>Հեռախոս /093</w:t>
      </w:r>
      <w:r w:rsidR="00020DA7" w:rsidRPr="00020DA7">
        <w:rPr>
          <w:rFonts w:ascii="GHEA Grapalat" w:hAnsi="GHEA Grapalat"/>
          <w:i w:val="0"/>
          <w:lang w:val="af-ZA"/>
        </w:rPr>
        <w:t>/</w:t>
      </w:r>
      <w:r>
        <w:rPr>
          <w:rFonts w:ascii="GHEA Grapalat" w:hAnsi="GHEA Grapalat"/>
          <w:i w:val="0"/>
          <w:lang w:val="af-ZA"/>
        </w:rPr>
        <w:t>58-31-37</w:t>
      </w:r>
    </w:p>
    <w:p w:rsidR="00020DA7" w:rsidRPr="000C2527" w:rsidRDefault="00020DA7" w:rsidP="00020DA7">
      <w:pPr>
        <w:ind w:firstLine="720"/>
        <w:jc w:val="center"/>
        <w:rPr>
          <w:rFonts w:ascii="GHEA Grapalat" w:hAnsi="GHEA Grapalat"/>
          <w:sz w:val="20"/>
          <w:szCs w:val="20"/>
          <w:u w:val="single"/>
          <w:lang w:val="af-ZA"/>
        </w:rPr>
      </w:pPr>
      <w:r w:rsidRPr="000C2527">
        <w:rPr>
          <w:rFonts w:ascii="GHEA Grapalat" w:hAnsi="GHEA Grapalat"/>
          <w:sz w:val="20"/>
          <w:szCs w:val="20"/>
          <w:lang w:val="af-ZA"/>
        </w:rPr>
        <w:t xml:space="preserve">Էլ. փոստ </w:t>
      </w:r>
      <w:r w:rsidR="000C2527" w:rsidRPr="000C2527">
        <w:rPr>
          <w:rFonts w:ascii="GHEA Grapalat" w:hAnsi="GHEA Grapalat"/>
          <w:sz w:val="20"/>
          <w:szCs w:val="20"/>
          <w:u w:val="single"/>
          <w:lang w:val="af-ZA"/>
        </w:rPr>
        <w:t>armashmankapartez@mail.ru</w:t>
      </w:r>
    </w:p>
    <w:p w:rsidR="00020DA7" w:rsidRPr="00020DA7" w:rsidRDefault="00020DA7" w:rsidP="00020DA7">
      <w:pPr>
        <w:jc w:val="center"/>
        <w:rPr>
          <w:rFonts w:ascii="GHEA Grapalat" w:hAnsi="GHEA Grapalat"/>
          <w:sz w:val="20"/>
          <w:szCs w:val="20"/>
          <w:lang w:val="af-ZA"/>
        </w:rPr>
      </w:pPr>
      <w:r w:rsidRPr="00020DA7">
        <w:rPr>
          <w:rFonts w:ascii="GHEA Grapalat" w:hAnsi="GHEA Grapalat"/>
          <w:sz w:val="20"/>
          <w:szCs w:val="20"/>
          <w:lang w:val="af-ZA"/>
        </w:rPr>
        <w:t>Պատվիրատու ՝</w:t>
      </w:r>
      <w:r w:rsidR="005C08E9">
        <w:rPr>
          <w:rFonts w:ascii="GHEA Grapalat" w:hAnsi="GHEA Grapalat"/>
          <w:sz w:val="20"/>
          <w:szCs w:val="20"/>
        </w:rPr>
        <w:t>Ա</w:t>
      </w:r>
      <w:r w:rsidR="000C2527">
        <w:rPr>
          <w:rFonts w:ascii="GHEA Grapalat" w:hAnsi="GHEA Grapalat"/>
          <w:sz w:val="20"/>
          <w:szCs w:val="20"/>
        </w:rPr>
        <w:t>րմաշի</w:t>
      </w:r>
      <w:r w:rsidRPr="00020DA7">
        <w:rPr>
          <w:rFonts w:ascii="GHEA Grapalat" w:hAnsi="GHEA Grapalat"/>
          <w:sz w:val="20"/>
          <w:szCs w:val="20"/>
          <w:lang w:val="af-ZA"/>
        </w:rPr>
        <w:t xml:space="preserve">  </w:t>
      </w:r>
      <w:r w:rsidRPr="00020DA7">
        <w:rPr>
          <w:rFonts w:ascii="GHEA Grapalat" w:hAnsi="GHEA Grapalat"/>
          <w:sz w:val="20"/>
          <w:szCs w:val="20"/>
          <w:lang w:val="ru-RU"/>
        </w:rPr>
        <w:t>համայնքի</w:t>
      </w:r>
      <w:r w:rsidRPr="00020DA7">
        <w:rPr>
          <w:rFonts w:ascii="GHEA Grapalat" w:hAnsi="GHEA Grapalat"/>
          <w:sz w:val="20"/>
          <w:szCs w:val="20"/>
          <w:lang w:val="af-ZA"/>
        </w:rPr>
        <w:t xml:space="preserve">   </w:t>
      </w:r>
      <w:r w:rsidRPr="00020DA7">
        <w:rPr>
          <w:rFonts w:ascii="GHEA Grapalat" w:hAnsi="GHEA Grapalat"/>
          <w:sz w:val="20"/>
          <w:szCs w:val="20"/>
        </w:rPr>
        <w:t>մանկապարտեզ</w:t>
      </w:r>
      <w:r w:rsidRPr="00020DA7">
        <w:rPr>
          <w:rFonts w:ascii="GHEA Grapalat" w:hAnsi="GHEA Grapalat"/>
          <w:sz w:val="20"/>
          <w:szCs w:val="20"/>
          <w:lang w:val="af-ZA"/>
        </w:rPr>
        <w:t xml:space="preserve">  ՀՈԱԿ</w:t>
      </w:r>
    </w:p>
    <w:p w:rsidR="00020DA7" w:rsidRPr="00020DA7" w:rsidRDefault="00020DA7" w:rsidP="00020DA7">
      <w:pPr>
        <w:tabs>
          <w:tab w:val="left" w:pos="7380"/>
        </w:tabs>
        <w:spacing w:after="240"/>
        <w:ind w:firstLine="709"/>
        <w:jc w:val="center"/>
        <w:rPr>
          <w:rFonts w:ascii="GHEA Grapalat" w:hAnsi="GHEA Grapalat" w:cs="Sylfaen"/>
          <w:sz w:val="20"/>
          <w:szCs w:val="20"/>
          <w:lang w:val="af-ZA" w:eastAsia="x-none"/>
        </w:rPr>
      </w:pPr>
    </w:p>
    <w:p w:rsidR="008E0B31" w:rsidRPr="00AA608E" w:rsidRDefault="008E0B31" w:rsidP="00020DA7">
      <w:pPr>
        <w:pStyle w:val="a3"/>
        <w:spacing w:line="240" w:lineRule="auto"/>
        <w:rPr>
          <w:rFonts w:ascii="GHEA Grapalat" w:hAnsi="GHEA Grapalat" w:cs="Sylfaen"/>
          <w:i w:val="0"/>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spacing w:after="0"/>
        <w:ind w:firstLine="567"/>
        <w:jc w:val="right"/>
        <w:rPr>
          <w:rFonts w:ascii="GHEA Grapalat" w:hAnsi="GHEA Grapalat" w:cs="Sylfaen"/>
          <w:i/>
          <w:sz w:val="20"/>
          <w:szCs w:val="20"/>
          <w:lang w:val="af-ZA"/>
        </w:rPr>
      </w:pPr>
    </w:p>
    <w:p w:rsidR="008E0B31" w:rsidRPr="00AA608E" w:rsidRDefault="008E0B31" w:rsidP="008E0B31">
      <w:pPr>
        <w:pStyle w:val="aa"/>
        <w:spacing w:after="0"/>
        <w:ind w:firstLine="567"/>
        <w:jc w:val="right"/>
        <w:rPr>
          <w:rFonts w:ascii="GHEA Grapalat" w:hAnsi="GHEA Grapalat" w:cs="Sylfaen"/>
          <w:i/>
          <w:sz w:val="20"/>
          <w:szCs w:val="20"/>
          <w:lang w:val="af-ZA"/>
        </w:rPr>
      </w:pPr>
    </w:p>
    <w:p w:rsidR="00065DFC" w:rsidRDefault="00065DFC" w:rsidP="00E92A09">
      <w:pPr>
        <w:ind w:left="1404" w:firstLine="720"/>
        <w:jc w:val="right"/>
        <w:rPr>
          <w:rFonts w:ascii="GHEA Grapalat" w:hAnsi="GHEA Grapalat"/>
          <w:sz w:val="20"/>
          <w:szCs w:val="20"/>
          <w:lang w:val="af-ZA"/>
        </w:rPr>
      </w:pPr>
    </w:p>
    <w:p w:rsidR="00065DFC" w:rsidRDefault="00065DFC" w:rsidP="00E92A09">
      <w:pPr>
        <w:ind w:left="1404" w:firstLine="720"/>
        <w:jc w:val="right"/>
        <w:rPr>
          <w:rFonts w:ascii="GHEA Grapalat" w:hAnsi="GHEA Grapalat"/>
          <w:sz w:val="20"/>
          <w:szCs w:val="20"/>
          <w:lang w:val="af-ZA"/>
        </w:rPr>
      </w:pPr>
    </w:p>
    <w:p w:rsidR="00E92A09" w:rsidRPr="00E92A09" w:rsidRDefault="00E92A09" w:rsidP="00E92A09">
      <w:pPr>
        <w:ind w:left="1404" w:firstLine="720"/>
        <w:jc w:val="right"/>
        <w:rPr>
          <w:rFonts w:ascii="GHEA Grapalat" w:hAnsi="GHEA Grapalat"/>
          <w:sz w:val="20"/>
          <w:szCs w:val="20"/>
          <w:lang w:val="af-ZA"/>
        </w:rPr>
      </w:pPr>
      <w:r w:rsidRPr="00E92A09">
        <w:rPr>
          <w:rFonts w:ascii="GHEA Grapalat" w:hAnsi="GHEA Grapalat"/>
          <w:sz w:val="20"/>
          <w:szCs w:val="20"/>
          <w:lang w:val="af-ZA"/>
        </w:rPr>
        <w:t>Annex No. 7</w:t>
      </w:r>
    </w:p>
    <w:p w:rsidR="00E92A09" w:rsidRPr="003107D0" w:rsidRDefault="00E92A09" w:rsidP="00E92A09">
      <w:pPr>
        <w:ind w:left="1404" w:firstLine="720"/>
        <w:jc w:val="right"/>
        <w:rPr>
          <w:rFonts w:ascii="GHEA Grapalat" w:hAnsi="GHEA Grapalat"/>
          <w:sz w:val="20"/>
          <w:szCs w:val="20"/>
          <w:lang w:val="af-ZA"/>
        </w:rPr>
      </w:pPr>
      <w:r w:rsidRPr="003107D0">
        <w:rPr>
          <w:rFonts w:ascii="GHEA Grapalat" w:hAnsi="GHEA Grapalat"/>
          <w:sz w:val="20"/>
          <w:szCs w:val="20"/>
          <w:lang w:val="af-ZA"/>
        </w:rPr>
        <w:t>Minister of Finance of the Republic of Armenia</w:t>
      </w:r>
    </w:p>
    <w:p w:rsidR="00E92A09" w:rsidRPr="003107D0" w:rsidRDefault="00E92A09" w:rsidP="00E92A09">
      <w:pPr>
        <w:ind w:left="1404" w:firstLine="720"/>
        <w:jc w:val="right"/>
        <w:rPr>
          <w:rFonts w:ascii="GHEA Grapalat" w:hAnsi="GHEA Grapalat"/>
          <w:sz w:val="20"/>
          <w:szCs w:val="20"/>
          <w:lang w:val="af-ZA"/>
        </w:rPr>
      </w:pPr>
      <w:r w:rsidRPr="003107D0">
        <w:rPr>
          <w:rFonts w:ascii="GHEA Grapalat" w:hAnsi="GHEA Grapalat"/>
          <w:sz w:val="20"/>
          <w:szCs w:val="20"/>
          <w:lang w:val="af-ZA"/>
        </w:rPr>
        <w:t xml:space="preserve">No. 597-A  of </w:t>
      </w:r>
      <w:r w:rsidRPr="003107D0">
        <w:rPr>
          <w:rFonts w:ascii="GHEA Grapalat" w:hAnsi="GHEA Grapalat"/>
          <w:sz w:val="20"/>
          <w:szCs w:val="20"/>
        </w:rPr>
        <w:t xml:space="preserve"> november </w:t>
      </w:r>
      <w:r w:rsidRPr="003107D0">
        <w:rPr>
          <w:rFonts w:ascii="GHEA Grapalat" w:hAnsi="GHEA Grapalat"/>
          <w:sz w:val="20"/>
          <w:szCs w:val="20"/>
          <w:lang w:val="af-ZA"/>
        </w:rPr>
        <w:t xml:space="preserve"> 04, 2019</w:t>
      </w:r>
    </w:p>
    <w:p w:rsidR="00E92A09" w:rsidRPr="003107D0" w:rsidRDefault="00E92A09" w:rsidP="00E92A09">
      <w:pPr>
        <w:ind w:firstLine="720"/>
        <w:jc w:val="center"/>
        <w:rPr>
          <w:rFonts w:ascii="GHEA Grapalat" w:hAnsi="GHEA Grapalat"/>
          <w:sz w:val="20"/>
          <w:szCs w:val="20"/>
        </w:rPr>
      </w:pPr>
    </w:p>
    <w:p w:rsidR="00E92A09" w:rsidRPr="003107D0" w:rsidRDefault="00E92A09" w:rsidP="00E92A09">
      <w:pPr>
        <w:ind w:firstLine="720"/>
        <w:jc w:val="center"/>
        <w:rPr>
          <w:rFonts w:ascii="GHEA Grapalat" w:hAnsi="GHEA Grapalat"/>
          <w:sz w:val="20"/>
          <w:szCs w:val="20"/>
          <w:lang w:val="en-AU"/>
        </w:rPr>
      </w:pPr>
      <w:r w:rsidRPr="003107D0">
        <w:rPr>
          <w:rFonts w:ascii="GHEA Grapalat" w:hAnsi="GHEA Grapalat"/>
          <w:sz w:val="20"/>
          <w:szCs w:val="20"/>
          <w:lang w:val="en-AU"/>
        </w:rPr>
        <w:t>NOTICE</w:t>
      </w:r>
    </w:p>
    <w:p w:rsidR="00E92A09" w:rsidRPr="003107D0" w:rsidRDefault="00E92A09" w:rsidP="00E92A09">
      <w:pPr>
        <w:ind w:firstLine="720"/>
        <w:jc w:val="center"/>
        <w:rPr>
          <w:rFonts w:ascii="GHEA Grapalat" w:hAnsi="GHEA Grapalat"/>
          <w:sz w:val="20"/>
          <w:szCs w:val="20"/>
          <w:lang w:val="en-AU"/>
        </w:rPr>
      </w:pPr>
      <w:r w:rsidRPr="003107D0">
        <w:rPr>
          <w:rFonts w:ascii="GHEA Grapalat" w:hAnsi="GHEA Grapalat"/>
          <w:sz w:val="20"/>
          <w:szCs w:val="20"/>
          <w:lang w:val="en-AU"/>
        </w:rPr>
        <w:t>ON PRICE QUOTATION</w:t>
      </w:r>
    </w:p>
    <w:p w:rsidR="00E92A09" w:rsidRPr="003107D0" w:rsidRDefault="00E92A09" w:rsidP="00E92A09">
      <w:pPr>
        <w:ind w:left="938" w:right="783"/>
        <w:jc w:val="center"/>
        <w:rPr>
          <w:rFonts w:ascii="GHEA Grapalat" w:hAnsi="GHEA Grapalat"/>
          <w:sz w:val="20"/>
          <w:szCs w:val="20"/>
        </w:rPr>
      </w:pPr>
      <w:r w:rsidRPr="003107D0">
        <w:rPr>
          <w:rFonts w:ascii="GHEA Grapalat" w:hAnsi="GHEA Grapalat"/>
          <w:sz w:val="20"/>
          <w:szCs w:val="20"/>
          <w:lang w:val="en-AU"/>
        </w:rPr>
        <w:t xml:space="preserve">This text of the notice is approved by decision of the Price Quotation Commission </w:t>
      </w:r>
      <w:r w:rsidRPr="003107D0">
        <w:rPr>
          <w:rFonts w:ascii="GHEA Grapalat" w:hAnsi="GHEA Grapalat"/>
          <w:i/>
          <w:sz w:val="20"/>
          <w:szCs w:val="20"/>
          <w:lang w:val="en-AU"/>
        </w:rPr>
        <w:t>N</w:t>
      </w:r>
      <w:r w:rsidRPr="003107D0">
        <w:rPr>
          <w:rFonts w:ascii="GHEA Grapalat" w:hAnsi="GHEA Grapalat"/>
          <w:sz w:val="20"/>
          <w:szCs w:val="20"/>
          <w:lang w:val="en-AU"/>
        </w:rPr>
        <w:t xml:space="preserve"> </w:t>
      </w:r>
      <w:r w:rsidRPr="003107D0">
        <w:rPr>
          <w:rFonts w:ascii="GHEA Grapalat" w:hAnsi="GHEA Grapalat"/>
          <w:sz w:val="20"/>
          <w:szCs w:val="20"/>
        </w:rPr>
        <w:t>1</w:t>
      </w:r>
      <w:r w:rsidRPr="003107D0">
        <w:rPr>
          <w:rFonts w:ascii="GHEA Grapalat" w:hAnsi="GHEA Grapalat"/>
          <w:sz w:val="20"/>
          <w:szCs w:val="20"/>
          <w:lang w:val="en-AU"/>
        </w:rPr>
        <w:t xml:space="preserve">  of </w:t>
      </w:r>
    </w:p>
    <w:p w:rsidR="00E92A09" w:rsidRPr="003107D0" w:rsidRDefault="00A659E1" w:rsidP="00E92A09">
      <w:pPr>
        <w:ind w:left="938" w:right="783"/>
        <w:jc w:val="center"/>
        <w:rPr>
          <w:rFonts w:ascii="GHEA Grapalat" w:hAnsi="GHEA Grapalat"/>
          <w:sz w:val="20"/>
          <w:szCs w:val="20"/>
          <w:lang w:val="en-AU"/>
        </w:rPr>
      </w:pPr>
      <w:r>
        <w:rPr>
          <w:rFonts w:ascii="GHEA Grapalat" w:hAnsi="GHEA Grapalat"/>
          <w:sz w:val="20"/>
          <w:szCs w:val="20"/>
        </w:rPr>
        <w:t>0</w:t>
      </w:r>
      <w:r w:rsidR="00AD2978">
        <w:rPr>
          <w:rFonts w:ascii="GHEA Grapalat" w:hAnsi="GHEA Grapalat"/>
          <w:sz w:val="20"/>
          <w:szCs w:val="20"/>
        </w:rPr>
        <w:t>7</w:t>
      </w:r>
      <w:r w:rsidR="00865FE1" w:rsidRPr="003107D0">
        <w:rPr>
          <w:rFonts w:ascii="GHEA Grapalat" w:hAnsi="GHEA Grapalat"/>
          <w:sz w:val="20"/>
          <w:szCs w:val="20"/>
        </w:rPr>
        <w:t xml:space="preserve"> </w:t>
      </w:r>
      <w:r>
        <w:rPr>
          <w:rFonts w:ascii="GHEA Grapalat" w:hAnsi="GHEA Grapalat"/>
          <w:sz w:val="20"/>
          <w:szCs w:val="20"/>
        </w:rPr>
        <w:t>feb</w:t>
      </w:r>
      <w:r w:rsidR="00865FE1" w:rsidRPr="003107D0">
        <w:rPr>
          <w:rFonts w:ascii="GHEA Grapalat" w:hAnsi="GHEA Grapalat"/>
          <w:sz w:val="20"/>
          <w:szCs w:val="20"/>
        </w:rPr>
        <w:t>uary</w:t>
      </w:r>
      <w:r w:rsidR="00E92A09" w:rsidRPr="003107D0">
        <w:rPr>
          <w:rFonts w:ascii="GHEA Grapalat" w:hAnsi="GHEA Grapalat"/>
          <w:sz w:val="20"/>
          <w:szCs w:val="20"/>
        </w:rPr>
        <w:t xml:space="preserve"> </w:t>
      </w:r>
      <w:r w:rsidR="00E92A09" w:rsidRPr="003107D0">
        <w:rPr>
          <w:rFonts w:ascii="GHEA Grapalat" w:hAnsi="GHEA Grapalat"/>
          <w:sz w:val="20"/>
          <w:szCs w:val="20"/>
          <w:lang w:val="en-AU"/>
        </w:rPr>
        <w:t xml:space="preserve"> of 20</w:t>
      </w:r>
      <w:r w:rsidR="00865FE1" w:rsidRPr="003107D0">
        <w:rPr>
          <w:rFonts w:ascii="GHEA Grapalat" w:hAnsi="GHEA Grapalat"/>
          <w:sz w:val="20"/>
          <w:szCs w:val="20"/>
          <w:lang w:val="en-AU"/>
        </w:rPr>
        <w:t>20</w:t>
      </w:r>
      <w:r w:rsidR="00E92A09" w:rsidRPr="003107D0">
        <w:rPr>
          <w:rFonts w:ascii="GHEA Grapalat" w:hAnsi="GHEA Grapalat"/>
          <w:sz w:val="20"/>
          <w:szCs w:val="20"/>
        </w:rPr>
        <w:t xml:space="preserve"> </w:t>
      </w:r>
      <w:r w:rsidR="00E92A09" w:rsidRPr="003107D0">
        <w:rPr>
          <w:rFonts w:ascii="GHEA Grapalat" w:hAnsi="GHEA Grapalat"/>
          <w:sz w:val="20"/>
          <w:szCs w:val="20"/>
          <w:lang w:val="en-AU"/>
        </w:rPr>
        <w:t xml:space="preserve"> </w:t>
      </w:r>
    </w:p>
    <w:p w:rsidR="00E92A09" w:rsidRPr="003107D0" w:rsidRDefault="00E92A09" w:rsidP="00E92A09">
      <w:pPr>
        <w:spacing w:after="160"/>
        <w:ind w:firstLine="720"/>
        <w:jc w:val="center"/>
        <w:rPr>
          <w:rFonts w:ascii="GHEA Grapalat" w:hAnsi="GHEA Grapalat"/>
          <w:sz w:val="20"/>
          <w:szCs w:val="20"/>
        </w:rPr>
      </w:pPr>
    </w:p>
    <w:p w:rsidR="00E92A09" w:rsidRPr="003107D0" w:rsidRDefault="00E92A09" w:rsidP="00E92A09">
      <w:pPr>
        <w:spacing w:after="160"/>
        <w:ind w:firstLine="720"/>
        <w:jc w:val="center"/>
        <w:rPr>
          <w:rFonts w:ascii="GHEA Grapalat" w:hAnsi="GHEA Grapalat"/>
          <w:sz w:val="20"/>
          <w:szCs w:val="20"/>
          <w:u w:val="single"/>
        </w:rPr>
      </w:pPr>
      <w:r w:rsidRPr="003107D0">
        <w:rPr>
          <w:rFonts w:ascii="GHEA Grapalat" w:hAnsi="GHEA Grapalat"/>
          <w:sz w:val="20"/>
          <w:szCs w:val="20"/>
          <w:lang w:val="en-AU"/>
        </w:rPr>
        <w:t xml:space="preserve">Code of the price quotation   </w:t>
      </w:r>
      <w:r w:rsidRPr="003107D0">
        <w:rPr>
          <w:rFonts w:ascii="GHEA Grapalat" w:hAnsi="GHEA Grapalat"/>
          <w:sz w:val="20"/>
          <w:szCs w:val="20"/>
        </w:rPr>
        <w:t>AM</w:t>
      </w:r>
      <w:r w:rsidR="005C08E9" w:rsidRPr="005C08E9">
        <w:rPr>
          <w:rFonts w:ascii="GHEA Grapalat" w:hAnsi="GHEA Grapalat"/>
          <w:sz w:val="20"/>
          <w:szCs w:val="20"/>
        </w:rPr>
        <w:t>A</w:t>
      </w:r>
      <w:r w:rsidR="0012456D" w:rsidRPr="0012456D">
        <w:rPr>
          <w:rFonts w:ascii="GHEA Grapalat" w:hAnsi="GHEA Grapalat"/>
          <w:sz w:val="20"/>
          <w:szCs w:val="20"/>
        </w:rPr>
        <w:t>R</w:t>
      </w:r>
      <w:r w:rsidRPr="003107D0">
        <w:rPr>
          <w:rFonts w:ascii="GHEA Grapalat" w:hAnsi="GHEA Grapalat"/>
          <w:sz w:val="20"/>
          <w:szCs w:val="20"/>
        </w:rPr>
        <w:t>HG-</w:t>
      </w:r>
      <w:r w:rsidRPr="003107D0">
        <w:rPr>
          <w:rFonts w:ascii="GHEA Grapalat" w:hAnsi="GHEA Grapalat"/>
          <w:sz w:val="20"/>
          <w:szCs w:val="20"/>
          <w:lang w:val="en-AU"/>
        </w:rPr>
        <w:t>GHAPDZB</w:t>
      </w:r>
      <w:r w:rsidR="00865FE1" w:rsidRPr="003107D0">
        <w:rPr>
          <w:rFonts w:ascii="GHEA Grapalat" w:hAnsi="GHEA Grapalat"/>
          <w:sz w:val="20"/>
          <w:szCs w:val="20"/>
        </w:rPr>
        <w:t>-20</w:t>
      </w:r>
      <w:r w:rsidRPr="003107D0">
        <w:rPr>
          <w:rFonts w:ascii="GHEA Grapalat" w:hAnsi="GHEA Grapalat"/>
          <w:sz w:val="20"/>
          <w:szCs w:val="20"/>
        </w:rPr>
        <w:t>/0</w:t>
      </w:r>
      <w:r w:rsidR="00865FE1" w:rsidRPr="003107D0">
        <w:rPr>
          <w:rFonts w:ascii="GHEA Grapalat" w:hAnsi="GHEA Grapalat"/>
          <w:sz w:val="20"/>
          <w:szCs w:val="20"/>
        </w:rPr>
        <w:t>1</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The Client: "</w:t>
      </w:r>
      <w:r w:rsidR="005C08E9">
        <w:rPr>
          <w:rFonts w:ascii="GHEA Grapalat" w:hAnsi="GHEA Grapalat"/>
          <w:sz w:val="20"/>
          <w:szCs w:val="20"/>
        </w:rPr>
        <w:t xml:space="preserve">kindergarden </w:t>
      </w:r>
      <w:r w:rsidR="005C08E9" w:rsidRPr="005C08E9">
        <w:rPr>
          <w:rFonts w:ascii="GHEA Grapalat" w:hAnsi="GHEA Grapalat"/>
          <w:sz w:val="20"/>
          <w:szCs w:val="20"/>
        </w:rPr>
        <w:t>A</w:t>
      </w:r>
      <w:r w:rsidR="00A659E1">
        <w:rPr>
          <w:rFonts w:ascii="GHEA Grapalat" w:hAnsi="GHEA Grapalat"/>
          <w:sz w:val="20"/>
          <w:szCs w:val="20"/>
        </w:rPr>
        <w:t>rmash</w:t>
      </w:r>
      <w:r w:rsidRPr="003107D0">
        <w:rPr>
          <w:rFonts w:ascii="GHEA Grapalat" w:hAnsi="GHEA Grapalat"/>
          <w:sz w:val="20"/>
          <w:szCs w:val="20"/>
          <w:lang w:val="en-AU"/>
        </w:rPr>
        <w:t xml:space="preserve">" of Ararat Marz, </w:t>
      </w:r>
      <w:r w:rsidRPr="003107D0">
        <w:rPr>
          <w:rFonts w:ascii="GHEA Grapalat" w:hAnsi="GHEA Grapalat"/>
          <w:sz w:val="20"/>
          <w:szCs w:val="20"/>
        </w:rPr>
        <w:t>O</w:t>
      </w:r>
      <w:r w:rsidRPr="003107D0">
        <w:rPr>
          <w:rFonts w:ascii="GHEA Grapalat" w:hAnsi="GHEA Grapalat"/>
          <w:sz w:val="20"/>
          <w:szCs w:val="20"/>
          <w:lang w:val="en-AU"/>
        </w:rPr>
        <w:t xml:space="preserve">NCO, which is located at </w:t>
      </w:r>
      <w:r w:rsidR="00865FE1" w:rsidRPr="003107D0">
        <w:rPr>
          <w:rFonts w:ascii="GHEA Grapalat" w:hAnsi="GHEA Grapalat"/>
          <w:sz w:val="20"/>
          <w:szCs w:val="20"/>
        </w:rPr>
        <w:t xml:space="preserve"> </w:t>
      </w:r>
      <w:r w:rsidR="00A659E1">
        <w:rPr>
          <w:rFonts w:ascii="GHEA Grapalat" w:hAnsi="GHEA Grapalat"/>
          <w:sz w:val="20"/>
          <w:szCs w:val="20"/>
        </w:rPr>
        <w:t>Anrapetutyun 1</w:t>
      </w:r>
      <w:r w:rsidRPr="003107D0">
        <w:rPr>
          <w:rFonts w:ascii="GHEA Grapalat" w:hAnsi="GHEA Grapalat"/>
          <w:sz w:val="20"/>
          <w:szCs w:val="20"/>
        </w:rPr>
        <w:t xml:space="preserve">  street </w:t>
      </w:r>
      <w:r w:rsidRPr="003107D0">
        <w:rPr>
          <w:rFonts w:ascii="GHEA Grapalat" w:hAnsi="GHEA Grapalat"/>
          <w:sz w:val="20"/>
          <w:szCs w:val="20"/>
          <w:lang w:val="en-AU"/>
        </w:rPr>
        <w:t xml:space="preserve">, is located in Ararat region, </w:t>
      </w:r>
      <w:r w:rsidR="005C08E9" w:rsidRPr="005C08E9">
        <w:rPr>
          <w:rFonts w:ascii="GHEA Grapalat" w:hAnsi="GHEA Grapalat"/>
          <w:sz w:val="20"/>
          <w:szCs w:val="20"/>
        </w:rPr>
        <w:t>A</w:t>
      </w:r>
      <w:r w:rsidR="00A659E1">
        <w:rPr>
          <w:rFonts w:ascii="GHEA Grapalat" w:hAnsi="GHEA Grapalat"/>
          <w:sz w:val="20"/>
          <w:szCs w:val="20"/>
        </w:rPr>
        <w:t>rmash</w:t>
      </w:r>
      <w:r w:rsidRPr="003107D0">
        <w:rPr>
          <w:rFonts w:ascii="GHEA Grapalat" w:hAnsi="GHEA Grapalat"/>
          <w:sz w:val="20"/>
          <w:szCs w:val="20"/>
          <w:lang w:val="en-AU"/>
        </w:rPr>
        <w:t xml:space="preserve"> announces a quiz, which is implemented in one stage.</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The selected bidder will be asked to sign a contract for the supply of foodstuff (hereinafter referred to as the contract).</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 xml:space="preserve">To receive a quotation you must apply to the customer before </w:t>
      </w:r>
      <w:r w:rsidRPr="003107D0">
        <w:rPr>
          <w:rFonts w:ascii="GHEA Grapalat" w:hAnsi="GHEA Grapalat"/>
          <w:sz w:val="20"/>
          <w:szCs w:val="20"/>
        </w:rPr>
        <w:t>7</w:t>
      </w:r>
      <w:r w:rsidRPr="003107D0">
        <w:rPr>
          <w:rFonts w:ascii="GHEA Grapalat" w:hAnsi="GHEA Grapalat"/>
          <w:sz w:val="20"/>
          <w:szCs w:val="20"/>
          <w:lang w:val="en-AU"/>
        </w:rPr>
        <w:t xml:space="preserve">, starting from the date of publication of this announcement at </w:t>
      </w:r>
      <w:r w:rsidRPr="003107D0">
        <w:rPr>
          <w:rFonts w:ascii="GHEA Grapalat" w:hAnsi="GHEA Grapalat"/>
          <w:sz w:val="20"/>
          <w:szCs w:val="20"/>
        </w:rPr>
        <w:t>1</w:t>
      </w:r>
      <w:r w:rsidR="005C08E9" w:rsidRPr="005C08E9">
        <w:rPr>
          <w:rFonts w:ascii="GHEA Grapalat" w:hAnsi="GHEA Grapalat"/>
          <w:sz w:val="20"/>
          <w:szCs w:val="20"/>
        </w:rPr>
        <w:t>1</w:t>
      </w:r>
      <w:r w:rsidRPr="003107D0">
        <w:rPr>
          <w:rFonts w:ascii="GHEA Grapalat" w:hAnsi="GHEA Grapalat"/>
          <w:sz w:val="20"/>
          <w:szCs w:val="20"/>
        </w:rPr>
        <w:t>;00</w:t>
      </w:r>
      <w:r w:rsidRPr="003107D0">
        <w:rPr>
          <w:rFonts w:ascii="GHEA Grapalat" w:hAnsi="GHEA Grapalat"/>
          <w:sz w:val="20"/>
          <w:szCs w:val="20"/>
          <w:lang w:val="en-AU"/>
        </w:rPr>
        <w:t xml:space="preserve">. In order to receive an invitation in writing, the Client must submit a written application. The Client shall provide paper-based invoices of  on the first working day following such request. </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Not receiving an invitation does not restrict the participant's right to participate in this procedure.</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 xml:space="preserve">Quotation queries must be submitted to Ararat marz. wilaj </w:t>
      </w:r>
      <w:r w:rsidR="005C08E9" w:rsidRPr="005C08E9">
        <w:rPr>
          <w:rFonts w:ascii="GHEA Grapalat" w:hAnsi="GHEA Grapalat"/>
          <w:sz w:val="20"/>
          <w:szCs w:val="20"/>
        </w:rPr>
        <w:t>A</w:t>
      </w:r>
      <w:r w:rsidR="00A659E1">
        <w:rPr>
          <w:rFonts w:ascii="GHEA Grapalat" w:hAnsi="GHEA Grapalat"/>
          <w:sz w:val="20"/>
          <w:szCs w:val="20"/>
        </w:rPr>
        <w:t>rmash</w:t>
      </w:r>
      <w:r w:rsidRPr="003107D0">
        <w:rPr>
          <w:rFonts w:ascii="GHEA Grapalat" w:hAnsi="GHEA Grapalat"/>
          <w:sz w:val="20"/>
          <w:szCs w:val="20"/>
          <w:lang w:val="en-AU"/>
        </w:rPr>
        <w:t xml:space="preserve">, </w:t>
      </w:r>
      <w:r w:rsidRPr="003107D0">
        <w:rPr>
          <w:rFonts w:ascii="GHEA Grapalat" w:hAnsi="GHEA Grapalat"/>
          <w:sz w:val="20"/>
          <w:szCs w:val="20"/>
        </w:rPr>
        <w:t>kindergarden ONCO</w:t>
      </w:r>
      <w:r w:rsidRPr="003107D0">
        <w:rPr>
          <w:rFonts w:ascii="GHEA Grapalat" w:hAnsi="GHEA Grapalat"/>
          <w:sz w:val="20"/>
          <w:szCs w:val="20"/>
          <w:lang w:val="en-AU"/>
        </w:rPr>
        <w:t xml:space="preserve"> </w:t>
      </w:r>
      <w:r w:rsidR="00A659E1">
        <w:rPr>
          <w:rFonts w:ascii="GHEA Grapalat" w:hAnsi="GHEA Grapalat"/>
          <w:sz w:val="20"/>
          <w:szCs w:val="20"/>
        </w:rPr>
        <w:t xml:space="preserve">Anrapetutyun 1 </w:t>
      </w:r>
      <w:r w:rsidR="005C08E9" w:rsidRPr="005C08E9">
        <w:rPr>
          <w:rFonts w:ascii="GHEA Grapalat" w:hAnsi="GHEA Grapalat"/>
          <w:sz w:val="20"/>
          <w:szCs w:val="20"/>
        </w:rPr>
        <w:t xml:space="preserve"> </w:t>
      </w:r>
      <w:r w:rsidRPr="003107D0">
        <w:rPr>
          <w:rFonts w:ascii="GHEA Grapalat" w:hAnsi="GHEA Grapalat"/>
          <w:sz w:val="20"/>
          <w:szCs w:val="20"/>
        </w:rPr>
        <w:t xml:space="preserve">   </w:t>
      </w:r>
      <w:r w:rsidRPr="003107D0">
        <w:rPr>
          <w:rFonts w:ascii="GHEA Grapalat" w:hAnsi="GHEA Grapalat"/>
          <w:sz w:val="20"/>
          <w:szCs w:val="20"/>
          <w:lang w:val="en-AU"/>
        </w:rPr>
        <w:t xml:space="preserve">Street, kindergarten building, in paper form till </w:t>
      </w:r>
      <w:r w:rsidRPr="003107D0">
        <w:rPr>
          <w:rFonts w:ascii="GHEA Grapalat" w:hAnsi="GHEA Grapalat"/>
          <w:sz w:val="20"/>
          <w:szCs w:val="20"/>
        </w:rPr>
        <w:t>1</w:t>
      </w:r>
      <w:r w:rsidR="005C08E9" w:rsidRPr="005C08E9">
        <w:rPr>
          <w:rFonts w:ascii="GHEA Grapalat" w:hAnsi="GHEA Grapalat"/>
          <w:sz w:val="20"/>
          <w:szCs w:val="20"/>
        </w:rPr>
        <w:t>1,</w:t>
      </w:r>
      <w:r w:rsidRPr="003107D0">
        <w:rPr>
          <w:rFonts w:ascii="GHEA Grapalat" w:hAnsi="GHEA Grapalat"/>
          <w:sz w:val="20"/>
          <w:szCs w:val="20"/>
        </w:rPr>
        <w:t>00</w:t>
      </w:r>
      <w:r w:rsidRPr="003107D0">
        <w:rPr>
          <w:rFonts w:ascii="GHEA Grapalat" w:hAnsi="GHEA Grapalat"/>
          <w:sz w:val="20"/>
          <w:szCs w:val="20"/>
          <w:lang w:val="en-AU"/>
        </w:rPr>
        <w:t xml:space="preserve"> on the </w:t>
      </w:r>
      <w:r w:rsidRPr="003107D0">
        <w:rPr>
          <w:rFonts w:ascii="GHEA Grapalat" w:hAnsi="GHEA Grapalat"/>
          <w:sz w:val="20"/>
          <w:szCs w:val="20"/>
        </w:rPr>
        <w:t>7</w:t>
      </w:r>
      <w:r w:rsidRPr="003107D0">
        <w:rPr>
          <w:rFonts w:ascii="GHEA Grapalat" w:hAnsi="GHEA Grapalat"/>
          <w:sz w:val="20"/>
          <w:szCs w:val="20"/>
          <w:lang w:val="en-AU"/>
        </w:rPr>
        <w:t xml:space="preserve"> th day from the date of publication of this announcement. Bids can also be submitted in English or Russian, besides Armenian.</w:t>
      </w:r>
    </w:p>
    <w:p w:rsidR="00E92A09" w:rsidRPr="003107D0" w:rsidRDefault="00E92A09" w:rsidP="00E92A09">
      <w:pPr>
        <w:ind w:firstLine="567"/>
        <w:jc w:val="both"/>
        <w:rPr>
          <w:rFonts w:ascii="GHEA Grapalat" w:hAnsi="GHEA Grapalat"/>
          <w:sz w:val="20"/>
          <w:szCs w:val="20"/>
        </w:rPr>
      </w:pPr>
      <w:r w:rsidRPr="003107D0">
        <w:rPr>
          <w:rFonts w:ascii="GHEA Grapalat" w:hAnsi="GHEA Grapalat"/>
          <w:sz w:val="20"/>
          <w:szCs w:val="20"/>
          <w:lang w:val="en-AU"/>
        </w:rPr>
        <w:t>Opening of bids will be held in</w:t>
      </w:r>
      <w:r w:rsidR="00865FE1" w:rsidRPr="003107D0">
        <w:rPr>
          <w:rFonts w:ascii="GHEA Grapalat" w:hAnsi="GHEA Grapalat"/>
          <w:sz w:val="20"/>
          <w:szCs w:val="20"/>
          <w:lang w:val="en-AU"/>
        </w:rPr>
        <w:t xml:space="preserve"> Ararat marz of RA.</w:t>
      </w:r>
      <w:r w:rsidRPr="003107D0">
        <w:rPr>
          <w:rFonts w:ascii="GHEA Grapalat" w:hAnsi="GHEA Grapalat"/>
          <w:sz w:val="20"/>
          <w:szCs w:val="20"/>
          <w:lang w:val="en-AU"/>
        </w:rPr>
        <w:t xml:space="preserve"> wilaj </w:t>
      </w:r>
      <w:r w:rsidR="00A659E1" w:rsidRPr="005C08E9">
        <w:rPr>
          <w:rFonts w:ascii="GHEA Grapalat" w:hAnsi="GHEA Grapalat"/>
          <w:sz w:val="20"/>
          <w:szCs w:val="20"/>
        </w:rPr>
        <w:t>A</w:t>
      </w:r>
      <w:r w:rsidR="00A659E1">
        <w:rPr>
          <w:rFonts w:ascii="GHEA Grapalat" w:hAnsi="GHEA Grapalat"/>
          <w:sz w:val="20"/>
          <w:szCs w:val="20"/>
        </w:rPr>
        <w:t>rmash</w:t>
      </w:r>
      <w:r w:rsidR="00A659E1" w:rsidRPr="003107D0">
        <w:rPr>
          <w:rFonts w:ascii="GHEA Grapalat" w:hAnsi="GHEA Grapalat"/>
          <w:sz w:val="20"/>
          <w:szCs w:val="20"/>
          <w:lang w:val="en-AU"/>
        </w:rPr>
        <w:t xml:space="preserve">, </w:t>
      </w:r>
      <w:r w:rsidR="00A659E1" w:rsidRPr="003107D0">
        <w:rPr>
          <w:rFonts w:ascii="GHEA Grapalat" w:hAnsi="GHEA Grapalat"/>
          <w:sz w:val="20"/>
          <w:szCs w:val="20"/>
        </w:rPr>
        <w:t>kindergarden ONCO</w:t>
      </w:r>
      <w:r w:rsidR="00A659E1" w:rsidRPr="003107D0">
        <w:rPr>
          <w:rFonts w:ascii="GHEA Grapalat" w:hAnsi="GHEA Grapalat"/>
          <w:sz w:val="20"/>
          <w:szCs w:val="20"/>
          <w:lang w:val="en-AU"/>
        </w:rPr>
        <w:t xml:space="preserve"> </w:t>
      </w:r>
      <w:r w:rsidR="00A659E1">
        <w:rPr>
          <w:rFonts w:ascii="GHEA Grapalat" w:hAnsi="GHEA Grapalat"/>
          <w:sz w:val="20"/>
          <w:szCs w:val="20"/>
        </w:rPr>
        <w:t xml:space="preserve">Anrapetutyun 1 </w:t>
      </w:r>
      <w:r w:rsidR="00A659E1" w:rsidRPr="005C08E9">
        <w:rPr>
          <w:rFonts w:ascii="GHEA Grapalat" w:hAnsi="GHEA Grapalat"/>
          <w:sz w:val="20"/>
          <w:szCs w:val="20"/>
        </w:rPr>
        <w:t xml:space="preserve"> </w:t>
      </w:r>
      <w:r w:rsidR="00A659E1" w:rsidRPr="003107D0">
        <w:rPr>
          <w:rFonts w:ascii="GHEA Grapalat" w:hAnsi="GHEA Grapalat"/>
          <w:sz w:val="20"/>
          <w:szCs w:val="20"/>
        </w:rPr>
        <w:t xml:space="preserve">   </w:t>
      </w:r>
      <w:r w:rsidR="00A659E1" w:rsidRPr="003107D0">
        <w:rPr>
          <w:rFonts w:ascii="GHEA Grapalat" w:hAnsi="GHEA Grapalat"/>
          <w:sz w:val="20"/>
          <w:szCs w:val="20"/>
          <w:lang w:val="en-AU"/>
        </w:rPr>
        <w:t>Street,</w:t>
      </w:r>
      <w:r w:rsidRPr="003107D0">
        <w:rPr>
          <w:rFonts w:ascii="GHEA Grapalat" w:hAnsi="GHEA Grapalat"/>
          <w:sz w:val="20"/>
          <w:szCs w:val="20"/>
          <w:lang w:val="en-AU"/>
        </w:rPr>
        <w:t xml:space="preserve">  , 20</w:t>
      </w:r>
      <w:r w:rsidR="00865FE1" w:rsidRPr="003107D0">
        <w:rPr>
          <w:rFonts w:ascii="GHEA Grapalat" w:hAnsi="GHEA Grapalat"/>
          <w:sz w:val="20"/>
          <w:szCs w:val="20"/>
          <w:lang w:val="en-AU"/>
        </w:rPr>
        <w:t>20</w:t>
      </w:r>
      <w:r w:rsidRPr="003107D0">
        <w:rPr>
          <w:rFonts w:ascii="GHEA Grapalat" w:hAnsi="GHEA Grapalat"/>
          <w:sz w:val="20"/>
          <w:szCs w:val="20"/>
          <w:lang w:val="en-AU"/>
        </w:rPr>
        <w:t xml:space="preserve">» </w:t>
      </w:r>
      <w:r w:rsidR="00A659E1">
        <w:rPr>
          <w:rFonts w:ascii="GHEA Grapalat" w:hAnsi="GHEA Grapalat"/>
          <w:sz w:val="20"/>
          <w:szCs w:val="20"/>
          <w:lang w:val="en-AU"/>
        </w:rPr>
        <w:t>feb</w:t>
      </w:r>
      <w:r w:rsidR="00865FE1" w:rsidRPr="003107D0">
        <w:rPr>
          <w:rFonts w:ascii="GHEA Grapalat" w:hAnsi="GHEA Grapalat"/>
          <w:sz w:val="20"/>
          <w:szCs w:val="20"/>
          <w:lang w:val="en-AU"/>
        </w:rPr>
        <w:t xml:space="preserve">uary </w:t>
      </w:r>
      <w:r w:rsidRPr="003107D0">
        <w:rPr>
          <w:rFonts w:ascii="GHEA Grapalat" w:hAnsi="GHEA Grapalat"/>
          <w:sz w:val="20"/>
          <w:szCs w:val="20"/>
          <w:lang w:val="en-AU"/>
        </w:rPr>
        <w:t xml:space="preserve"> </w:t>
      </w:r>
      <w:r w:rsidR="00A659E1">
        <w:rPr>
          <w:rFonts w:ascii="GHEA Grapalat" w:hAnsi="GHEA Grapalat"/>
          <w:sz w:val="20"/>
          <w:szCs w:val="20"/>
        </w:rPr>
        <w:t>1</w:t>
      </w:r>
      <w:r w:rsidR="00AD2978">
        <w:rPr>
          <w:rFonts w:ascii="GHEA Grapalat" w:hAnsi="GHEA Grapalat"/>
          <w:sz w:val="20"/>
          <w:szCs w:val="20"/>
        </w:rPr>
        <w:t>4</w:t>
      </w:r>
      <w:r w:rsidRPr="003107D0">
        <w:rPr>
          <w:rFonts w:ascii="GHEA Grapalat" w:hAnsi="GHEA Grapalat"/>
          <w:sz w:val="20"/>
          <w:szCs w:val="20"/>
          <w:lang w:val="en-AU"/>
        </w:rPr>
        <w:t xml:space="preserve"> at </w:t>
      </w:r>
      <w:r w:rsidR="009306F9" w:rsidRPr="009306F9">
        <w:rPr>
          <w:rFonts w:ascii="GHEA Grapalat" w:hAnsi="GHEA Grapalat"/>
          <w:sz w:val="20"/>
          <w:szCs w:val="20"/>
        </w:rPr>
        <w:t>1</w:t>
      </w:r>
      <w:r w:rsidR="005C08E9" w:rsidRPr="005C08E9">
        <w:rPr>
          <w:rFonts w:ascii="GHEA Grapalat" w:hAnsi="GHEA Grapalat"/>
          <w:sz w:val="20"/>
          <w:szCs w:val="20"/>
        </w:rPr>
        <w:t>1</w:t>
      </w:r>
      <w:r w:rsidRPr="003107D0">
        <w:rPr>
          <w:rFonts w:ascii="GHEA Grapalat" w:hAnsi="GHEA Grapalat"/>
          <w:sz w:val="20"/>
          <w:szCs w:val="20"/>
        </w:rPr>
        <w:t>;00</w:t>
      </w:r>
    </w:p>
    <w:p w:rsidR="00E92A09" w:rsidRPr="003107D0" w:rsidRDefault="00E92A09" w:rsidP="00E92A09">
      <w:pPr>
        <w:jc w:val="both"/>
        <w:rPr>
          <w:rFonts w:ascii="GHEA Grapalat" w:hAnsi="GHEA Grapalat"/>
          <w:sz w:val="20"/>
          <w:szCs w:val="20"/>
          <w:lang w:val="en-AU"/>
        </w:rPr>
      </w:pPr>
      <w:r w:rsidRPr="003107D0">
        <w:rPr>
          <w:rFonts w:ascii="GHEA Grapalat" w:hAnsi="GHEA Grapalat"/>
          <w:sz w:val="20"/>
          <w:szCs w:val="20"/>
        </w:rPr>
        <w:t xml:space="preserve">    </w:t>
      </w:r>
      <w:r w:rsidRPr="003107D0">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Pr="003107D0">
            <w:rPr>
              <w:rFonts w:ascii="GHEA Grapalat" w:hAnsi="GHEA Grapalat"/>
              <w:sz w:val="20"/>
              <w:szCs w:val="20"/>
              <w:lang w:val="en-AU"/>
            </w:rPr>
            <w:t>Yerevan</w:t>
          </w:r>
        </w:smartTag>
      </w:smartTag>
      <w:r w:rsidRPr="003107D0">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Pr="003107D0">
            <w:rPr>
              <w:rFonts w:ascii="GHEA Grapalat" w:hAnsi="GHEA Grapalat"/>
              <w:sz w:val="20"/>
              <w:szCs w:val="20"/>
              <w:lang w:val="en-AU"/>
            </w:rPr>
            <w:t>Republic</w:t>
          </w:r>
        </w:smartTag>
        <w:r w:rsidRPr="003107D0">
          <w:rPr>
            <w:rFonts w:ascii="GHEA Grapalat" w:hAnsi="GHEA Grapalat"/>
            <w:sz w:val="20"/>
            <w:szCs w:val="20"/>
            <w:lang w:val="en-AU"/>
          </w:rPr>
          <w:t xml:space="preserve"> of </w:t>
        </w:r>
        <w:smartTag w:uri="urn:schemas-microsoft-com:office:smarttags" w:element="PlaceName">
          <w:r w:rsidRPr="003107D0">
            <w:rPr>
              <w:rFonts w:ascii="GHEA Grapalat" w:hAnsi="GHEA Grapalat"/>
              <w:sz w:val="20"/>
              <w:szCs w:val="20"/>
              <w:lang w:val="en-AU"/>
            </w:rPr>
            <w:t>Armenia</w:t>
          </w:r>
        </w:smartTag>
      </w:smartTag>
      <w:r w:rsidRPr="003107D0">
        <w:rPr>
          <w:rFonts w:ascii="GHEA Grapalat" w:hAnsi="GHEA Grapalat"/>
          <w:sz w:val="20"/>
          <w:szCs w:val="20"/>
          <w:lang w:val="en-AU"/>
        </w:rPr>
        <w:t>.</w:t>
      </w:r>
    </w:p>
    <w:p w:rsidR="00E92A09" w:rsidRPr="00E92A09"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 xml:space="preserve">For more information about this announcement, please contact </w:t>
      </w:r>
      <w:r w:rsidRPr="003107D0">
        <w:rPr>
          <w:rFonts w:ascii="GHEA Grapalat" w:hAnsi="GHEA Grapalat"/>
          <w:sz w:val="20"/>
          <w:szCs w:val="20"/>
        </w:rPr>
        <w:t>H.Hovhannisyan</w:t>
      </w:r>
      <w:r w:rsidRPr="003107D0">
        <w:rPr>
          <w:rFonts w:ascii="GHEA Grapalat" w:hAnsi="GHEA Grapalat"/>
          <w:sz w:val="20"/>
          <w:szCs w:val="20"/>
          <w:lang w:val="en-AU"/>
        </w:rPr>
        <w:t>, Secretary of the Appraisal Commission</w:t>
      </w:r>
    </w:p>
    <w:p w:rsidR="00E92A09" w:rsidRPr="00E92A09" w:rsidRDefault="00E92A09" w:rsidP="00E92A09">
      <w:pPr>
        <w:ind w:firstLine="567"/>
        <w:jc w:val="both"/>
        <w:rPr>
          <w:rFonts w:ascii="GHEA Grapalat" w:hAnsi="GHEA Grapalat"/>
          <w:sz w:val="20"/>
          <w:szCs w:val="20"/>
        </w:rPr>
      </w:pPr>
      <w:r w:rsidRPr="00E92A09">
        <w:rPr>
          <w:rFonts w:ascii="GHEA Grapalat" w:hAnsi="GHEA Grapalat"/>
          <w:sz w:val="20"/>
          <w:szCs w:val="20"/>
          <w:lang w:val="en-AU"/>
        </w:rPr>
        <w:t xml:space="preserve"> </w:t>
      </w:r>
    </w:p>
    <w:p w:rsidR="00E92A09" w:rsidRPr="00E92A09" w:rsidRDefault="00E92A09" w:rsidP="00E92A09">
      <w:pPr>
        <w:ind w:left="1404" w:firstLine="720"/>
        <w:jc w:val="both"/>
        <w:rPr>
          <w:rFonts w:ascii="GHEA Grapalat" w:hAnsi="GHEA Grapalat"/>
          <w:sz w:val="20"/>
          <w:szCs w:val="20"/>
        </w:rPr>
      </w:pPr>
    </w:p>
    <w:p w:rsidR="00E92A09" w:rsidRPr="00E92A09" w:rsidRDefault="00E92A09" w:rsidP="00E92A09">
      <w:pPr>
        <w:ind w:firstLine="720"/>
        <w:jc w:val="center"/>
        <w:rPr>
          <w:rFonts w:ascii="GHEA Grapalat" w:hAnsi="GHEA Grapalat"/>
          <w:sz w:val="20"/>
          <w:szCs w:val="20"/>
          <w:lang w:val="en-AU"/>
        </w:rPr>
      </w:pPr>
      <w:r w:rsidRPr="00E92A09">
        <w:rPr>
          <w:rFonts w:ascii="GHEA Grapalat" w:hAnsi="GHEA Grapalat"/>
          <w:sz w:val="20"/>
          <w:szCs w:val="20"/>
          <w:lang w:val="en-AU"/>
        </w:rPr>
        <w:t xml:space="preserve">Phone 093 </w:t>
      </w:r>
      <w:r w:rsidRPr="00E92A09">
        <w:rPr>
          <w:rFonts w:ascii="GHEA Grapalat" w:hAnsi="GHEA Grapalat"/>
          <w:sz w:val="20"/>
          <w:szCs w:val="20"/>
        </w:rPr>
        <w:t xml:space="preserve"> 58-31-37</w:t>
      </w:r>
    </w:p>
    <w:p w:rsidR="00020DA7" w:rsidRDefault="00E92A09" w:rsidP="00020DA7">
      <w:pPr>
        <w:ind w:firstLine="720"/>
        <w:jc w:val="both"/>
        <w:rPr>
          <w:rFonts w:ascii="GHEA Grapalat" w:hAnsi="GHEA Grapalat"/>
          <w:sz w:val="20"/>
          <w:szCs w:val="20"/>
          <w:lang w:val="af-ZA"/>
        </w:rPr>
      </w:pPr>
      <w:r>
        <w:rPr>
          <w:rFonts w:ascii="GHEA Grapalat" w:hAnsi="GHEA Grapalat"/>
          <w:sz w:val="20"/>
          <w:szCs w:val="20"/>
          <w:lang w:val="en-AU"/>
        </w:rPr>
        <w:t xml:space="preserve">                                                  </w:t>
      </w:r>
      <w:r w:rsidRPr="00E92A09">
        <w:rPr>
          <w:rFonts w:ascii="GHEA Grapalat" w:hAnsi="GHEA Grapalat"/>
          <w:sz w:val="20"/>
          <w:szCs w:val="20"/>
          <w:lang w:val="en-AU"/>
        </w:rPr>
        <w:t xml:space="preserve">Email mail:  </w:t>
      </w:r>
      <w:r w:rsidR="000C2527" w:rsidRPr="000C2527">
        <w:rPr>
          <w:rFonts w:ascii="GHEA Grapalat" w:hAnsi="GHEA Grapalat"/>
          <w:sz w:val="20"/>
          <w:szCs w:val="20"/>
          <w:u w:val="single"/>
          <w:lang w:val="af-ZA"/>
        </w:rPr>
        <w:t>armashmankapartez@mail.ru</w:t>
      </w:r>
    </w:p>
    <w:p w:rsidR="00E92A09" w:rsidRPr="00E92A09" w:rsidRDefault="00020DA7" w:rsidP="00020DA7">
      <w:pPr>
        <w:ind w:firstLine="720"/>
        <w:jc w:val="both"/>
        <w:rPr>
          <w:rFonts w:ascii="GHEA Grapalat" w:hAnsi="GHEA Grapalat"/>
          <w:sz w:val="20"/>
          <w:szCs w:val="20"/>
          <w:lang w:val="af-ZA"/>
        </w:rPr>
      </w:pPr>
      <w:r>
        <w:rPr>
          <w:rFonts w:ascii="GHEA Grapalat" w:hAnsi="GHEA Grapalat"/>
          <w:sz w:val="20"/>
          <w:szCs w:val="20"/>
          <w:lang w:val="af-ZA"/>
        </w:rPr>
        <w:t xml:space="preserve">                                      </w:t>
      </w:r>
      <w:r w:rsidR="00E92A09" w:rsidRPr="00E92A09">
        <w:rPr>
          <w:rFonts w:ascii="GHEA Grapalat" w:hAnsi="GHEA Grapalat"/>
          <w:sz w:val="20"/>
          <w:szCs w:val="20"/>
          <w:lang w:val="en-AU"/>
        </w:rPr>
        <w:t xml:space="preserve">Client   Ararat Marz </w:t>
      </w:r>
      <w:r w:rsidR="00E92A09" w:rsidRPr="00E92A09">
        <w:rPr>
          <w:rFonts w:ascii="GHEA Grapalat" w:hAnsi="GHEA Grapalat"/>
          <w:sz w:val="20"/>
          <w:szCs w:val="20"/>
        </w:rPr>
        <w:t>R</w:t>
      </w:r>
      <w:r w:rsidR="00E92A09" w:rsidRPr="00E92A09">
        <w:rPr>
          <w:rFonts w:ascii="GHEA Grapalat" w:hAnsi="GHEA Grapalat"/>
          <w:sz w:val="20"/>
          <w:szCs w:val="20"/>
          <w:lang w:val="ru-RU"/>
        </w:rPr>
        <w:t>А</w:t>
      </w:r>
      <w:r w:rsidR="00865FE1">
        <w:rPr>
          <w:rFonts w:ascii="GHEA Grapalat" w:hAnsi="GHEA Grapalat"/>
          <w:sz w:val="20"/>
          <w:szCs w:val="20"/>
        </w:rPr>
        <w:t xml:space="preserve"> </w:t>
      </w:r>
      <w:r w:rsidR="0012456D" w:rsidRPr="0012456D">
        <w:rPr>
          <w:rFonts w:ascii="GHEA Grapalat" w:hAnsi="GHEA Grapalat"/>
          <w:sz w:val="20"/>
          <w:szCs w:val="20"/>
        </w:rPr>
        <w:t>Armash</w:t>
      </w:r>
      <w:r w:rsidR="005C08E9" w:rsidRPr="005C08E9">
        <w:rPr>
          <w:rFonts w:ascii="GHEA Grapalat" w:hAnsi="GHEA Grapalat"/>
          <w:sz w:val="20"/>
          <w:szCs w:val="20"/>
        </w:rPr>
        <w:t xml:space="preserve"> </w:t>
      </w:r>
      <w:r w:rsidR="00E92A09" w:rsidRPr="00E92A09">
        <w:rPr>
          <w:rFonts w:ascii="GHEA Grapalat" w:hAnsi="GHEA Grapalat"/>
          <w:sz w:val="20"/>
          <w:szCs w:val="20"/>
          <w:lang w:val="en-AU"/>
        </w:rPr>
        <w:t xml:space="preserve">, </w:t>
      </w:r>
      <w:r w:rsidR="00E92A09" w:rsidRPr="00E92A09">
        <w:rPr>
          <w:rFonts w:ascii="GHEA Grapalat" w:hAnsi="GHEA Grapalat"/>
          <w:sz w:val="20"/>
          <w:szCs w:val="20"/>
        </w:rPr>
        <w:t xml:space="preserve">kindergarden </w:t>
      </w:r>
      <w:r w:rsidR="00E92A09" w:rsidRPr="00E92A09">
        <w:rPr>
          <w:rFonts w:ascii="GHEA Grapalat" w:hAnsi="GHEA Grapalat"/>
          <w:sz w:val="20"/>
          <w:szCs w:val="20"/>
          <w:lang w:val="en-AU"/>
        </w:rPr>
        <w:t xml:space="preserve"> </w:t>
      </w:r>
      <w:r w:rsidR="00E92A09" w:rsidRPr="00E92A09">
        <w:rPr>
          <w:rFonts w:ascii="GHEA Grapalat" w:hAnsi="GHEA Grapalat"/>
          <w:sz w:val="20"/>
          <w:szCs w:val="20"/>
        </w:rPr>
        <w:t>O</w:t>
      </w:r>
      <w:r w:rsidR="00E92A09" w:rsidRPr="00E92A09">
        <w:rPr>
          <w:rFonts w:ascii="GHEA Grapalat" w:hAnsi="GHEA Grapalat"/>
          <w:sz w:val="20"/>
          <w:szCs w:val="20"/>
          <w:lang w:val="en-AU"/>
        </w:rPr>
        <w:t>NCO</w:t>
      </w:r>
    </w:p>
    <w:p w:rsidR="00E92A09" w:rsidRPr="00E92A09" w:rsidRDefault="00E92A09" w:rsidP="00E92A09">
      <w:pPr>
        <w:ind w:left="1404" w:firstLine="720"/>
        <w:jc w:val="center"/>
        <w:rPr>
          <w:rFonts w:ascii="GHEA Grapalat" w:hAnsi="GHEA Grapalat"/>
          <w:sz w:val="20"/>
          <w:szCs w:val="20"/>
          <w:lang w:val="af-ZA"/>
        </w:rPr>
      </w:pPr>
    </w:p>
    <w:p w:rsidR="00E92A09" w:rsidRPr="00E92A09" w:rsidRDefault="00E92A09" w:rsidP="00E92A09">
      <w:pPr>
        <w:spacing w:after="120"/>
        <w:ind w:right="-7" w:firstLine="567"/>
        <w:jc w:val="right"/>
        <w:rPr>
          <w:rFonts w:ascii="GHEA Grapalat" w:hAnsi="GHEA Grapalat" w:cs="Sylfaen"/>
          <w:i/>
          <w:sz w:val="22"/>
          <w:lang w:val="af-ZA"/>
        </w:rPr>
      </w:pPr>
    </w:p>
    <w:p w:rsidR="00E92A09" w:rsidRPr="00E92A09" w:rsidRDefault="00E92A09" w:rsidP="00E92A09">
      <w:pPr>
        <w:spacing w:after="120"/>
        <w:ind w:right="-7" w:firstLine="567"/>
        <w:jc w:val="right"/>
        <w:rPr>
          <w:rFonts w:ascii="GHEA Grapalat" w:hAnsi="GHEA Grapalat" w:cs="Sylfaen"/>
          <w:i/>
          <w:sz w:val="22"/>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lang w:val="af-ZA"/>
        </w:rPr>
      </w:pPr>
      <w:r w:rsidRPr="00E92A09">
        <w:rPr>
          <w:rFonts w:ascii="GHEA Grapalat" w:hAnsi="GHEA Grapalat" w:cs="Sylfaen"/>
          <w:i/>
          <w:sz w:val="20"/>
          <w:szCs w:val="20"/>
          <w:lang w:val="af-ZA"/>
        </w:rPr>
        <w:t xml:space="preserve">Приложение № </w:t>
      </w:r>
      <w:r w:rsidRPr="00E92A09">
        <w:rPr>
          <w:rFonts w:ascii="GHEA Grapalat" w:hAnsi="GHEA Grapalat" w:cs="Sylfaen"/>
          <w:i/>
          <w:sz w:val="20"/>
          <w:szCs w:val="20"/>
          <w:lang w:val="ru-RU"/>
        </w:rPr>
        <w:t>7</w:t>
      </w:r>
      <w:r w:rsidRPr="00E92A09">
        <w:rPr>
          <w:rFonts w:ascii="GHEA Grapalat" w:hAnsi="GHEA Grapalat" w:cs="Sylfaen"/>
          <w:i/>
          <w:sz w:val="20"/>
          <w:szCs w:val="20"/>
          <w:lang w:val="af-ZA"/>
        </w:rPr>
        <w:t xml:space="preserve">                                                                                                                                                           Министр финансов Республики Армения                                                                                                                                           № </w:t>
      </w:r>
      <w:r w:rsidRPr="00E92A09">
        <w:rPr>
          <w:rFonts w:ascii="GHEA Grapalat" w:hAnsi="GHEA Grapalat" w:cs="Sylfaen"/>
          <w:i/>
          <w:sz w:val="20"/>
          <w:szCs w:val="20"/>
          <w:lang w:val="ru-RU"/>
        </w:rPr>
        <w:t>597</w:t>
      </w:r>
      <w:r w:rsidRPr="00E92A09">
        <w:rPr>
          <w:rFonts w:ascii="GHEA Grapalat" w:hAnsi="GHEA Grapalat" w:cs="Sylfaen"/>
          <w:i/>
          <w:sz w:val="20"/>
          <w:szCs w:val="20"/>
          <w:lang w:val="af-ZA"/>
        </w:rPr>
        <w:t xml:space="preserve">-А от </w:t>
      </w:r>
      <w:r w:rsidRPr="00E92A09">
        <w:rPr>
          <w:rFonts w:ascii="GHEA Grapalat" w:hAnsi="GHEA Grapalat" w:cs="Sylfaen"/>
          <w:i/>
          <w:sz w:val="20"/>
          <w:szCs w:val="20"/>
          <w:lang w:val="ru-RU"/>
        </w:rPr>
        <w:t xml:space="preserve">04 ноября </w:t>
      </w:r>
      <w:r w:rsidRPr="00E92A09">
        <w:rPr>
          <w:rFonts w:ascii="GHEA Grapalat" w:hAnsi="GHEA Grapalat" w:cs="Sylfaen"/>
          <w:i/>
          <w:sz w:val="20"/>
          <w:szCs w:val="20"/>
          <w:lang w:val="af-ZA"/>
        </w:rPr>
        <w:t xml:space="preserve"> 201</w:t>
      </w:r>
      <w:r w:rsidRPr="00E92A09">
        <w:rPr>
          <w:rFonts w:ascii="GHEA Grapalat" w:hAnsi="GHEA Grapalat" w:cs="Sylfaen"/>
          <w:i/>
          <w:sz w:val="20"/>
          <w:szCs w:val="20"/>
          <w:lang w:val="ru-RU"/>
        </w:rPr>
        <w:t>9</w:t>
      </w:r>
      <w:r w:rsidRPr="00E92A09">
        <w:rPr>
          <w:rFonts w:ascii="GHEA Grapalat" w:hAnsi="GHEA Grapalat" w:cs="Sylfaen"/>
          <w:i/>
          <w:sz w:val="20"/>
          <w:szCs w:val="20"/>
          <w:lang w:val="af-ZA"/>
        </w:rPr>
        <w:t xml:space="preserve"> года                                                                                                                                                                                      </w:t>
      </w:r>
    </w:p>
    <w:p w:rsidR="00E92A09" w:rsidRPr="00E92A09" w:rsidRDefault="00E92A09" w:rsidP="00E92A09">
      <w:pPr>
        <w:spacing w:after="160"/>
        <w:ind w:firstLine="720"/>
        <w:jc w:val="center"/>
        <w:rPr>
          <w:rFonts w:ascii="GHEA Grapalat" w:hAnsi="GHEA Grapalat"/>
          <w:sz w:val="20"/>
          <w:szCs w:val="20"/>
          <w:lang w:val="af-ZA"/>
        </w:rPr>
      </w:pPr>
    </w:p>
    <w:p w:rsidR="00E92A09" w:rsidRPr="003107D0" w:rsidRDefault="00E92A09" w:rsidP="00E92A09">
      <w:pPr>
        <w:ind w:firstLine="720"/>
        <w:jc w:val="center"/>
        <w:rPr>
          <w:rFonts w:ascii="GHEA Grapalat" w:hAnsi="GHEA Grapalat"/>
          <w:i/>
          <w:sz w:val="20"/>
          <w:szCs w:val="20"/>
          <w:lang w:val="ru-RU"/>
        </w:rPr>
      </w:pPr>
      <w:r w:rsidRPr="003107D0">
        <w:rPr>
          <w:rFonts w:ascii="GHEA Grapalat" w:hAnsi="GHEA Grapalat"/>
          <w:i/>
          <w:sz w:val="20"/>
          <w:szCs w:val="20"/>
          <w:lang w:val="ru-RU"/>
        </w:rPr>
        <w:t>ОБЪЯВЛЕНИЕ О ЗАПРОСЕ КОТИРОВОК</w:t>
      </w:r>
    </w:p>
    <w:p w:rsidR="00E92A09" w:rsidRPr="003107D0" w:rsidRDefault="00E92A09" w:rsidP="00E92A09">
      <w:pPr>
        <w:ind w:left="142" w:right="139"/>
        <w:jc w:val="center"/>
        <w:rPr>
          <w:rFonts w:ascii="GHEA Grapalat" w:hAnsi="GHEA Grapalat"/>
          <w:i/>
          <w:sz w:val="20"/>
          <w:szCs w:val="20"/>
          <w:lang w:val="ru-RU"/>
        </w:rPr>
      </w:pPr>
      <w:r w:rsidRPr="003107D0">
        <w:rPr>
          <w:rFonts w:ascii="GHEA Grapalat" w:hAnsi="GHEA Grapalat"/>
          <w:i/>
          <w:sz w:val="20"/>
          <w:szCs w:val="20"/>
          <w:lang w:val="ru-RU"/>
        </w:rPr>
        <w:t xml:space="preserve">Настоящий текст объявления утвержден решением </w:t>
      </w:r>
      <w:r w:rsidRPr="003107D0">
        <w:rPr>
          <w:rFonts w:ascii="GHEA Grapalat" w:hAnsi="GHEA Grapalat"/>
          <w:i/>
          <w:sz w:val="20"/>
          <w:szCs w:val="20"/>
        </w:rPr>
        <w:t>N</w:t>
      </w:r>
      <w:r w:rsidRPr="003107D0">
        <w:rPr>
          <w:rFonts w:ascii="GHEA Grapalat" w:hAnsi="GHEA Grapalat"/>
          <w:i/>
          <w:sz w:val="20"/>
          <w:szCs w:val="20"/>
          <w:lang w:val="ru-RU"/>
        </w:rPr>
        <w:t xml:space="preserve"> 1 Комиссии </w:t>
      </w:r>
    </w:p>
    <w:p w:rsidR="00E92A09" w:rsidRPr="003107D0" w:rsidRDefault="00E92A09" w:rsidP="00E92A09">
      <w:pPr>
        <w:ind w:left="142" w:right="139"/>
        <w:jc w:val="center"/>
        <w:rPr>
          <w:rFonts w:ascii="GHEA Grapalat" w:hAnsi="GHEA Grapalat"/>
          <w:i/>
          <w:sz w:val="20"/>
          <w:szCs w:val="20"/>
          <w:lang w:val="ru-RU"/>
        </w:rPr>
      </w:pPr>
      <w:r w:rsidRPr="003107D0">
        <w:rPr>
          <w:rFonts w:ascii="GHEA Grapalat" w:hAnsi="GHEA Grapalat"/>
          <w:i/>
          <w:sz w:val="20"/>
          <w:szCs w:val="20"/>
          <w:lang w:val="ru-RU"/>
        </w:rPr>
        <w:t>п</w:t>
      </w:r>
      <w:r w:rsidR="009306F9">
        <w:rPr>
          <w:rFonts w:ascii="GHEA Grapalat" w:hAnsi="GHEA Grapalat"/>
          <w:i/>
          <w:sz w:val="20"/>
          <w:szCs w:val="20"/>
          <w:lang w:val="ru-RU"/>
        </w:rPr>
        <w:t xml:space="preserve">о запросе котировок от </w:t>
      </w:r>
      <w:r w:rsidR="00A659E1" w:rsidRPr="00A659E1">
        <w:rPr>
          <w:rFonts w:ascii="GHEA Grapalat" w:hAnsi="GHEA Grapalat"/>
          <w:i/>
          <w:sz w:val="20"/>
          <w:szCs w:val="20"/>
          <w:lang w:val="ru-RU"/>
        </w:rPr>
        <w:t>0</w:t>
      </w:r>
      <w:r w:rsidR="00AD2978" w:rsidRPr="00AD2978">
        <w:rPr>
          <w:rFonts w:ascii="GHEA Grapalat" w:hAnsi="GHEA Grapalat"/>
          <w:i/>
          <w:sz w:val="20"/>
          <w:szCs w:val="20"/>
          <w:lang w:val="ru-RU"/>
        </w:rPr>
        <w:t>7</w:t>
      </w:r>
      <w:r w:rsidR="008459AE" w:rsidRPr="008459AE">
        <w:rPr>
          <w:rFonts w:ascii="GHEA Grapalat" w:hAnsi="GHEA Grapalat"/>
          <w:i/>
          <w:sz w:val="20"/>
          <w:szCs w:val="20"/>
          <w:lang w:val="ru-RU"/>
        </w:rPr>
        <w:t xml:space="preserve">  </w:t>
      </w:r>
      <w:r w:rsidR="00A659E1" w:rsidRPr="00A659E1">
        <w:rPr>
          <w:rFonts w:ascii="GHEA Grapalat" w:hAnsi="GHEA Grapalat"/>
          <w:i/>
          <w:sz w:val="20"/>
          <w:szCs w:val="20"/>
          <w:lang w:val="ru-RU"/>
        </w:rPr>
        <w:t>февр</w:t>
      </w:r>
      <w:r w:rsidR="00865FE1" w:rsidRPr="003107D0">
        <w:rPr>
          <w:rFonts w:ascii="GHEA Grapalat" w:hAnsi="GHEA Grapalat"/>
          <w:i/>
          <w:sz w:val="20"/>
          <w:szCs w:val="20"/>
          <w:lang w:val="ru-RU"/>
        </w:rPr>
        <w:t>а</w:t>
      </w:r>
      <w:r w:rsidR="00A659E1" w:rsidRPr="00A659E1">
        <w:rPr>
          <w:rFonts w:ascii="GHEA Grapalat" w:hAnsi="GHEA Grapalat"/>
          <w:i/>
          <w:sz w:val="20"/>
          <w:szCs w:val="20"/>
          <w:lang w:val="ru-RU"/>
        </w:rPr>
        <w:t>л</w:t>
      </w:r>
      <w:r w:rsidR="00865FE1" w:rsidRPr="003107D0">
        <w:rPr>
          <w:rFonts w:ascii="GHEA Grapalat" w:hAnsi="GHEA Grapalat"/>
          <w:i/>
          <w:sz w:val="20"/>
          <w:szCs w:val="20"/>
          <w:lang w:val="ru-RU"/>
        </w:rPr>
        <w:t>я 2020</w:t>
      </w:r>
      <w:r w:rsidRPr="003107D0">
        <w:rPr>
          <w:rFonts w:ascii="GHEA Grapalat" w:hAnsi="GHEA Grapalat"/>
          <w:i/>
          <w:sz w:val="20"/>
          <w:szCs w:val="20"/>
          <w:lang w:val="ru-RU"/>
        </w:rPr>
        <w:t xml:space="preserve"> года </w:t>
      </w:r>
    </w:p>
    <w:p w:rsidR="00865FE1" w:rsidRPr="003107D0" w:rsidRDefault="00E92A09" w:rsidP="00865FE1">
      <w:pPr>
        <w:spacing w:after="160"/>
        <w:ind w:firstLine="720"/>
        <w:jc w:val="center"/>
        <w:rPr>
          <w:rFonts w:ascii="GHEA Grapalat" w:hAnsi="GHEA Grapalat"/>
          <w:sz w:val="20"/>
          <w:szCs w:val="20"/>
          <w:u w:val="single"/>
          <w:lang w:val="ru-RU"/>
        </w:rPr>
      </w:pPr>
      <w:r w:rsidRPr="003107D0">
        <w:rPr>
          <w:rFonts w:ascii="GHEA Grapalat" w:hAnsi="GHEA Grapalat"/>
          <w:i/>
          <w:sz w:val="20"/>
          <w:szCs w:val="20"/>
          <w:lang w:val="ru-RU"/>
        </w:rPr>
        <w:t xml:space="preserve">Код запроса котировок  </w:t>
      </w:r>
      <w:r w:rsidR="00865FE1" w:rsidRPr="003107D0">
        <w:rPr>
          <w:rFonts w:ascii="GHEA Grapalat" w:hAnsi="GHEA Grapalat"/>
          <w:sz w:val="20"/>
          <w:szCs w:val="20"/>
        </w:rPr>
        <w:t>AM</w:t>
      </w:r>
      <w:r w:rsidR="005C08E9">
        <w:rPr>
          <w:rFonts w:ascii="GHEA Grapalat" w:hAnsi="GHEA Grapalat"/>
          <w:sz w:val="20"/>
          <w:szCs w:val="20"/>
          <w:lang w:val="ru-RU"/>
        </w:rPr>
        <w:t>А</w:t>
      </w:r>
      <w:r w:rsidR="0012456D">
        <w:rPr>
          <w:rFonts w:ascii="GHEA Grapalat" w:hAnsi="GHEA Grapalat"/>
          <w:sz w:val="20"/>
          <w:szCs w:val="20"/>
        </w:rPr>
        <w:t>R</w:t>
      </w:r>
      <w:r w:rsidR="00865FE1" w:rsidRPr="003107D0">
        <w:rPr>
          <w:rFonts w:ascii="GHEA Grapalat" w:hAnsi="GHEA Grapalat"/>
          <w:sz w:val="20"/>
          <w:szCs w:val="20"/>
        </w:rPr>
        <w:t>HG</w:t>
      </w:r>
      <w:r w:rsidR="00865FE1" w:rsidRPr="003107D0">
        <w:rPr>
          <w:rFonts w:ascii="GHEA Grapalat" w:hAnsi="GHEA Grapalat"/>
          <w:sz w:val="20"/>
          <w:szCs w:val="20"/>
          <w:lang w:val="ru-RU"/>
        </w:rPr>
        <w:t>-</w:t>
      </w:r>
      <w:r w:rsidR="00865FE1" w:rsidRPr="003107D0">
        <w:rPr>
          <w:rFonts w:ascii="GHEA Grapalat" w:hAnsi="GHEA Grapalat"/>
          <w:sz w:val="20"/>
          <w:szCs w:val="20"/>
          <w:lang w:val="en-AU"/>
        </w:rPr>
        <w:t>GHAPDZB</w:t>
      </w:r>
      <w:r w:rsidR="00865FE1" w:rsidRPr="003107D0">
        <w:rPr>
          <w:rFonts w:ascii="GHEA Grapalat" w:hAnsi="GHEA Grapalat"/>
          <w:sz w:val="20"/>
          <w:szCs w:val="20"/>
          <w:lang w:val="ru-RU"/>
        </w:rPr>
        <w:t>-20/01</w:t>
      </w:r>
    </w:p>
    <w:p w:rsidR="00E92A09" w:rsidRPr="003107D0" w:rsidRDefault="005C08E9" w:rsidP="005C08E9">
      <w:pPr>
        <w:spacing w:after="160"/>
        <w:ind w:firstLine="720"/>
        <w:jc w:val="both"/>
        <w:rPr>
          <w:rFonts w:ascii="GHEA Grapalat" w:hAnsi="GHEA Grapalat"/>
          <w:i/>
          <w:sz w:val="20"/>
          <w:szCs w:val="20"/>
          <w:lang w:val="ru-RU" w:eastAsia="ru-RU" w:bidi="ru-RU"/>
        </w:rPr>
      </w:pPr>
      <w:r>
        <w:rPr>
          <w:rFonts w:ascii="GHEA Grapalat" w:hAnsi="GHEA Grapalat"/>
          <w:i/>
          <w:sz w:val="20"/>
          <w:szCs w:val="20"/>
          <w:lang w:val="ru-RU" w:eastAsia="ru-RU" w:bidi="ru-RU"/>
        </w:rPr>
        <w:t xml:space="preserve">    </w:t>
      </w:r>
      <w:r w:rsidR="00E92A09" w:rsidRPr="003107D0">
        <w:rPr>
          <w:rFonts w:ascii="GHEA Grapalat" w:hAnsi="GHEA Grapalat"/>
          <w:i/>
          <w:sz w:val="20"/>
          <w:szCs w:val="20"/>
          <w:lang w:val="ru-RU" w:eastAsia="ru-RU" w:bidi="ru-RU"/>
        </w:rPr>
        <w:t xml:space="preserve">Заказчик </w:t>
      </w:r>
      <w:r w:rsidR="00865FE1" w:rsidRPr="003107D0">
        <w:rPr>
          <w:rFonts w:ascii="GHEA Grapalat" w:hAnsi="GHEA Grapalat"/>
          <w:i/>
          <w:sz w:val="20"/>
          <w:szCs w:val="20"/>
          <w:lang w:val="ru-RU"/>
        </w:rPr>
        <w:t>Араратский область РА, о.</w:t>
      </w:r>
      <w:r>
        <w:rPr>
          <w:rFonts w:ascii="GHEA Grapalat" w:hAnsi="GHEA Grapalat"/>
          <w:i/>
          <w:sz w:val="20"/>
          <w:szCs w:val="20"/>
          <w:lang w:val="ru-RU"/>
        </w:rPr>
        <w:t>А</w:t>
      </w:r>
      <w:r w:rsidR="008459AE" w:rsidRPr="008459AE">
        <w:rPr>
          <w:rFonts w:ascii="GHEA Grapalat" w:hAnsi="GHEA Grapalat"/>
          <w:i/>
          <w:sz w:val="20"/>
          <w:szCs w:val="20"/>
          <w:lang w:val="ru-RU"/>
        </w:rPr>
        <w:t>рмаш</w:t>
      </w:r>
      <w:r w:rsidR="00E92A09" w:rsidRPr="003107D0">
        <w:rPr>
          <w:rFonts w:ascii="GHEA Grapalat" w:hAnsi="GHEA Grapalat"/>
          <w:i/>
          <w:sz w:val="20"/>
          <w:szCs w:val="20"/>
          <w:lang w:val="ru-RU"/>
        </w:rPr>
        <w:t xml:space="preserve">  Детский сад» ОНКО</w:t>
      </w:r>
      <w:r w:rsidR="00E92A09" w:rsidRPr="003107D0">
        <w:rPr>
          <w:rFonts w:ascii="GHEA Grapalat" w:hAnsi="GHEA Grapalat"/>
          <w:sz w:val="20"/>
          <w:szCs w:val="20"/>
          <w:lang w:val="ru-RU"/>
        </w:rPr>
        <w:t xml:space="preserve"> </w:t>
      </w:r>
      <w:r w:rsidR="00E92A09" w:rsidRPr="003107D0">
        <w:rPr>
          <w:rFonts w:ascii="GHEA Grapalat" w:hAnsi="GHEA Grapalat"/>
          <w:i/>
          <w:sz w:val="20"/>
          <w:szCs w:val="20"/>
          <w:lang w:val="ru-RU" w:eastAsia="ru-RU" w:bidi="ru-RU"/>
        </w:rPr>
        <w:t>находящийся по адресу:</w:t>
      </w:r>
      <w:r w:rsidR="00E92A09" w:rsidRPr="003107D0">
        <w:rPr>
          <w:rFonts w:ascii="GHEA Grapalat" w:hAnsi="GHEA Grapalat"/>
          <w:i/>
          <w:sz w:val="20"/>
          <w:szCs w:val="20"/>
          <w:lang w:val="ru-RU"/>
        </w:rPr>
        <w:t xml:space="preserve"> </w:t>
      </w:r>
      <w:r w:rsidR="00865FE1" w:rsidRPr="003107D0">
        <w:rPr>
          <w:rFonts w:ascii="GHEA Grapalat" w:hAnsi="GHEA Grapalat"/>
          <w:i/>
          <w:sz w:val="20"/>
          <w:szCs w:val="20"/>
          <w:lang w:val="ru-RU"/>
        </w:rPr>
        <w:t xml:space="preserve">Араратском  областе РА, о. </w:t>
      </w:r>
      <w:r>
        <w:rPr>
          <w:rFonts w:ascii="GHEA Grapalat" w:hAnsi="GHEA Grapalat"/>
          <w:i/>
          <w:sz w:val="20"/>
          <w:szCs w:val="20"/>
          <w:lang w:val="ru-RU"/>
        </w:rPr>
        <w:t>А</w:t>
      </w:r>
      <w:r w:rsidR="008459AE" w:rsidRPr="008459AE">
        <w:rPr>
          <w:rFonts w:ascii="GHEA Grapalat" w:hAnsi="GHEA Grapalat"/>
          <w:i/>
          <w:sz w:val="20"/>
          <w:szCs w:val="20"/>
          <w:lang w:val="ru-RU"/>
        </w:rPr>
        <w:t xml:space="preserve">рмаш </w:t>
      </w:r>
      <w:r w:rsidR="00865FE1" w:rsidRPr="003107D0">
        <w:rPr>
          <w:rFonts w:ascii="GHEA Grapalat" w:hAnsi="GHEA Grapalat"/>
          <w:i/>
          <w:sz w:val="20"/>
          <w:szCs w:val="20"/>
          <w:lang w:val="ru-RU"/>
        </w:rPr>
        <w:t xml:space="preserve">   улица </w:t>
      </w:r>
      <w:r w:rsidR="008459AE" w:rsidRPr="008459AE">
        <w:rPr>
          <w:rFonts w:ascii="GHEA Grapalat" w:hAnsi="GHEA Grapalat"/>
          <w:i/>
          <w:sz w:val="20"/>
          <w:szCs w:val="20"/>
          <w:lang w:val="ru-RU"/>
        </w:rPr>
        <w:t xml:space="preserve"> Анрапетютян 1</w:t>
      </w:r>
      <w:r>
        <w:rPr>
          <w:rFonts w:ascii="GHEA Grapalat" w:hAnsi="GHEA Grapalat"/>
          <w:i/>
          <w:sz w:val="20"/>
          <w:szCs w:val="20"/>
          <w:lang w:val="ru-RU"/>
        </w:rPr>
        <w:t xml:space="preserve"> </w:t>
      </w:r>
      <w:r w:rsidR="00865FE1" w:rsidRPr="003107D0">
        <w:rPr>
          <w:rFonts w:ascii="GHEA Grapalat" w:hAnsi="GHEA Grapalat"/>
          <w:i/>
          <w:sz w:val="20"/>
          <w:szCs w:val="20"/>
          <w:lang w:val="ru-RU"/>
        </w:rPr>
        <w:t xml:space="preserve">  </w:t>
      </w:r>
      <w:r w:rsidR="00E92A09" w:rsidRPr="003107D0">
        <w:rPr>
          <w:rFonts w:ascii="GHEA Grapalat" w:hAnsi="GHEA Grapalat"/>
          <w:i/>
          <w:sz w:val="20"/>
          <w:szCs w:val="20"/>
          <w:lang w:val="ru-RU" w:eastAsia="ru-RU" w:bidi="ru-RU"/>
        </w:rPr>
        <w:t>объявляет запросе катировок конкурс, который проводится одним этапом.</w:t>
      </w:r>
    </w:p>
    <w:p w:rsidR="00E92A09" w:rsidRPr="003107D0" w:rsidRDefault="00E92A09" w:rsidP="00E92A09">
      <w:pPr>
        <w:widowControl w:val="0"/>
        <w:ind w:firstLine="567"/>
        <w:jc w:val="both"/>
        <w:rPr>
          <w:rFonts w:ascii="GHEA Grapalat" w:hAnsi="GHEA Grapalat"/>
          <w:i/>
          <w:spacing w:val="6"/>
          <w:sz w:val="20"/>
          <w:szCs w:val="20"/>
          <w:lang w:val="ru-RU" w:eastAsia="ru-RU" w:bidi="ru-RU"/>
        </w:rPr>
      </w:pPr>
      <w:r w:rsidRPr="003107D0">
        <w:rPr>
          <w:rFonts w:ascii="GHEA Grapalat" w:hAnsi="GHEA Grapalat"/>
          <w:i/>
          <w:sz w:val="20"/>
          <w:szCs w:val="20"/>
          <w:lang w:val="ru-RU" w:eastAsia="ru-RU" w:bidi="ru-RU"/>
        </w:rPr>
        <w:t>Участнику, отобранному по итогам настоящей процедуры, в</w:t>
      </w:r>
      <w:r w:rsidRPr="003107D0">
        <w:rPr>
          <w:rFonts w:ascii="Courier New" w:hAnsi="Courier New" w:cs="Courier New"/>
          <w:i/>
          <w:sz w:val="20"/>
          <w:szCs w:val="20"/>
          <w:lang w:eastAsia="ru-RU" w:bidi="ru-RU"/>
        </w:rPr>
        <w:t> </w:t>
      </w:r>
      <w:r w:rsidRPr="003107D0">
        <w:rPr>
          <w:rFonts w:ascii="GHEA Grapalat" w:hAnsi="GHEA Grapalat"/>
          <w:i/>
          <w:spacing w:val="6"/>
          <w:sz w:val="20"/>
          <w:szCs w:val="20"/>
          <w:lang w:val="ru-RU" w:eastAsia="ru-RU" w:bidi="ru-RU"/>
        </w:rPr>
        <w:t>установленном</w:t>
      </w:r>
      <w:r w:rsidRPr="003107D0">
        <w:rPr>
          <w:rFonts w:ascii="Courier New" w:hAnsi="Courier New" w:cs="Courier New"/>
          <w:i/>
          <w:spacing w:val="6"/>
          <w:sz w:val="20"/>
          <w:szCs w:val="20"/>
          <w:lang w:eastAsia="ru-RU" w:bidi="ru-RU"/>
        </w:rPr>
        <w:t> </w:t>
      </w:r>
      <w:r w:rsidRPr="003107D0">
        <w:rPr>
          <w:rFonts w:ascii="GHEA Grapalat" w:hAnsi="GHEA Grapalat"/>
          <w:i/>
          <w:spacing w:val="6"/>
          <w:sz w:val="20"/>
          <w:szCs w:val="20"/>
          <w:lang w:val="ru-RU" w:eastAsia="ru-RU" w:bidi="ru-RU"/>
        </w:rPr>
        <w:t xml:space="preserve">порядке будет предложено заключить договор по поставку </w:t>
      </w:r>
      <w:r w:rsidRPr="003107D0">
        <w:rPr>
          <w:rFonts w:ascii="GHEA Grapalat" w:hAnsi="GHEA Grapalat"/>
          <w:i/>
          <w:sz w:val="20"/>
          <w:szCs w:val="20"/>
          <w:lang w:val="ru-RU"/>
        </w:rPr>
        <w:t xml:space="preserve"> продуктов питания </w:t>
      </w:r>
      <w:r w:rsidRPr="003107D0">
        <w:rPr>
          <w:rFonts w:ascii="GHEA Grapalat" w:hAnsi="GHEA Grapalat"/>
          <w:i/>
          <w:sz w:val="20"/>
          <w:szCs w:val="20"/>
          <w:lang w:val="ru-RU" w:eastAsia="ru-RU" w:bidi="ru-RU"/>
        </w:rPr>
        <w:t xml:space="preserve"> (далее — договор).</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настоящей процедуре.</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Отобранный участник определяется из числа участников, подавших заявки, оцененные удовлетворительно</w:t>
      </w:r>
      <w:r w:rsidRPr="003107D0">
        <w:rPr>
          <w:rFonts w:ascii="GHEA Grapalat" w:hAnsi="GHEA Grapalat"/>
          <w:i/>
          <w:sz w:val="20"/>
          <w:szCs w:val="20"/>
          <w:lang w:val="hy-AM" w:eastAsia="ru-RU" w:bidi="ru-RU"/>
        </w:rPr>
        <w:t xml:space="preserve"> </w:t>
      </w:r>
      <w:r w:rsidRPr="003107D0">
        <w:rPr>
          <w:rFonts w:ascii="GHEA Grapalat" w:hAnsi="GHEA Grapalat"/>
          <w:i/>
          <w:sz w:val="20"/>
          <w:szCs w:val="20"/>
          <w:lang w:val="ru-RU" w:eastAsia="ru-RU" w:bidi="ru-RU"/>
        </w:rPr>
        <w:t>по неценовым условиям, по принципу предпочтения, отдаваемого участнику, представившему минимальное ценовое предложение.</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 xml:space="preserve">Для получения приглашения на процедуру в бумажной форме необходимо </w:t>
      </w:r>
      <w:r w:rsidR="009306F9">
        <w:rPr>
          <w:rFonts w:ascii="GHEA Grapalat" w:hAnsi="GHEA Grapalat"/>
          <w:i/>
          <w:sz w:val="20"/>
          <w:szCs w:val="20"/>
          <w:lang w:val="ru-RU" w:eastAsia="ru-RU" w:bidi="ru-RU"/>
        </w:rPr>
        <w:t xml:space="preserve">обратиться к заказчику до </w:t>
      </w:r>
      <w:r w:rsidR="005C08E9">
        <w:rPr>
          <w:rFonts w:ascii="GHEA Grapalat" w:hAnsi="GHEA Grapalat"/>
          <w:i/>
          <w:sz w:val="20"/>
          <w:szCs w:val="20"/>
          <w:lang w:val="ru-RU" w:eastAsia="ru-RU" w:bidi="ru-RU"/>
        </w:rPr>
        <w:t>11;</w:t>
      </w:r>
      <w:r w:rsidRPr="003107D0">
        <w:rPr>
          <w:rFonts w:ascii="GHEA Grapalat" w:hAnsi="GHEA Grapalat"/>
          <w:i/>
          <w:sz w:val="20"/>
          <w:szCs w:val="20"/>
          <w:lang w:val="ru-RU" w:eastAsia="ru-RU" w:bidi="ru-RU"/>
        </w:rPr>
        <w:t>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обеспечивает бесплатное предоставление приглашения в бумажной форме в первый рабочий день, следующий за получением такого требования.</w:t>
      </w:r>
    </w:p>
    <w:p w:rsidR="00E92A09" w:rsidRPr="003107D0" w:rsidRDefault="00E92A09" w:rsidP="00E92A09">
      <w:pPr>
        <w:widowControl w:val="0"/>
        <w:ind w:firstLine="567"/>
        <w:jc w:val="both"/>
        <w:rPr>
          <w:rFonts w:ascii="GHEA Grapalat" w:hAnsi="GHEA Grapalat"/>
          <w:i/>
          <w:spacing w:val="-6"/>
          <w:sz w:val="20"/>
          <w:szCs w:val="20"/>
          <w:lang w:val="ru-RU" w:eastAsia="ru-RU" w:bidi="ru-RU"/>
        </w:rPr>
      </w:pPr>
      <w:r w:rsidRPr="003107D0">
        <w:rPr>
          <w:rFonts w:ascii="GHEA Grapalat" w:hAnsi="GHEA Grapalat"/>
          <w:i/>
          <w:spacing w:val="-6"/>
          <w:sz w:val="20"/>
          <w:szCs w:val="20"/>
          <w:lang w:val="ru-RU" w:eastAsia="ru-RU" w:bidi="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3107D0">
        <w:rPr>
          <w:rFonts w:ascii="Courier New" w:hAnsi="Courier New" w:cs="Courier New"/>
          <w:i/>
          <w:spacing w:val="-6"/>
          <w:sz w:val="20"/>
          <w:szCs w:val="20"/>
          <w:lang w:eastAsia="ru-RU" w:bidi="ru-RU"/>
        </w:rPr>
        <w:t> </w:t>
      </w:r>
      <w:r w:rsidRPr="003107D0">
        <w:rPr>
          <w:rFonts w:ascii="GHEA Grapalat" w:hAnsi="GHEA Grapalat"/>
          <w:i/>
          <w:spacing w:val="-6"/>
          <w:sz w:val="20"/>
          <w:szCs w:val="20"/>
          <w:lang w:val="ru-RU" w:eastAsia="ru-RU" w:bidi="ru-RU"/>
        </w:rPr>
        <w:t xml:space="preserve">электронной форме в течение рабочего дня, следующего за днем получения заявления. </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Неполучение приглашения не ограничивает права участника на участие в</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настоящей процедуре.</w:t>
      </w:r>
    </w:p>
    <w:p w:rsidR="00E92A09" w:rsidRPr="003107D0" w:rsidRDefault="00E92A09" w:rsidP="00E92A09">
      <w:pPr>
        <w:widowControl w:val="0"/>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 xml:space="preserve">    Заявки на на запросе катировок необходимо подавать по адресу</w:t>
      </w:r>
      <w:r w:rsidRPr="003107D0">
        <w:rPr>
          <w:rFonts w:ascii="GHEA Grapalat" w:hAnsi="GHEA Grapalat"/>
          <w:i/>
          <w:spacing w:val="6"/>
          <w:sz w:val="20"/>
          <w:szCs w:val="20"/>
          <w:lang w:val="ru-RU" w:eastAsia="ru-RU" w:bidi="ru-RU"/>
        </w:rPr>
        <w:t xml:space="preserve"> </w:t>
      </w:r>
      <w:r w:rsidR="00865FE1" w:rsidRPr="003107D0">
        <w:rPr>
          <w:rFonts w:ascii="GHEA Grapalat" w:hAnsi="GHEA Grapalat"/>
          <w:i/>
          <w:sz w:val="20"/>
          <w:szCs w:val="20"/>
          <w:lang w:val="ru-RU"/>
        </w:rPr>
        <w:t xml:space="preserve">Араратский область РА, </w:t>
      </w:r>
      <w:r w:rsidR="005C08E9">
        <w:rPr>
          <w:rFonts w:ascii="GHEA Grapalat" w:hAnsi="GHEA Grapalat"/>
          <w:i/>
          <w:sz w:val="20"/>
          <w:szCs w:val="20"/>
          <w:lang w:val="ru-RU"/>
        </w:rPr>
        <w:t>А</w:t>
      </w:r>
      <w:r w:rsidR="008459AE" w:rsidRPr="008459AE">
        <w:rPr>
          <w:rFonts w:ascii="GHEA Grapalat" w:hAnsi="GHEA Grapalat"/>
          <w:i/>
          <w:sz w:val="20"/>
          <w:szCs w:val="20"/>
          <w:lang w:val="ru-RU"/>
        </w:rPr>
        <w:t xml:space="preserve">рмаш  </w:t>
      </w:r>
      <w:r w:rsidR="00865FE1" w:rsidRPr="003107D0">
        <w:rPr>
          <w:rFonts w:ascii="GHEA Grapalat" w:hAnsi="GHEA Grapalat"/>
          <w:i/>
          <w:sz w:val="20"/>
          <w:szCs w:val="20"/>
          <w:lang w:val="ru-RU"/>
        </w:rPr>
        <w:t xml:space="preserve">улица </w:t>
      </w:r>
      <w:r w:rsidR="008459AE" w:rsidRPr="008459AE">
        <w:rPr>
          <w:rFonts w:ascii="GHEA Grapalat" w:hAnsi="GHEA Grapalat"/>
          <w:i/>
          <w:sz w:val="20"/>
          <w:szCs w:val="20"/>
          <w:lang w:val="ru-RU"/>
        </w:rPr>
        <w:t>Анрапетютян 1</w:t>
      </w:r>
      <w:r w:rsidR="008459AE">
        <w:rPr>
          <w:rFonts w:ascii="GHEA Grapalat" w:hAnsi="GHEA Grapalat"/>
          <w:i/>
          <w:sz w:val="20"/>
          <w:szCs w:val="20"/>
          <w:lang w:val="ru-RU"/>
        </w:rPr>
        <w:t xml:space="preserve"> </w:t>
      </w:r>
      <w:r w:rsidR="008459AE" w:rsidRPr="003107D0">
        <w:rPr>
          <w:rFonts w:ascii="GHEA Grapalat" w:hAnsi="GHEA Grapalat"/>
          <w:i/>
          <w:sz w:val="20"/>
          <w:szCs w:val="20"/>
          <w:lang w:val="ru-RU"/>
        </w:rPr>
        <w:t xml:space="preserve">  </w:t>
      </w:r>
      <w:r w:rsidRPr="003107D0">
        <w:rPr>
          <w:rFonts w:ascii="GHEA Grapalat" w:hAnsi="GHEA Grapalat"/>
          <w:i/>
          <w:sz w:val="20"/>
          <w:szCs w:val="20"/>
          <w:lang w:val="ru-RU"/>
        </w:rPr>
        <w:t>Детский сад» ОНКО</w:t>
      </w:r>
      <w:r w:rsidRPr="003107D0">
        <w:rPr>
          <w:rFonts w:ascii="GHEA Grapalat" w:hAnsi="GHEA Grapalat"/>
          <w:i/>
          <w:sz w:val="20"/>
          <w:szCs w:val="20"/>
          <w:lang w:val="ru-RU" w:eastAsia="ru-RU" w:bidi="ru-RU"/>
        </w:rPr>
        <w:t xml:space="preserve"> в документарной форме, до 1</w:t>
      </w:r>
      <w:r w:rsidR="005C08E9">
        <w:rPr>
          <w:rFonts w:ascii="GHEA Grapalat" w:hAnsi="GHEA Grapalat"/>
          <w:i/>
          <w:sz w:val="20"/>
          <w:szCs w:val="20"/>
          <w:lang w:val="ru-RU" w:eastAsia="ru-RU" w:bidi="ru-RU"/>
        </w:rPr>
        <w:t>1</w:t>
      </w:r>
      <w:r w:rsidRPr="003107D0">
        <w:rPr>
          <w:rFonts w:ascii="GHEA Grapalat" w:hAnsi="GHEA Grapalat"/>
          <w:i/>
          <w:sz w:val="20"/>
          <w:szCs w:val="20"/>
          <w:lang w:val="ru-RU" w:eastAsia="ru-RU" w:bidi="ru-RU"/>
        </w:rPr>
        <w:t>:00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 xml:space="preserve">Вскрытие заявок будет проводиться по адресу </w:t>
      </w:r>
      <w:r w:rsidR="005C08E9" w:rsidRPr="003107D0">
        <w:rPr>
          <w:rFonts w:ascii="GHEA Grapalat" w:hAnsi="GHEA Grapalat"/>
          <w:i/>
          <w:sz w:val="20"/>
          <w:szCs w:val="20"/>
          <w:lang w:val="ru-RU"/>
        </w:rPr>
        <w:t xml:space="preserve">Араратский область РА, </w:t>
      </w:r>
      <w:r w:rsidR="008459AE">
        <w:rPr>
          <w:rFonts w:ascii="GHEA Grapalat" w:hAnsi="GHEA Grapalat"/>
          <w:i/>
          <w:sz w:val="20"/>
          <w:szCs w:val="20"/>
          <w:lang w:val="ru-RU"/>
        </w:rPr>
        <w:t>А</w:t>
      </w:r>
      <w:r w:rsidR="008459AE" w:rsidRPr="008459AE">
        <w:rPr>
          <w:rFonts w:ascii="GHEA Grapalat" w:hAnsi="GHEA Grapalat"/>
          <w:i/>
          <w:sz w:val="20"/>
          <w:szCs w:val="20"/>
          <w:lang w:val="ru-RU"/>
        </w:rPr>
        <w:t xml:space="preserve">рмаш </w:t>
      </w:r>
      <w:r w:rsidR="005C08E9">
        <w:rPr>
          <w:rFonts w:ascii="GHEA Grapalat" w:hAnsi="GHEA Grapalat"/>
          <w:i/>
          <w:sz w:val="20"/>
          <w:szCs w:val="20"/>
          <w:lang w:val="ru-RU"/>
        </w:rPr>
        <w:t xml:space="preserve"> </w:t>
      </w:r>
      <w:r w:rsidR="005C08E9" w:rsidRPr="003107D0">
        <w:rPr>
          <w:rFonts w:ascii="GHEA Grapalat" w:hAnsi="GHEA Grapalat"/>
          <w:i/>
          <w:sz w:val="20"/>
          <w:szCs w:val="20"/>
          <w:lang w:val="ru-RU"/>
        </w:rPr>
        <w:t xml:space="preserve">улица </w:t>
      </w:r>
      <w:r w:rsidR="008459AE" w:rsidRPr="008459AE">
        <w:rPr>
          <w:rFonts w:ascii="GHEA Grapalat" w:hAnsi="GHEA Grapalat"/>
          <w:i/>
          <w:sz w:val="20"/>
          <w:szCs w:val="20"/>
          <w:lang w:val="ru-RU"/>
        </w:rPr>
        <w:t>Анрапетютян 1</w:t>
      </w:r>
      <w:r w:rsidR="008459AE">
        <w:rPr>
          <w:rFonts w:ascii="GHEA Grapalat" w:hAnsi="GHEA Grapalat"/>
          <w:i/>
          <w:sz w:val="20"/>
          <w:szCs w:val="20"/>
          <w:lang w:val="ru-RU"/>
        </w:rPr>
        <w:t xml:space="preserve">  </w:t>
      </w:r>
      <w:r w:rsidR="005C08E9">
        <w:rPr>
          <w:rFonts w:ascii="GHEA Grapalat" w:hAnsi="GHEA Grapalat"/>
          <w:i/>
          <w:sz w:val="20"/>
          <w:szCs w:val="20"/>
          <w:lang w:val="ru-RU"/>
        </w:rPr>
        <w:t xml:space="preserve"> </w:t>
      </w:r>
      <w:r w:rsidR="005C08E9" w:rsidRPr="003107D0">
        <w:rPr>
          <w:rFonts w:ascii="GHEA Grapalat" w:hAnsi="GHEA Grapalat"/>
          <w:i/>
          <w:sz w:val="20"/>
          <w:szCs w:val="20"/>
          <w:lang w:val="ru-RU"/>
        </w:rPr>
        <w:t xml:space="preserve"> Детский сад» ОНКО</w:t>
      </w:r>
      <w:r w:rsidRPr="003107D0">
        <w:rPr>
          <w:rFonts w:ascii="GHEA Grapalat" w:hAnsi="GHEA Grapalat"/>
          <w:i/>
          <w:sz w:val="20"/>
          <w:szCs w:val="20"/>
          <w:lang w:val="ru-RU" w:eastAsia="ru-RU" w:bidi="ru-RU"/>
        </w:rPr>
        <w:t xml:space="preserve"> в 1</w:t>
      </w:r>
      <w:r w:rsidR="005C08E9">
        <w:rPr>
          <w:rFonts w:ascii="GHEA Grapalat" w:hAnsi="GHEA Grapalat"/>
          <w:i/>
          <w:sz w:val="20"/>
          <w:szCs w:val="20"/>
          <w:lang w:val="ru-RU" w:eastAsia="ru-RU" w:bidi="ru-RU"/>
        </w:rPr>
        <w:t>1</w:t>
      </w:r>
      <w:r w:rsidRPr="003107D0">
        <w:rPr>
          <w:rFonts w:ascii="GHEA Grapalat" w:hAnsi="GHEA Grapalat"/>
          <w:i/>
          <w:sz w:val="20"/>
          <w:szCs w:val="20"/>
          <w:lang w:val="ru-RU" w:eastAsia="ru-RU" w:bidi="ru-RU"/>
        </w:rPr>
        <w:t>:00 часов "</w:t>
      </w:r>
      <w:r w:rsidR="008459AE" w:rsidRPr="008459AE">
        <w:rPr>
          <w:rFonts w:ascii="GHEA Grapalat" w:hAnsi="GHEA Grapalat"/>
          <w:i/>
          <w:sz w:val="20"/>
          <w:szCs w:val="20"/>
          <w:lang w:val="ru-RU" w:eastAsia="ru-RU" w:bidi="ru-RU"/>
        </w:rPr>
        <w:t>1</w:t>
      </w:r>
      <w:r w:rsidR="00AD2978" w:rsidRPr="00AD2978">
        <w:rPr>
          <w:rFonts w:ascii="GHEA Grapalat" w:hAnsi="GHEA Grapalat"/>
          <w:i/>
          <w:sz w:val="20"/>
          <w:szCs w:val="20"/>
          <w:lang w:val="ru-RU" w:eastAsia="ru-RU" w:bidi="ru-RU"/>
        </w:rPr>
        <w:t>4</w:t>
      </w:r>
      <w:r w:rsidR="008459AE">
        <w:rPr>
          <w:rFonts w:ascii="GHEA Grapalat" w:hAnsi="GHEA Grapalat"/>
          <w:i/>
          <w:sz w:val="20"/>
          <w:szCs w:val="20"/>
          <w:lang w:val="ru-RU" w:eastAsia="ru-RU" w:bidi="ru-RU"/>
        </w:rPr>
        <w:t>" "</w:t>
      </w:r>
      <w:r w:rsidR="008459AE" w:rsidRPr="008459AE">
        <w:rPr>
          <w:rFonts w:ascii="GHEA Grapalat" w:hAnsi="GHEA Grapalat"/>
          <w:i/>
          <w:sz w:val="20"/>
          <w:szCs w:val="20"/>
          <w:lang w:val="ru-RU" w:eastAsia="ru-RU" w:bidi="ru-RU"/>
        </w:rPr>
        <w:t>феврал</w:t>
      </w:r>
      <w:r w:rsidR="00865FE1" w:rsidRPr="003107D0">
        <w:rPr>
          <w:rFonts w:ascii="GHEA Grapalat" w:hAnsi="GHEA Grapalat"/>
          <w:i/>
          <w:sz w:val="20"/>
          <w:szCs w:val="20"/>
          <w:lang w:val="ru-RU" w:eastAsia="ru-RU" w:bidi="ru-RU"/>
        </w:rPr>
        <w:t xml:space="preserve">я" "2020 </w:t>
      </w:r>
      <w:r w:rsidRPr="003107D0">
        <w:rPr>
          <w:rFonts w:ascii="GHEA Grapalat" w:hAnsi="GHEA Grapalat"/>
          <w:i/>
          <w:sz w:val="20"/>
          <w:szCs w:val="20"/>
          <w:lang w:val="ru-RU" w:eastAsia="ru-RU" w:bidi="ru-RU"/>
        </w:rPr>
        <w:t>году.</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Жалобы относительно настоящей процедуры должны быть поданы лицу, рассматривающее связанные с закупками жалобы, по адресу: ул. Мелик-Адамяна 1, Ереван. Обжалование осуществляется в порядке, установленном приглашением на</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настоящий конкурс. Для подачи жалобы требуется плата в размере 30</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000</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(тридцать тысяч) драмов РА, которая должна быть перечислена на</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казначейский счет № 900008000482, открытый на имя Министерства финансов Республики Армения.</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Для получения дополнительной информации, связанной с настоящим</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объявлением, можете обратиться к секретарю Оценочной комиссии Г.Оганнисяну</w:t>
      </w:r>
    </w:p>
    <w:p w:rsidR="00E92A09" w:rsidRPr="003107D0" w:rsidRDefault="00E92A09" w:rsidP="00E92A09">
      <w:pPr>
        <w:ind w:firstLine="720"/>
        <w:jc w:val="center"/>
        <w:rPr>
          <w:rFonts w:ascii="GHEA Grapalat" w:hAnsi="GHEA Grapalat"/>
          <w:i/>
          <w:sz w:val="20"/>
          <w:szCs w:val="20"/>
          <w:lang w:val="ru-RU"/>
        </w:rPr>
      </w:pPr>
    </w:p>
    <w:p w:rsidR="00E92A09" w:rsidRPr="003107D0" w:rsidRDefault="00E92A09" w:rsidP="00E92A09">
      <w:pPr>
        <w:ind w:firstLine="720"/>
        <w:jc w:val="center"/>
        <w:rPr>
          <w:rFonts w:ascii="GHEA Grapalat" w:hAnsi="GHEA Grapalat"/>
          <w:sz w:val="20"/>
          <w:szCs w:val="20"/>
          <w:lang w:val="ru-RU"/>
        </w:rPr>
      </w:pPr>
      <w:r w:rsidRPr="003107D0">
        <w:rPr>
          <w:rFonts w:ascii="GHEA Grapalat" w:hAnsi="GHEA Grapalat"/>
          <w:sz w:val="20"/>
          <w:szCs w:val="20"/>
          <w:lang w:val="ru-RU"/>
        </w:rPr>
        <w:t>Телефон 093  58-31-37</w:t>
      </w:r>
    </w:p>
    <w:p w:rsidR="00020DA7" w:rsidRPr="003107D0" w:rsidRDefault="00E92A09" w:rsidP="00E92A09">
      <w:pPr>
        <w:ind w:firstLine="720"/>
        <w:jc w:val="center"/>
        <w:rPr>
          <w:rFonts w:ascii="GHEA Grapalat" w:hAnsi="GHEA Grapalat"/>
          <w:sz w:val="20"/>
          <w:szCs w:val="20"/>
          <w:lang w:val="af-ZA"/>
        </w:rPr>
      </w:pPr>
      <w:r w:rsidRPr="003107D0">
        <w:rPr>
          <w:rFonts w:ascii="GHEA Grapalat" w:hAnsi="GHEA Grapalat"/>
          <w:sz w:val="20"/>
          <w:szCs w:val="20"/>
          <w:lang w:val="ru-RU"/>
        </w:rPr>
        <w:t xml:space="preserve">Эл. Почта </w:t>
      </w:r>
      <w:r w:rsidRPr="003107D0">
        <w:rPr>
          <w:rFonts w:ascii="GHEA Grapalat" w:hAnsi="GHEA Grapalat"/>
          <w:sz w:val="20"/>
          <w:szCs w:val="20"/>
        </w:rPr>
        <w:t>mail</w:t>
      </w:r>
      <w:r w:rsidRPr="003107D0">
        <w:rPr>
          <w:rFonts w:ascii="GHEA Grapalat" w:hAnsi="GHEA Grapalat"/>
          <w:sz w:val="20"/>
          <w:szCs w:val="20"/>
          <w:lang w:val="ru-RU"/>
        </w:rPr>
        <w:t xml:space="preserve">:  </w:t>
      </w:r>
      <w:r w:rsidR="000C2527" w:rsidRPr="000C2527">
        <w:rPr>
          <w:rFonts w:ascii="GHEA Grapalat" w:hAnsi="GHEA Grapalat"/>
          <w:sz w:val="20"/>
          <w:szCs w:val="20"/>
          <w:u w:val="single"/>
          <w:lang w:val="af-ZA"/>
        </w:rPr>
        <w:t>armashmankapartez@mail.ru</w:t>
      </w:r>
    </w:p>
    <w:p w:rsidR="00E92A09" w:rsidRPr="00E92A09" w:rsidRDefault="00E92A09" w:rsidP="00E92A09">
      <w:pPr>
        <w:ind w:firstLine="720"/>
        <w:jc w:val="center"/>
        <w:rPr>
          <w:rFonts w:ascii="GHEA Grapalat" w:hAnsi="GHEA Grapalat"/>
          <w:sz w:val="20"/>
          <w:szCs w:val="20"/>
          <w:lang w:val="ru-RU"/>
        </w:rPr>
      </w:pPr>
      <w:r w:rsidRPr="003107D0">
        <w:rPr>
          <w:rFonts w:ascii="GHEA Grapalat" w:hAnsi="GHEA Grapalat"/>
          <w:sz w:val="20"/>
          <w:szCs w:val="20"/>
          <w:lang w:val="ru-RU"/>
        </w:rPr>
        <w:t>Клиент &lt;&lt;</w:t>
      </w:r>
      <w:r w:rsidR="00865FE1" w:rsidRPr="003107D0">
        <w:rPr>
          <w:rFonts w:ascii="GHEA Grapalat" w:hAnsi="GHEA Grapalat"/>
          <w:sz w:val="20"/>
          <w:szCs w:val="20"/>
          <w:lang w:val="ru-RU"/>
        </w:rPr>
        <w:t xml:space="preserve"> Араратский область РА, о. </w:t>
      </w:r>
      <w:r w:rsidR="005C08E9">
        <w:rPr>
          <w:rFonts w:ascii="GHEA Grapalat" w:hAnsi="GHEA Grapalat"/>
          <w:sz w:val="20"/>
          <w:szCs w:val="20"/>
          <w:lang w:val="ru-RU"/>
        </w:rPr>
        <w:t>А</w:t>
      </w:r>
      <w:r w:rsidR="0012456D" w:rsidRPr="0012456D">
        <w:rPr>
          <w:rFonts w:ascii="GHEA Grapalat" w:hAnsi="GHEA Grapalat"/>
          <w:sz w:val="20"/>
          <w:szCs w:val="20"/>
          <w:lang w:val="ru-RU"/>
        </w:rPr>
        <w:t>рмаш</w:t>
      </w:r>
      <w:r w:rsidRPr="003107D0">
        <w:rPr>
          <w:rFonts w:ascii="GHEA Grapalat" w:hAnsi="GHEA Grapalat"/>
          <w:sz w:val="20"/>
          <w:szCs w:val="20"/>
          <w:lang w:val="ru-RU"/>
        </w:rPr>
        <w:t xml:space="preserve">  Детский сад» ОНКО &gt;&gt;</w:t>
      </w:r>
      <w:r w:rsidRPr="00E92A09">
        <w:rPr>
          <w:rFonts w:ascii="GHEA Grapalat" w:hAnsi="GHEA Grapalat"/>
          <w:sz w:val="20"/>
          <w:szCs w:val="20"/>
          <w:lang w:val="ru-RU"/>
        </w:rPr>
        <w:t xml:space="preserve"> </w:t>
      </w:r>
    </w:p>
    <w:p w:rsidR="00E92A09" w:rsidRPr="00E92A09" w:rsidRDefault="00E92A09" w:rsidP="00E92A09">
      <w:pPr>
        <w:spacing w:after="120"/>
        <w:ind w:right="-7" w:firstLine="567"/>
        <w:jc w:val="right"/>
        <w:rPr>
          <w:rFonts w:ascii="GHEA Grapalat" w:hAnsi="GHEA Grapalat" w:cs="Sylfaen"/>
          <w:i/>
          <w:sz w:val="22"/>
          <w:lang w:val="ru-RU"/>
        </w:rPr>
      </w:pPr>
    </w:p>
    <w:p w:rsidR="00E92A09" w:rsidRPr="00E92A09" w:rsidRDefault="00E92A09" w:rsidP="00E92A09">
      <w:pPr>
        <w:ind w:firstLine="567"/>
        <w:jc w:val="right"/>
        <w:rPr>
          <w:rFonts w:ascii="GHEA Grapalat" w:hAnsi="GHEA Grapalat" w:cs="Sylfaen"/>
          <w:i/>
          <w:sz w:val="20"/>
          <w:szCs w:val="20"/>
          <w:lang w:val="af-ZA"/>
        </w:rPr>
      </w:pPr>
    </w:p>
    <w:p w:rsidR="00E92A09" w:rsidRPr="0012456D" w:rsidRDefault="00E92A09" w:rsidP="00E92A09">
      <w:pPr>
        <w:ind w:firstLine="567"/>
        <w:jc w:val="right"/>
        <w:rPr>
          <w:rFonts w:ascii="GHEA Grapalat" w:hAnsi="GHEA Grapalat" w:cs="Sylfaen"/>
          <w:i/>
          <w:sz w:val="20"/>
          <w:szCs w:val="20"/>
          <w:lang w:val="af-ZA"/>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DC13EB" w:rsidRPr="00AA608E" w:rsidRDefault="00DC13EB" w:rsidP="008E0B31">
      <w:pPr>
        <w:pStyle w:val="aa"/>
        <w:spacing w:after="0"/>
        <w:ind w:firstLine="567"/>
        <w:jc w:val="right"/>
        <w:rPr>
          <w:rFonts w:ascii="GHEA Grapalat" w:hAnsi="GHEA Grapalat" w:cs="Sylfaen"/>
          <w:i/>
          <w:sz w:val="20"/>
          <w:szCs w:val="20"/>
          <w:lang w:val="af-ZA"/>
        </w:rPr>
      </w:pPr>
    </w:p>
    <w:p w:rsidR="00DC13EB" w:rsidRPr="00AA608E" w:rsidRDefault="00DC13EB" w:rsidP="008E0B31">
      <w:pPr>
        <w:pStyle w:val="aa"/>
        <w:spacing w:after="0"/>
        <w:ind w:firstLine="567"/>
        <w:jc w:val="right"/>
        <w:rPr>
          <w:rFonts w:ascii="GHEA Grapalat" w:hAnsi="GHEA Grapalat" w:cs="Sylfaen"/>
          <w:i/>
          <w:sz w:val="20"/>
          <w:szCs w:val="20"/>
          <w:lang w:val="af-ZA"/>
        </w:rPr>
      </w:pPr>
    </w:p>
    <w:p w:rsidR="00DC13EB" w:rsidRDefault="00DC13EB" w:rsidP="008E0B31">
      <w:pPr>
        <w:pStyle w:val="aa"/>
        <w:spacing w:after="0"/>
        <w:ind w:firstLine="567"/>
        <w:jc w:val="right"/>
        <w:rPr>
          <w:rFonts w:ascii="GHEA Grapalat" w:hAnsi="GHEA Grapalat" w:cs="Sylfaen"/>
          <w:i/>
          <w:sz w:val="20"/>
          <w:szCs w:val="20"/>
          <w:lang w:val="af-ZA"/>
        </w:rPr>
      </w:pPr>
    </w:p>
    <w:p w:rsidR="00E92A09" w:rsidRDefault="00E92A09" w:rsidP="008E0B31">
      <w:pPr>
        <w:pStyle w:val="aa"/>
        <w:spacing w:after="0"/>
        <w:ind w:firstLine="567"/>
        <w:jc w:val="right"/>
        <w:rPr>
          <w:rFonts w:ascii="GHEA Grapalat" w:hAnsi="GHEA Grapalat" w:cs="Sylfaen"/>
          <w:i/>
          <w:sz w:val="20"/>
          <w:szCs w:val="20"/>
          <w:lang w:val="af-ZA"/>
        </w:rPr>
      </w:pPr>
    </w:p>
    <w:p w:rsidR="00E92A09" w:rsidRPr="00AA608E" w:rsidRDefault="00E92A09" w:rsidP="008E0B31">
      <w:pPr>
        <w:pStyle w:val="aa"/>
        <w:spacing w:after="0"/>
        <w:ind w:firstLine="567"/>
        <w:jc w:val="right"/>
        <w:rPr>
          <w:rFonts w:ascii="GHEA Grapalat" w:hAnsi="GHEA Grapalat" w:cs="Sylfaen"/>
          <w:i/>
          <w:sz w:val="20"/>
          <w:szCs w:val="20"/>
          <w:lang w:val="af-ZA"/>
        </w:rPr>
      </w:pPr>
    </w:p>
    <w:p w:rsidR="008232D6" w:rsidRDefault="008232D6" w:rsidP="008E0B31">
      <w:pPr>
        <w:pStyle w:val="aa"/>
        <w:spacing w:after="0"/>
        <w:ind w:firstLine="567"/>
        <w:jc w:val="right"/>
        <w:rPr>
          <w:rFonts w:ascii="GHEA Grapalat" w:hAnsi="GHEA Grapalat" w:cs="Sylfaen"/>
          <w:i/>
          <w:sz w:val="20"/>
          <w:szCs w:val="20"/>
          <w:lang w:val="ru-RU"/>
        </w:rPr>
      </w:pPr>
    </w:p>
    <w:p w:rsidR="008232D6" w:rsidRDefault="008232D6" w:rsidP="008E0B31">
      <w:pPr>
        <w:pStyle w:val="aa"/>
        <w:spacing w:after="0"/>
        <w:ind w:firstLine="567"/>
        <w:jc w:val="right"/>
        <w:rPr>
          <w:rFonts w:ascii="GHEA Grapalat" w:hAnsi="GHEA Grapalat" w:cs="Sylfaen"/>
          <w:i/>
          <w:sz w:val="20"/>
          <w:szCs w:val="20"/>
          <w:lang w:val="ru-RU"/>
        </w:rPr>
      </w:pPr>
    </w:p>
    <w:p w:rsidR="008E0B31" w:rsidRPr="00AA608E" w:rsidRDefault="008E0B31" w:rsidP="008E0B31">
      <w:pPr>
        <w:pStyle w:val="aa"/>
        <w:spacing w:after="0"/>
        <w:ind w:firstLine="567"/>
        <w:jc w:val="right"/>
        <w:rPr>
          <w:rFonts w:ascii="GHEA Grapalat" w:hAnsi="GHEA Grapalat" w:cs="Sylfaen"/>
          <w:i/>
          <w:sz w:val="20"/>
          <w:szCs w:val="20"/>
          <w:lang w:val="af-ZA"/>
        </w:rPr>
      </w:pPr>
      <w:r w:rsidRPr="00AA608E">
        <w:rPr>
          <w:rFonts w:ascii="GHEA Grapalat" w:hAnsi="GHEA Grapalat" w:cs="Sylfaen"/>
          <w:i/>
          <w:sz w:val="20"/>
          <w:szCs w:val="20"/>
        </w:rPr>
        <w:t>Հաստատված</w:t>
      </w:r>
      <w:r w:rsidRPr="00AA608E">
        <w:rPr>
          <w:rFonts w:ascii="GHEA Grapalat" w:hAnsi="GHEA Grapalat" w:cs="Times Armenian"/>
          <w:i/>
          <w:sz w:val="20"/>
          <w:szCs w:val="20"/>
          <w:lang w:val="af-ZA"/>
        </w:rPr>
        <w:t xml:space="preserve"> </w:t>
      </w:r>
      <w:r w:rsidRPr="00AA608E">
        <w:rPr>
          <w:rFonts w:ascii="GHEA Grapalat" w:hAnsi="GHEA Grapalat" w:cs="Sylfaen"/>
          <w:i/>
          <w:sz w:val="20"/>
          <w:szCs w:val="20"/>
        </w:rPr>
        <w:t>է</w:t>
      </w:r>
    </w:p>
    <w:p w:rsidR="008E0B31" w:rsidRPr="00AA608E" w:rsidRDefault="008E0B31" w:rsidP="008E0B31">
      <w:pPr>
        <w:pStyle w:val="aa"/>
        <w:spacing w:after="0"/>
        <w:ind w:firstLine="567"/>
        <w:jc w:val="right"/>
        <w:rPr>
          <w:rFonts w:ascii="GHEA Grapalat" w:hAnsi="GHEA Grapalat" w:cs="Sylfaen"/>
          <w:i/>
          <w:sz w:val="20"/>
          <w:szCs w:val="20"/>
          <w:lang w:val="af-ZA"/>
        </w:rPr>
      </w:pPr>
      <w:r w:rsidRPr="00AA608E">
        <w:rPr>
          <w:rFonts w:ascii="GHEA Grapalat" w:hAnsi="GHEA Grapalat" w:cs="Sylfaen"/>
          <w:i/>
          <w:sz w:val="20"/>
          <w:szCs w:val="20"/>
          <w:u w:val="single"/>
          <w:lang w:val="af-ZA"/>
        </w:rPr>
        <w:tab/>
      </w:r>
      <w:r w:rsidR="00020DA7">
        <w:rPr>
          <w:rFonts w:ascii="GHEA Grapalat" w:hAnsi="GHEA Grapalat"/>
          <w:i/>
          <w:sz w:val="20"/>
          <w:szCs w:val="20"/>
          <w:lang w:val="af-ZA"/>
        </w:rPr>
        <w:t>ԱՄ</w:t>
      </w:r>
      <w:r w:rsidR="005C08E9">
        <w:rPr>
          <w:rFonts w:ascii="GHEA Grapalat" w:hAnsi="GHEA Grapalat"/>
          <w:i/>
          <w:sz w:val="20"/>
          <w:szCs w:val="20"/>
          <w:lang w:val="ru-RU"/>
        </w:rPr>
        <w:t>Ա</w:t>
      </w:r>
      <w:r w:rsidR="0012456D">
        <w:rPr>
          <w:rFonts w:ascii="GHEA Grapalat" w:hAnsi="GHEA Grapalat"/>
          <w:i/>
          <w:sz w:val="20"/>
          <w:szCs w:val="20"/>
        </w:rPr>
        <w:t>Ր</w:t>
      </w:r>
      <w:r w:rsidRPr="00AA608E">
        <w:rPr>
          <w:rFonts w:ascii="GHEA Grapalat" w:hAnsi="GHEA Grapalat"/>
          <w:i/>
          <w:sz w:val="20"/>
          <w:szCs w:val="20"/>
          <w:lang w:val="af-ZA"/>
        </w:rPr>
        <w:t>ՀՄ-ԳՀԱՊՁԲ-</w:t>
      </w:r>
      <w:r w:rsidR="00020DA7">
        <w:rPr>
          <w:rFonts w:ascii="GHEA Grapalat" w:hAnsi="GHEA Grapalat"/>
          <w:i/>
          <w:sz w:val="20"/>
          <w:szCs w:val="20"/>
          <w:lang w:val="af-ZA"/>
        </w:rPr>
        <w:t>20</w:t>
      </w:r>
      <w:r w:rsidRPr="00AA608E">
        <w:rPr>
          <w:rFonts w:ascii="GHEA Grapalat" w:hAnsi="GHEA Grapalat"/>
          <w:i/>
          <w:sz w:val="20"/>
          <w:szCs w:val="20"/>
          <w:lang w:val="af-ZA"/>
        </w:rPr>
        <w:t>/0</w:t>
      </w:r>
      <w:r w:rsidR="00020DA7">
        <w:rPr>
          <w:rFonts w:ascii="GHEA Grapalat" w:hAnsi="GHEA Grapalat"/>
          <w:i/>
          <w:sz w:val="20"/>
          <w:szCs w:val="20"/>
          <w:lang w:val="af-ZA"/>
        </w:rPr>
        <w:t>1</w:t>
      </w:r>
      <w:r w:rsidRPr="00AA608E">
        <w:rPr>
          <w:rFonts w:ascii="GHEA Grapalat" w:hAnsi="GHEA Grapalat"/>
          <w:lang w:val="af-ZA"/>
        </w:rPr>
        <w:t xml:space="preserve">     </w:t>
      </w:r>
      <w:r w:rsidRPr="00AA608E">
        <w:rPr>
          <w:rFonts w:ascii="GHEA Grapalat" w:hAnsi="GHEA Grapalat" w:cs="Sylfaen"/>
          <w:i/>
          <w:sz w:val="20"/>
          <w:szCs w:val="20"/>
        </w:rPr>
        <w:t>ծածկա</w:t>
      </w:r>
      <w:r w:rsidRPr="00AA608E">
        <w:rPr>
          <w:rFonts w:ascii="GHEA Grapalat" w:hAnsi="GHEA Grapalat" w:cs="Times Armenian"/>
          <w:i/>
          <w:sz w:val="20"/>
          <w:szCs w:val="20"/>
        </w:rPr>
        <w:t>գ</w:t>
      </w:r>
      <w:r w:rsidRPr="00AA608E">
        <w:rPr>
          <w:rFonts w:ascii="GHEA Grapalat" w:hAnsi="GHEA Grapalat" w:cs="Sylfaen"/>
          <w:i/>
          <w:sz w:val="20"/>
          <w:szCs w:val="20"/>
        </w:rPr>
        <w:t>րով</w:t>
      </w:r>
      <w:r w:rsidRPr="00AA608E">
        <w:rPr>
          <w:rFonts w:ascii="GHEA Grapalat" w:hAnsi="GHEA Grapalat" w:cs="Times Armenian"/>
          <w:i/>
          <w:sz w:val="20"/>
          <w:szCs w:val="20"/>
          <w:lang w:val="af-ZA"/>
        </w:rPr>
        <w:t xml:space="preserve"> </w:t>
      </w:r>
    </w:p>
    <w:p w:rsidR="008E0B31" w:rsidRPr="00AA608E" w:rsidRDefault="008E0B31" w:rsidP="008E0B31">
      <w:pPr>
        <w:pStyle w:val="aa"/>
        <w:spacing w:after="0"/>
        <w:ind w:firstLine="567"/>
        <w:jc w:val="right"/>
        <w:rPr>
          <w:rFonts w:ascii="GHEA Grapalat" w:hAnsi="GHEA Grapalat" w:cs="Times Armenian"/>
          <w:i/>
          <w:sz w:val="20"/>
          <w:szCs w:val="20"/>
          <w:lang w:val="af-ZA"/>
        </w:rPr>
      </w:pPr>
      <w:r w:rsidRPr="00AA608E">
        <w:rPr>
          <w:rFonts w:ascii="GHEA Grapalat" w:hAnsi="GHEA Grapalat" w:cs="Sylfaen"/>
          <w:i/>
          <w:sz w:val="20"/>
          <w:szCs w:val="20"/>
        </w:rPr>
        <w:t>Գնանշման</w:t>
      </w:r>
      <w:r w:rsidRPr="00AA608E">
        <w:rPr>
          <w:rFonts w:ascii="GHEA Grapalat" w:hAnsi="GHEA Grapalat" w:cs="Sylfaen"/>
          <w:i/>
          <w:sz w:val="20"/>
          <w:szCs w:val="20"/>
          <w:lang w:val="af-ZA"/>
        </w:rPr>
        <w:t xml:space="preserve"> </w:t>
      </w:r>
      <w:r w:rsidRPr="00AA608E">
        <w:rPr>
          <w:rFonts w:ascii="GHEA Grapalat" w:hAnsi="GHEA Grapalat" w:cs="Sylfaen"/>
          <w:i/>
          <w:sz w:val="20"/>
          <w:szCs w:val="20"/>
        </w:rPr>
        <w:t>հարցման</w:t>
      </w:r>
      <w:r w:rsidRPr="00AA608E">
        <w:rPr>
          <w:rFonts w:ascii="GHEA Grapalat" w:hAnsi="GHEA Grapalat" w:cs="Sylfaen"/>
          <w:i/>
          <w:sz w:val="20"/>
          <w:szCs w:val="20"/>
          <w:lang w:val="af-ZA"/>
        </w:rPr>
        <w:t xml:space="preserve"> </w:t>
      </w:r>
      <w:r w:rsidR="00D909B5" w:rsidRPr="00AA608E">
        <w:rPr>
          <w:rFonts w:ascii="GHEA Grapalat" w:hAnsi="GHEA Grapalat" w:cs="Times Armenian"/>
          <w:i/>
          <w:sz w:val="20"/>
          <w:szCs w:val="20"/>
          <w:lang w:val="af-ZA"/>
        </w:rPr>
        <w:t xml:space="preserve"> </w:t>
      </w:r>
      <w:r w:rsidRPr="00AA608E">
        <w:rPr>
          <w:rFonts w:ascii="GHEA Grapalat" w:hAnsi="GHEA Grapalat" w:cs="Times Armenian"/>
          <w:i/>
          <w:sz w:val="20"/>
          <w:szCs w:val="20"/>
          <w:lang w:val="af-ZA"/>
        </w:rPr>
        <w:t xml:space="preserve"> գնահատող </w:t>
      </w:r>
      <w:r w:rsidRPr="00AA608E">
        <w:rPr>
          <w:rFonts w:ascii="GHEA Grapalat" w:hAnsi="GHEA Grapalat" w:cs="Sylfaen"/>
          <w:i/>
          <w:sz w:val="20"/>
          <w:szCs w:val="20"/>
        </w:rPr>
        <w:t>հանձնաժողովի</w:t>
      </w:r>
    </w:p>
    <w:p w:rsidR="008E0B31" w:rsidRPr="00AA608E" w:rsidRDefault="00020DA7" w:rsidP="008E0B31">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2020</w:t>
      </w:r>
      <w:r w:rsidR="008E0B31" w:rsidRPr="00AA608E">
        <w:rPr>
          <w:rFonts w:ascii="GHEA Grapalat" w:hAnsi="GHEA Grapalat" w:cs="Sylfaen"/>
          <w:i/>
          <w:sz w:val="20"/>
          <w:szCs w:val="20"/>
        </w:rPr>
        <w:t>թ</w:t>
      </w:r>
      <w:r w:rsidR="008E0B31" w:rsidRPr="00AA608E">
        <w:rPr>
          <w:rFonts w:ascii="GHEA Grapalat" w:hAnsi="GHEA Grapalat" w:cs="Times Armenian"/>
          <w:i/>
          <w:sz w:val="20"/>
          <w:szCs w:val="20"/>
          <w:lang w:val="af-ZA"/>
        </w:rPr>
        <w:t xml:space="preserve">.  </w:t>
      </w:r>
      <w:r w:rsidR="000C2527">
        <w:rPr>
          <w:rFonts w:ascii="GHEA Grapalat" w:hAnsi="GHEA Grapalat" w:cs="Times Armenian"/>
          <w:i/>
          <w:sz w:val="20"/>
          <w:szCs w:val="20"/>
          <w:u w:val="single"/>
          <w:lang w:val="af-ZA"/>
        </w:rPr>
        <w:t>փետր</w:t>
      </w:r>
      <w:r>
        <w:rPr>
          <w:rFonts w:ascii="GHEA Grapalat" w:hAnsi="GHEA Grapalat" w:cs="Times Armenian"/>
          <w:i/>
          <w:sz w:val="20"/>
          <w:szCs w:val="20"/>
          <w:u w:val="single"/>
          <w:lang w:val="af-ZA"/>
        </w:rPr>
        <w:t>վա</w:t>
      </w:r>
      <w:r w:rsidR="005C08E9">
        <w:rPr>
          <w:rFonts w:ascii="GHEA Grapalat" w:hAnsi="GHEA Grapalat" w:cs="Times Armenian"/>
          <w:i/>
          <w:sz w:val="20"/>
          <w:szCs w:val="20"/>
          <w:u w:val="single"/>
          <w:lang w:val="af-ZA"/>
        </w:rPr>
        <w:t xml:space="preserve">րի </w:t>
      </w:r>
      <w:r w:rsidR="000C2527">
        <w:rPr>
          <w:rFonts w:ascii="GHEA Grapalat" w:hAnsi="GHEA Grapalat" w:cs="Times Armenian"/>
          <w:i/>
          <w:sz w:val="20"/>
          <w:szCs w:val="20"/>
          <w:u w:val="single"/>
          <w:lang w:val="af-ZA"/>
        </w:rPr>
        <w:t>0</w:t>
      </w:r>
      <w:r w:rsidR="00AD2978">
        <w:rPr>
          <w:rFonts w:ascii="GHEA Grapalat" w:hAnsi="GHEA Grapalat" w:cs="Times Armenian"/>
          <w:i/>
          <w:sz w:val="20"/>
          <w:szCs w:val="20"/>
          <w:u w:val="single"/>
          <w:lang w:val="af-ZA"/>
        </w:rPr>
        <w:t>7</w:t>
      </w:r>
      <w:r w:rsidR="008E0B31" w:rsidRPr="00AA608E">
        <w:rPr>
          <w:rFonts w:ascii="GHEA Grapalat" w:hAnsi="GHEA Grapalat" w:cs="Times Armenian"/>
          <w:i/>
          <w:sz w:val="20"/>
          <w:szCs w:val="20"/>
          <w:lang w:val="af-ZA"/>
        </w:rPr>
        <w:t xml:space="preserve">-ի </w:t>
      </w:r>
      <w:r w:rsidR="008E0B31" w:rsidRPr="00AA608E">
        <w:rPr>
          <w:rFonts w:ascii="GHEA Grapalat" w:hAnsi="GHEA Grapalat" w:cs="Times Armenian"/>
          <w:i/>
          <w:sz w:val="20"/>
          <w:szCs w:val="20"/>
          <w:vertAlign w:val="subscript"/>
          <w:lang w:val="af-ZA"/>
        </w:rPr>
        <w:t xml:space="preserve"> </w:t>
      </w:r>
      <w:r w:rsidR="008E0B31" w:rsidRPr="00AA608E">
        <w:rPr>
          <w:rFonts w:ascii="GHEA Grapalat" w:hAnsi="GHEA Grapalat" w:cs="Times Armenian"/>
          <w:i/>
          <w:sz w:val="20"/>
          <w:szCs w:val="20"/>
          <w:lang w:val="af-ZA"/>
        </w:rPr>
        <w:t xml:space="preserve">N </w:t>
      </w:r>
      <w:r w:rsidR="008E0B31" w:rsidRPr="00AA608E">
        <w:rPr>
          <w:rFonts w:ascii="GHEA Grapalat" w:hAnsi="GHEA Grapalat" w:cs="Times Armenian"/>
          <w:i/>
          <w:sz w:val="20"/>
          <w:szCs w:val="20"/>
          <w:u w:val="single"/>
          <w:lang w:val="af-ZA"/>
        </w:rPr>
        <w:t xml:space="preserve"> 1   </w:t>
      </w:r>
      <w:r w:rsidR="008E0B31" w:rsidRPr="00AA608E">
        <w:rPr>
          <w:rFonts w:ascii="GHEA Grapalat" w:hAnsi="GHEA Grapalat" w:cs="Sylfaen"/>
          <w:i/>
          <w:sz w:val="20"/>
          <w:szCs w:val="20"/>
        </w:rPr>
        <w:t>որոշմամբ</w:t>
      </w: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bookmarkStart w:id="2" w:name="_GoBack"/>
      <w:bookmarkEnd w:id="2"/>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spacing w:after="120"/>
        <w:ind w:right="-7"/>
        <w:jc w:val="center"/>
        <w:rPr>
          <w:rFonts w:ascii="GHEA Grapalat" w:hAnsi="GHEA Grapalat"/>
          <w:b/>
          <w:lang w:val="af-ZA"/>
        </w:rPr>
      </w:pPr>
      <w:r w:rsidRPr="00AA608E">
        <w:rPr>
          <w:rFonts w:ascii="GHEA Grapalat" w:hAnsi="GHEA Grapalat" w:cs="Times Armenian"/>
          <w:b/>
          <w:i/>
          <w:sz w:val="20"/>
          <w:szCs w:val="20"/>
          <w:lang w:val="af-ZA"/>
        </w:rPr>
        <w:t>&lt;&lt;</w:t>
      </w:r>
      <w:r w:rsidRPr="00AA608E">
        <w:rPr>
          <w:rFonts w:ascii="GHEA Grapalat" w:hAnsi="GHEA Grapalat" w:cs="Sylfaen"/>
          <w:b/>
          <w:bCs/>
          <w:i/>
          <w:sz w:val="20"/>
          <w:szCs w:val="20"/>
          <w:lang w:val="af-ZA" w:eastAsia="ru-RU"/>
        </w:rPr>
        <w:t xml:space="preserve"> </w:t>
      </w:r>
      <w:r w:rsidRPr="00AA608E">
        <w:rPr>
          <w:rFonts w:ascii="GHEA Grapalat" w:hAnsi="GHEA Grapalat" w:cs="Sylfaen"/>
          <w:b/>
          <w:bCs/>
          <w:sz w:val="20"/>
          <w:szCs w:val="20"/>
          <w:lang w:val="af-ZA" w:eastAsia="ru-RU"/>
        </w:rPr>
        <w:t xml:space="preserve">ՀՀ  ԱՐԱՐԱՏԻ   ՄԱՐԶԻ   </w:t>
      </w:r>
      <w:r w:rsidR="005C08E9">
        <w:rPr>
          <w:rFonts w:ascii="GHEA Grapalat" w:hAnsi="GHEA Grapalat" w:cs="Times Armenian"/>
          <w:b/>
          <w:sz w:val="20"/>
          <w:szCs w:val="20"/>
          <w:lang w:val="ru-RU"/>
        </w:rPr>
        <w:t>Ա</w:t>
      </w:r>
      <w:r w:rsidR="000C2527">
        <w:rPr>
          <w:rFonts w:ascii="GHEA Grapalat" w:hAnsi="GHEA Grapalat" w:cs="Times Armenian"/>
          <w:b/>
          <w:sz w:val="20"/>
          <w:szCs w:val="20"/>
        </w:rPr>
        <w:t>ՐՄԱՇ</w:t>
      </w:r>
      <w:r w:rsidR="005C08E9" w:rsidRPr="005C08E9">
        <w:rPr>
          <w:rFonts w:ascii="GHEA Grapalat" w:hAnsi="GHEA Grapalat" w:cs="Times Armenia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ՀԱՄԱՅՆՔԻ</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ՄԱՆԿԱՊԱՐՏԵԶ</w:t>
      </w:r>
      <w:r w:rsidRPr="00AA608E">
        <w:rPr>
          <w:rFonts w:ascii="GHEA Grapalat" w:hAnsi="GHEA Grapalat" w:cs="Times Armenian"/>
          <w:b/>
          <w:sz w:val="20"/>
          <w:szCs w:val="20"/>
          <w:lang w:val="af-ZA"/>
        </w:rPr>
        <w:t xml:space="preserve"> </w:t>
      </w:r>
      <w:r w:rsidRPr="00AA608E">
        <w:rPr>
          <w:rFonts w:ascii="GHEA Grapalat" w:hAnsi="GHEA Grapalat" w:cs="Sylfaen"/>
          <w:b/>
          <w:bCs/>
          <w:i/>
          <w:sz w:val="20"/>
          <w:szCs w:val="20"/>
          <w:lang w:val="af-ZA" w:eastAsia="ru-RU"/>
        </w:rPr>
        <w:t xml:space="preserve"> </w:t>
      </w:r>
      <w:r w:rsidRPr="00AA608E">
        <w:rPr>
          <w:rFonts w:ascii="GHEA Grapalat" w:hAnsi="GHEA Grapalat" w:cs="Sylfaen"/>
          <w:b/>
          <w:i/>
          <w:sz w:val="20"/>
          <w:szCs w:val="20"/>
          <w:lang w:val="af-ZA"/>
        </w:rPr>
        <w:t>&gt;&gt;</w:t>
      </w:r>
      <w:r w:rsidRPr="00AA608E">
        <w:rPr>
          <w:rFonts w:ascii="GHEA Grapalat" w:hAnsi="GHEA Grapalat" w:cs="Sylfaen"/>
          <w:b/>
          <w:sz w:val="20"/>
          <w:szCs w:val="20"/>
          <w:lang w:val="af-ZA"/>
        </w:rPr>
        <w:t xml:space="preserve"> ՀՈԱԿ</w:t>
      </w:r>
    </w:p>
    <w:p w:rsidR="008E0B31" w:rsidRPr="00AA608E" w:rsidRDefault="008E0B31" w:rsidP="008E0B31">
      <w:pPr>
        <w:tabs>
          <w:tab w:val="left" w:pos="5968"/>
        </w:tabs>
        <w:spacing w:after="120"/>
        <w:ind w:right="-7" w:firstLine="567"/>
        <w:rPr>
          <w:rFonts w:ascii="GHEA Grapalat" w:hAnsi="GHEA Grapalat"/>
          <w:lang w:val="af-ZA"/>
        </w:rPr>
      </w:pPr>
      <w:r w:rsidRPr="00AA608E">
        <w:rPr>
          <w:rFonts w:ascii="GHEA Grapalat" w:hAnsi="GHEA Grapalat"/>
          <w:lang w:val="af-ZA"/>
        </w:rPr>
        <w:tab/>
      </w: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cs="Sylfaen"/>
          <w:lang w:val="af-ZA"/>
        </w:rPr>
      </w:pPr>
      <w:r w:rsidRPr="00AA608E">
        <w:rPr>
          <w:rFonts w:ascii="GHEA Grapalat" w:hAnsi="GHEA Grapalat" w:cs="Sylfaen"/>
        </w:rPr>
        <w:t>Հ</w:t>
      </w:r>
      <w:r w:rsidRPr="00AA608E">
        <w:rPr>
          <w:rFonts w:ascii="GHEA Grapalat" w:hAnsi="GHEA Grapalat" w:cs="Times Armenian"/>
          <w:lang w:val="af-ZA"/>
        </w:rPr>
        <w:t xml:space="preserve"> </w:t>
      </w:r>
      <w:r w:rsidRPr="00AA608E">
        <w:rPr>
          <w:rFonts w:ascii="GHEA Grapalat" w:hAnsi="GHEA Grapalat" w:cs="Sylfaen"/>
        </w:rPr>
        <w:t>Ր</w:t>
      </w:r>
      <w:r w:rsidRPr="00AA608E">
        <w:rPr>
          <w:rFonts w:ascii="GHEA Grapalat" w:hAnsi="GHEA Grapalat" w:cs="Times Armenian"/>
          <w:lang w:val="af-ZA"/>
        </w:rPr>
        <w:t xml:space="preserve"> </w:t>
      </w:r>
      <w:r w:rsidRPr="00AA608E">
        <w:rPr>
          <w:rFonts w:ascii="GHEA Grapalat" w:hAnsi="GHEA Grapalat" w:cs="Sylfaen"/>
        </w:rPr>
        <w:t>Ա</w:t>
      </w:r>
      <w:r w:rsidRPr="00AA608E">
        <w:rPr>
          <w:rFonts w:ascii="GHEA Grapalat" w:hAnsi="GHEA Grapalat" w:cs="Times Armenian"/>
          <w:lang w:val="af-ZA"/>
        </w:rPr>
        <w:t xml:space="preserve"> </w:t>
      </w:r>
      <w:r w:rsidRPr="00AA608E">
        <w:rPr>
          <w:rFonts w:ascii="GHEA Grapalat" w:hAnsi="GHEA Grapalat" w:cs="Sylfaen"/>
        </w:rPr>
        <w:t>Վ</w:t>
      </w:r>
      <w:r w:rsidRPr="00AA608E">
        <w:rPr>
          <w:rFonts w:ascii="GHEA Grapalat" w:hAnsi="GHEA Grapalat" w:cs="Times Armenian"/>
          <w:lang w:val="af-ZA"/>
        </w:rPr>
        <w:t xml:space="preserve"> </w:t>
      </w:r>
      <w:r w:rsidRPr="00AA608E">
        <w:rPr>
          <w:rFonts w:ascii="GHEA Grapalat" w:hAnsi="GHEA Grapalat" w:cs="Sylfaen"/>
        </w:rPr>
        <w:t>Ե</w:t>
      </w:r>
      <w:r w:rsidRPr="00AA608E">
        <w:rPr>
          <w:rFonts w:ascii="GHEA Grapalat" w:hAnsi="GHEA Grapalat" w:cs="Times Armenian"/>
          <w:lang w:val="af-ZA"/>
        </w:rPr>
        <w:t xml:space="preserve"> </w:t>
      </w:r>
      <w:r w:rsidRPr="00AA608E">
        <w:rPr>
          <w:rFonts w:ascii="GHEA Grapalat" w:hAnsi="GHEA Grapalat" w:cs="Sylfaen"/>
        </w:rPr>
        <w:t>Ր</w:t>
      </w:r>
    </w:p>
    <w:p w:rsidR="008E0B31" w:rsidRPr="00AA608E" w:rsidRDefault="008E0B31" w:rsidP="008E0B31">
      <w:pPr>
        <w:spacing w:after="120"/>
        <w:ind w:right="-7" w:firstLine="567"/>
        <w:jc w:val="center"/>
        <w:rPr>
          <w:rFonts w:ascii="GHEA Grapalat" w:hAnsi="GHEA Grapalat" w:cs="Sylfaen"/>
          <w:lang w:val="af-ZA"/>
        </w:rPr>
      </w:pPr>
    </w:p>
    <w:p w:rsidR="008E0B31" w:rsidRPr="00AA608E" w:rsidRDefault="008E0B31" w:rsidP="008E0B31">
      <w:pPr>
        <w:spacing w:after="120"/>
        <w:ind w:right="-7" w:firstLine="567"/>
        <w:jc w:val="center"/>
        <w:rPr>
          <w:rFonts w:ascii="GHEA Grapalat" w:hAnsi="GHEA Grapalat" w:cs="Sylfaen"/>
          <w:lang w:val="af-ZA"/>
        </w:rPr>
      </w:pPr>
    </w:p>
    <w:p w:rsidR="008E0B31" w:rsidRPr="00AA608E" w:rsidRDefault="008E0B31" w:rsidP="008E0B31">
      <w:pPr>
        <w:ind w:right="-7"/>
        <w:jc w:val="center"/>
        <w:rPr>
          <w:rFonts w:ascii="GHEA Grapalat" w:hAnsi="GHEA Grapalat"/>
          <w:b/>
          <w:lang w:val="af-ZA"/>
        </w:rPr>
      </w:pPr>
      <w:r w:rsidRPr="00AA608E">
        <w:rPr>
          <w:rFonts w:ascii="GHEA Grapalat" w:hAnsi="GHEA Grapalat" w:cs="Times Armenian"/>
          <w:b/>
          <w:i/>
          <w:sz w:val="20"/>
          <w:szCs w:val="20"/>
          <w:lang w:val="af-ZA"/>
        </w:rPr>
        <w:t>&lt;&lt;</w:t>
      </w:r>
      <w:r w:rsidRPr="00AA608E">
        <w:rPr>
          <w:rFonts w:ascii="GHEA Grapalat" w:hAnsi="GHEA Grapalat" w:cs="Sylfaen"/>
          <w:b/>
          <w:bCs/>
          <w:i/>
          <w:sz w:val="20"/>
          <w:szCs w:val="20"/>
          <w:lang w:val="af-ZA" w:eastAsia="ru-RU"/>
        </w:rPr>
        <w:t xml:space="preserve"> </w:t>
      </w:r>
      <w:r w:rsidRPr="00AA608E">
        <w:rPr>
          <w:rFonts w:ascii="GHEA Grapalat" w:hAnsi="GHEA Grapalat" w:cs="Sylfaen"/>
          <w:b/>
          <w:bCs/>
          <w:sz w:val="20"/>
          <w:szCs w:val="20"/>
          <w:lang w:val="af-ZA" w:eastAsia="ru-RU"/>
        </w:rPr>
        <w:t xml:space="preserve">ՀՀ  ԱՐԱՐԱՏԻ   ՄԱՐԶԻ   </w:t>
      </w:r>
      <w:r w:rsidR="005C08E9">
        <w:rPr>
          <w:rFonts w:ascii="GHEA Grapalat" w:hAnsi="GHEA Grapalat" w:cs="Times Armenian"/>
          <w:b/>
          <w:sz w:val="20"/>
          <w:szCs w:val="20"/>
          <w:lang w:val="ru-RU"/>
        </w:rPr>
        <w:t>Ա</w:t>
      </w:r>
      <w:r w:rsidR="000C2527">
        <w:rPr>
          <w:rFonts w:ascii="GHEA Grapalat" w:hAnsi="GHEA Grapalat" w:cs="Times Armenian"/>
          <w:b/>
          <w:sz w:val="20"/>
          <w:szCs w:val="20"/>
        </w:rPr>
        <w:t>ՐՄԱՇ</w:t>
      </w:r>
      <w:r w:rsidR="005C08E9" w:rsidRPr="005C08E9">
        <w:rPr>
          <w:rFonts w:ascii="GHEA Grapalat" w:hAnsi="GHEA Grapalat" w:cs="Times Armenia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ՀԱՄԱՅՆՔԻ</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ՄԱՆԿԱՊԱՐՏԵԶ</w:t>
      </w:r>
      <w:r w:rsidRPr="00AA608E">
        <w:rPr>
          <w:rFonts w:ascii="GHEA Grapalat" w:hAnsi="GHEA Grapalat" w:cs="Times Armenian"/>
          <w:b/>
          <w:sz w:val="20"/>
          <w:szCs w:val="20"/>
          <w:lang w:val="af-ZA"/>
        </w:rPr>
        <w:t xml:space="preserve"> </w:t>
      </w:r>
      <w:r w:rsidRPr="00AA608E">
        <w:rPr>
          <w:rFonts w:ascii="GHEA Grapalat" w:hAnsi="GHEA Grapalat" w:cs="Sylfaen"/>
          <w:b/>
          <w:bCs/>
          <w:i/>
          <w:sz w:val="20"/>
          <w:szCs w:val="20"/>
          <w:lang w:val="af-ZA" w:eastAsia="ru-RU"/>
        </w:rPr>
        <w:t xml:space="preserve"> </w:t>
      </w:r>
      <w:r w:rsidRPr="00AA608E">
        <w:rPr>
          <w:rFonts w:ascii="GHEA Grapalat" w:hAnsi="GHEA Grapalat" w:cs="Sylfaen"/>
          <w:b/>
          <w:i/>
          <w:sz w:val="20"/>
          <w:szCs w:val="20"/>
          <w:lang w:val="af-ZA"/>
        </w:rPr>
        <w:t>&gt;&gt;</w:t>
      </w:r>
      <w:r w:rsidRPr="00AA608E">
        <w:rPr>
          <w:rFonts w:ascii="GHEA Grapalat" w:hAnsi="GHEA Grapalat" w:cs="Sylfaen"/>
          <w:b/>
          <w:sz w:val="20"/>
          <w:szCs w:val="20"/>
          <w:lang w:val="af-ZA"/>
        </w:rPr>
        <w:t xml:space="preserve"> ՀՈԱԿ</w:t>
      </w:r>
    </w:p>
    <w:p w:rsidR="008E0B31" w:rsidRPr="00AA608E" w:rsidRDefault="008E0B31" w:rsidP="008E0B31">
      <w:pPr>
        <w:ind w:right="-7"/>
        <w:jc w:val="center"/>
        <w:rPr>
          <w:rFonts w:ascii="GHEA Grapalat" w:hAnsi="GHEA Grapalat"/>
          <w:b/>
          <w:sz w:val="20"/>
          <w:szCs w:val="20"/>
          <w:lang w:val="af-ZA"/>
        </w:rPr>
      </w:pPr>
      <w:r w:rsidRPr="00AA608E">
        <w:rPr>
          <w:rFonts w:ascii="GHEA Grapalat" w:hAnsi="GHEA Grapalat"/>
          <w:b/>
          <w:sz w:val="20"/>
          <w:szCs w:val="20"/>
          <w:lang w:val="af-ZA"/>
        </w:rPr>
        <w:t>-</w:t>
      </w:r>
      <w:r w:rsidRPr="00AA608E">
        <w:rPr>
          <w:rFonts w:ascii="GHEA Grapalat" w:hAnsi="GHEA Grapalat"/>
          <w:b/>
          <w:sz w:val="20"/>
          <w:szCs w:val="20"/>
        </w:rPr>
        <w:t>Ի</w:t>
      </w:r>
      <w:r w:rsidRPr="00AA608E">
        <w:rPr>
          <w:rFonts w:ascii="GHEA Grapalat" w:hAnsi="GHEA Grapalat" w:cs="Sylfaen"/>
          <w:b/>
          <w:sz w:val="20"/>
          <w:szCs w:val="20"/>
          <w:lang w:val="af-ZA"/>
        </w:rPr>
        <w:t xml:space="preserve"> </w:t>
      </w:r>
      <w:r w:rsidRPr="00AA608E">
        <w:rPr>
          <w:rFonts w:ascii="GHEA Grapalat" w:hAnsi="GHEA Grapalat" w:cs="Sylfaen"/>
          <w:b/>
          <w:sz w:val="20"/>
          <w:szCs w:val="20"/>
        </w:rPr>
        <w:t>ԿԱՐԻՔՆԵՐԻ</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ՀԱՄԱՐ</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lang w:val="af-ZA"/>
        </w:rPr>
        <w:t>&lt;&lt;</w:t>
      </w:r>
      <w:r w:rsidRPr="00AA608E">
        <w:rPr>
          <w:rFonts w:ascii="GHEA Grapalat" w:hAnsi="GHEA Grapalat" w:cs="Sylfaen"/>
          <w:b/>
          <w:sz w:val="20"/>
          <w:szCs w:val="20"/>
        </w:rPr>
        <w:t>ՍՆՆԴԱՄԹԵՐՔԻ</w:t>
      </w:r>
      <w:r w:rsidRPr="00AA608E">
        <w:rPr>
          <w:rFonts w:ascii="GHEA Grapalat" w:hAnsi="GHEA Grapalat" w:cs="Sylfaen"/>
          <w:b/>
          <w:sz w:val="20"/>
          <w:szCs w:val="20"/>
          <w:lang w:val="af-ZA"/>
        </w:rPr>
        <w:t xml:space="preserve">&gt;&gt; </w:t>
      </w:r>
      <w:r w:rsidRPr="00AA608E">
        <w:rPr>
          <w:rFonts w:ascii="GHEA Grapalat" w:hAnsi="GHEA Grapalat" w:cs="Sylfaen"/>
          <w:b/>
          <w:sz w:val="20"/>
          <w:szCs w:val="20"/>
        </w:rPr>
        <w:t>ՁԵՌՔԲԵՐՄԱՆ</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ՆՊԱՏԱԿՈՎ</w:t>
      </w:r>
      <w:r w:rsidRPr="00AA608E">
        <w:rPr>
          <w:rFonts w:ascii="GHEA Grapalat" w:hAnsi="GHEA Grapalat" w:cs="Sylfae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ՀԱՅՏԱՐԱՐՎԱԾ</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lang w:val="hy-AM"/>
        </w:rPr>
        <w:t>ԳՆԱՆՇՄԱՆ ՀԱՐՑՄԱՆ</w:t>
      </w: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DC13EB" w:rsidRPr="00AA608E" w:rsidRDefault="000C2527" w:rsidP="00DC13EB">
      <w:pPr>
        <w:spacing w:after="120"/>
        <w:ind w:right="-7" w:firstLine="567"/>
        <w:jc w:val="center"/>
        <w:rPr>
          <w:rFonts w:ascii="GHEA Grapalat" w:hAnsi="GHEA Grapalat"/>
          <w:lang w:val="af-ZA"/>
        </w:rPr>
      </w:pPr>
      <w:r w:rsidRPr="00D2015B">
        <w:rPr>
          <w:rFonts w:ascii="GHEA Grapalat" w:hAnsi="GHEA Grapalat"/>
          <w:sz w:val="20"/>
          <w:szCs w:val="20"/>
          <w:lang w:val="af-ZA"/>
        </w:rPr>
        <w:t xml:space="preserve"> </w:t>
      </w: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ind w:firstLine="567"/>
        <w:jc w:val="both"/>
        <w:rPr>
          <w:rFonts w:ascii="GHEA Grapalat" w:hAnsi="GHEA Grapalat" w:cs="Sylfaen"/>
          <w:i/>
          <w:sz w:val="22"/>
          <w:szCs w:val="22"/>
          <w:lang w:val="af-ZA"/>
        </w:rPr>
      </w:pPr>
      <w:r w:rsidRPr="00AA608E">
        <w:rPr>
          <w:rFonts w:ascii="GHEA Grapalat" w:hAnsi="GHEA Grapalat" w:cs="Sylfaen"/>
          <w:i/>
          <w:sz w:val="22"/>
          <w:szCs w:val="22"/>
        </w:rPr>
        <w:lastRenderedPageBreak/>
        <w:t>Հարգելի</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մասնակից</w:t>
      </w:r>
      <w:r w:rsidRPr="00AA608E">
        <w:rPr>
          <w:rFonts w:ascii="GHEA Grapalat" w:hAnsi="GHEA Grapalat" w:cs="Sylfaen"/>
          <w:i/>
          <w:sz w:val="22"/>
          <w:szCs w:val="22"/>
          <w:lang w:val="af-ZA"/>
        </w:rPr>
        <w:t xml:space="preserve"> </w:t>
      </w:r>
      <w:r w:rsidRPr="00AA608E">
        <w:rPr>
          <w:rFonts w:ascii="GHEA Grapalat" w:hAnsi="GHEA Grapalat" w:cs="Sylfaen"/>
          <w:i/>
          <w:sz w:val="22"/>
          <w:szCs w:val="22"/>
        </w:rPr>
        <w:t>նախքան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հայտ</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կազմելը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և</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ներկայացնելը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խնդրում</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ենք</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մանրամասնորեն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ուսումնասիրել</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սույն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հրավերը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քանի</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որ</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հրավերին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չհամապատասխանող</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հայտերը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ենթակա</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մերժման</w:t>
      </w:r>
      <w:r w:rsidRPr="00AA608E">
        <w:rPr>
          <w:rFonts w:ascii="GHEA Grapalat" w:hAnsi="GHEA Grapalat" w:cs="Sylfaen"/>
          <w:i/>
          <w:sz w:val="22"/>
          <w:szCs w:val="22"/>
          <w:lang w:val="af-ZA"/>
        </w:rPr>
        <w:t xml:space="preserve">: </w:t>
      </w:r>
    </w:p>
    <w:p w:rsidR="008E0B31" w:rsidRPr="00AA608E" w:rsidRDefault="008E0B31" w:rsidP="008E0B31">
      <w:pPr>
        <w:ind w:firstLine="567"/>
        <w:jc w:val="center"/>
        <w:rPr>
          <w:rFonts w:ascii="GHEA Grapalat" w:hAnsi="GHEA Grapalat"/>
          <w:b/>
          <w:sz w:val="20"/>
          <w:szCs w:val="22"/>
          <w:lang w:val="af-ZA"/>
        </w:rPr>
      </w:pPr>
    </w:p>
    <w:p w:rsidR="008E0B31" w:rsidRPr="00AA608E" w:rsidRDefault="008E0B31" w:rsidP="008E0B31">
      <w:pPr>
        <w:ind w:firstLine="567"/>
        <w:jc w:val="center"/>
        <w:rPr>
          <w:rFonts w:ascii="GHEA Grapalat" w:hAnsi="GHEA Grapalat" w:cs="Sylfaen"/>
          <w:b/>
          <w:sz w:val="22"/>
          <w:szCs w:val="22"/>
          <w:lang w:val="af-ZA"/>
        </w:rPr>
      </w:pPr>
    </w:p>
    <w:p w:rsidR="008E0B31" w:rsidRPr="00AA608E" w:rsidRDefault="008E0B31" w:rsidP="008E0B31">
      <w:pPr>
        <w:ind w:firstLine="567"/>
        <w:jc w:val="center"/>
        <w:rPr>
          <w:rFonts w:ascii="GHEA Grapalat" w:hAnsi="GHEA Grapalat"/>
          <w:b/>
          <w:sz w:val="20"/>
          <w:szCs w:val="20"/>
          <w:lang w:val="af-ZA"/>
        </w:rPr>
      </w:pPr>
      <w:r w:rsidRPr="00AA608E">
        <w:rPr>
          <w:rFonts w:ascii="GHEA Grapalat" w:hAnsi="GHEA Grapalat" w:cs="Sylfaen"/>
          <w:b/>
          <w:sz w:val="20"/>
          <w:szCs w:val="20"/>
        </w:rPr>
        <w:t>ԲՈՎԱՆԴԱԿՈւԹՅՈւՆ</w:t>
      </w:r>
    </w:p>
    <w:p w:rsidR="008E0B31" w:rsidRPr="00AA608E" w:rsidRDefault="008E0B31" w:rsidP="008E0B31">
      <w:pPr>
        <w:ind w:firstLine="567"/>
        <w:jc w:val="center"/>
        <w:rPr>
          <w:rFonts w:ascii="GHEA Grapalat" w:hAnsi="GHEA Grapalat"/>
          <w:i/>
          <w:sz w:val="20"/>
          <w:lang w:val="af-ZA"/>
        </w:rPr>
      </w:pPr>
    </w:p>
    <w:p w:rsidR="0073001E" w:rsidRPr="00AA608E" w:rsidRDefault="0073001E" w:rsidP="0073001E">
      <w:pPr>
        <w:ind w:firstLine="567"/>
        <w:jc w:val="center"/>
        <w:rPr>
          <w:rFonts w:ascii="GHEA Grapalat" w:hAnsi="GHEA Grapalat"/>
          <w:b/>
          <w:i/>
          <w:sz w:val="20"/>
          <w:lang w:val="af-ZA"/>
        </w:rPr>
      </w:pPr>
      <w:r w:rsidRPr="00AA608E">
        <w:rPr>
          <w:rFonts w:ascii="GHEA Grapalat" w:hAnsi="GHEA Grapalat"/>
          <w:b/>
          <w:i/>
          <w:sz w:val="20"/>
          <w:lang w:val="af-ZA"/>
        </w:rPr>
        <w:t xml:space="preserve">&lt;&lt; </w:t>
      </w:r>
      <w:r w:rsidRPr="00AA608E">
        <w:rPr>
          <w:rFonts w:ascii="GHEA Grapalat" w:hAnsi="GHEA Grapalat" w:cs="Sylfaen"/>
          <w:b/>
          <w:i/>
          <w:sz w:val="20"/>
          <w:lang w:val="af-ZA"/>
        </w:rPr>
        <w:t>ՀՀ</w:t>
      </w:r>
      <w:r w:rsidRPr="00AA608E">
        <w:rPr>
          <w:rFonts w:ascii="GHEA Grapalat" w:hAnsi="GHEA Grapalat"/>
          <w:b/>
          <w:i/>
          <w:sz w:val="20"/>
          <w:lang w:val="af-ZA"/>
        </w:rPr>
        <w:t xml:space="preserve">  </w:t>
      </w:r>
      <w:r w:rsidRPr="00AA608E">
        <w:rPr>
          <w:rFonts w:ascii="GHEA Grapalat" w:hAnsi="GHEA Grapalat" w:cs="Sylfaen"/>
          <w:b/>
          <w:i/>
          <w:sz w:val="20"/>
          <w:lang w:val="af-ZA"/>
        </w:rPr>
        <w:t>ԱՐԱՐԱՏԻ</w:t>
      </w:r>
      <w:r w:rsidRPr="00AA608E">
        <w:rPr>
          <w:rFonts w:ascii="GHEA Grapalat" w:hAnsi="GHEA Grapalat"/>
          <w:b/>
          <w:i/>
          <w:sz w:val="20"/>
          <w:lang w:val="af-ZA"/>
        </w:rPr>
        <w:t xml:space="preserve">   </w:t>
      </w:r>
      <w:r w:rsidRPr="00AA608E">
        <w:rPr>
          <w:rFonts w:ascii="GHEA Grapalat" w:hAnsi="GHEA Grapalat" w:cs="Sylfaen"/>
          <w:b/>
          <w:i/>
          <w:sz w:val="20"/>
          <w:lang w:val="af-ZA"/>
        </w:rPr>
        <w:t>ՄԱՐԶԻ</w:t>
      </w:r>
      <w:r w:rsidRPr="00AA608E">
        <w:rPr>
          <w:rFonts w:ascii="GHEA Grapalat" w:hAnsi="GHEA Grapalat"/>
          <w:b/>
          <w:i/>
          <w:sz w:val="20"/>
          <w:lang w:val="af-ZA"/>
        </w:rPr>
        <w:t xml:space="preserve">   </w:t>
      </w:r>
      <w:r w:rsidR="005C08E9">
        <w:rPr>
          <w:rFonts w:ascii="GHEA Grapalat" w:hAnsi="GHEA Grapalat" w:cs="Sylfaen"/>
          <w:b/>
          <w:i/>
          <w:sz w:val="20"/>
          <w:lang w:val="ru-RU"/>
        </w:rPr>
        <w:t>Ա</w:t>
      </w:r>
      <w:r w:rsidR="000C2527">
        <w:rPr>
          <w:rFonts w:ascii="GHEA Grapalat" w:hAnsi="GHEA Grapalat" w:cs="Sylfaen"/>
          <w:b/>
          <w:i/>
          <w:sz w:val="20"/>
        </w:rPr>
        <w:t>ՐՄԱՇ</w:t>
      </w:r>
      <w:r w:rsidRPr="00AA608E">
        <w:rPr>
          <w:rFonts w:ascii="GHEA Grapalat" w:hAnsi="GHEA Grapalat"/>
          <w:b/>
          <w:i/>
          <w:sz w:val="20"/>
          <w:lang w:val="af-ZA"/>
        </w:rPr>
        <w:t xml:space="preserve"> </w:t>
      </w:r>
      <w:r w:rsidRPr="00AA608E">
        <w:rPr>
          <w:rFonts w:ascii="GHEA Grapalat" w:hAnsi="GHEA Grapalat" w:cs="Sylfaen"/>
          <w:b/>
          <w:i/>
          <w:sz w:val="20"/>
          <w:lang w:val="af-ZA"/>
        </w:rPr>
        <w:t>ՀԱՄԱՅՆՔԻ</w:t>
      </w:r>
      <w:r w:rsidRPr="00AA608E">
        <w:rPr>
          <w:rFonts w:ascii="GHEA Grapalat" w:hAnsi="GHEA Grapalat"/>
          <w:b/>
          <w:i/>
          <w:sz w:val="20"/>
          <w:lang w:val="af-ZA"/>
        </w:rPr>
        <w:t xml:space="preserve"> </w:t>
      </w:r>
      <w:r w:rsidRPr="00AA608E">
        <w:rPr>
          <w:rFonts w:ascii="GHEA Grapalat" w:hAnsi="GHEA Grapalat" w:cs="Sylfaen"/>
          <w:b/>
          <w:i/>
          <w:sz w:val="20"/>
          <w:lang w:val="af-ZA"/>
        </w:rPr>
        <w:t>ՄԱՆԿԱՊԱՐՏԵԶ</w:t>
      </w:r>
      <w:r w:rsidRPr="00AA608E">
        <w:rPr>
          <w:rFonts w:ascii="GHEA Grapalat" w:hAnsi="GHEA Grapalat"/>
          <w:b/>
          <w:i/>
          <w:sz w:val="20"/>
          <w:lang w:val="af-ZA"/>
        </w:rPr>
        <w:t xml:space="preserve">  &gt;&gt; </w:t>
      </w:r>
      <w:r w:rsidRPr="00AA608E">
        <w:rPr>
          <w:rFonts w:ascii="GHEA Grapalat" w:hAnsi="GHEA Grapalat" w:cs="Sylfaen"/>
          <w:b/>
          <w:i/>
          <w:sz w:val="20"/>
          <w:lang w:val="af-ZA"/>
        </w:rPr>
        <w:t>ՀՈԱԿ</w:t>
      </w:r>
    </w:p>
    <w:p w:rsidR="008E0B31" w:rsidRPr="00AA608E" w:rsidRDefault="0073001E" w:rsidP="0073001E">
      <w:pPr>
        <w:ind w:firstLine="567"/>
        <w:jc w:val="center"/>
        <w:rPr>
          <w:rFonts w:ascii="GHEA Grapalat" w:hAnsi="GHEA Grapalat"/>
          <w:b/>
          <w:i/>
          <w:sz w:val="20"/>
          <w:lang w:val="af-ZA"/>
        </w:rPr>
      </w:pPr>
      <w:r w:rsidRPr="00AA608E">
        <w:rPr>
          <w:rFonts w:ascii="GHEA Grapalat" w:hAnsi="GHEA Grapalat"/>
          <w:b/>
          <w:i/>
          <w:sz w:val="20"/>
          <w:lang w:val="af-ZA"/>
        </w:rPr>
        <w:t>-</w:t>
      </w:r>
      <w:r w:rsidRPr="00AA608E">
        <w:rPr>
          <w:rFonts w:ascii="GHEA Grapalat" w:hAnsi="GHEA Grapalat" w:cs="Sylfaen"/>
          <w:b/>
          <w:i/>
          <w:sz w:val="20"/>
          <w:lang w:val="af-ZA"/>
        </w:rPr>
        <w:t>Ի</w:t>
      </w:r>
      <w:r w:rsidRPr="00AA608E">
        <w:rPr>
          <w:rFonts w:ascii="GHEA Grapalat" w:hAnsi="GHEA Grapalat"/>
          <w:b/>
          <w:i/>
          <w:sz w:val="20"/>
          <w:lang w:val="af-ZA"/>
        </w:rPr>
        <w:t xml:space="preserve"> </w:t>
      </w:r>
      <w:r w:rsidRPr="00AA608E">
        <w:rPr>
          <w:rFonts w:ascii="GHEA Grapalat" w:hAnsi="GHEA Grapalat" w:cs="Sylfaen"/>
          <w:b/>
          <w:i/>
          <w:sz w:val="20"/>
          <w:lang w:val="af-ZA"/>
        </w:rPr>
        <w:t>ԿԱՐԻՔՆԵՐԻ</w:t>
      </w:r>
      <w:r w:rsidRPr="00AA608E">
        <w:rPr>
          <w:rFonts w:ascii="GHEA Grapalat" w:hAnsi="GHEA Grapalat"/>
          <w:b/>
          <w:i/>
          <w:sz w:val="20"/>
          <w:lang w:val="af-ZA"/>
        </w:rPr>
        <w:t xml:space="preserve"> </w:t>
      </w:r>
      <w:r w:rsidRPr="00AA608E">
        <w:rPr>
          <w:rFonts w:ascii="GHEA Grapalat" w:hAnsi="GHEA Grapalat" w:cs="Sylfaen"/>
          <w:b/>
          <w:i/>
          <w:sz w:val="20"/>
          <w:lang w:val="af-ZA"/>
        </w:rPr>
        <w:t>ՀԱՄԱՐ</w:t>
      </w:r>
      <w:r w:rsidRPr="00AA608E">
        <w:rPr>
          <w:rFonts w:ascii="GHEA Grapalat" w:hAnsi="GHEA Grapalat"/>
          <w:b/>
          <w:i/>
          <w:sz w:val="20"/>
          <w:lang w:val="af-ZA"/>
        </w:rPr>
        <w:t>` &lt;&lt;</w:t>
      </w:r>
      <w:r w:rsidRPr="00AA608E">
        <w:rPr>
          <w:rFonts w:ascii="GHEA Grapalat" w:hAnsi="GHEA Grapalat" w:cs="Sylfaen"/>
          <w:b/>
          <w:i/>
          <w:sz w:val="20"/>
          <w:lang w:val="af-ZA"/>
        </w:rPr>
        <w:t>ՍՆՆԴԱՄԹԵՐՔԻ</w:t>
      </w:r>
      <w:r w:rsidRPr="00AA608E">
        <w:rPr>
          <w:rFonts w:ascii="GHEA Grapalat" w:hAnsi="GHEA Grapalat"/>
          <w:b/>
          <w:i/>
          <w:sz w:val="20"/>
          <w:lang w:val="af-ZA"/>
        </w:rPr>
        <w:t xml:space="preserve">&gt;&gt; </w:t>
      </w:r>
      <w:r w:rsidRPr="00AA608E">
        <w:rPr>
          <w:rFonts w:ascii="GHEA Grapalat" w:hAnsi="GHEA Grapalat" w:cs="Sylfaen"/>
          <w:b/>
          <w:i/>
          <w:sz w:val="20"/>
          <w:lang w:val="af-ZA"/>
        </w:rPr>
        <w:t>ՁԵՌՔԲԵՐՄԱՆ</w:t>
      </w:r>
      <w:r w:rsidRPr="00AA608E">
        <w:rPr>
          <w:rFonts w:ascii="GHEA Grapalat" w:hAnsi="GHEA Grapalat"/>
          <w:b/>
          <w:i/>
          <w:sz w:val="20"/>
          <w:lang w:val="af-ZA"/>
        </w:rPr>
        <w:t xml:space="preserve"> </w:t>
      </w:r>
      <w:r w:rsidRPr="00AA608E">
        <w:rPr>
          <w:rFonts w:ascii="GHEA Grapalat" w:hAnsi="GHEA Grapalat" w:cs="Sylfaen"/>
          <w:b/>
          <w:i/>
          <w:sz w:val="20"/>
          <w:lang w:val="af-ZA"/>
        </w:rPr>
        <w:t>ՆՊԱՏԱԿՈՎ</w:t>
      </w:r>
      <w:r w:rsidRPr="00AA608E">
        <w:rPr>
          <w:rFonts w:ascii="GHEA Grapalat" w:hAnsi="GHEA Grapalat"/>
          <w:b/>
          <w:i/>
          <w:sz w:val="20"/>
          <w:lang w:val="af-ZA"/>
        </w:rPr>
        <w:t xml:space="preserve">  </w:t>
      </w:r>
      <w:r w:rsidRPr="00AA608E">
        <w:rPr>
          <w:rFonts w:ascii="GHEA Grapalat" w:hAnsi="GHEA Grapalat" w:cs="Sylfaen"/>
          <w:b/>
          <w:i/>
          <w:sz w:val="20"/>
          <w:lang w:val="af-ZA"/>
        </w:rPr>
        <w:t>ՀԱՅՏԱՐԱՐՎԱԾ</w:t>
      </w:r>
      <w:r w:rsidRPr="00AA608E">
        <w:rPr>
          <w:rFonts w:ascii="GHEA Grapalat" w:hAnsi="GHEA Grapalat"/>
          <w:b/>
          <w:i/>
          <w:sz w:val="20"/>
          <w:lang w:val="af-ZA"/>
        </w:rPr>
        <w:t xml:space="preserve"> </w:t>
      </w:r>
      <w:r w:rsidRPr="00AA608E">
        <w:rPr>
          <w:rFonts w:ascii="GHEA Grapalat" w:hAnsi="GHEA Grapalat" w:cs="Sylfaen"/>
          <w:b/>
          <w:i/>
          <w:sz w:val="20"/>
          <w:lang w:val="af-ZA"/>
        </w:rPr>
        <w:t>ԳՆԱՆՇՄԱՆ</w:t>
      </w:r>
      <w:r w:rsidRPr="00AA608E">
        <w:rPr>
          <w:rFonts w:ascii="GHEA Grapalat" w:hAnsi="GHEA Grapalat"/>
          <w:b/>
          <w:i/>
          <w:sz w:val="20"/>
          <w:lang w:val="af-ZA"/>
        </w:rPr>
        <w:t xml:space="preserve"> </w:t>
      </w:r>
      <w:r w:rsidRPr="00AA608E">
        <w:rPr>
          <w:rFonts w:ascii="GHEA Grapalat" w:hAnsi="GHEA Grapalat" w:cs="Sylfaen"/>
          <w:b/>
          <w:i/>
          <w:sz w:val="20"/>
          <w:lang w:val="af-ZA"/>
        </w:rPr>
        <w:t>ՀԱՐՑՄԱՆ</w:t>
      </w:r>
      <w:r w:rsidR="008E0B31" w:rsidRPr="00AA608E">
        <w:rPr>
          <w:rFonts w:ascii="GHEA Grapalat" w:hAnsi="GHEA Grapalat"/>
          <w:b/>
          <w:i/>
          <w:sz w:val="20"/>
          <w:lang w:val="af-ZA"/>
        </w:rPr>
        <w:t xml:space="preserve"> ՀՐԱՎԵՐԻ</w:t>
      </w:r>
    </w:p>
    <w:p w:rsidR="008E0B31" w:rsidRPr="00AA608E" w:rsidRDefault="008E0B31" w:rsidP="008E0B31">
      <w:pPr>
        <w:ind w:firstLine="567"/>
        <w:jc w:val="center"/>
        <w:rPr>
          <w:rFonts w:ascii="GHEA Grapalat" w:hAnsi="GHEA Grapalat" w:cs="Sylfaen"/>
          <w:b/>
          <w:i/>
          <w:sz w:val="20"/>
          <w:szCs w:val="22"/>
          <w:lang w:val="af-ZA"/>
        </w:rPr>
      </w:pPr>
    </w:p>
    <w:p w:rsidR="008E0B31" w:rsidRPr="00AA608E" w:rsidRDefault="008E0B31" w:rsidP="008E0B31">
      <w:pPr>
        <w:ind w:firstLine="567"/>
        <w:jc w:val="center"/>
        <w:rPr>
          <w:rFonts w:ascii="GHEA Grapalat" w:hAnsi="GHEA Grapalat" w:cs="Sylfaen"/>
          <w:b/>
          <w:sz w:val="20"/>
          <w:szCs w:val="22"/>
          <w:lang w:val="af-ZA"/>
        </w:rPr>
      </w:pPr>
    </w:p>
    <w:p w:rsidR="008E0B31" w:rsidRPr="00AA608E" w:rsidRDefault="008E0B31" w:rsidP="008E0B31">
      <w:pPr>
        <w:ind w:firstLine="567"/>
        <w:jc w:val="center"/>
        <w:rPr>
          <w:rFonts w:ascii="GHEA Grapalat" w:hAnsi="GHEA Grapalat"/>
          <w:sz w:val="20"/>
          <w:lang w:val="af-ZA"/>
        </w:rPr>
      </w:pPr>
      <w:r w:rsidRPr="00AA608E">
        <w:rPr>
          <w:rFonts w:ascii="GHEA Grapalat" w:hAnsi="GHEA Grapalat" w:cs="Sylfaen"/>
          <w:b/>
          <w:sz w:val="20"/>
          <w:szCs w:val="22"/>
        </w:rPr>
        <w:t>ՄԱՍ</w:t>
      </w:r>
      <w:r w:rsidRPr="00AA608E">
        <w:rPr>
          <w:rFonts w:ascii="GHEA Grapalat" w:hAnsi="GHEA Grapalat" w:cs="Times Armenian"/>
          <w:b/>
          <w:sz w:val="20"/>
          <w:szCs w:val="22"/>
          <w:lang w:val="af-ZA"/>
        </w:rPr>
        <w:t xml:space="preserve">  I.</w:t>
      </w:r>
    </w:p>
    <w:p w:rsidR="008E0B31" w:rsidRPr="00AA608E" w:rsidRDefault="008E0B31" w:rsidP="008E0B31">
      <w:pPr>
        <w:ind w:firstLine="567"/>
        <w:jc w:val="both"/>
        <w:rPr>
          <w:rFonts w:ascii="GHEA Grapalat" w:hAnsi="GHEA Grapalat"/>
          <w:sz w:val="20"/>
          <w:lang w:val="af-ZA"/>
        </w:rPr>
      </w:pP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  </w:t>
      </w:r>
      <w:r w:rsidRPr="00AA608E">
        <w:rPr>
          <w:rFonts w:ascii="GHEA Grapalat" w:hAnsi="GHEA Grapalat" w:cs="Sylfaen"/>
          <w:sz w:val="20"/>
        </w:rPr>
        <w:t>Գնման</w:t>
      </w:r>
      <w:r w:rsidRPr="00AA608E">
        <w:rPr>
          <w:rFonts w:ascii="GHEA Grapalat" w:hAnsi="GHEA Grapalat" w:cs="Times Armenian"/>
          <w:sz w:val="20"/>
          <w:lang w:val="af-ZA"/>
        </w:rPr>
        <w:t xml:space="preserve"> </w:t>
      </w:r>
      <w:r w:rsidRPr="00AA608E">
        <w:rPr>
          <w:rFonts w:ascii="GHEA Grapalat" w:hAnsi="GHEA Grapalat" w:cs="Sylfaen"/>
          <w:sz w:val="20"/>
        </w:rPr>
        <w:t>առարկայի</w:t>
      </w:r>
      <w:r w:rsidRPr="00AA608E">
        <w:rPr>
          <w:rFonts w:ascii="GHEA Grapalat" w:hAnsi="GHEA Grapalat"/>
          <w:sz w:val="20"/>
          <w:lang w:val="af-ZA"/>
        </w:rPr>
        <w:t xml:space="preserve"> </w:t>
      </w:r>
      <w:r w:rsidRPr="00AA608E">
        <w:rPr>
          <w:rFonts w:ascii="GHEA Grapalat" w:hAnsi="GHEA Grapalat" w:cs="Sylfaen"/>
          <w:sz w:val="20"/>
        </w:rPr>
        <w:t>բնութա</w:t>
      </w:r>
      <w:r w:rsidRPr="00AA608E">
        <w:rPr>
          <w:rFonts w:ascii="GHEA Grapalat" w:hAnsi="GHEA Grapalat" w:cs="Times Armenian"/>
          <w:sz w:val="20"/>
        </w:rPr>
        <w:t>գ</w:t>
      </w:r>
      <w:r w:rsidRPr="00AA608E">
        <w:rPr>
          <w:rFonts w:ascii="GHEA Grapalat" w:hAnsi="GHEA Grapalat" w:cs="Sylfaen"/>
          <w:sz w:val="20"/>
        </w:rPr>
        <w:t>իրը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2. </w:t>
      </w:r>
      <w:r w:rsidRPr="00AA608E">
        <w:rPr>
          <w:rFonts w:ascii="GHEA Grapalat" w:hAnsi="GHEA Grapalat" w:cs="Sylfaen"/>
          <w:sz w:val="20"/>
        </w:rPr>
        <w:t>Մասնակցի</w:t>
      </w:r>
      <w:r w:rsidRPr="00AA608E">
        <w:rPr>
          <w:rFonts w:ascii="GHEA Grapalat" w:hAnsi="GHEA Grapalat" w:cs="Times Armenian"/>
          <w:sz w:val="20"/>
          <w:lang w:val="af-ZA"/>
        </w:rPr>
        <w:t xml:space="preserve"> </w:t>
      </w:r>
      <w:r w:rsidRPr="00AA608E">
        <w:rPr>
          <w:rFonts w:ascii="GHEA Grapalat" w:hAnsi="GHEA Grapalat" w:cs="Sylfaen"/>
          <w:sz w:val="20"/>
        </w:rPr>
        <w:t>մասնակցության</w:t>
      </w:r>
      <w:r w:rsidRPr="00AA608E">
        <w:rPr>
          <w:rFonts w:ascii="GHEA Grapalat" w:hAnsi="GHEA Grapalat" w:cs="Times Armenian"/>
          <w:sz w:val="20"/>
          <w:lang w:val="af-ZA"/>
        </w:rPr>
        <w:t xml:space="preserve"> </w:t>
      </w:r>
      <w:r w:rsidRPr="00AA608E">
        <w:rPr>
          <w:rFonts w:ascii="GHEA Grapalat" w:hAnsi="GHEA Grapalat" w:cs="Sylfaen"/>
          <w:sz w:val="20"/>
        </w:rPr>
        <w:t>իրավունքի</w:t>
      </w:r>
      <w:r w:rsidRPr="00AA608E">
        <w:rPr>
          <w:rFonts w:ascii="GHEA Grapalat" w:hAnsi="GHEA Grapalat" w:cs="Times Armenian"/>
          <w:sz w:val="20"/>
          <w:lang w:val="af-ZA"/>
        </w:rPr>
        <w:t xml:space="preserve"> </w:t>
      </w:r>
      <w:r w:rsidRPr="00AA608E">
        <w:rPr>
          <w:rFonts w:ascii="GHEA Grapalat" w:hAnsi="GHEA Grapalat" w:cs="Sylfaen"/>
          <w:sz w:val="20"/>
        </w:rPr>
        <w:t>պահանջները</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դրանց</w:t>
      </w:r>
      <w:r w:rsidRPr="00AA608E">
        <w:rPr>
          <w:rFonts w:ascii="GHEA Grapalat" w:hAnsi="GHEA Grapalat" w:cs="Sylfaen"/>
          <w:sz w:val="20"/>
          <w:lang w:val="af-ZA"/>
        </w:rPr>
        <w:t xml:space="preserve"> </w:t>
      </w:r>
      <w:r w:rsidRPr="00AA608E">
        <w:rPr>
          <w:rFonts w:ascii="GHEA Grapalat" w:hAnsi="GHEA Grapalat" w:cs="Sylfaen"/>
          <w:sz w:val="20"/>
        </w:rPr>
        <w:t>գնահատման</w:t>
      </w:r>
      <w:r w:rsidRPr="00AA608E">
        <w:rPr>
          <w:rFonts w:ascii="GHEA Grapalat" w:hAnsi="GHEA Grapalat" w:cs="Sylfaen"/>
          <w:sz w:val="20"/>
          <w:lang w:val="af-ZA"/>
        </w:rPr>
        <w:t xml:space="preserve"> </w:t>
      </w:r>
      <w:r w:rsidRPr="00AA608E">
        <w:rPr>
          <w:rFonts w:ascii="GHEA Grapalat" w:hAnsi="GHEA Grapalat" w:cs="Sylfaen"/>
          <w:sz w:val="20"/>
        </w:rPr>
        <w:t>կարգը</w:t>
      </w:r>
      <w:r w:rsidRPr="00AA608E">
        <w:rPr>
          <w:rFonts w:ascii="GHEA Grapalat" w:hAnsi="GHEA Grapalat" w:cs="Times Armenian"/>
          <w:sz w:val="20"/>
          <w:lang w:val="af-ZA"/>
        </w:rPr>
        <w:t xml:space="preserve">, ընտրված մասնակից ճանաչվելու դեպքում </w:t>
      </w:r>
      <w:r w:rsidRPr="00AA608E">
        <w:rPr>
          <w:rFonts w:ascii="GHEA Grapalat" w:hAnsi="GHEA Grapalat" w:cs="Sylfaen"/>
          <w:sz w:val="20"/>
        </w:rPr>
        <w:t>որակավորման</w:t>
      </w:r>
      <w:r w:rsidRPr="00AA608E">
        <w:rPr>
          <w:rFonts w:ascii="GHEA Grapalat" w:hAnsi="GHEA Grapalat" w:cs="Times Armenian"/>
          <w:sz w:val="20"/>
          <w:lang w:val="af-ZA"/>
        </w:rPr>
        <w:t xml:space="preserve"> ապահովում ներկայացնելու պայմանները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3. </w:t>
      </w:r>
      <w:r w:rsidRPr="00AA608E">
        <w:rPr>
          <w:rFonts w:ascii="GHEA Grapalat" w:hAnsi="GHEA Grapalat" w:cs="Sylfaen"/>
          <w:sz w:val="20"/>
        </w:rPr>
        <w:t>Հրավերի</w:t>
      </w:r>
      <w:r w:rsidRPr="00AA608E">
        <w:rPr>
          <w:rFonts w:ascii="GHEA Grapalat" w:hAnsi="GHEA Grapalat" w:cs="Times Armenian"/>
          <w:sz w:val="20"/>
          <w:lang w:val="af-ZA"/>
        </w:rPr>
        <w:t xml:space="preserve"> </w:t>
      </w:r>
      <w:r w:rsidRPr="00AA608E">
        <w:rPr>
          <w:rFonts w:ascii="GHEA Grapalat" w:hAnsi="GHEA Grapalat" w:cs="Sylfaen"/>
          <w:sz w:val="20"/>
        </w:rPr>
        <w:t>պարզաբանումը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հրավերում</w:t>
      </w:r>
      <w:r w:rsidRPr="00AA608E">
        <w:rPr>
          <w:rFonts w:ascii="GHEA Grapalat" w:hAnsi="GHEA Grapalat" w:cs="Times Armenian"/>
          <w:sz w:val="20"/>
          <w:lang w:val="af-ZA"/>
        </w:rPr>
        <w:t xml:space="preserve"> </w:t>
      </w:r>
      <w:r w:rsidRPr="00AA608E">
        <w:rPr>
          <w:rFonts w:ascii="GHEA Grapalat" w:hAnsi="GHEA Grapalat" w:cs="Sylfaen"/>
          <w:sz w:val="20"/>
        </w:rPr>
        <w:t>փոփոխություն</w:t>
      </w:r>
      <w:r w:rsidRPr="00AA608E">
        <w:rPr>
          <w:rFonts w:ascii="GHEA Grapalat" w:hAnsi="GHEA Grapalat" w:cs="Times Armenian"/>
          <w:sz w:val="20"/>
          <w:lang w:val="af-ZA"/>
        </w:rPr>
        <w:t xml:space="preserve"> </w:t>
      </w:r>
      <w:r w:rsidRPr="00AA608E">
        <w:rPr>
          <w:rFonts w:ascii="GHEA Grapalat" w:hAnsi="GHEA Grapalat" w:cs="Sylfaen"/>
          <w:sz w:val="20"/>
        </w:rPr>
        <w:t>կատարելու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cs="Sylfaen"/>
          <w:sz w:val="20"/>
          <w:lang w:val="af-ZA"/>
        </w:rPr>
      </w:pPr>
      <w:r w:rsidRPr="00AA608E">
        <w:rPr>
          <w:rFonts w:ascii="GHEA Grapalat" w:hAnsi="GHEA Grapalat"/>
          <w:sz w:val="20"/>
          <w:lang w:val="af-ZA"/>
        </w:rPr>
        <w:t xml:space="preserve">4. </w:t>
      </w:r>
      <w:r w:rsidRPr="00AA608E">
        <w:rPr>
          <w:rFonts w:ascii="GHEA Grapalat" w:hAnsi="GHEA Grapalat" w:cs="Sylfaen"/>
          <w:sz w:val="20"/>
        </w:rPr>
        <w:t>Հայտը</w:t>
      </w:r>
      <w:r w:rsidRPr="00AA608E">
        <w:rPr>
          <w:rFonts w:ascii="GHEA Grapalat" w:hAnsi="GHEA Grapalat" w:cs="Times Armenian"/>
          <w:sz w:val="20"/>
          <w:lang w:val="af-ZA"/>
        </w:rPr>
        <w:t xml:space="preserve"> </w:t>
      </w:r>
      <w:r w:rsidRPr="00AA608E">
        <w:rPr>
          <w:rFonts w:ascii="GHEA Grapalat" w:hAnsi="GHEA Grapalat" w:cs="Sylfaen"/>
          <w:sz w:val="20"/>
        </w:rPr>
        <w:t>ներկայացնելու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p>
    <w:p w:rsidR="008E0B31" w:rsidRPr="00AA608E" w:rsidRDefault="00DB1A4C" w:rsidP="00DB1A4C">
      <w:pPr>
        <w:jc w:val="both"/>
        <w:rPr>
          <w:rFonts w:ascii="GHEA Grapalat" w:hAnsi="GHEA Grapalat"/>
          <w:sz w:val="20"/>
          <w:lang w:val="af-ZA"/>
        </w:rPr>
      </w:pPr>
      <w:r>
        <w:rPr>
          <w:rFonts w:ascii="GHEA Grapalat" w:hAnsi="GHEA Grapalat"/>
          <w:sz w:val="20"/>
          <w:lang w:val="af-ZA"/>
        </w:rPr>
        <w:t>5.</w:t>
      </w:r>
      <w:r w:rsidR="008E0B31" w:rsidRPr="00AA608E">
        <w:rPr>
          <w:rFonts w:ascii="GHEA Grapalat" w:hAnsi="GHEA Grapalat" w:cs="Sylfaen"/>
          <w:sz w:val="20"/>
        </w:rPr>
        <w:t>Հայտի</w:t>
      </w:r>
      <w:r w:rsidR="008E0B31" w:rsidRPr="00AA608E">
        <w:rPr>
          <w:rFonts w:ascii="GHEA Grapalat" w:hAnsi="GHEA Grapalat" w:cs="Times Armenian"/>
          <w:sz w:val="20"/>
          <w:lang w:val="af-ZA"/>
        </w:rPr>
        <w:t xml:space="preserve"> </w:t>
      </w:r>
      <w:r w:rsidR="008E0B31" w:rsidRPr="00AA608E">
        <w:rPr>
          <w:rFonts w:ascii="GHEA Grapalat" w:hAnsi="GHEA Grapalat" w:cs="Times Armenian"/>
          <w:sz w:val="20"/>
        </w:rPr>
        <w:t>գ</w:t>
      </w:r>
      <w:r w:rsidR="008E0B31" w:rsidRPr="00AA608E">
        <w:rPr>
          <w:rFonts w:ascii="GHEA Grapalat" w:hAnsi="GHEA Grapalat" w:cs="Sylfaen"/>
          <w:sz w:val="20"/>
        </w:rPr>
        <w:t>նային</w:t>
      </w:r>
      <w:r w:rsidR="008E0B31" w:rsidRPr="00AA608E">
        <w:rPr>
          <w:rFonts w:ascii="GHEA Grapalat" w:hAnsi="GHEA Grapalat" w:cs="Times Armenian"/>
          <w:sz w:val="20"/>
          <w:lang w:val="af-ZA"/>
        </w:rPr>
        <w:t xml:space="preserve"> </w:t>
      </w:r>
      <w:r w:rsidR="008E0B31" w:rsidRPr="00AA608E">
        <w:rPr>
          <w:rFonts w:ascii="GHEA Grapalat" w:hAnsi="GHEA Grapalat" w:cs="Sylfaen"/>
          <w:sz w:val="20"/>
        </w:rPr>
        <w:t>առաջարկը</w:t>
      </w:r>
      <w:r w:rsidR="008E0B31"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6. </w:t>
      </w:r>
      <w:r w:rsidRPr="00AA608E">
        <w:rPr>
          <w:rFonts w:ascii="GHEA Grapalat" w:hAnsi="GHEA Grapalat" w:cs="Sylfaen"/>
          <w:sz w:val="20"/>
        </w:rPr>
        <w:t>Հայտի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ործողության</w:t>
      </w:r>
      <w:r w:rsidRPr="00AA608E">
        <w:rPr>
          <w:rFonts w:ascii="GHEA Grapalat" w:hAnsi="GHEA Grapalat" w:cs="Times Armenian"/>
          <w:sz w:val="20"/>
          <w:lang w:val="af-ZA"/>
        </w:rPr>
        <w:t xml:space="preserve"> </w:t>
      </w:r>
      <w:r w:rsidRPr="00AA608E">
        <w:rPr>
          <w:rFonts w:ascii="GHEA Grapalat" w:hAnsi="GHEA Grapalat" w:cs="Sylfaen"/>
          <w:sz w:val="20"/>
        </w:rPr>
        <w:t>ժամկետը</w:t>
      </w:r>
      <w:r w:rsidRPr="00AA608E">
        <w:rPr>
          <w:rFonts w:ascii="GHEA Grapalat" w:hAnsi="GHEA Grapalat" w:cs="Times Armenian"/>
          <w:sz w:val="20"/>
          <w:lang w:val="af-ZA"/>
        </w:rPr>
        <w:t xml:space="preserve">, </w:t>
      </w:r>
      <w:r w:rsidRPr="00AA608E">
        <w:rPr>
          <w:rFonts w:ascii="GHEA Grapalat" w:hAnsi="GHEA Grapalat" w:cs="Sylfaen"/>
          <w:sz w:val="20"/>
        </w:rPr>
        <w:t>հայտերում</w:t>
      </w:r>
      <w:r w:rsidRPr="00AA608E">
        <w:rPr>
          <w:rFonts w:ascii="GHEA Grapalat" w:hAnsi="GHEA Grapalat" w:cs="Times Armenian"/>
          <w:sz w:val="20"/>
          <w:lang w:val="af-ZA"/>
        </w:rPr>
        <w:t xml:space="preserve"> </w:t>
      </w:r>
      <w:r w:rsidRPr="00AA608E">
        <w:rPr>
          <w:rFonts w:ascii="GHEA Grapalat" w:hAnsi="GHEA Grapalat" w:cs="Sylfaen"/>
          <w:sz w:val="20"/>
        </w:rPr>
        <w:t>փոփոխություն</w:t>
      </w:r>
      <w:r w:rsidRPr="00AA608E">
        <w:rPr>
          <w:rFonts w:ascii="GHEA Grapalat" w:hAnsi="GHEA Grapalat" w:cs="Times Armenian"/>
          <w:sz w:val="20"/>
          <w:lang w:val="af-ZA"/>
        </w:rPr>
        <w:t xml:space="preserve"> </w:t>
      </w:r>
      <w:r w:rsidRPr="00AA608E">
        <w:rPr>
          <w:rFonts w:ascii="GHEA Grapalat" w:hAnsi="GHEA Grapalat" w:cs="Sylfaen"/>
          <w:sz w:val="20"/>
        </w:rPr>
        <w:t>կատարելու</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դրանք</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վերցնելու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cs="Sylfaen"/>
          <w:sz w:val="20"/>
          <w:lang w:val="af-ZA"/>
        </w:rPr>
      </w:pPr>
      <w:r w:rsidRPr="00AA608E">
        <w:rPr>
          <w:rFonts w:ascii="GHEA Grapalat" w:hAnsi="GHEA Grapalat"/>
          <w:sz w:val="20"/>
          <w:lang w:val="af-ZA"/>
        </w:rPr>
        <w:t>8. Հ</w:t>
      </w:r>
      <w:r w:rsidRPr="00AA608E">
        <w:rPr>
          <w:rFonts w:ascii="GHEA Grapalat" w:hAnsi="GHEA Grapalat" w:cs="Sylfaen"/>
          <w:sz w:val="20"/>
        </w:rPr>
        <w:t>այտերի</w:t>
      </w:r>
      <w:r w:rsidRPr="00AA608E">
        <w:rPr>
          <w:rFonts w:ascii="GHEA Grapalat" w:hAnsi="GHEA Grapalat" w:cs="Sylfaen"/>
          <w:sz w:val="20"/>
          <w:lang w:val="af-ZA"/>
        </w:rPr>
        <w:t xml:space="preserve"> </w:t>
      </w:r>
      <w:r w:rsidRPr="00AA608E">
        <w:rPr>
          <w:rFonts w:ascii="GHEA Grapalat" w:hAnsi="GHEA Grapalat" w:cs="Sylfaen"/>
          <w:sz w:val="20"/>
        </w:rPr>
        <w:t>բացումը</w:t>
      </w:r>
      <w:r w:rsidRPr="00AA608E">
        <w:rPr>
          <w:rFonts w:ascii="GHEA Grapalat" w:hAnsi="GHEA Grapalat" w:cs="Sylfaen"/>
          <w:sz w:val="20"/>
          <w:lang w:val="af-ZA"/>
        </w:rPr>
        <w:t xml:space="preserve">, </w:t>
      </w:r>
      <w:r w:rsidRPr="00AA608E">
        <w:rPr>
          <w:rFonts w:ascii="GHEA Grapalat" w:hAnsi="GHEA Grapalat" w:cs="Sylfaen"/>
          <w:sz w:val="20"/>
        </w:rPr>
        <w:t>գնահատումը</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արդյունքների</w:t>
      </w:r>
      <w:r w:rsidRPr="00AA608E">
        <w:rPr>
          <w:rFonts w:ascii="GHEA Grapalat" w:hAnsi="GHEA Grapalat" w:cs="Sylfaen"/>
          <w:sz w:val="20"/>
          <w:lang w:val="af-ZA"/>
        </w:rPr>
        <w:t xml:space="preserve"> </w:t>
      </w:r>
      <w:r w:rsidRPr="00AA608E">
        <w:rPr>
          <w:rFonts w:ascii="GHEA Grapalat" w:hAnsi="GHEA Grapalat" w:cs="Sylfaen"/>
          <w:sz w:val="20"/>
        </w:rPr>
        <w:t>ամփոփումը</w:t>
      </w:r>
      <w:r w:rsidRPr="00AA608E">
        <w:rPr>
          <w:rFonts w:ascii="GHEA Grapalat" w:hAnsi="GHEA Grapalat" w:cs="Sylfae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9.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րի</w:t>
      </w:r>
      <w:r w:rsidRPr="00AA608E">
        <w:rPr>
          <w:rFonts w:ascii="GHEA Grapalat" w:hAnsi="GHEA Grapalat" w:cs="Times Armenian"/>
          <w:sz w:val="20"/>
          <w:lang w:val="af-ZA"/>
        </w:rPr>
        <w:t xml:space="preserve"> </w:t>
      </w:r>
      <w:r w:rsidRPr="00AA608E">
        <w:rPr>
          <w:rFonts w:ascii="GHEA Grapalat" w:hAnsi="GHEA Grapalat" w:cs="Sylfaen"/>
          <w:sz w:val="20"/>
        </w:rPr>
        <w:t>կնքումը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10. Որակավորման և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րի</w:t>
      </w:r>
      <w:r w:rsidRPr="00AA608E">
        <w:rPr>
          <w:rFonts w:ascii="GHEA Grapalat" w:hAnsi="GHEA Grapalat" w:cs="Times Armenian"/>
          <w:sz w:val="20"/>
          <w:lang w:val="af-ZA"/>
        </w:rPr>
        <w:t xml:space="preserve"> </w:t>
      </w:r>
      <w:r w:rsidRPr="00AA608E">
        <w:rPr>
          <w:rFonts w:ascii="GHEA Grapalat" w:hAnsi="GHEA Grapalat" w:cs="Sylfaen"/>
          <w:sz w:val="20"/>
        </w:rPr>
        <w:t>ապահովումները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11.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 xml:space="preserve"> </w:t>
      </w:r>
      <w:r w:rsidRPr="00AA608E">
        <w:rPr>
          <w:rFonts w:ascii="GHEA Grapalat" w:hAnsi="GHEA Grapalat" w:cs="Sylfaen"/>
          <w:sz w:val="20"/>
        </w:rPr>
        <w:t>չկայացած</w:t>
      </w:r>
      <w:r w:rsidRPr="00AA608E">
        <w:rPr>
          <w:rFonts w:ascii="GHEA Grapalat" w:hAnsi="GHEA Grapalat" w:cs="Times Armenian"/>
          <w:sz w:val="20"/>
          <w:lang w:val="af-ZA"/>
        </w:rPr>
        <w:t xml:space="preserve"> </w:t>
      </w:r>
      <w:r w:rsidRPr="00AA608E">
        <w:rPr>
          <w:rFonts w:ascii="GHEA Grapalat" w:hAnsi="GHEA Grapalat" w:cs="Sylfaen"/>
          <w:sz w:val="20"/>
        </w:rPr>
        <w:t>հայտարարելը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12. </w:t>
      </w:r>
      <w:r w:rsidRPr="00AA608E">
        <w:rPr>
          <w:rFonts w:ascii="GHEA Grapalat" w:hAnsi="GHEA Grapalat" w:cs="Sylfaen"/>
          <w:sz w:val="20"/>
        </w:rPr>
        <w:t>Գնման</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ործողությունները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կամ</w:t>
      </w:r>
      <w:r w:rsidRPr="00AA608E">
        <w:rPr>
          <w:rFonts w:ascii="GHEA Grapalat" w:hAnsi="GHEA Grapalat" w:cs="Times Armenian"/>
          <w:sz w:val="20"/>
          <w:lang w:val="af-ZA"/>
        </w:rPr>
        <w:t xml:space="preserve">) </w:t>
      </w:r>
      <w:r w:rsidRPr="00AA608E">
        <w:rPr>
          <w:rFonts w:ascii="GHEA Grapalat" w:hAnsi="GHEA Grapalat" w:cs="Sylfaen"/>
          <w:sz w:val="20"/>
        </w:rPr>
        <w:t>ընդունված</w:t>
      </w:r>
      <w:r w:rsidRPr="00AA608E">
        <w:rPr>
          <w:rFonts w:ascii="GHEA Grapalat" w:hAnsi="GHEA Grapalat" w:cs="Times Armenian"/>
          <w:sz w:val="20"/>
          <w:lang w:val="af-ZA"/>
        </w:rPr>
        <w:t xml:space="preserve"> </w:t>
      </w:r>
      <w:r w:rsidRPr="00AA608E">
        <w:rPr>
          <w:rFonts w:ascii="GHEA Grapalat" w:hAnsi="GHEA Grapalat" w:cs="Sylfaen"/>
          <w:sz w:val="20"/>
        </w:rPr>
        <w:t>որոշումները</w:t>
      </w:r>
      <w:r w:rsidRPr="00AA608E">
        <w:rPr>
          <w:rFonts w:ascii="GHEA Grapalat" w:hAnsi="GHEA Grapalat" w:cs="Times Armenian"/>
          <w:sz w:val="20"/>
          <w:lang w:val="af-ZA"/>
        </w:rPr>
        <w:t xml:space="preserve"> </w:t>
      </w:r>
      <w:r w:rsidRPr="00AA608E">
        <w:rPr>
          <w:rFonts w:ascii="GHEA Grapalat" w:hAnsi="GHEA Grapalat" w:cs="Sylfaen"/>
          <w:sz w:val="20"/>
        </w:rPr>
        <w:t>բողոքարկելու</w:t>
      </w:r>
      <w:r w:rsidRPr="00AA608E">
        <w:rPr>
          <w:rFonts w:ascii="GHEA Grapalat" w:hAnsi="GHEA Grapalat" w:cs="Times Armenian"/>
          <w:sz w:val="20"/>
          <w:lang w:val="af-ZA"/>
        </w:rPr>
        <w:t xml:space="preserve"> </w:t>
      </w:r>
      <w:r w:rsidRPr="00AA608E">
        <w:rPr>
          <w:rFonts w:ascii="GHEA Grapalat" w:hAnsi="GHEA Grapalat" w:cs="Sylfaen"/>
          <w:sz w:val="20"/>
        </w:rPr>
        <w:t>մասնակցի</w:t>
      </w:r>
      <w:r w:rsidRPr="00AA608E">
        <w:rPr>
          <w:rFonts w:ascii="GHEA Grapalat" w:hAnsi="GHEA Grapalat" w:cs="Times Armenian"/>
          <w:sz w:val="20"/>
          <w:lang w:val="af-ZA"/>
        </w:rPr>
        <w:t xml:space="preserve"> </w:t>
      </w:r>
      <w:r w:rsidRPr="00AA608E">
        <w:rPr>
          <w:rFonts w:ascii="GHEA Grapalat" w:hAnsi="GHEA Grapalat" w:cs="Sylfaen"/>
          <w:sz w:val="20"/>
        </w:rPr>
        <w:t>իրավունքը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r>
    </w:p>
    <w:p w:rsidR="008E0B31" w:rsidRPr="00AA608E" w:rsidRDefault="008E0B31" w:rsidP="008E0B31">
      <w:pPr>
        <w:ind w:firstLine="567"/>
        <w:jc w:val="both"/>
        <w:rPr>
          <w:rFonts w:ascii="GHEA Grapalat" w:hAnsi="GHEA Grapalat"/>
          <w:sz w:val="20"/>
          <w:lang w:val="af-ZA"/>
        </w:rPr>
      </w:pPr>
    </w:p>
    <w:p w:rsidR="008E0B31" w:rsidRPr="00AA608E" w:rsidRDefault="008E0B31" w:rsidP="008E0B31">
      <w:pPr>
        <w:ind w:firstLine="567"/>
        <w:jc w:val="both"/>
        <w:rPr>
          <w:rFonts w:ascii="GHEA Grapalat" w:hAnsi="GHEA Grapalat"/>
          <w:sz w:val="20"/>
          <w:lang w:val="af-ZA"/>
        </w:rPr>
      </w:pPr>
    </w:p>
    <w:p w:rsidR="008E0B31" w:rsidRPr="00AA608E" w:rsidRDefault="008E0B31" w:rsidP="008E0B31">
      <w:pPr>
        <w:ind w:firstLine="567"/>
        <w:jc w:val="center"/>
        <w:rPr>
          <w:rFonts w:ascii="GHEA Grapalat" w:hAnsi="GHEA Grapalat"/>
          <w:b/>
          <w:sz w:val="20"/>
          <w:lang w:val="af-ZA"/>
        </w:rPr>
      </w:pPr>
      <w:r w:rsidRPr="00AA608E">
        <w:rPr>
          <w:rFonts w:ascii="GHEA Grapalat" w:hAnsi="GHEA Grapalat" w:cs="Sylfaen"/>
          <w:b/>
          <w:sz w:val="20"/>
        </w:rPr>
        <w:t>ՄԱՍ</w:t>
      </w:r>
      <w:r w:rsidRPr="00AA608E">
        <w:rPr>
          <w:rFonts w:ascii="GHEA Grapalat" w:hAnsi="GHEA Grapalat" w:cs="Times Armenian"/>
          <w:b/>
          <w:sz w:val="20"/>
          <w:lang w:val="af-ZA"/>
        </w:rPr>
        <w:t xml:space="preserve">  II.  </w:t>
      </w:r>
      <w:r w:rsidR="005C08E9">
        <w:rPr>
          <w:rFonts w:ascii="GHEA Grapalat" w:hAnsi="GHEA Grapalat" w:cs="Sylfaen"/>
          <w:b/>
          <w:sz w:val="20"/>
          <w:lang w:val="ru-RU"/>
        </w:rPr>
        <w:t>ԳՆԱՆՇՄԱՆ</w:t>
      </w:r>
      <w:r w:rsidR="005C08E9" w:rsidRPr="00FD6097">
        <w:rPr>
          <w:rFonts w:ascii="GHEA Grapalat" w:hAnsi="GHEA Grapalat" w:cs="Sylfaen"/>
          <w:b/>
          <w:sz w:val="20"/>
          <w:lang w:val="af-ZA"/>
        </w:rPr>
        <w:t xml:space="preserve"> </w:t>
      </w:r>
      <w:r w:rsidR="005C08E9">
        <w:rPr>
          <w:rFonts w:ascii="GHEA Grapalat" w:hAnsi="GHEA Grapalat" w:cs="Sylfaen"/>
          <w:b/>
          <w:sz w:val="20"/>
          <w:lang w:val="ru-RU"/>
        </w:rPr>
        <w:t>ՀԱՐՑՄԱՆ</w:t>
      </w:r>
      <w:r w:rsidR="005C08E9" w:rsidRPr="00FD6097">
        <w:rPr>
          <w:rFonts w:ascii="GHEA Grapalat" w:hAnsi="GHEA Grapalat" w:cs="Sylfaen"/>
          <w:b/>
          <w:sz w:val="20"/>
          <w:lang w:val="af-ZA"/>
        </w:rPr>
        <w:t xml:space="preserve"> </w:t>
      </w:r>
      <w:r w:rsidRPr="00AA608E">
        <w:rPr>
          <w:rFonts w:ascii="GHEA Grapalat" w:hAnsi="GHEA Grapalat" w:cs="Times Armenian"/>
          <w:b/>
          <w:sz w:val="20"/>
          <w:lang w:val="af-ZA"/>
        </w:rPr>
        <w:t xml:space="preserve">  </w:t>
      </w:r>
      <w:r w:rsidRPr="00AA608E">
        <w:rPr>
          <w:rFonts w:ascii="GHEA Grapalat" w:hAnsi="GHEA Grapalat" w:cs="Sylfaen"/>
          <w:b/>
          <w:sz w:val="20"/>
        </w:rPr>
        <w:t>ՀԱՅՏԸ</w:t>
      </w:r>
      <w:r w:rsidRPr="00AA608E">
        <w:rPr>
          <w:rFonts w:ascii="GHEA Grapalat" w:hAnsi="GHEA Grapalat" w:cs="Times Armenian"/>
          <w:b/>
          <w:sz w:val="20"/>
          <w:lang w:val="af-ZA"/>
        </w:rPr>
        <w:t xml:space="preserve">  </w:t>
      </w:r>
      <w:r w:rsidRPr="00AA608E">
        <w:rPr>
          <w:rFonts w:ascii="GHEA Grapalat" w:hAnsi="GHEA Grapalat" w:cs="Sylfaen"/>
          <w:b/>
          <w:sz w:val="20"/>
        </w:rPr>
        <w:t>ՊԱՏՐԱՍՏԵԼՈՒ</w:t>
      </w:r>
      <w:r w:rsidRPr="00AA608E">
        <w:rPr>
          <w:rFonts w:ascii="GHEA Grapalat" w:hAnsi="GHEA Grapalat" w:cs="Times Armenian"/>
          <w:b/>
          <w:sz w:val="20"/>
          <w:lang w:val="af-ZA"/>
        </w:rPr>
        <w:t xml:space="preserve">  </w:t>
      </w:r>
      <w:r w:rsidRPr="00AA608E">
        <w:rPr>
          <w:rFonts w:ascii="GHEA Grapalat" w:hAnsi="GHEA Grapalat" w:cs="Sylfaen"/>
          <w:b/>
          <w:sz w:val="20"/>
        </w:rPr>
        <w:t>ՀՐԱՀԱՆԳ</w:t>
      </w:r>
    </w:p>
    <w:p w:rsidR="008E0B31" w:rsidRPr="00AA608E" w:rsidRDefault="008E0B31" w:rsidP="008E0B31">
      <w:pPr>
        <w:ind w:firstLine="567"/>
        <w:jc w:val="both"/>
        <w:rPr>
          <w:rFonts w:ascii="GHEA Grapalat" w:hAnsi="GHEA Grapalat"/>
          <w:sz w:val="20"/>
          <w:lang w:val="af-ZA"/>
        </w:rPr>
      </w:pP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1.</w:t>
      </w:r>
      <w:r w:rsidRPr="00AA608E">
        <w:rPr>
          <w:rFonts w:ascii="GHEA Grapalat" w:hAnsi="GHEA Grapalat"/>
          <w:sz w:val="20"/>
          <w:lang w:val="af-ZA"/>
        </w:rPr>
        <w:tab/>
      </w:r>
      <w:r w:rsidRPr="00AA608E">
        <w:rPr>
          <w:rFonts w:ascii="GHEA Grapalat" w:hAnsi="GHEA Grapalat" w:cs="Sylfaen"/>
          <w:sz w:val="20"/>
        </w:rPr>
        <w:t>Ընդհանուր</w:t>
      </w:r>
      <w:r w:rsidRPr="00AA608E">
        <w:rPr>
          <w:rFonts w:ascii="GHEA Grapalat" w:hAnsi="GHEA Grapalat" w:cs="Times Armenian"/>
          <w:sz w:val="20"/>
          <w:lang w:val="af-ZA"/>
        </w:rPr>
        <w:t xml:space="preserve">  </w:t>
      </w:r>
      <w:r w:rsidRPr="00AA608E">
        <w:rPr>
          <w:rFonts w:ascii="GHEA Grapalat" w:hAnsi="GHEA Grapalat" w:cs="Sylfaen"/>
          <w:sz w:val="20"/>
        </w:rPr>
        <w:t>դրույթներ</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2.</w:t>
      </w:r>
      <w:r w:rsidRPr="00AA608E">
        <w:rPr>
          <w:rFonts w:ascii="GHEA Grapalat" w:hAnsi="GHEA Grapalat"/>
          <w:sz w:val="20"/>
          <w:lang w:val="af-ZA"/>
        </w:rPr>
        <w:tab/>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հայտը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cs="Times Armenian"/>
          <w:sz w:val="20"/>
          <w:lang w:val="af-ZA"/>
        </w:rPr>
      </w:pPr>
      <w:r w:rsidRPr="00AA608E">
        <w:rPr>
          <w:rFonts w:ascii="GHEA Grapalat" w:hAnsi="GHEA Grapalat"/>
          <w:sz w:val="20"/>
          <w:lang w:val="af-ZA"/>
        </w:rPr>
        <w:t>3.</w:t>
      </w:r>
      <w:r w:rsidRPr="00AA608E">
        <w:rPr>
          <w:rFonts w:ascii="GHEA Grapalat" w:hAnsi="GHEA Grapalat"/>
          <w:sz w:val="20"/>
          <w:lang w:val="af-ZA"/>
        </w:rPr>
        <w:tab/>
      </w:r>
      <w:r w:rsidRPr="00AA608E">
        <w:rPr>
          <w:rFonts w:ascii="GHEA Grapalat" w:hAnsi="GHEA Grapalat" w:cs="Sylfaen"/>
          <w:sz w:val="20"/>
        </w:rPr>
        <w:t>Հավելվածներ</w:t>
      </w:r>
      <w:r w:rsidRPr="00AA608E">
        <w:rPr>
          <w:rFonts w:ascii="GHEA Grapalat" w:hAnsi="GHEA Grapalat" w:cs="Times Armenian"/>
          <w:sz w:val="20"/>
          <w:lang w:val="af-ZA"/>
        </w:rPr>
        <w:t xml:space="preserve"> 1-6</w:t>
      </w:r>
      <w:r w:rsidRPr="00AA608E">
        <w:rPr>
          <w:rFonts w:ascii="GHEA Grapalat" w:hAnsi="GHEA Grapalat" w:cs="Times Armenian"/>
          <w:sz w:val="20"/>
          <w:lang w:val="af-ZA"/>
        </w:rPr>
        <w:tab/>
      </w: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r w:rsidRPr="00AA608E">
        <w:rPr>
          <w:rFonts w:ascii="GHEA Grapalat" w:hAnsi="GHEA Grapalat" w:cs="Times Armenian"/>
          <w:sz w:val="20"/>
          <w:lang w:val="af-ZA"/>
        </w:rPr>
        <w:t xml:space="preserve"> </w:t>
      </w:r>
      <w:r w:rsidRPr="00AA608E">
        <w:rPr>
          <w:rFonts w:ascii="GHEA Grapalat" w:hAnsi="GHEA Grapalat" w:cs="Times Armenian"/>
          <w:sz w:val="20"/>
          <w:lang w:val="af-ZA"/>
        </w:rPr>
        <w:br w:type="page"/>
      </w:r>
      <w:r w:rsidRPr="00AA608E">
        <w:rPr>
          <w:rFonts w:ascii="GHEA Grapalat" w:hAnsi="GHEA Grapalat" w:cs="Times Armenian"/>
          <w:sz w:val="20"/>
          <w:lang w:val="af-ZA"/>
        </w:rPr>
        <w:lastRenderedPageBreak/>
        <w:tab/>
      </w:r>
    </w:p>
    <w:p w:rsidR="008E0B31" w:rsidRPr="00AA608E" w:rsidRDefault="008E0B31" w:rsidP="008E0B31">
      <w:pPr>
        <w:jc w:val="both"/>
        <w:rPr>
          <w:rFonts w:ascii="GHEA Grapalat" w:hAnsi="GHEA Grapalat"/>
          <w:sz w:val="20"/>
          <w:lang w:val="af-ZA"/>
        </w:rPr>
      </w:pPr>
      <w:r w:rsidRPr="00AA608E">
        <w:rPr>
          <w:rFonts w:ascii="GHEA Grapalat" w:hAnsi="GHEA Grapalat"/>
          <w:sz w:val="20"/>
          <w:lang w:val="af-ZA"/>
        </w:rPr>
        <w:t xml:space="preserve">          </w:t>
      </w: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հրավերը</w:t>
      </w:r>
      <w:r w:rsidRPr="00AA608E">
        <w:rPr>
          <w:rFonts w:ascii="GHEA Grapalat" w:hAnsi="GHEA Grapalat" w:cs="Times Armenian"/>
          <w:sz w:val="20"/>
          <w:lang w:val="af-ZA"/>
        </w:rPr>
        <w:t xml:space="preserve"> </w:t>
      </w:r>
      <w:r w:rsidRPr="00AA608E">
        <w:rPr>
          <w:rFonts w:ascii="GHEA Grapalat" w:hAnsi="GHEA Grapalat" w:cs="Sylfaen"/>
          <w:sz w:val="20"/>
        </w:rPr>
        <w:t>տրամադրվում</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լրումն</w:t>
      </w:r>
      <w:r w:rsidRPr="00AA608E">
        <w:rPr>
          <w:rFonts w:ascii="GHEA Grapalat" w:hAnsi="GHEA Grapalat"/>
          <w:sz w:val="20"/>
          <w:lang w:val="af-ZA"/>
        </w:rPr>
        <w:t xml:space="preserve"> </w:t>
      </w:r>
      <w:r w:rsidR="0073001E" w:rsidRPr="00AA608E">
        <w:rPr>
          <w:rFonts w:ascii="GHEA Grapalat" w:hAnsi="GHEA Grapalat" w:cs="Times Armenian"/>
          <w:sz w:val="20"/>
          <w:lang w:val="af-ZA"/>
        </w:rPr>
        <w:t>ԱՄ</w:t>
      </w:r>
      <w:r w:rsidR="005C08E9">
        <w:rPr>
          <w:rFonts w:ascii="GHEA Grapalat" w:hAnsi="GHEA Grapalat" w:cs="Times Armenian"/>
          <w:sz w:val="20"/>
          <w:lang w:val="ru-RU"/>
        </w:rPr>
        <w:t>Ա</w:t>
      </w:r>
      <w:r w:rsidR="0012456D">
        <w:rPr>
          <w:rFonts w:ascii="GHEA Grapalat" w:hAnsi="GHEA Grapalat" w:cs="Times Armenian"/>
          <w:sz w:val="20"/>
        </w:rPr>
        <w:t>Ր</w:t>
      </w:r>
      <w:r w:rsidR="0073001E" w:rsidRPr="00AA608E">
        <w:rPr>
          <w:rFonts w:ascii="GHEA Grapalat" w:hAnsi="GHEA Grapalat" w:cs="Times Armenian"/>
          <w:sz w:val="20"/>
          <w:lang w:val="af-ZA"/>
        </w:rPr>
        <w:t>ՀՄ-ԳՀԱՊՁԲ-</w:t>
      </w:r>
      <w:r w:rsidR="00020DA7">
        <w:rPr>
          <w:rFonts w:ascii="GHEA Grapalat" w:hAnsi="GHEA Grapalat" w:cs="Times Armenian"/>
          <w:sz w:val="20"/>
          <w:lang w:val="af-ZA"/>
        </w:rPr>
        <w:t>20</w:t>
      </w:r>
      <w:r w:rsidR="0073001E" w:rsidRPr="00AA608E">
        <w:rPr>
          <w:rFonts w:ascii="GHEA Grapalat" w:hAnsi="GHEA Grapalat" w:cs="Times Armenian"/>
          <w:sz w:val="20"/>
          <w:lang w:val="af-ZA"/>
        </w:rPr>
        <w:t>/0</w:t>
      </w:r>
      <w:r w:rsidR="00020DA7">
        <w:rPr>
          <w:rFonts w:ascii="GHEA Grapalat" w:hAnsi="GHEA Grapalat" w:cs="Times Armenian"/>
          <w:sz w:val="20"/>
          <w:lang w:val="af-ZA"/>
        </w:rPr>
        <w:t>1</w:t>
      </w:r>
      <w:r w:rsidR="0073001E" w:rsidRPr="00AA608E">
        <w:rPr>
          <w:rFonts w:ascii="GHEA Grapalat" w:hAnsi="GHEA Grapalat" w:cs="Times Armenian"/>
          <w:sz w:val="20"/>
          <w:lang w:val="af-ZA"/>
        </w:rPr>
        <w:t xml:space="preserve"> </w:t>
      </w:r>
      <w:r w:rsidRPr="00AA608E">
        <w:rPr>
          <w:rFonts w:ascii="GHEA Grapalat" w:hAnsi="GHEA Grapalat" w:cs="Sylfaen"/>
          <w:sz w:val="20"/>
        </w:rPr>
        <w:t>ծածկա</w:t>
      </w:r>
      <w:r w:rsidRPr="00AA608E">
        <w:rPr>
          <w:rFonts w:ascii="GHEA Grapalat" w:hAnsi="GHEA Grapalat" w:cs="Times Armenian"/>
          <w:sz w:val="20"/>
        </w:rPr>
        <w:t>գ</w:t>
      </w:r>
      <w:r w:rsidRPr="00AA608E">
        <w:rPr>
          <w:rFonts w:ascii="GHEA Grapalat" w:hAnsi="GHEA Grapalat" w:cs="Sylfaen"/>
          <w:sz w:val="20"/>
        </w:rPr>
        <w:t>րով</w:t>
      </w:r>
      <w:r w:rsidRPr="00AA608E">
        <w:rPr>
          <w:rFonts w:ascii="GHEA Grapalat" w:hAnsi="GHEA Grapalat"/>
          <w:sz w:val="20"/>
          <w:lang w:val="af-ZA"/>
        </w:rPr>
        <w:t xml:space="preserve"> </w:t>
      </w:r>
      <w:r w:rsidRPr="00AA608E">
        <w:rPr>
          <w:rFonts w:ascii="GHEA Grapalat" w:hAnsi="GHEA Grapalat" w:cs="Sylfaen"/>
          <w:sz w:val="20"/>
        </w:rPr>
        <w:t>անցկացվող</w:t>
      </w:r>
      <w:r w:rsidRPr="00AA608E">
        <w:rPr>
          <w:rFonts w:ascii="GHEA Grapalat" w:hAnsi="GHEA Grapalat" w:cs="Times Armenian"/>
          <w:sz w:val="20"/>
          <w:lang w:val="af-ZA"/>
        </w:rPr>
        <w:t xml:space="preserve"> </w:t>
      </w:r>
      <w:r w:rsidRPr="00AA608E">
        <w:rPr>
          <w:rFonts w:ascii="GHEA Grapalat" w:hAnsi="GHEA Grapalat" w:cs="Sylfaen"/>
          <w:sz w:val="20"/>
        </w:rPr>
        <w:t>բաց</w:t>
      </w:r>
      <w:r w:rsidRPr="00AA608E">
        <w:rPr>
          <w:rFonts w:ascii="GHEA Grapalat" w:hAnsi="GHEA Grapalat" w:cs="Times Armenian"/>
          <w:sz w:val="20"/>
          <w:lang w:val="af-ZA"/>
        </w:rPr>
        <w:t xml:space="preserve"> </w:t>
      </w:r>
      <w:r w:rsidRPr="00AA608E">
        <w:rPr>
          <w:rFonts w:ascii="GHEA Grapalat" w:hAnsi="GHEA Grapalat" w:cs="Times Armenian"/>
          <w:sz w:val="20"/>
        </w:rPr>
        <w:t>մրցույթ</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այսուհետև</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Times Armenian"/>
          <w:sz w:val="20"/>
          <w:lang w:val="af-ZA"/>
        </w:rPr>
        <w:t xml:space="preserve">) </w:t>
      </w:r>
      <w:r w:rsidRPr="00AA608E">
        <w:rPr>
          <w:rFonts w:ascii="GHEA Grapalat" w:hAnsi="GHEA Grapalat" w:cs="Sylfaen"/>
          <w:sz w:val="20"/>
        </w:rPr>
        <w:t>հայտարարության</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sz w:val="20"/>
          <w:lang w:val="af-ZA"/>
        </w:rPr>
      </w:pP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հրավերը</w:t>
      </w:r>
      <w:r w:rsidRPr="00AA608E">
        <w:rPr>
          <w:rFonts w:ascii="GHEA Grapalat" w:hAnsi="GHEA Grapalat" w:cs="Times Armenian"/>
          <w:sz w:val="20"/>
          <w:lang w:val="af-ZA"/>
        </w:rPr>
        <w:t xml:space="preserve"> </w:t>
      </w:r>
      <w:r w:rsidRPr="00AA608E">
        <w:rPr>
          <w:rFonts w:ascii="GHEA Grapalat" w:hAnsi="GHEA Grapalat" w:cs="Sylfaen"/>
          <w:sz w:val="20"/>
        </w:rPr>
        <w:t>կազմվել</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նումների</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cs="Sylfaen"/>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օրենսդրության</w:t>
      </w:r>
      <w:r w:rsidRPr="00AA608E">
        <w:rPr>
          <w:rFonts w:ascii="GHEA Grapalat" w:hAnsi="GHEA Grapalat" w:cs="Times Armenian"/>
          <w:sz w:val="20"/>
          <w:lang w:val="af-ZA"/>
        </w:rPr>
        <w:t xml:space="preserve">, </w:t>
      </w:r>
      <w:r w:rsidRPr="00AA608E">
        <w:rPr>
          <w:rFonts w:ascii="GHEA Grapalat" w:hAnsi="GHEA Grapalat" w:cs="Sylfaen"/>
          <w:sz w:val="20"/>
        </w:rPr>
        <w:t>այդ</w:t>
      </w:r>
      <w:r w:rsidRPr="00AA608E">
        <w:rPr>
          <w:rFonts w:ascii="GHEA Grapalat" w:hAnsi="GHEA Grapalat" w:cs="Times Armenian"/>
          <w:sz w:val="20"/>
          <w:lang w:val="af-ZA"/>
        </w:rPr>
        <w:t xml:space="preserve"> </w:t>
      </w:r>
      <w:r w:rsidRPr="00AA608E">
        <w:rPr>
          <w:rFonts w:ascii="GHEA Grapalat" w:hAnsi="GHEA Grapalat" w:cs="Sylfaen"/>
          <w:sz w:val="20"/>
        </w:rPr>
        <w:t>թվում</w:t>
      </w:r>
      <w:r w:rsidRPr="00AA608E">
        <w:rPr>
          <w:rFonts w:ascii="GHEA Grapalat" w:hAnsi="GHEA Grapalat" w:cs="Times Armenian"/>
          <w:sz w:val="20"/>
          <w:lang w:val="af-ZA"/>
        </w:rPr>
        <w:t>`</w:t>
      </w:r>
      <w:r w:rsidRPr="00AA608E">
        <w:rPr>
          <w:rFonts w:ascii="GHEA Grapalat" w:hAnsi="GHEA Grapalat"/>
          <w:sz w:val="20"/>
          <w:lang w:val="af-ZA"/>
        </w:rPr>
        <w:t xml:space="preserve"> «</w:t>
      </w:r>
      <w:r w:rsidRPr="00AA608E">
        <w:rPr>
          <w:rFonts w:ascii="GHEA Grapalat" w:hAnsi="GHEA Grapalat" w:cs="Sylfaen"/>
          <w:sz w:val="20"/>
        </w:rPr>
        <w:t>Գնումների</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օրենքի</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Օրենք</w:t>
      </w:r>
      <w:r w:rsidRPr="00AA608E">
        <w:rPr>
          <w:rFonts w:ascii="GHEA Grapalat" w:hAnsi="GHEA Grapalat" w:cs="Times Armenian"/>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կառավարության</w:t>
      </w:r>
      <w:r w:rsidRPr="00AA608E">
        <w:rPr>
          <w:rFonts w:ascii="GHEA Grapalat" w:hAnsi="GHEA Grapalat" w:cs="Times Armenian"/>
          <w:sz w:val="20"/>
          <w:lang w:val="af-ZA"/>
        </w:rPr>
        <w:t xml:space="preserve"> 2017</w:t>
      </w:r>
      <w:r w:rsidRPr="00AA608E">
        <w:rPr>
          <w:rFonts w:ascii="GHEA Grapalat" w:hAnsi="GHEA Grapalat" w:cs="Sylfaen"/>
          <w:sz w:val="20"/>
        </w:rPr>
        <w:t>թ</w:t>
      </w:r>
      <w:r w:rsidRPr="00AA608E">
        <w:rPr>
          <w:rFonts w:ascii="GHEA Grapalat" w:hAnsi="GHEA Grapalat" w:cs="Times Armenian"/>
          <w:sz w:val="20"/>
          <w:lang w:val="af-ZA"/>
        </w:rPr>
        <w:t>. մայիսի 4-ի N 526-</w:t>
      </w:r>
      <w:r w:rsidRPr="00AA608E">
        <w:rPr>
          <w:rFonts w:ascii="GHEA Grapalat" w:hAnsi="GHEA Grapalat" w:cs="Sylfaen"/>
          <w:sz w:val="20"/>
        </w:rPr>
        <w:t>Ն</w:t>
      </w:r>
      <w:r w:rsidRPr="00AA608E">
        <w:rPr>
          <w:rFonts w:ascii="GHEA Grapalat" w:hAnsi="GHEA Grapalat" w:cs="Times Armenian"/>
          <w:sz w:val="20"/>
          <w:lang w:val="af-ZA"/>
        </w:rPr>
        <w:t xml:space="preserve"> </w:t>
      </w:r>
      <w:r w:rsidRPr="00AA608E">
        <w:rPr>
          <w:rFonts w:ascii="GHEA Grapalat" w:hAnsi="GHEA Grapalat" w:cs="Sylfaen"/>
          <w:sz w:val="20"/>
        </w:rPr>
        <w:t>որոշմամբ</w:t>
      </w:r>
      <w:r w:rsidRPr="00AA608E">
        <w:rPr>
          <w:rFonts w:ascii="GHEA Grapalat" w:hAnsi="GHEA Grapalat" w:cs="Times Armenian"/>
          <w:sz w:val="20"/>
          <w:lang w:val="af-ZA"/>
        </w:rPr>
        <w:t xml:space="preserve"> </w:t>
      </w:r>
      <w:r w:rsidRPr="00AA608E">
        <w:rPr>
          <w:rFonts w:ascii="GHEA Grapalat" w:hAnsi="GHEA Grapalat" w:cs="Sylfaen"/>
          <w:sz w:val="20"/>
        </w:rPr>
        <w:t>հաստատված</w:t>
      </w:r>
      <w:r w:rsidRPr="00AA608E">
        <w:rPr>
          <w:rFonts w:ascii="GHEA Grapalat" w:hAnsi="GHEA Grapalat" w:cs="Times Armenian"/>
          <w:sz w:val="20"/>
          <w:lang w:val="af-ZA"/>
        </w:rPr>
        <w:t xml:space="preserve"> «</w:t>
      </w:r>
      <w:r w:rsidRPr="00AA608E">
        <w:rPr>
          <w:rFonts w:ascii="GHEA Grapalat" w:hAnsi="GHEA Grapalat" w:cs="Sylfaen"/>
          <w:sz w:val="20"/>
        </w:rPr>
        <w:t>Գնումների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w:t>
      </w:r>
      <w:r w:rsidRPr="00AA608E">
        <w:rPr>
          <w:rFonts w:ascii="GHEA Grapalat" w:hAnsi="GHEA Grapalat" w:cs="Times Armenian"/>
          <w:sz w:val="20"/>
          <w:lang w:val="af-ZA"/>
        </w:rPr>
        <w:t xml:space="preserve"> </w:t>
      </w:r>
      <w:r w:rsidRPr="00AA608E">
        <w:rPr>
          <w:rFonts w:ascii="GHEA Grapalat" w:hAnsi="GHEA Grapalat" w:cs="Sylfaen"/>
          <w:sz w:val="20"/>
        </w:rPr>
        <w:t>կազմակերպման</w:t>
      </w:r>
      <w:r w:rsidRPr="00AA608E">
        <w:rPr>
          <w:rFonts w:ascii="GHEA Grapalat" w:hAnsi="GHEA Grapalat"/>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այլ</w:t>
      </w:r>
      <w:r w:rsidRPr="00AA608E">
        <w:rPr>
          <w:rFonts w:ascii="GHEA Grapalat" w:hAnsi="GHEA Grapalat" w:cs="Times Armenian"/>
          <w:sz w:val="20"/>
          <w:lang w:val="af-ZA"/>
        </w:rPr>
        <w:t xml:space="preserve"> </w:t>
      </w:r>
      <w:r w:rsidRPr="00AA608E">
        <w:rPr>
          <w:rFonts w:ascii="GHEA Grapalat" w:hAnsi="GHEA Grapalat" w:cs="Sylfaen"/>
          <w:sz w:val="20"/>
        </w:rPr>
        <w:t>իրավական</w:t>
      </w:r>
      <w:r w:rsidRPr="00AA608E">
        <w:rPr>
          <w:rFonts w:ascii="GHEA Grapalat" w:hAnsi="GHEA Grapalat" w:cs="Times Armenian"/>
          <w:sz w:val="20"/>
          <w:lang w:val="af-ZA"/>
        </w:rPr>
        <w:t xml:space="preserve"> </w:t>
      </w:r>
      <w:r w:rsidRPr="00AA608E">
        <w:rPr>
          <w:rFonts w:ascii="GHEA Grapalat" w:hAnsi="GHEA Grapalat" w:cs="Sylfaen"/>
          <w:sz w:val="20"/>
        </w:rPr>
        <w:t>ակտերի</w:t>
      </w:r>
      <w:r w:rsidRPr="00AA608E">
        <w:rPr>
          <w:rFonts w:ascii="GHEA Grapalat" w:hAnsi="GHEA Grapalat" w:cs="Times Armenian"/>
          <w:sz w:val="20"/>
          <w:lang w:val="af-ZA"/>
        </w:rPr>
        <w:t xml:space="preserve"> </w:t>
      </w:r>
      <w:r w:rsidRPr="00AA608E">
        <w:rPr>
          <w:rFonts w:ascii="GHEA Grapalat" w:hAnsi="GHEA Grapalat" w:cs="Sylfaen"/>
          <w:sz w:val="20"/>
        </w:rPr>
        <w:t>պահանջներին</w:t>
      </w:r>
      <w:r w:rsidRPr="00AA608E">
        <w:rPr>
          <w:rFonts w:ascii="GHEA Grapalat" w:hAnsi="GHEA Grapalat" w:cs="Times Armenian"/>
          <w:sz w:val="20"/>
          <w:lang w:val="af-ZA"/>
        </w:rPr>
        <w:t xml:space="preserve"> </w:t>
      </w:r>
      <w:r w:rsidRPr="00AA608E">
        <w:rPr>
          <w:rFonts w:ascii="GHEA Grapalat" w:hAnsi="GHEA Grapalat" w:cs="Sylfaen"/>
          <w:sz w:val="20"/>
        </w:rPr>
        <w:t>համապատասխան</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նպատակ</w:t>
      </w:r>
      <w:r w:rsidRPr="00AA608E">
        <w:rPr>
          <w:rFonts w:ascii="GHEA Grapalat" w:hAnsi="GHEA Grapalat" w:cs="Times Armenian"/>
          <w:sz w:val="20"/>
          <w:lang w:val="af-ZA"/>
        </w:rPr>
        <w:t xml:space="preserve"> </w:t>
      </w:r>
      <w:r w:rsidRPr="00AA608E">
        <w:rPr>
          <w:rFonts w:ascii="GHEA Grapalat" w:hAnsi="GHEA Grapalat" w:cs="Sylfaen"/>
          <w:sz w:val="20"/>
        </w:rPr>
        <w:t>ունի</w:t>
      </w:r>
      <w:r w:rsidRPr="00AA608E">
        <w:rPr>
          <w:rFonts w:ascii="GHEA Grapalat" w:hAnsi="GHEA Grapalat" w:cs="Times Armenian"/>
          <w:sz w:val="20"/>
          <w:lang w:val="af-ZA"/>
        </w:rPr>
        <w:t xml:space="preserve"> </w:t>
      </w:r>
      <w:r w:rsidRPr="00AA608E">
        <w:rPr>
          <w:rFonts w:ascii="GHEA Grapalat" w:hAnsi="GHEA Grapalat"/>
          <w:sz w:val="20"/>
          <w:lang w:val="af-ZA"/>
        </w:rPr>
        <w:t>«</w:t>
      </w:r>
      <w:r w:rsidR="0073001E" w:rsidRPr="00865FE1">
        <w:rPr>
          <w:rFonts w:ascii="GHEA Grapalat" w:hAnsi="GHEA Grapalat" w:cs="Sylfaen"/>
          <w:sz w:val="20"/>
        </w:rPr>
        <w:t>ՀՀ</w:t>
      </w:r>
      <w:r w:rsidR="0073001E" w:rsidRPr="00AA608E">
        <w:rPr>
          <w:rFonts w:ascii="GHEA Grapalat" w:hAnsi="GHEA Grapalat" w:cs="Sylfaen"/>
          <w:sz w:val="20"/>
          <w:vertAlign w:val="subscript"/>
          <w:lang w:val="af-ZA"/>
        </w:rPr>
        <w:t xml:space="preserve"> </w:t>
      </w:r>
      <w:r w:rsidR="00020DA7">
        <w:rPr>
          <w:rFonts w:ascii="GHEA Grapalat" w:hAnsi="GHEA Grapalat"/>
          <w:sz w:val="20"/>
          <w:lang w:val="af-ZA"/>
        </w:rPr>
        <w:t xml:space="preserve">Արարատի մարզ </w:t>
      </w:r>
      <w:r w:rsidR="005C08E9">
        <w:rPr>
          <w:rFonts w:ascii="GHEA Grapalat" w:hAnsi="GHEA Grapalat"/>
          <w:sz w:val="20"/>
          <w:lang w:val="ru-RU"/>
        </w:rPr>
        <w:t>Ա</w:t>
      </w:r>
      <w:r w:rsidR="000C2527">
        <w:rPr>
          <w:rFonts w:ascii="GHEA Grapalat" w:hAnsi="GHEA Grapalat"/>
          <w:sz w:val="20"/>
        </w:rPr>
        <w:t>րմաշի</w:t>
      </w:r>
      <w:r w:rsidR="000C2527">
        <w:rPr>
          <w:rFonts w:ascii="GHEA Grapalat" w:hAnsi="GHEA Grapalat"/>
          <w:sz w:val="20"/>
          <w:lang w:val="af-ZA"/>
        </w:rPr>
        <w:t xml:space="preserve"> </w:t>
      </w:r>
      <w:r w:rsidR="0073001E" w:rsidRPr="00AA608E">
        <w:rPr>
          <w:rFonts w:ascii="GHEA Grapalat" w:hAnsi="GHEA Grapalat"/>
          <w:sz w:val="20"/>
          <w:lang w:val="af-ZA"/>
        </w:rPr>
        <w:t xml:space="preserve"> մանկապարտեզ ՀՈԱԿ</w:t>
      </w:r>
      <w:r w:rsidRPr="00AA608E">
        <w:rPr>
          <w:rFonts w:ascii="GHEA Grapalat" w:hAnsi="GHEA Grapalat"/>
          <w:sz w:val="20"/>
          <w:lang w:val="af-ZA"/>
        </w:rPr>
        <w:t>»-</w:t>
      </w:r>
      <w:r w:rsidRPr="00AA608E">
        <w:rPr>
          <w:rFonts w:ascii="GHEA Grapalat" w:hAnsi="GHEA Grapalat"/>
          <w:sz w:val="20"/>
        </w:rPr>
        <w:t>ի</w:t>
      </w:r>
      <w:r w:rsidRPr="00AA608E">
        <w:rPr>
          <w:rFonts w:ascii="GHEA Grapalat" w:hAnsi="GHEA Grapalat"/>
          <w:sz w:val="20"/>
          <w:lang w:val="af-ZA"/>
        </w:rPr>
        <w:t xml:space="preserve"> </w:t>
      </w:r>
      <w:r w:rsidRPr="00AA608E">
        <w:rPr>
          <w:rFonts w:ascii="GHEA Grapalat" w:hAnsi="GHEA Grapalat" w:cs="Times Armenian"/>
          <w:sz w:val="20"/>
          <w:lang w:val="af-ZA"/>
        </w:rPr>
        <w:t>(</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պատվիրատու</w:t>
      </w:r>
      <w:r w:rsidRPr="00AA608E">
        <w:rPr>
          <w:rFonts w:ascii="GHEA Grapalat" w:hAnsi="GHEA Grapalat" w:cs="Times Armenian"/>
          <w:sz w:val="20"/>
          <w:lang w:val="af-ZA"/>
        </w:rPr>
        <w:t xml:space="preserve">) </w:t>
      </w:r>
      <w:r w:rsidRPr="00AA608E">
        <w:rPr>
          <w:rFonts w:ascii="GHEA Grapalat" w:hAnsi="GHEA Grapalat" w:cs="Sylfaen"/>
          <w:sz w:val="20"/>
        </w:rPr>
        <w:t>կողմից</w:t>
      </w:r>
      <w:r w:rsidRPr="00AA608E">
        <w:rPr>
          <w:rFonts w:ascii="GHEA Grapalat" w:hAnsi="GHEA Grapalat" w:cs="Times Armenian"/>
          <w:sz w:val="20"/>
          <w:lang w:val="af-ZA"/>
        </w:rPr>
        <w:t xml:space="preserve"> </w:t>
      </w:r>
      <w:r w:rsidRPr="00AA608E">
        <w:rPr>
          <w:rFonts w:ascii="GHEA Grapalat" w:hAnsi="GHEA Grapalat" w:cs="Sylfaen"/>
          <w:sz w:val="20"/>
        </w:rPr>
        <w:t>հայտարարված</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Times Armenian"/>
          <w:sz w:val="20"/>
          <w:lang w:val="af-ZA"/>
        </w:rPr>
        <w:t xml:space="preserve"> </w:t>
      </w:r>
      <w:r w:rsidRPr="00AA608E">
        <w:rPr>
          <w:rFonts w:ascii="GHEA Grapalat" w:hAnsi="GHEA Grapalat" w:cs="Sylfaen"/>
          <w:sz w:val="20"/>
        </w:rPr>
        <w:t>մտադրություն</w:t>
      </w:r>
      <w:r w:rsidRPr="00AA608E">
        <w:rPr>
          <w:rFonts w:ascii="GHEA Grapalat" w:hAnsi="GHEA Grapalat" w:cs="Times Armenian"/>
          <w:sz w:val="20"/>
          <w:lang w:val="af-ZA"/>
        </w:rPr>
        <w:t xml:space="preserve"> </w:t>
      </w:r>
      <w:r w:rsidRPr="00AA608E">
        <w:rPr>
          <w:rFonts w:ascii="GHEA Grapalat" w:hAnsi="GHEA Grapalat" w:cs="Sylfaen"/>
          <w:sz w:val="20"/>
        </w:rPr>
        <w:t>ունեցող</w:t>
      </w:r>
      <w:r w:rsidRPr="00AA608E">
        <w:rPr>
          <w:rFonts w:ascii="GHEA Grapalat" w:hAnsi="GHEA Grapalat" w:cs="Times Armenian"/>
          <w:sz w:val="20"/>
          <w:lang w:val="af-ZA"/>
        </w:rPr>
        <w:t xml:space="preserve"> </w:t>
      </w:r>
      <w:r w:rsidRPr="00AA608E">
        <w:rPr>
          <w:rFonts w:ascii="GHEA Grapalat" w:hAnsi="GHEA Grapalat" w:cs="Sylfaen"/>
          <w:sz w:val="20"/>
        </w:rPr>
        <w:t>անձանց</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մասնակից</w:t>
      </w:r>
      <w:r w:rsidRPr="00AA608E">
        <w:rPr>
          <w:rFonts w:ascii="GHEA Grapalat" w:hAnsi="GHEA Grapalat" w:cs="Times Armenian"/>
          <w:sz w:val="20"/>
          <w:lang w:val="af-ZA"/>
        </w:rPr>
        <w:t xml:space="preserve">) </w:t>
      </w:r>
      <w:r w:rsidRPr="00AA608E">
        <w:rPr>
          <w:rFonts w:ascii="GHEA Grapalat" w:hAnsi="GHEA Grapalat" w:cs="Sylfaen"/>
          <w:sz w:val="20"/>
        </w:rPr>
        <w:t>տեղեկացնելու</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պայմանների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նման</w:t>
      </w:r>
      <w:r w:rsidRPr="00AA608E">
        <w:rPr>
          <w:rFonts w:ascii="GHEA Grapalat" w:hAnsi="GHEA Grapalat" w:cs="Times Armenian"/>
          <w:sz w:val="20"/>
          <w:lang w:val="af-ZA"/>
        </w:rPr>
        <w:t xml:space="preserve"> </w:t>
      </w:r>
      <w:r w:rsidRPr="00AA608E">
        <w:rPr>
          <w:rFonts w:ascii="GHEA Grapalat" w:hAnsi="GHEA Grapalat" w:cs="Sylfaen"/>
          <w:sz w:val="20"/>
        </w:rPr>
        <w:t>առարկայի</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անցկացման</w:t>
      </w:r>
      <w:r w:rsidRPr="00AA608E">
        <w:rPr>
          <w:rFonts w:ascii="GHEA Grapalat" w:hAnsi="GHEA Grapalat" w:cs="Times Armenian"/>
          <w:sz w:val="20"/>
          <w:lang w:val="af-ZA"/>
        </w:rPr>
        <w:t xml:space="preserve">, </w:t>
      </w:r>
      <w:r w:rsidRPr="00AA608E">
        <w:rPr>
          <w:rFonts w:ascii="GHEA Grapalat" w:hAnsi="GHEA Grapalat" w:cs="Sylfaen"/>
          <w:sz w:val="20"/>
          <w:lang w:val="hy-AM"/>
        </w:rPr>
        <w:t>ընտրված մասնակցին</w:t>
      </w:r>
      <w:r w:rsidRPr="00AA608E">
        <w:rPr>
          <w:rFonts w:ascii="GHEA Grapalat" w:hAnsi="GHEA Grapalat" w:cs="Times Armenian"/>
          <w:sz w:val="20"/>
          <w:lang w:val="af-ZA"/>
        </w:rPr>
        <w:t xml:space="preserve"> </w:t>
      </w:r>
      <w:r w:rsidRPr="00AA608E">
        <w:rPr>
          <w:rFonts w:ascii="GHEA Grapalat" w:hAnsi="GHEA Grapalat" w:cs="Sylfaen"/>
          <w:sz w:val="20"/>
        </w:rPr>
        <w:t>որոշելու</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նրա</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իր</w:t>
      </w:r>
      <w:r w:rsidRPr="00AA608E">
        <w:rPr>
          <w:rFonts w:ascii="GHEA Grapalat" w:hAnsi="GHEA Grapalat" w:cs="Times Armenian"/>
          <w:sz w:val="20"/>
          <w:lang w:val="af-ZA"/>
        </w:rPr>
        <w:t xml:space="preserve"> </w:t>
      </w:r>
      <w:r w:rsidRPr="00AA608E">
        <w:rPr>
          <w:rFonts w:ascii="GHEA Grapalat" w:hAnsi="GHEA Grapalat" w:cs="Sylfaen"/>
          <w:sz w:val="20"/>
        </w:rPr>
        <w:t>կնքելու</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cs="Times Armenian"/>
          <w:sz w:val="20"/>
          <w:lang w:val="af-ZA"/>
        </w:rPr>
        <w:t xml:space="preserve">, </w:t>
      </w:r>
      <w:r w:rsidRPr="00AA608E">
        <w:rPr>
          <w:rFonts w:ascii="GHEA Grapalat" w:hAnsi="GHEA Grapalat" w:cs="Sylfaen"/>
          <w:sz w:val="20"/>
        </w:rPr>
        <w:t>ինչպես</w:t>
      </w:r>
      <w:r w:rsidRPr="00AA608E">
        <w:rPr>
          <w:rFonts w:ascii="GHEA Grapalat" w:hAnsi="GHEA Grapalat" w:cs="Times Armenian"/>
          <w:sz w:val="20"/>
          <w:lang w:val="af-ZA"/>
        </w:rPr>
        <w:t xml:space="preserve"> </w:t>
      </w:r>
      <w:r w:rsidRPr="00AA608E">
        <w:rPr>
          <w:rFonts w:ascii="GHEA Grapalat" w:hAnsi="GHEA Grapalat" w:cs="Sylfaen"/>
          <w:sz w:val="20"/>
        </w:rPr>
        <w:t>նաև</w:t>
      </w:r>
      <w:r w:rsidRPr="00AA608E">
        <w:rPr>
          <w:rFonts w:ascii="GHEA Grapalat" w:hAnsi="GHEA Grapalat" w:cs="Times Armenian"/>
          <w:sz w:val="20"/>
          <w:lang w:val="af-ZA"/>
        </w:rPr>
        <w:t xml:space="preserve"> </w:t>
      </w:r>
      <w:r w:rsidRPr="00AA608E">
        <w:rPr>
          <w:rFonts w:ascii="GHEA Grapalat" w:hAnsi="GHEA Grapalat" w:cs="Sylfaen"/>
          <w:sz w:val="20"/>
        </w:rPr>
        <w:t>օժանդակելու</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հայտը</w:t>
      </w:r>
      <w:r w:rsidRPr="00AA608E">
        <w:rPr>
          <w:rFonts w:ascii="GHEA Grapalat" w:hAnsi="GHEA Grapalat" w:cs="Times Armenian"/>
          <w:sz w:val="20"/>
          <w:lang w:val="af-ZA"/>
        </w:rPr>
        <w:t xml:space="preserve"> </w:t>
      </w:r>
      <w:r w:rsidRPr="00AA608E">
        <w:rPr>
          <w:rFonts w:ascii="GHEA Grapalat" w:hAnsi="GHEA Grapalat" w:cs="Sylfaen"/>
          <w:sz w:val="20"/>
        </w:rPr>
        <w:t>պատրաստելիս</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sz w:val="20"/>
          <w:lang w:val="af-ZA"/>
        </w:rPr>
      </w:pPr>
      <w:r w:rsidRPr="00AA608E">
        <w:rPr>
          <w:rFonts w:ascii="GHEA Grapalat" w:hAnsi="GHEA Grapalat" w:cs="Sylfaen"/>
          <w:sz w:val="20"/>
        </w:rPr>
        <w:t>Հայտեր</w:t>
      </w:r>
      <w:r w:rsidRPr="00AA608E">
        <w:rPr>
          <w:rFonts w:ascii="GHEA Grapalat" w:hAnsi="GHEA Grapalat" w:cs="Times Armenian"/>
          <w:sz w:val="20"/>
          <w:lang w:val="af-ZA"/>
        </w:rPr>
        <w:t xml:space="preserve"> </w:t>
      </w:r>
      <w:r w:rsidRPr="00AA608E">
        <w:rPr>
          <w:rFonts w:ascii="GHEA Grapalat" w:hAnsi="GHEA Grapalat" w:cs="Sylfaen"/>
          <w:sz w:val="20"/>
        </w:rPr>
        <w:t>կարող</w:t>
      </w:r>
      <w:r w:rsidRPr="00AA608E">
        <w:rPr>
          <w:rFonts w:ascii="GHEA Grapalat" w:hAnsi="GHEA Grapalat" w:cs="Times Armenian"/>
          <w:sz w:val="20"/>
          <w:lang w:val="af-ZA"/>
        </w:rPr>
        <w:t xml:space="preserve"> </w:t>
      </w:r>
      <w:r w:rsidRPr="00AA608E">
        <w:rPr>
          <w:rFonts w:ascii="GHEA Grapalat" w:hAnsi="GHEA Grapalat" w:cs="Sylfaen"/>
          <w:sz w:val="20"/>
        </w:rPr>
        <w:t>են</w:t>
      </w:r>
      <w:r w:rsidRPr="00AA608E">
        <w:rPr>
          <w:rFonts w:ascii="GHEA Grapalat" w:hAnsi="GHEA Grapalat" w:cs="Times Armenian"/>
          <w:sz w:val="20"/>
          <w:lang w:val="af-ZA"/>
        </w:rPr>
        <w:t xml:space="preserve"> </w:t>
      </w:r>
      <w:r w:rsidRPr="00AA608E">
        <w:rPr>
          <w:rFonts w:ascii="GHEA Grapalat" w:hAnsi="GHEA Grapalat" w:cs="Sylfaen"/>
          <w:sz w:val="20"/>
        </w:rPr>
        <w:t>ներկայացնել</w:t>
      </w:r>
      <w:r w:rsidRPr="00AA608E">
        <w:rPr>
          <w:rFonts w:ascii="GHEA Grapalat" w:hAnsi="GHEA Grapalat" w:cs="Times Armenian"/>
          <w:sz w:val="20"/>
          <w:lang w:val="af-ZA"/>
        </w:rPr>
        <w:t xml:space="preserve"> </w:t>
      </w:r>
      <w:r w:rsidRPr="00AA608E">
        <w:rPr>
          <w:rFonts w:ascii="GHEA Grapalat" w:hAnsi="GHEA Grapalat" w:cs="Sylfaen"/>
          <w:sz w:val="20"/>
        </w:rPr>
        <w:t>բոլոր</w:t>
      </w:r>
      <w:r w:rsidRPr="00AA608E">
        <w:rPr>
          <w:rFonts w:ascii="GHEA Grapalat" w:hAnsi="GHEA Grapalat" w:cs="Sylfaen"/>
          <w:sz w:val="20"/>
          <w:lang w:val="af-ZA"/>
        </w:rPr>
        <w:t xml:space="preserve"> </w:t>
      </w:r>
      <w:r w:rsidRPr="00AA608E">
        <w:rPr>
          <w:rFonts w:ascii="GHEA Grapalat" w:hAnsi="GHEA Grapalat" w:cs="Sylfaen"/>
          <w:sz w:val="20"/>
        </w:rPr>
        <w:t>անձիք</w:t>
      </w:r>
      <w:r w:rsidRPr="00AA608E">
        <w:rPr>
          <w:rFonts w:ascii="GHEA Grapalat" w:hAnsi="GHEA Grapalat" w:cs="Times Armenian"/>
          <w:sz w:val="20"/>
          <w:lang w:val="af-ZA"/>
        </w:rPr>
        <w:t xml:space="preserve">, </w:t>
      </w:r>
      <w:r w:rsidRPr="00AA608E">
        <w:rPr>
          <w:rFonts w:ascii="GHEA Grapalat" w:hAnsi="GHEA Grapalat" w:cs="Sylfaen"/>
          <w:sz w:val="20"/>
        </w:rPr>
        <w:t>անկախ</w:t>
      </w:r>
      <w:r w:rsidRPr="00AA608E">
        <w:rPr>
          <w:rFonts w:ascii="GHEA Grapalat" w:hAnsi="GHEA Grapalat" w:cs="Times Armenian"/>
          <w:sz w:val="20"/>
          <w:lang w:val="af-ZA"/>
        </w:rPr>
        <w:t xml:space="preserve"> </w:t>
      </w:r>
      <w:r w:rsidRPr="00AA608E">
        <w:rPr>
          <w:rFonts w:ascii="GHEA Grapalat" w:hAnsi="GHEA Grapalat" w:cs="Sylfaen"/>
          <w:sz w:val="20"/>
        </w:rPr>
        <w:t>նրանց</w:t>
      </w:r>
      <w:r w:rsidRPr="00AA608E">
        <w:rPr>
          <w:rFonts w:ascii="GHEA Grapalat" w:hAnsi="GHEA Grapalat" w:cs="Times Armenian"/>
          <w:sz w:val="20"/>
          <w:lang w:val="af-ZA"/>
        </w:rPr>
        <w:t xml:space="preserve">` </w:t>
      </w:r>
      <w:r w:rsidRPr="00AA608E">
        <w:rPr>
          <w:rFonts w:ascii="GHEA Grapalat" w:hAnsi="GHEA Grapalat" w:cs="Sylfaen"/>
          <w:sz w:val="20"/>
        </w:rPr>
        <w:t>օտարերկրյա</w:t>
      </w:r>
      <w:r w:rsidRPr="00AA608E">
        <w:rPr>
          <w:rFonts w:ascii="GHEA Grapalat" w:hAnsi="GHEA Grapalat" w:cs="Times Armenian"/>
          <w:sz w:val="20"/>
          <w:lang w:val="af-ZA"/>
        </w:rPr>
        <w:t xml:space="preserve"> </w:t>
      </w:r>
      <w:r w:rsidRPr="00AA608E">
        <w:rPr>
          <w:rFonts w:ascii="GHEA Grapalat" w:hAnsi="GHEA Grapalat" w:cs="Sylfaen"/>
          <w:sz w:val="20"/>
        </w:rPr>
        <w:t>ֆիզիկական</w:t>
      </w:r>
      <w:r w:rsidRPr="00AA608E">
        <w:rPr>
          <w:rFonts w:ascii="GHEA Grapalat" w:hAnsi="GHEA Grapalat" w:cs="Times Armenian"/>
          <w:sz w:val="20"/>
          <w:lang w:val="af-ZA"/>
        </w:rPr>
        <w:t xml:space="preserve"> </w:t>
      </w:r>
      <w:r w:rsidRPr="00AA608E">
        <w:rPr>
          <w:rFonts w:ascii="GHEA Grapalat" w:hAnsi="GHEA Grapalat" w:cs="Sylfaen"/>
          <w:sz w:val="20"/>
        </w:rPr>
        <w:t>անձ</w:t>
      </w:r>
      <w:r w:rsidRPr="00AA608E">
        <w:rPr>
          <w:rFonts w:ascii="GHEA Grapalat" w:hAnsi="GHEA Grapalat" w:cs="Times Armenian"/>
          <w:sz w:val="20"/>
          <w:lang w:val="af-ZA"/>
        </w:rPr>
        <w:t xml:space="preserve">, </w:t>
      </w:r>
      <w:r w:rsidRPr="00AA608E">
        <w:rPr>
          <w:rFonts w:ascii="GHEA Grapalat" w:hAnsi="GHEA Grapalat" w:cs="Sylfaen"/>
          <w:sz w:val="20"/>
        </w:rPr>
        <w:t>կազմակերպություն</w:t>
      </w:r>
      <w:r w:rsidRPr="00AA608E">
        <w:rPr>
          <w:rFonts w:ascii="GHEA Grapalat" w:hAnsi="GHEA Grapalat" w:cs="Times Armenian"/>
          <w:sz w:val="20"/>
          <w:lang w:val="af-ZA"/>
        </w:rPr>
        <w:t xml:space="preserve">, </w:t>
      </w:r>
      <w:r w:rsidRPr="00AA608E">
        <w:rPr>
          <w:rFonts w:ascii="GHEA Grapalat" w:hAnsi="GHEA Grapalat" w:cs="Sylfaen"/>
          <w:sz w:val="20"/>
        </w:rPr>
        <w:t>քաղաքացիություն</w:t>
      </w:r>
      <w:r w:rsidRPr="00AA608E">
        <w:rPr>
          <w:rFonts w:ascii="GHEA Grapalat" w:hAnsi="GHEA Grapalat" w:cs="Times Armenian"/>
          <w:sz w:val="20"/>
          <w:lang w:val="af-ZA"/>
        </w:rPr>
        <w:t xml:space="preserve"> </w:t>
      </w:r>
      <w:r w:rsidRPr="00AA608E">
        <w:rPr>
          <w:rFonts w:ascii="GHEA Grapalat" w:hAnsi="GHEA Grapalat" w:cs="Sylfaen"/>
          <w:sz w:val="20"/>
        </w:rPr>
        <w:t>չունեցող</w:t>
      </w:r>
      <w:r w:rsidRPr="00AA608E">
        <w:rPr>
          <w:rFonts w:ascii="GHEA Grapalat" w:hAnsi="GHEA Grapalat" w:cs="Times Armenian"/>
          <w:sz w:val="20"/>
          <w:lang w:val="af-ZA"/>
        </w:rPr>
        <w:t xml:space="preserve"> </w:t>
      </w:r>
      <w:r w:rsidRPr="00AA608E">
        <w:rPr>
          <w:rFonts w:ascii="GHEA Grapalat" w:hAnsi="GHEA Grapalat" w:cs="Sylfaen"/>
          <w:sz w:val="20"/>
        </w:rPr>
        <w:t>անձ</w:t>
      </w:r>
      <w:r w:rsidRPr="00AA608E">
        <w:rPr>
          <w:rFonts w:ascii="GHEA Grapalat" w:hAnsi="GHEA Grapalat" w:cs="Times Armenian"/>
          <w:sz w:val="20"/>
          <w:lang w:val="af-ZA"/>
        </w:rPr>
        <w:t xml:space="preserve"> </w:t>
      </w:r>
      <w:r w:rsidRPr="00AA608E">
        <w:rPr>
          <w:rFonts w:ascii="GHEA Grapalat" w:hAnsi="GHEA Grapalat" w:cs="Sylfaen"/>
          <w:sz w:val="20"/>
        </w:rPr>
        <w:t>լինելու</w:t>
      </w:r>
      <w:r w:rsidRPr="00AA608E">
        <w:rPr>
          <w:rFonts w:ascii="GHEA Grapalat" w:hAnsi="GHEA Grapalat" w:cs="Times Armenian"/>
          <w:sz w:val="20"/>
          <w:lang w:val="af-ZA"/>
        </w:rPr>
        <w:t xml:space="preserve"> </w:t>
      </w:r>
      <w:r w:rsidRPr="00AA608E">
        <w:rPr>
          <w:rFonts w:ascii="GHEA Grapalat" w:hAnsi="GHEA Grapalat" w:cs="Sylfaen"/>
          <w:sz w:val="20"/>
        </w:rPr>
        <w:t>հան</w:t>
      </w:r>
      <w:r w:rsidRPr="00AA608E">
        <w:rPr>
          <w:rFonts w:ascii="GHEA Grapalat" w:hAnsi="GHEA Grapalat" w:cs="Times Armenian"/>
          <w:sz w:val="20"/>
        </w:rPr>
        <w:t>գ</w:t>
      </w:r>
      <w:r w:rsidRPr="00AA608E">
        <w:rPr>
          <w:rFonts w:ascii="GHEA Grapalat" w:hAnsi="GHEA Grapalat" w:cs="Sylfaen"/>
          <w:sz w:val="20"/>
        </w:rPr>
        <w:t>ամանքից</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cs="Times Armenian"/>
          <w:sz w:val="20"/>
          <w:lang w:val="af-ZA"/>
        </w:rPr>
      </w:pP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Sylfaen"/>
          <w:sz w:val="20"/>
        </w:rPr>
        <w:t>հարաբերությունների</w:t>
      </w:r>
      <w:r w:rsidRPr="00AA608E">
        <w:rPr>
          <w:rFonts w:ascii="GHEA Grapalat" w:hAnsi="GHEA Grapalat" w:cs="Times Armenian"/>
          <w:sz w:val="20"/>
          <w:lang w:val="af-ZA"/>
        </w:rPr>
        <w:t xml:space="preserve"> </w:t>
      </w:r>
      <w:r w:rsidRPr="00AA608E">
        <w:rPr>
          <w:rFonts w:ascii="GHEA Grapalat" w:hAnsi="GHEA Grapalat" w:cs="Sylfaen"/>
          <w:sz w:val="20"/>
        </w:rPr>
        <w:t>նկատմամբ</w:t>
      </w:r>
      <w:r w:rsidRPr="00AA608E">
        <w:rPr>
          <w:rFonts w:ascii="GHEA Grapalat" w:hAnsi="GHEA Grapalat" w:cs="Times Armenian"/>
          <w:sz w:val="20"/>
          <w:lang w:val="af-ZA"/>
        </w:rPr>
        <w:t xml:space="preserve"> </w:t>
      </w:r>
      <w:r w:rsidRPr="00AA608E">
        <w:rPr>
          <w:rFonts w:ascii="GHEA Grapalat" w:hAnsi="GHEA Grapalat" w:cs="Sylfaen"/>
          <w:sz w:val="20"/>
        </w:rPr>
        <w:t>կիրառվում</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Sylfaen"/>
          <w:sz w:val="20"/>
        </w:rPr>
        <w:t>Հայաստանի</w:t>
      </w:r>
      <w:r w:rsidRPr="00AA608E">
        <w:rPr>
          <w:rFonts w:ascii="GHEA Grapalat" w:hAnsi="GHEA Grapalat" w:cs="Times Armenian"/>
          <w:sz w:val="20"/>
          <w:lang w:val="af-ZA"/>
        </w:rPr>
        <w:t xml:space="preserve"> </w:t>
      </w:r>
      <w:r w:rsidRPr="00AA608E">
        <w:rPr>
          <w:rFonts w:ascii="GHEA Grapalat" w:hAnsi="GHEA Grapalat" w:cs="Sylfaen"/>
          <w:sz w:val="20"/>
        </w:rPr>
        <w:t>Հանրապետության</w:t>
      </w:r>
      <w:r w:rsidRPr="00AA608E">
        <w:rPr>
          <w:rFonts w:ascii="GHEA Grapalat" w:hAnsi="GHEA Grapalat" w:cs="Times Armenian"/>
          <w:sz w:val="20"/>
          <w:lang w:val="af-ZA"/>
        </w:rPr>
        <w:t xml:space="preserve"> </w:t>
      </w:r>
      <w:r w:rsidRPr="00AA608E">
        <w:rPr>
          <w:rFonts w:ascii="GHEA Grapalat" w:hAnsi="GHEA Grapalat" w:cs="Sylfaen"/>
          <w:sz w:val="20"/>
        </w:rPr>
        <w:t>իրավունքը</w:t>
      </w:r>
      <w:r w:rsidRPr="00AA608E">
        <w:rPr>
          <w:rFonts w:ascii="GHEA Grapalat" w:hAnsi="GHEA Grapalat" w:cs="Times Armenian"/>
          <w:sz w:val="20"/>
          <w:lang w:val="af-ZA"/>
        </w:rPr>
        <w:t xml:space="preserve">։ </w:t>
      </w: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Sylfaen"/>
          <w:sz w:val="20"/>
        </w:rPr>
        <w:t>վեճերը</w:t>
      </w:r>
      <w:r w:rsidRPr="00AA608E">
        <w:rPr>
          <w:rFonts w:ascii="GHEA Grapalat" w:hAnsi="GHEA Grapalat" w:cs="Times Armenian"/>
          <w:sz w:val="20"/>
          <w:lang w:val="af-ZA"/>
        </w:rPr>
        <w:t xml:space="preserve"> </w:t>
      </w:r>
      <w:r w:rsidRPr="00AA608E">
        <w:rPr>
          <w:rFonts w:ascii="GHEA Grapalat" w:hAnsi="GHEA Grapalat" w:cs="Sylfaen"/>
          <w:sz w:val="20"/>
        </w:rPr>
        <w:t>ենթակա</w:t>
      </w:r>
      <w:r w:rsidRPr="00AA608E">
        <w:rPr>
          <w:rFonts w:ascii="GHEA Grapalat" w:hAnsi="GHEA Grapalat" w:cs="Times Armenian"/>
          <w:sz w:val="20"/>
          <w:lang w:val="af-ZA"/>
        </w:rPr>
        <w:t xml:space="preserve"> </w:t>
      </w:r>
      <w:r w:rsidRPr="00AA608E">
        <w:rPr>
          <w:rFonts w:ascii="GHEA Grapalat" w:hAnsi="GHEA Grapalat" w:cs="Sylfaen"/>
          <w:sz w:val="20"/>
        </w:rPr>
        <w:t>են</w:t>
      </w:r>
      <w:r w:rsidRPr="00AA608E">
        <w:rPr>
          <w:rFonts w:ascii="GHEA Grapalat" w:hAnsi="GHEA Grapalat" w:cs="Times Armenian"/>
          <w:sz w:val="20"/>
          <w:lang w:val="af-ZA"/>
        </w:rPr>
        <w:t xml:space="preserve"> </w:t>
      </w:r>
      <w:r w:rsidRPr="00AA608E">
        <w:rPr>
          <w:rFonts w:ascii="GHEA Grapalat" w:hAnsi="GHEA Grapalat" w:cs="Sylfaen"/>
          <w:sz w:val="20"/>
        </w:rPr>
        <w:t>քննության</w:t>
      </w:r>
      <w:r w:rsidRPr="00AA608E">
        <w:rPr>
          <w:rFonts w:ascii="GHEA Grapalat" w:hAnsi="GHEA Grapalat" w:cs="Times Armenian"/>
          <w:sz w:val="20"/>
          <w:lang w:val="af-ZA"/>
        </w:rPr>
        <w:t xml:space="preserve"> </w:t>
      </w:r>
      <w:r w:rsidRPr="00AA608E">
        <w:rPr>
          <w:rFonts w:ascii="GHEA Grapalat" w:hAnsi="GHEA Grapalat" w:cs="Sylfaen"/>
          <w:sz w:val="20"/>
        </w:rPr>
        <w:t>Հայաստանի</w:t>
      </w:r>
      <w:r w:rsidRPr="00AA608E">
        <w:rPr>
          <w:rFonts w:ascii="GHEA Grapalat" w:hAnsi="GHEA Grapalat" w:cs="Times Armenian"/>
          <w:sz w:val="20"/>
          <w:lang w:val="af-ZA"/>
        </w:rPr>
        <w:t xml:space="preserve"> </w:t>
      </w:r>
      <w:r w:rsidRPr="00AA608E">
        <w:rPr>
          <w:rFonts w:ascii="GHEA Grapalat" w:hAnsi="GHEA Grapalat" w:cs="Sylfaen"/>
          <w:sz w:val="20"/>
        </w:rPr>
        <w:t>Հանրապետության</w:t>
      </w:r>
      <w:r w:rsidRPr="00AA608E">
        <w:rPr>
          <w:rFonts w:ascii="GHEA Grapalat" w:hAnsi="GHEA Grapalat" w:cs="Times Armenian"/>
          <w:sz w:val="20"/>
          <w:lang w:val="af-ZA"/>
        </w:rPr>
        <w:t xml:space="preserve"> </w:t>
      </w:r>
      <w:r w:rsidRPr="00AA608E">
        <w:rPr>
          <w:rFonts w:ascii="GHEA Grapalat" w:hAnsi="GHEA Grapalat" w:cs="Sylfaen"/>
          <w:sz w:val="20"/>
        </w:rPr>
        <w:t>դատարաններում</w:t>
      </w:r>
      <w:r w:rsidRPr="00AA608E">
        <w:rPr>
          <w:rFonts w:ascii="GHEA Grapalat" w:hAnsi="GHEA Grapalat" w:cs="Times Armenian"/>
          <w:sz w:val="20"/>
          <w:lang w:val="af-ZA"/>
        </w:rPr>
        <w:t xml:space="preserve">։ </w:t>
      </w:r>
    </w:p>
    <w:p w:rsidR="008E0B31" w:rsidRPr="00AA608E" w:rsidRDefault="008E0B31" w:rsidP="000C2527">
      <w:pPr>
        <w:ind w:firstLine="720"/>
        <w:jc w:val="center"/>
        <w:rPr>
          <w:rFonts w:ascii="GHEA Grapalat" w:hAnsi="GHEA Grapalat"/>
          <w:szCs w:val="22"/>
          <w:lang w:val="af-ZA"/>
        </w:rPr>
      </w:pPr>
      <w:r w:rsidRPr="00AA608E">
        <w:rPr>
          <w:rFonts w:ascii="GHEA Grapalat" w:hAnsi="GHEA Grapalat"/>
          <w:sz w:val="20"/>
          <w:szCs w:val="20"/>
        </w:rPr>
        <w:t>Գնահատող</w:t>
      </w:r>
      <w:r w:rsidRPr="00AA608E">
        <w:rPr>
          <w:rFonts w:ascii="GHEA Grapalat" w:hAnsi="GHEA Grapalat"/>
          <w:sz w:val="20"/>
          <w:szCs w:val="20"/>
          <w:lang w:val="af-ZA"/>
        </w:rPr>
        <w:t xml:space="preserve"> </w:t>
      </w:r>
      <w:r w:rsidRPr="00AA608E">
        <w:rPr>
          <w:rFonts w:ascii="GHEA Grapalat" w:hAnsi="GHEA Grapalat"/>
          <w:sz w:val="20"/>
          <w:szCs w:val="20"/>
        </w:rPr>
        <w:t>հանձնաժողովի</w:t>
      </w:r>
      <w:r w:rsidRPr="00AA608E">
        <w:rPr>
          <w:rFonts w:ascii="GHEA Grapalat" w:hAnsi="GHEA Grapalat"/>
          <w:sz w:val="20"/>
          <w:szCs w:val="20"/>
          <w:lang w:val="af-ZA"/>
        </w:rPr>
        <w:t xml:space="preserve"> </w:t>
      </w:r>
      <w:r w:rsidRPr="00AA608E">
        <w:rPr>
          <w:rFonts w:ascii="GHEA Grapalat" w:hAnsi="GHEA Grapalat"/>
          <w:sz w:val="20"/>
          <w:szCs w:val="20"/>
        </w:rPr>
        <w:t>քարտուղարի</w:t>
      </w:r>
      <w:r w:rsidRPr="00AA608E">
        <w:rPr>
          <w:rFonts w:ascii="GHEA Grapalat" w:hAnsi="GHEA Grapalat"/>
          <w:sz w:val="20"/>
          <w:szCs w:val="20"/>
          <w:lang w:val="af-ZA"/>
        </w:rPr>
        <w:t xml:space="preserve"> </w:t>
      </w:r>
      <w:r w:rsidRPr="00AA608E">
        <w:rPr>
          <w:rFonts w:ascii="GHEA Grapalat" w:hAnsi="GHEA Grapalat"/>
          <w:sz w:val="20"/>
          <w:szCs w:val="20"/>
        </w:rPr>
        <w:t>էլեկտրոնային</w:t>
      </w:r>
      <w:r w:rsidRPr="00AA608E">
        <w:rPr>
          <w:rFonts w:ascii="GHEA Grapalat" w:hAnsi="GHEA Grapalat"/>
          <w:sz w:val="20"/>
          <w:szCs w:val="20"/>
          <w:lang w:val="af-ZA"/>
        </w:rPr>
        <w:t xml:space="preserve"> </w:t>
      </w:r>
      <w:r w:rsidRPr="00AA608E">
        <w:rPr>
          <w:rFonts w:ascii="GHEA Grapalat" w:hAnsi="GHEA Grapalat"/>
          <w:sz w:val="20"/>
          <w:szCs w:val="20"/>
        </w:rPr>
        <w:t>փոստի</w:t>
      </w:r>
      <w:r w:rsidRPr="00AA608E">
        <w:rPr>
          <w:rFonts w:ascii="GHEA Grapalat" w:hAnsi="GHEA Grapalat"/>
          <w:sz w:val="20"/>
          <w:szCs w:val="20"/>
          <w:lang w:val="af-ZA"/>
        </w:rPr>
        <w:t xml:space="preserve"> </w:t>
      </w:r>
      <w:r w:rsidRPr="00AA608E">
        <w:rPr>
          <w:rFonts w:ascii="GHEA Grapalat" w:hAnsi="GHEA Grapalat"/>
          <w:sz w:val="20"/>
          <w:szCs w:val="20"/>
        </w:rPr>
        <w:t>հասցեն</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000C2527" w:rsidRPr="000C2527">
        <w:rPr>
          <w:rFonts w:ascii="GHEA Grapalat" w:hAnsi="GHEA Grapalat"/>
          <w:sz w:val="20"/>
          <w:szCs w:val="20"/>
          <w:u w:val="single"/>
          <w:lang w:val="af-ZA"/>
        </w:rPr>
        <w:t>armashmankapartez@mail.ru</w:t>
      </w:r>
      <w:r w:rsidR="000C2527" w:rsidRPr="00AA608E">
        <w:rPr>
          <w:rFonts w:ascii="GHEA Grapalat" w:hAnsi="GHEA Grapalat"/>
          <w:sz w:val="16"/>
          <w:szCs w:val="16"/>
          <w:lang w:val="af-ZA"/>
        </w:rPr>
        <w:t xml:space="preserve"> </w:t>
      </w:r>
      <w:r w:rsidRPr="00AA608E">
        <w:rPr>
          <w:rFonts w:ascii="GHEA Grapalat" w:hAnsi="GHEA Grapalat"/>
          <w:sz w:val="16"/>
          <w:szCs w:val="16"/>
          <w:lang w:val="af-ZA"/>
        </w:rPr>
        <w:br w:type="page"/>
      </w:r>
      <w:r w:rsidRPr="00AA608E">
        <w:rPr>
          <w:rFonts w:ascii="GHEA Grapalat" w:hAnsi="GHEA Grapalat" w:cs="Sylfaen"/>
          <w:szCs w:val="22"/>
        </w:rPr>
        <w:lastRenderedPageBreak/>
        <w:t>ՄԱՍ</w:t>
      </w:r>
      <w:r w:rsidRPr="00AA608E">
        <w:rPr>
          <w:rFonts w:ascii="GHEA Grapalat" w:hAnsi="GHEA Grapalat" w:cs="Times Armenian"/>
          <w:szCs w:val="22"/>
          <w:lang w:val="af-ZA"/>
        </w:rPr>
        <w:t xml:space="preserve">  I</w:t>
      </w:r>
    </w:p>
    <w:p w:rsidR="008E0B31" w:rsidRPr="00AA608E" w:rsidRDefault="008E0B31" w:rsidP="008E0B31">
      <w:pPr>
        <w:pStyle w:val="3"/>
        <w:spacing w:line="240" w:lineRule="auto"/>
        <w:ind w:firstLine="567"/>
        <w:rPr>
          <w:rFonts w:ascii="GHEA Grapalat" w:hAnsi="GHEA Grapalat"/>
          <w:sz w:val="24"/>
          <w:szCs w:val="22"/>
          <w:lang w:val="af-ZA"/>
        </w:rPr>
      </w:pPr>
    </w:p>
    <w:p w:rsidR="008E0B31" w:rsidRPr="00AA608E" w:rsidRDefault="008E0B31" w:rsidP="008E0B31">
      <w:pPr>
        <w:numPr>
          <w:ilvl w:val="0"/>
          <w:numId w:val="3"/>
        </w:numPr>
        <w:jc w:val="center"/>
        <w:rPr>
          <w:rFonts w:ascii="GHEA Grapalat" w:hAnsi="GHEA Grapalat" w:cs="Sylfaen"/>
          <w:b/>
          <w:sz w:val="20"/>
        </w:rPr>
      </w:pPr>
      <w:r w:rsidRPr="00AA608E">
        <w:rPr>
          <w:rFonts w:ascii="GHEA Grapalat" w:hAnsi="GHEA Grapalat" w:cs="Sylfaen"/>
          <w:b/>
          <w:sz w:val="20"/>
        </w:rPr>
        <w:t>ԳՆՄԱՆ  ԱՌԱՐԿԱՅԻ  ԲՆՈՒԹԱԳԻՐԸ</w:t>
      </w:r>
    </w:p>
    <w:p w:rsidR="008E0B31" w:rsidRPr="00AA608E" w:rsidRDefault="008E0B31" w:rsidP="008E0B31">
      <w:pPr>
        <w:ind w:left="360"/>
        <w:jc w:val="center"/>
        <w:rPr>
          <w:rFonts w:ascii="GHEA Grapalat" w:hAnsi="GHEA Grapalat" w:cs="Sylfaen"/>
          <w:b/>
          <w:sz w:val="20"/>
        </w:rPr>
      </w:pPr>
    </w:p>
    <w:p w:rsidR="008E0B31" w:rsidRPr="00AA608E" w:rsidRDefault="008E0B31" w:rsidP="008E0B31">
      <w:pPr>
        <w:pStyle w:val="3"/>
        <w:spacing w:line="240" w:lineRule="auto"/>
        <w:ind w:firstLine="567"/>
        <w:jc w:val="both"/>
        <w:rPr>
          <w:rFonts w:ascii="GHEA Grapalat" w:hAnsi="GHEA Grapalat"/>
          <w:i w:val="0"/>
          <w:lang w:val="af-ZA"/>
        </w:rPr>
      </w:pPr>
      <w:r w:rsidRPr="00AA608E">
        <w:rPr>
          <w:rFonts w:ascii="GHEA Grapalat" w:hAnsi="GHEA Grapalat" w:cs="Sylfaen"/>
          <w:i w:val="0"/>
        </w:rPr>
        <w:t>1.1 Գնման</w:t>
      </w:r>
      <w:r w:rsidRPr="00AA608E">
        <w:rPr>
          <w:rFonts w:ascii="GHEA Grapalat" w:hAnsi="GHEA Grapalat" w:cs="Sylfaen"/>
          <w:i w:val="0"/>
          <w:lang w:val="af-ZA"/>
        </w:rPr>
        <w:t xml:space="preserve"> </w:t>
      </w:r>
      <w:r w:rsidRPr="00AA608E">
        <w:rPr>
          <w:rFonts w:ascii="GHEA Grapalat" w:hAnsi="GHEA Grapalat" w:cs="Sylfaen"/>
          <w:i w:val="0"/>
        </w:rPr>
        <w:t>առարկա</w:t>
      </w:r>
      <w:r w:rsidRPr="00AA608E">
        <w:rPr>
          <w:rFonts w:ascii="GHEA Grapalat" w:hAnsi="GHEA Grapalat" w:cs="Sylfaen"/>
          <w:i w:val="0"/>
          <w:lang w:val="af-ZA"/>
        </w:rPr>
        <w:t xml:space="preserve"> </w:t>
      </w:r>
      <w:r w:rsidRPr="00AA608E">
        <w:rPr>
          <w:rFonts w:ascii="GHEA Grapalat" w:hAnsi="GHEA Grapalat" w:cs="Sylfaen"/>
          <w:i w:val="0"/>
        </w:rPr>
        <w:t>է</w:t>
      </w:r>
      <w:r w:rsidRPr="00AA608E">
        <w:rPr>
          <w:rFonts w:ascii="GHEA Grapalat" w:hAnsi="GHEA Grapalat" w:cs="Sylfaen"/>
          <w:i w:val="0"/>
          <w:lang w:val="af-ZA"/>
        </w:rPr>
        <w:t xml:space="preserve"> </w:t>
      </w:r>
      <w:r w:rsidRPr="00AA608E">
        <w:rPr>
          <w:rFonts w:ascii="GHEA Grapalat" w:hAnsi="GHEA Grapalat" w:cs="Sylfaen"/>
          <w:i w:val="0"/>
        </w:rPr>
        <w:t>հանդիսանում</w:t>
      </w:r>
      <w:r w:rsidRPr="00AA608E">
        <w:rPr>
          <w:rFonts w:ascii="GHEA Grapalat" w:hAnsi="GHEA Grapalat" w:cs="Sylfaen"/>
          <w:i w:val="0"/>
          <w:lang w:val="af-ZA"/>
        </w:rPr>
        <w:t xml:space="preserve">  «</w:t>
      </w:r>
      <w:r w:rsidR="00020DA7">
        <w:rPr>
          <w:rFonts w:ascii="GHEA Grapalat" w:hAnsi="GHEA Grapalat" w:cs="Sylfaen"/>
          <w:i w:val="0"/>
        </w:rPr>
        <w:t xml:space="preserve">ՀՀ Արարատի մարզ </w:t>
      </w:r>
      <w:r w:rsidR="005C08E9" w:rsidRPr="005C08E9">
        <w:rPr>
          <w:rFonts w:ascii="GHEA Grapalat" w:hAnsi="GHEA Grapalat" w:cs="Sylfaen"/>
          <w:i w:val="0"/>
          <w:lang w:val="en-US"/>
        </w:rPr>
        <w:t xml:space="preserve"> </w:t>
      </w:r>
      <w:r w:rsidR="005C08E9">
        <w:rPr>
          <w:rFonts w:ascii="GHEA Grapalat" w:hAnsi="GHEA Grapalat" w:cs="Sylfaen"/>
          <w:i w:val="0"/>
          <w:lang w:val="ru-RU"/>
        </w:rPr>
        <w:t>Ա</w:t>
      </w:r>
      <w:r w:rsidR="000C2527">
        <w:rPr>
          <w:rFonts w:ascii="GHEA Grapalat" w:hAnsi="GHEA Grapalat" w:cs="Sylfaen"/>
          <w:i w:val="0"/>
          <w:lang w:val="en-US"/>
        </w:rPr>
        <w:t>րմաշ</w:t>
      </w:r>
      <w:r w:rsidR="0073001E" w:rsidRPr="00AA608E">
        <w:rPr>
          <w:rFonts w:ascii="GHEA Grapalat" w:hAnsi="GHEA Grapalat" w:cs="Sylfaen"/>
          <w:i w:val="0"/>
        </w:rPr>
        <w:t>ի մանկապարտեզ ՀՈԱԿ-</w:t>
      </w:r>
      <w:r w:rsidRPr="00AA608E">
        <w:rPr>
          <w:rFonts w:ascii="GHEA Grapalat" w:hAnsi="GHEA Grapalat"/>
          <w:i w:val="0"/>
          <w:lang w:val="af-ZA"/>
        </w:rPr>
        <w:t>»</w:t>
      </w:r>
      <w:r w:rsidR="0073001E" w:rsidRPr="00AA608E">
        <w:rPr>
          <w:rFonts w:ascii="GHEA Grapalat" w:hAnsi="GHEA Grapalat"/>
          <w:i w:val="0"/>
          <w:lang w:val="af-ZA"/>
        </w:rPr>
        <w:t xml:space="preserve">-ի </w:t>
      </w:r>
      <w:r w:rsidRPr="00AA608E">
        <w:rPr>
          <w:rFonts w:ascii="GHEA Grapalat" w:hAnsi="GHEA Grapalat"/>
          <w:i w:val="0"/>
          <w:lang w:val="af-ZA"/>
        </w:rPr>
        <w:t xml:space="preserve"> </w:t>
      </w:r>
      <w:r w:rsidRPr="00AA608E">
        <w:rPr>
          <w:rFonts w:ascii="GHEA Grapalat" w:hAnsi="GHEA Grapalat" w:cs="Sylfaen"/>
          <w:i w:val="0"/>
        </w:rPr>
        <w:t>կարիքների</w:t>
      </w:r>
      <w:r w:rsidRPr="00AA608E">
        <w:rPr>
          <w:rFonts w:ascii="GHEA Grapalat" w:hAnsi="GHEA Grapalat" w:cs="Times Armenian"/>
          <w:i w:val="0"/>
          <w:lang w:val="af-ZA"/>
        </w:rPr>
        <w:t xml:space="preserve"> </w:t>
      </w:r>
      <w:r w:rsidRPr="00AA608E">
        <w:rPr>
          <w:rFonts w:ascii="GHEA Grapalat" w:hAnsi="GHEA Grapalat" w:cs="Sylfaen"/>
          <w:i w:val="0"/>
        </w:rPr>
        <w:t>համար</w:t>
      </w:r>
      <w:r w:rsidRPr="00AA608E">
        <w:rPr>
          <w:rFonts w:ascii="GHEA Grapalat" w:hAnsi="GHEA Grapalat" w:cs="Times Armenian"/>
          <w:i w:val="0"/>
          <w:lang w:val="af-ZA"/>
        </w:rPr>
        <w:t xml:space="preserve">` </w:t>
      </w:r>
      <w:r w:rsidRPr="00AA608E">
        <w:rPr>
          <w:rFonts w:ascii="GHEA Grapalat" w:hAnsi="GHEA Grapalat"/>
          <w:i w:val="0"/>
          <w:lang w:val="af-ZA"/>
        </w:rPr>
        <w:t>«</w:t>
      </w:r>
      <w:r w:rsidR="0073001E" w:rsidRPr="00AA608E">
        <w:rPr>
          <w:rFonts w:ascii="GHEA Grapalat" w:hAnsi="GHEA Grapalat" w:cs="Sylfaen"/>
          <w:i w:val="0"/>
        </w:rPr>
        <w:t>սննդամթերքի</w:t>
      </w:r>
      <w:r w:rsidRPr="00AA608E">
        <w:rPr>
          <w:rFonts w:ascii="GHEA Grapalat" w:hAnsi="GHEA Grapalat"/>
          <w:i w:val="0"/>
          <w:lang w:val="af-ZA"/>
        </w:rPr>
        <w:t xml:space="preserve">» </w:t>
      </w:r>
      <w:r w:rsidRPr="00AA608E">
        <w:rPr>
          <w:rFonts w:ascii="GHEA Grapalat" w:hAnsi="GHEA Grapalat"/>
          <w:i w:val="0"/>
        </w:rPr>
        <w:t>ձեռքբերումը (այսուհետ` նաև ապրանք)</w:t>
      </w:r>
      <w:r w:rsidRPr="00AA608E">
        <w:rPr>
          <w:rFonts w:ascii="GHEA Grapalat" w:hAnsi="GHEA Grapalat"/>
          <w:i w:val="0"/>
          <w:lang w:val="af-ZA"/>
        </w:rPr>
        <w:t xml:space="preserve">, </w:t>
      </w:r>
      <w:r w:rsidRPr="00AA608E">
        <w:rPr>
          <w:rFonts w:ascii="GHEA Grapalat" w:hAnsi="GHEA Grapalat"/>
          <w:i w:val="0"/>
        </w:rPr>
        <w:t>որոնք</w:t>
      </w:r>
      <w:r w:rsidRPr="00AA608E">
        <w:rPr>
          <w:rFonts w:ascii="GHEA Grapalat" w:hAnsi="GHEA Grapalat"/>
          <w:i w:val="0"/>
          <w:lang w:val="af-ZA"/>
        </w:rPr>
        <w:t xml:space="preserve"> </w:t>
      </w:r>
      <w:r w:rsidRPr="00AA608E">
        <w:rPr>
          <w:rFonts w:ascii="GHEA Grapalat" w:hAnsi="GHEA Grapalat"/>
          <w:i w:val="0"/>
        </w:rPr>
        <w:t>խմբավորված</w:t>
      </w:r>
      <w:r w:rsidRPr="00AA608E">
        <w:rPr>
          <w:rFonts w:ascii="GHEA Grapalat" w:hAnsi="GHEA Grapalat"/>
          <w:i w:val="0"/>
          <w:lang w:val="af-ZA"/>
        </w:rPr>
        <w:t xml:space="preserve">  </w:t>
      </w:r>
      <w:r w:rsidRPr="00AA608E">
        <w:rPr>
          <w:rFonts w:ascii="GHEA Grapalat" w:hAnsi="GHEA Grapalat"/>
          <w:i w:val="0"/>
        </w:rPr>
        <w:t>են</w:t>
      </w:r>
      <w:r w:rsidRPr="00AA608E">
        <w:rPr>
          <w:rFonts w:ascii="GHEA Grapalat" w:hAnsi="GHEA Grapalat"/>
          <w:i w:val="0"/>
          <w:lang w:val="af-ZA"/>
        </w:rPr>
        <w:t xml:space="preserve"> «</w:t>
      </w:r>
      <w:r w:rsidR="0073001E" w:rsidRPr="00AA608E">
        <w:rPr>
          <w:rFonts w:ascii="GHEA Grapalat" w:hAnsi="GHEA Grapalat"/>
          <w:i w:val="0"/>
        </w:rPr>
        <w:t xml:space="preserve"> </w:t>
      </w:r>
      <w:r w:rsidR="000C2527">
        <w:rPr>
          <w:rFonts w:ascii="GHEA Grapalat" w:hAnsi="GHEA Grapalat"/>
          <w:i w:val="0"/>
          <w:lang w:val="en-US"/>
        </w:rPr>
        <w:t>6</w:t>
      </w:r>
      <w:r w:rsidR="00412203">
        <w:rPr>
          <w:rFonts w:ascii="GHEA Grapalat" w:hAnsi="GHEA Grapalat"/>
          <w:i w:val="0"/>
          <w:lang w:val="en-US"/>
        </w:rPr>
        <w:t>3</w:t>
      </w:r>
      <w:r w:rsidRPr="00AA608E">
        <w:rPr>
          <w:rFonts w:ascii="GHEA Grapalat" w:hAnsi="GHEA Grapalat"/>
          <w:i w:val="0"/>
          <w:lang w:val="af-ZA"/>
        </w:rPr>
        <w:t xml:space="preserve">» </w:t>
      </w:r>
      <w:r w:rsidRPr="00AA608E">
        <w:rPr>
          <w:rFonts w:ascii="GHEA Grapalat" w:hAnsi="GHEA Grapalat" w:cs="Sylfaen"/>
          <w:i w:val="0"/>
        </w:rPr>
        <w:t>չափաբաժիներում</w:t>
      </w:r>
      <w:r w:rsidRPr="00AA608E">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8E0B31" w:rsidRPr="00AA608E" w:rsidTr="00DB1A4C">
        <w:trPr>
          <w:trHeight w:val="527"/>
        </w:trPr>
        <w:tc>
          <w:tcPr>
            <w:tcW w:w="1530" w:type="dxa"/>
            <w:vAlign w:val="center"/>
          </w:tcPr>
          <w:p w:rsidR="008E0B31" w:rsidRPr="00AA608E" w:rsidRDefault="008E0B31" w:rsidP="00D909B5">
            <w:pPr>
              <w:pStyle w:val="23"/>
              <w:spacing w:line="240" w:lineRule="auto"/>
              <w:ind w:firstLine="0"/>
              <w:jc w:val="center"/>
              <w:rPr>
                <w:rFonts w:ascii="GHEA Grapalat" w:hAnsi="GHEA Grapalat"/>
                <w:b/>
                <w:bCs/>
                <w:i/>
                <w:iCs/>
                <w:sz w:val="14"/>
                <w:szCs w:val="14"/>
              </w:rPr>
            </w:pPr>
            <w:r w:rsidRPr="00AA608E">
              <w:rPr>
                <w:rFonts w:ascii="GHEA Grapalat" w:hAnsi="GHEA Grapalat"/>
                <w:b/>
                <w:bCs/>
                <w:i/>
                <w:iCs/>
                <w:sz w:val="14"/>
                <w:szCs w:val="14"/>
              </w:rPr>
              <w:t>Չափաբաժինների համարները</w:t>
            </w:r>
          </w:p>
        </w:tc>
        <w:tc>
          <w:tcPr>
            <w:tcW w:w="8820" w:type="dxa"/>
            <w:vAlign w:val="center"/>
          </w:tcPr>
          <w:p w:rsidR="008E0B31" w:rsidRPr="00AA608E" w:rsidRDefault="008E0B31" w:rsidP="00D909B5">
            <w:pPr>
              <w:pStyle w:val="23"/>
              <w:spacing w:line="240" w:lineRule="auto"/>
              <w:ind w:firstLine="0"/>
              <w:jc w:val="center"/>
              <w:rPr>
                <w:rFonts w:ascii="GHEA Grapalat" w:hAnsi="GHEA Grapalat"/>
                <w:b/>
                <w:bCs/>
                <w:i/>
                <w:iCs/>
              </w:rPr>
            </w:pPr>
            <w:r w:rsidRPr="00AA608E">
              <w:rPr>
                <w:rFonts w:ascii="GHEA Grapalat" w:hAnsi="GHEA Grapalat"/>
                <w:b/>
                <w:bCs/>
                <w:i/>
                <w:iCs/>
              </w:rPr>
              <w:t>Չափաբաժնի անվանումը</w:t>
            </w:r>
          </w:p>
        </w:tc>
      </w:tr>
      <w:tr w:rsidR="008D04C2" w:rsidRPr="00AA608E" w:rsidTr="003974CF">
        <w:tc>
          <w:tcPr>
            <w:tcW w:w="1530"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1</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Հաց</w:t>
            </w:r>
          </w:p>
        </w:tc>
      </w:tr>
      <w:tr w:rsidR="008D04C2" w:rsidRPr="00AA608E" w:rsidTr="003974CF">
        <w:tc>
          <w:tcPr>
            <w:tcW w:w="1530" w:type="dxa"/>
            <w:vAlign w:val="center"/>
          </w:tcPr>
          <w:p w:rsidR="008D04C2" w:rsidRPr="00062072" w:rsidRDefault="008D04C2" w:rsidP="003974CF">
            <w:pPr>
              <w:jc w:val="center"/>
              <w:rPr>
                <w:rFonts w:ascii="Sylfaen" w:hAnsi="Sylfaen" w:cs="Arial LatArm"/>
                <w:b/>
                <w:iCs/>
                <w:sz w:val="18"/>
                <w:szCs w:val="18"/>
                <w:lang w:val="ru-RU"/>
              </w:rPr>
            </w:pPr>
            <w:r w:rsidRPr="00062072">
              <w:rPr>
                <w:rFonts w:ascii="Sylfaen" w:hAnsi="Sylfaen" w:cs="Arial LatArm"/>
                <w:b/>
                <w:iCs/>
                <w:sz w:val="18"/>
                <w:szCs w:val="18"/>
                <w:lang w:val="ru-RU"/>
              </w:rPr>
              <w:t>2</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Pr>
                <w:rFonts w:ascii="GHEA Grapalat" w:hAnsi="GHEA Grapalat" w:cs="Calibri"/>
                <w:color w:val="000000"/>
                <w:sz w:val="18"/>
                <w:szCs w:val="18"/>
              </w:rPr>
              <w:t>Թխվածքաբլիթ /պրյանիկ/</w:t>
            </w:r>
          </w:p>
        </w:tc>
      </w:tr>
      <w:tr w:rsidR="008D04C2" w:rsidRPr="00AA608E" w:rsidTr="003974CF">
        <w:tc>
          <w:tcPr>
            <w:tcW w:w="1530" w:type="dxa"/>
            <w:vAlign w:val="center"/>
          </w:tcPr>
          <w:p w:rsidR="008D04C2" w:rsidRPr="00062072" w:rsidRDefault="008D04C2" w:rsidP="003974CF">
            <w:pPr>
              <w:jc w:val="center"/>
              <w:rPr>
                <w:rFonts w:ascii="Sylfaen" w:hAnsi="Sylfaen" w:cs="Arial LatArm"/>
                <w:b/>
                <w:iCs/>
                <w:sz w:val="18"/>
                <w:szCs w:val="18"/>
                <w:lang w:val="ru-RU"/>
              </w:rPr>
            </w:pPr>
            <w:r w:rsidRPr="00062072">
              <w:rPr>
                <w:rFonts w:ascii="Sylfaen" w:hAnsi="Sylfaen" w:cs="Arial LatArm"/>
                <w:b/>
                <w:iCs/>
                <w:sz w:val="18"/>
                <w:szCs w:val="18"/>
                <w:lang w:val="ru-RU"/>
              </w:rPr>
              <w:t>3</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Ալյուր</w:t>
            </w:r>
          </w:p>
        </w:tc>
      </w:tr>
      <w:tr w:rsidR="008D04C2" w:rsidRPr="00AA608E" w:rsidTr="003974CF">
        <w:tc>
          <w:tcPr>
            <w:tcW w:w="1530"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4</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Pr>
                <w:rFonts w:ascii="GHEA Grapalat" w:hAnsi="GHEA Grapalat" w:cs="Calibri"/>
                <w:color w:val="000000"/>
                <w:sz w:val="18"/>
                <w:szCs w:val="18"/>
              </w:rPr>
              <w:t xml:space="preserve">Մակարոնեղեն </w:t>
            </w:r>
          </w:p>
        </w:tc>
      </w:tr>
      <w:tr w:rsidR="008D04C2" w:rsidRPr="00AA608E" w:rsidTr="003974CF">
        <w:tc>
          <w:tcPr>
            <w:tcW w:w="1530"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5</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Շաքարավազ</w:t>
            </w:r>
          </w:p>
        </w:tc>
      </w:tr>
      <w:tr w:rsidR="008D04C2" w:rsidRPr="000C2527" w:rsidTr="003974CF">
        <w:tc>
          <w:tcPr>
            <w:tcW w:w="1530"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6</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Կարագ</w:t>
            </w:r>
          </w:p>
        </w:tc>
      </w:tr>
      <w:tr w:rsidR="008D04C2" w:rsidRPr="00AA608E" w:rsidTr="003974CF">
        <w:tc>
          <w:tcPr>
            <w:tcW w:w="1530"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7</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sz w:val="18"/>
                <w:szCs w:val="18"/>
              </w:rPr>
              <w:t>Արևածաղկի ձեթ ռաֆինացված /զտած/</w:t>
            </w:r>
          </w:p>
        </w:tc>
      </w:tr>
      <w:tr w:rsidR="008D04C2" w:rsidRPr="00AA608E" w:rsidTr="003974CF">
        <w:tc>
          <w:tcPr>
            <w:tcW w:w="1530"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8</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Բրինձ</w:t>
            </w:r>
          </w:p>
        </w:tc>
      </w:tr>
      <w:tr w:rsidR="008D04C2" w:rsidRPr="00AA608E" w:rsidTr="003974CF">
        <w:tc>
          <w:tcPr>
            <w:tcW w:w="1530"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9</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Հնդկաձավար</w:t>
            </w:r>
          </w:p>
        </w:tc>
      </w:tr>
      <w:tr w:rsidR="008D04C2" w:rsidRPr="00AA608E" w:rsidTr="003974CF">
        <w:tc>
          <w:tcPr>
            <w:tcW w:w="1530"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lang w:val="ru-RU"/>
              </w:rPr>
              <w:t>1</w:t>
            </w:r>
            <w:r w:rsidRPr="00062072">
              <w:rPr>
                <w:rFonts w:ascii="Sylfaen" w:hAnsi="Sylfaen" w:cs="Arial LatArm"/>
                <w:b/>
                <w:iCs/>
                <w:sz w:val="18"/>
                <w:szCs w:val="18"/>
              </w:rPr>
              <w:t>0</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Ոսպ</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11</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Ոլոռ</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12</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 xml:space="preserve">Կարմիր լոբի </w:t>
            </w:r>
            <w:r>
              <w:rPr>
                <w:rFonts w:ascii="GHEA Grapalat" w:hAnsi="GHEA Grapalat" w:cs="Calibri"/>
                <w:color w:val="000000"/>
                <w:sz w:val="18"/>
                <w:szCs w:val="18"/>
                <w:lang w:val="ru-RU"/>
              </w:rPr>
              <w:t xml:space="preserve"> </w:t>
            </w:r>
            <w:r w:rsidRPr="00341807">
              <w:rPr>
                <w:rFonts w:ascii="GHEA Grapalat" w:hAnsi="GHEA Grapalat" w:cs="Calibri"/>
                <w:color w:val="000000"/>
                <w:sz w:val="18"/>
                <w:szCs w:val="18"/>
              </w:rPr>
              <w:t>( հատիկավոր)</w:t>
            </w:r>
          </w:p>
        </w:tc>
      </w:tr>
      <w:tr w:rsidR="008D04C2" w:rsidRPr="00AA608E" w:rsidTr="003974CF">
        <w:trPr>
          <w:trHeight w:val="242"/>
        </w:trPr>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13</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Ցորենաձավար</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14</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Տոմատի մածուկ</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15</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Կիսել</w:t>
            </w:r>
          </w:p>
        </w:tc>
      </w:tr>
      <w:tr w:rsidR="008D04C2" w:rsidRPr="000C2527"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16</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Pr>
                <w:rFonts w:ascii="GHEA Grapalat" w:hAnsi="GHEA Grapalat" w:cs="Calibri"/>
                <w:color w:val="000000"/>
                <w:sz w:val="18"/>
                <w:szCs w:val="18"/>
              </w:rPr>
              <w:t xml:space="preserve">տավարի միս ,տեղական ոսկրոտ </w:t>
            </w:r>
          </w:p>
        </w:tc>
      </w:tr>
      <w:tr w:rsidR="008D04C2" w:rsidRPr="000C2527"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17</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Pr>
                <w:rFonts w:ascii="GHEA Grapalat" w:hAnsi="GHEA Grapalat" w:cs="Calibri"/>
                <w:color w:val="000000"/>
                <w:sz w:val="18"/>
                <w:szCs w:val="18"/>
              </w:rPr>
              <w:t xml:space="preserve">Հավ, տեղական ամբողջական </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18</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Pr>
                <w:rFonts w:ascii="GHEA Grapalat" w:hAnsi="GHEA Grapalat" w:cs="Calibri"/>
                <w:color w:val="000000"/>
                <w:sz w:val="18"/>
                <w:szCs w:val="18"/>
              </w:rPr>
              <w:t xml:space="preserve">Պանիր </w:t>
            </w:r>
          </w:p>
        </w:tc>
      </w:tr>
      <w:tr w:rsidR="008D04C2" w:rsidRPr="000C2527"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19</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Կաթ</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20</w:t>
            </w:r>
          </w:p>
        </w:tc>
        <w:tc>
          <w:tcPr>
            <w:tcW w:w="8820" w:type="dxa"/>
            <w:vAlign w:val="center"/>
          </w:tcPr>
          <w:p w:rsidR="008D04C2" w:rsidRPr="00A14E35" w:rsidRDefault="008D04C2" w:rsidP="003974CF">
            <w:pPr>
              <w:jc w:val="center"/>
              <w:rPr>
                <w:rFonts w:ascii="GHEA Grapalat" w:hAnsi="GHEA Grapalat" w:cs="Calibri"/>
                <w:color w:val="000000"/>
                <w:sz w:val="18"/>
                <w:szCs w:val="18"/>
                <w:lang w:val="ru-RU"/>
              </w:rPr>
            </w:pPr>
            <w:r w:rsidRPr="00341807">
              <w:rPr>
                <w:rFonts w:ascii="GHEA Grapalat" w:hAnsi="GHEA Grapalat" w:cs="Calibri"/>
                <w:color w:val="000000"/>
                <w:sz w:val="18"/>
                <w:szCs w:val="18"/>
              </w:rPr>
              <w:t xml:space="preserve">Թթվասեր </w:t>
            </w:r>
            <w:r>
              <w:rPr>
                <w:rFonts w:ascii="GHEA Grapalat" w:hAnsi="GHEA Grapalat" w:cs="Calibri"/>
                <w:color w:val="000000"/>
                <w:sz w:val="18"/>
                <w:szCs w:val="18"/>
                <w:lang w:val="ru-RU"/>
              </w:rPr>
              <w:t xml:space="preserve"> </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21</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 xml:space="preserve">Կաթնաշոռ </w:t>
            </w:r>
          </w:p>
        </w:tc>
      </w:tr>
      <w:tr w:rsidR="008D04C2" w:rsidRPr="00AA608E" w:rsidTr="003974CF">
        <w:tc>
          <w:tcPr>
            <w:tcW w:w="1530" w:type="dxa"/>
            <w:vAlign w:val="center"/>
          </w:tcPr>
          <w:p w:rsidR="008D04C2" w:rsidRPr="0022045E" w:rsidRDefault="008D04C2" w:rsidP="008D04C2">
            <w:pPr>
              <w:jc w:val="center"/>
              <w:rPr>
                <w:rFonts w:ascii="Sylfaen" w:hAnsi="Sylfaen" w:cs="Arial LatArm"/>
                <w:b/>
                <w:iCs/>
                <w:sz w:val="18"/>
                <w:szCs w:val="18"/>
              </w:rPr>
            </w:pPr>
            <w:r>
              <w:rPr>
                <w:rFonts w:ascii="Sylfaen" w:hAnsi="Sylfaen" w:cs="Arial LatArm"/>
                <w:b/>
                <w:iCs/>
                <w:sz w:val="18"/>
                <w:szCs w:val="18"/>
              </w:rPr>
              <w:t>22</w:t>
            </w:r>
          </w:p>
        </w:tc>
        <w:tc>
          <w:tcPr>
            <w:tcW w:w="8820" w:type="dxa"/>
            <w:vAlign w:val="center"/>
          </w:tcPr>
          <w:p w:rsidR="008D04C2" w:rsidRPr="00A14E35" w:rsidRDefault="008D04C2" w:rsidP="003974CF">
            <w:pPr>
              <w:jc w:val="center"/>
              <w:rPr>
                <w:rFonts w:ascii="GHEA Grapalat" w:hAnsi="GHEA Grapalat" w:cs="Calibri"/>
                <w:color w:val="000000"/>
                <w:sz w:val="18"/>
                <w:szCs w:val="18"/>
                <w:lang w:val="ru-RU"/>
              </w:rPr>
            </w:pPr>
            <w:r w:rsidRPr="00341807">
              <w:rPr>
                <w:rFonts w:ascii="GHEA Grapalat" w:hAnsi="GHEA Grapalat" w:cs="Calibri"/>
                <w:color w:val="000000"/>
                <w:sz w:val="18"/>
                <w:szCs w:val="18"/>
              </w:rPr>
              <w:t xml:space="preserve">Մածուն </w:t>
            </w:r>
            <w:r>
              <w:rPr>
                <w:rFonts w:ascii="GHEA Grapalat" w:hAnsi="GHEA Grapalat" w:cs="Calibri"/>
                <w:color w:val="000000"/>
                <w:sz w:val="18"/>
                <w:szCs w:val="18"/>
                <w:lang w:val="ru-RU"/>
              </w:rPr>
              <w:t xml:space="preserve"> </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23</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Pr>
                <w:rFonts w:ascii="GHEA Grapalat" w:hAnsi="GHEA Grapalat" w:cs="Calibri"/>
                <w:color w:val="000000"/>
                <w:sz w:val="18"/>
                <w:szCs w:val="18"/>
              </w:rPr>
              <w:t xml:space="preserve">Թխվածքաբլիթ վարսակի փաթիլներով </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24</w:t>
            </w:r>
          </w:p>
        </w:tc>
        <w:tc>
          <w:tcPr>
            <w:tcW w:w="8820" w:type="dxa"/>
            <w:vAlign w:val="center"/>
          </w:tcPr>
          <w:p w:rsidR="008D04C2" w:rsidRDefault="008D04C2" w:rsidP="003974CF">
            <w:pPr>
              <w:jc w:val="center"/>
              <w:rPr>
                <w:rFonts w:ascii="GHEA Grapalat" w:hAnsi="GHEA Grapalat" w:cs="Calibri"/>
                <w:color w:val="000000"/>
                <w:sz w:val="18"/>
                <w:szCs w:val="18"/>
              </w:rPr>
            </w:pPr>
            <w:r>
              <w:rPr>
                <w:rFonts w:ascii="GHEA Grapalat" w:hAnsi="GHEA Grapalat" w:cs="Calibri"/>
                <w:color w:val="000000"/>
                <w:sz w:val="18"/>
                <w:szCs w:val="18"/>
              </w:rPr>
              <w:t>Թխվածքաբլիթ  /վաֆլի /</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25</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Pr>
                <w:rFonts w:ascii="GHEA Grapalat" w:hAnsi="GHEA Grapalat" w:cs="Calibri"/>
                <w:color w:val="000000"/>
                <w:sz w:val="18"/>
                <w:szCs w:val="18"/>
              </w:rPr>
              <w:t>կակաո</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26</w:t>
            </w:r>
          </w:p>
        </w:tc>
        <w:tc>
          <w:tcPr>
            <w:tcW w:w="8820" w:type="dxa"/>
            <w:vAlign w:val="center"/>
          </w:tcPr>
          <w:p w:rsidR="008D04C2" w:rsidRPr="00341807" w:rsidRDefault="008D04C2" w:rsidP="003974CF">
            <w:pPr>
              <w:jc w:val="center"/>
              <w:rPr>
                <w:rFonts w:ascii="GHEA Grapalat" w:hAnsi="GHEA Grapalat"/>
                <w:sz w:val="18"/>
                <w:szCs w:val="18"/>
              </w:rPr>
            </w:pPr>
            <w:r>
              <w:rPr>
                <w:rFonts w:ascii="GHEA Grapalat" w:hAnsi="GHEA Grapalat"/>
                <w:sz w:val="18"/>
                <w:szCs w:val="18"/>
              </w:rPr>
              <w:t xml:space="preserve">Խտացրած կաթ </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27</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Pr>
                <w:rFonts w:ascii="GHEA Grapalat" w:hAnsi="GHEA Grapalat" w:cs="Calibri"/>
                <w:color w:val="000000"/>
                <w:sz w:val="18"/>
                <w:szCs w:val="18"/>
              </w:rPr>
              <w:t>թեյ</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28</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Pr>
                <w:rFonts w:ascii="GHEA Grapalat" w:hAnsi="GHEA Grapalat"/>
                <w:sz w:val="18"/>
                <w:szCs w:val="18"/>
              </w:rPr>
              <w:t>Աղ կերակրի</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29</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Pr>
                <w:rFonts w:ascii="GHEA Grapalat" w:hAnsi="GHEA Grapalat" w:cs="Calibri"/>
                <w:color w:val="000000"/>
                <w:sz w:val="18"/>
                <w:szCs w:val="18"/>
              </w:rPr>
              <w:t xml:space="preserve">Համեմունք լիմոնի աղ </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30</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Pr>
                <w:rFonts w:ascii="GHEA Grapalat" w:hAnsi="GHEA Grapalat" w:cs="Calibri"/>
                <w:color w:val="000000"/>
                <w:sz w:val="18"/>
                <w:szCs w:val="18"/>
              </w:rPr>
              <w:t xml:space="preserve">Համեմունքներ քաղցր </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31</w:t>
            </w:r>
          </w:p>
        </w:tc>
        <w:tc>
          <w:tcPr>
            <w:tcW w:w="8820" w:type="dxa"/>
            <w:vAlign w:val="center"/>
          </w:tcPr>
          <w:p w:rsidR="008D04C2" w:rsidRPr="00341807" w:rsidRDefault="008D04C2" w:rsidP="003974CF">
            <w:pPr>
              <w:pStyle w:val="23"/>
              <w:spacing w:line="240" w:lineRule="auto"/>
              <w:ind w:firstLine="0"/>
              <w:jc w:val="center"/>
              <w:rPr>
                <w:rFonts w:ascii="GHEA Grapalat" w:hAnsi="GHEA Grapalat"/>
                <w:i/>
                <w:sz w:val="18"/>
                <w:szCs w:val="18"/>
              </w:rPr>
            </w:pPr>
            <w:r w:rsidRPr="00341807">
              <w:rPr>
                <w:rFonts w:ascii="GHEA Grapalat" w:hAnsi="GHEA Grapalat"/>
                <w:i/>
                <w:sz w:val="18"/>
                <w:szCs w:val="18"/>
              </w:rPr>
              <w:t>Կաղամբ</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32</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Կարտոֆիլ</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33</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Գազար</w:t>
            </w:r>
          </w:p>
        </w:tc>
      </w:tr>
      <w:tr w:rsidR="008D04C2" w:rsidRPr="00AA608E" w:rsidTr="003974CF">
        <w:tc>
          <w:tcPr>
            <w:tcW w:w="1530" w:type="dxa"/>
            <w:vAlign w:val="center"/>
          </w:tcPr>
          <w:p w:rsidR="008D04C2" w:rsidRPr="0022045E" w:rsidRDefault="008D04C2" w:rsidP="003974CF">
            <w:pPr>
              <w:rPr>
                <w:rFonts w:ascii="Sylfaen" w:hAnsi="Sylfaen" w:cs="Arial LatArm"/>
                <w:b/>
                <w:iCs/>
                <w:sz w:val="18"/>
                <w:szCs w:val="18"/>
              </w:rPr>
            </w:pPr>
            <w:r>
              <w:rPr>
                <w:rFonts w:ascii="Sylfaen" w:hAnsi="Sylfaen" w:cs="Arial LatArm"/>
                <w:b/>
                <w:iCs/>
                <w:sz w:val="18"/>
                <w:szCs w:val="18"/>
              </w:rPr>
              <w:t xml:space="preserve">            34</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Բազուկ</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35</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Սոխ</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36</w:t>
            </w:r>
          </w:p>
        </w:tc>
        <w:tc>
          <w:tcPr>
            <w:tcW w:w="8820" w:type="dxa"/>
            <w:vAlign w:val="center"/>
          </w:tcPr>
          <w:p w:rsidR="008D04C2" w:rsidRPr="00A659E1" w:rsidRDefault="008D04C2" w:rsidP="003974CF">
            <w:pPr>
              <w:jc w:val="center"/>
              <w:rPr>
                <w:rFonts w:ascii="GHEA Grapalat" w:hAnsi="GHEA Grapalat" w:cs="Calibri"/>
                <w:color w:val="000000"/>
                <w:sz w:val="18"/>
                <w:szCs w:val="18"/>
              </w:rPr>
            </w:pPr>
            <w:r w:rsidRPr="00A659E1">
              <w:rPr>
                <w:rFonts w:ascii="GHEA Grapalat" w:hAnsi="GHEA Grapalat" w:cs="Calibri"/>
                <w:color w:val="000000"/>
                <w:sz w:val="18"/>
                <w:szCs w:val="18"/>
              </w:rPr>
              <w:t xml:space="preserve">Խնձոր </w:t>
            </w:r>
          </w:p>
        </w:tc>
      </w:tr>
      <w:tr w:rsidR="008D04C2" w:rsidRPr="00AA608E" w:rsidTr="003974CF">
        <w:tc>
          <w:tcPr>
            <w:tcW w:w="1530"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37</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Դափնու տերև</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38</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Ձու</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39</w:t>
            </w:r>
          </w:p>
        </w:tc>
        <w:tc>
          <w:tcPr>
            <w:tcW w:w="8820" w:type="dxa"/>
            <w:vAlign w:val="center"/>
          </w:tcPr>
          <w:p w:rsidR="008D04C2" w:rsidRPr="00A56209"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Կանաչի  խառն </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40</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Հաճարաձավար</w:t>
            </w:r>
          </w:p>
        </w:tc>
      </w:tr>
      <w:tr w:rsidR="008D04C2" w:rsidRPr="000C2527"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41</w:t>
            </w:r>
          </w:p>
        </w:tc>
        <w:tc>
          <w:tcPr>
            <w:tcW w:w="8820" w:type="dxa"/>
            <w:vAlign w:val="center"/>
          </w:tcPr>
          <w:p w:rsidR="008D04C2" w:rsidRPr="00A56209"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Մրգահյութ բնական </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42</w:t>
            </w:r>
          </w:p>
        </w:tc>
        <w:tc>
          <w:tcPr>
            <w:tcW w:w="8820" w:type="dxa"/>
            <w:vAlign w:val="center"/>
          </w:tcPr>
          <w:p w:rsidR="008D04C2" w:rsidRPr="00A56209"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Ջեմ տեղական </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43</w:t>
            </w:r>
          </w:p>
        </w:tc>
        <w:tc>
          <w:tcPr>
            <w:tcW w:w="8820" w:type="dxa"/>
            <w:vAlign w:val="center"/>
          </w:tcPr>
          <w:p w:rsidR="008D04C2" w:rsidRPr="00A56209"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Չամիչ </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44</w:t>
            </w:r>
          </w:p>
        </w:tc>
        <w:tc>
          <w:tcPr>
            <w:tcW w:w="8820" w:type="dxa"/>
            <w:vAlign w:val="center"/>
          </w:tcPr>
          <w:p w:rsidR="008D04C2" w:rsidRPr="00A56209"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Ծաղկակաղամբ </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45</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Լոլիկ</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46</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Վարունգ</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47</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Կոնֆետ</w:t>
            </w:r>
            <w:r>
              <w:rPr>
                <w:rFonts w:ascii="GHEA Grapalat" w:hAnsi="GHEA Grapalat" w:cs="Calibri"/>
                <w:color w:val="000000"/>
                <w:sz w:val="18"/>
                <w:szCs w:val="18"/>
              </w:rPr>
              <w:t xml:space="preserve"> կարամել </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48</w:t>
            </w:r>
          </w:p>
        </w:tc>
        <w:tc>
          <w:tcPr>
            <w:tcW w:w="8820" w:type="dxa"/>
            <w:vAlign w:val="center"/>
          </w:tcPr>
          <w:p w:rsidR="008D04C2" w:rsidRPr="002D6185" w:rsidRDefault="008D04C2" w:rsidP="003974CF">
            <w:pPr>
              <w:jc w:val="center"/>
              <w:rPr>
                <w:rFonts w:ascii="GHEA Grapalat" w:hAnsi="GHEA Grapalat" w:cs="Calibri"/>
                <w:color w:val="000000"/>
                <w:sz w:val="18"/>
                <w:szCs w:val="18"/>
              </w:rPr>
            </w:pPr>
            <w:r>
              <w:rPr>
                <w:rFonts w:ascii="GHEA Grapalat" w:hAnsi="GHEA Grapalat" w:cs="Calibri"/>
                <w:color w:val="000000"/>
                <w:sz w:val="18"/>
                <w:szCs w:val="18"/>
                <w:lang w:val="ru-RU"/>
              </w:rPr>
              <w:t xml:space="preserve">Կոնֆետ </w:t>
            </w:r>
            <w:r>
              <w:rPr>
                <w:rFonts w:ascii="GHEA Grapalat" w:hAnsi="GHEA Grapalat" w:cs="Calibri"/>
                <w:color w:val="000000"/>
                <w:sz w:val="18"/>
                <w:szCs w:val="18"/>
              </w:rPr>
              <w:t xml:space="preserve"> շոկոլադապատ </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49</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Սոդա</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50</w:t>
            </w:r>
          </w:p>
        </w:tc>
        <w:tc>
          <w:tcPr>
            <w:tcW w:w="8820" w:type="dxa"/>
            <w:vAlign w:val="center"/>
          </w:tcPr>
          <w:p w:rsidR="008D04C2" w:rsidRPr="00A56209"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Հալվա</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51</w:t>
            </w:r>
          </w:p>
        </w:tc>
        <w:tc>
          <w:tcPr>
            <w:tcW w:w="8820" w:type="dxa"/>
            <w:vAlign w:val="center"/>
          </w:tcPr>
          <w:p w:rsidR="008D04C2" w:rsidRPr="00341807" w:rsidRDefault="008D04C2" w:rsidP="003974CF">
            <w:pPr>
              <w:pStyle w:val="23"/>
              <w:spacing w:line="240" w:lineRule="auto"/>
              <w:ind w:firstLine="0"/>
              <w:jc w:val="center"/>
              <w:rPr>
                <w:rFonts w:ascii="GHEA Grapalat" w:hAnsi="GHEA Grapalat"/>
                <w:i/>
                <w:sz w:val="18"/>
                <w:szCs w:val="18"/>
              </w:rPr>
            </w:pPr>
            <w:r w:rsidRPr="00341807">
              <w:rPr>
                <w:rFonts w:ascii="GHEA Grapalat" w:hAnsi="GHEA Grapalat"/>
                <w:i/>
                <w:sz w:val="18"/>
                <w:szCs w:val="18"/>
              </w:rPr>
              <w:t>Կանաչ Լոբի</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52</w:t>
            </w:r>
          </w:p>
        </w:tc>
        <w:tc>
          <w:tcPr>
            <w:tcW w:w="8820" w:type="dxa"/>
            <w:vAlign w:val="center"/>
          </w:tcPr>
          <w:p w:rsidR="008D04C2" w:rsidRPr="00A7244D"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Սմբուկ </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53</w:t>
            </w:r>
          </w:p>
        </w:tc>
        <w:tc>
          <w:tcPr>
            <w:tcW w:w="8820" w:type="dxa"/>
            <w:vAlign w:val="center"/>
          </w:tcPr>
          <w:p w:rsidR="008D04C2" w:rsidRPr="00A7244D"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Տաքդեղ կանաչ քաղցր </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54</w:t>
            </w:r>
          </w:p>
        </w:tc>
        <w:tc>
          <w:tcPr>
            <w:tcW w:w="8820" w:type="dxa"/>
            <w:vAlign w:val="center"/>
          </w:tcPr>
          <w:p w:rsidR="008D04C2" w:rsidRPr="00A7244D"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Դեղձ</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55</w:t>
            </w:r>
          </w:p>
        </w:tc>
        <w:tc>
          <w:tcPr>
            <w:tcW w:w="8820" w:type="dxa"/>
            <w:vAlign w:val="center"/>
          </w:tcPr>
          <w:p w:rsidR="008D04C2" w:rsidRPr="00A7244D"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Սալոր </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56</w:t>
            </w:r>
          </w:p>
        </w:tc>
        <w:tc>
          <w:tcPr>
            <w:tcW w:w="8820" w:type="dxa"/>
            <w:vAlign w:val="center"/>
          </w:tcPr>
          <w:p w:rsidR="008D04C2" w:rsidRPr="00A7244D"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Խաղող</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lastRenderedPageBreak/>
              <w:t>57</w:t>
            </w:r>
          </w:p>
        </w:tc>
        <w:tc>
          <w:tcPr>
            <w:tcW w:w="8820" w:type="dxa"/>
            <w:vAlign w:val="center"/>
          </w:tcPr>
          <w:p w:rsidR="008D04C2" w:rsidRPr="00A7244D"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Ծիրան</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58</w:t>
            </w:r>
          </w:p>
        </w:tc>
        <w:tc>
          <w:tcPr>
            <w:tcW w:w="8820" w:type="dxa"/>
            <w:vAlign w:val="center"/>
          </w:tcPr>
          <w:p w:rsidR="008D04C2" w:rsidRPr="00A7244D"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Վարսակի փաթիլ</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59</w:t>
            </w:r>
          </w:p>
        </w:tc>
        <w:tc>
          <w:tcPr>
            <w:tcW w:w="8820" w:type="dxa"/>
            <w:vAlign w:val="center"/>
          </w:tcPr>
          <w:p w:rsidR="008D04C2" w:rsidRPr="00A7244D"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Բլղուր </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60</w:t>
            </w:r>
          </w:p>
        </w:tc>
        <w:tc>
          <w:tcPr>
            <w:tcW w:w="8820" w:type="dxa"/>
            <w:vAlign w:val="center"/>
          </w:tcPr>
          <w:p w:rsidR="008D04C2" w:rsidRPr="00A7244D"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Բանան</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61</w:t>
            </w:r>
          </w:p>
        </w:tc>
        <w:tc>
          <w:tcPr>
            <w:tcW w:w="8820" w:type="dxa"/>
            <w:vAlign w:val="center"/>
          </w:tcPr>
          <w:p w:rsidR="008D04C2" w:rsidRPr="00A7244D"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Եգիպտացորեն թարմ</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62</w:t>
            </w:r>
          </w:p>
        </w:tc>
        <w:tc>
          <w:tcPr>
            <w:tcW w:w="8820" w:type="dxa"/>
            <w:vAlign w:val="center"/>
          </w:tcPr>
          <w:p w:rsidR="008D04C2" w:rsidRPr="00341807" w:rsidRDefault="008D04C2" w:rsidP="003974CF">
            <w:pPr>
              <w:jc w:val="center"/>
              <w:rPr>
                <w:rFonts w:ascii="GHEA Grapalat" w:hAnsi="GHEA Grapalat" w:cs="Calibri"/>
                <w:color w:val="000000"/>
                <w:sz w:val="18"/>
                <w:szCs w:val="18"/>
              </w:rPr>
            </w:pPr>
            <w:r w:rsidRPr="00341807">
              <w:rPr>
                <w:rFonts w:ascii="GHEA Grapalat" w:hAnsi="GHEA Grapalat" w:cs="Calibri"/>
                <w:color w:val="000000"/>
                <w:sz w:val="18"/>
                <w:szCs w:val="18"/>
              </w:rPr>
              <w:t>Մանդարին</w:t>
            </w:r>
          </w:p>
        </w:tc>
      </w:tr>
      <w:tr w:rsidR="008D04C2" w:rsidRPr="00AA608E" w:rsidTr="003974CF">
        <w:tc>
          <w:tcPr>
            <w:tcW w:w="1530"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63</w:t>
            </w:r>
          </w:p>
        </w:tc>
        <w:tc>
          <w:tcPr>
            <w:tcW w:w="8820" w:type="dxa"/>
            <w:vAlign w:val="center"/>
          </w:tcPr>
          <w:p w:rsidR="008D04C2" w:rsidRPr="00A7244D" w:rsidRDefault="008D04C2" w:rsidP="003974CF">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Տանձ </w:t>
            </w:r>
          </w:p>
        </w:tc>
      </w:tr>
    </w:tbl>
    <w:p w:rsidR="008E0B31" w:rsidRPr="00AA608E" w:rsidRDefault="008E0B31" w:rsidP="008E0B31">
      <w:pPr>
        <w:pStyle w:val="23"/>
        <w:spacing w:line="240" w:lineRule="auto"/>
        <w:ind w:firstLine="567"/>
        <w:rPr>
          <w:rFonts w:ascii="GHEA Grapalat" w:hAnsi="GHEA Grapalat"/>
        </w:rPr>
      </w:pPr>
      <w:r w:rsidRPr="00AA608E">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8E0B31" w:rsidRPr="00AA608E" w:rsidRDefault="008E0B31" w:rsidP="00020DA7">
      <w:pPr>
        <w:pStyle w:val="23"/>
        <w:spacing w:line="240" w:lineRule="auto"/>
        <w:rPr>
          <w:rFonts w:ascii="GHEA Grapalat" w:hAnsi="GHEA Grapalat"/>
        </w:rPr>
      </w:pPr>
      <w:r w:rsidRPr="00AA608E">
        <w:rPr>
          <w:rFonts w:ascii="GHEA Grapalat" w:hAnsi="GHEA Grapalat"/>
        </w:rPr>
        <w:t xml:space="preserve"> </w:t>
      </w:r>
    </w:p>
    <w:p w:rsidR="008E0B31" w:rsidRPr="008D04C2" w:rsidRDefault="008E0B31" w:rsidP="008D04C2">
      <w:pPr>
        <w:pStyle w:val="aff3"/>
        <w:numPr>
          <w:ilvl w:val="0"/>
          <w:numId w:val="29"/>
        </w:numPr>
        <w:jc w:val="center"/>
        <w:rPr>
          <w:rFonts w:ascii="GHEA Grapalat" w:hAnsi="GHEA Grapalat"/>
          <w:b/>
          <w:sz w:val="20"/>
          <w:lang w:val="es-ES"/>
        </w:rPr>
      </w:pPr>
      <w:r w:rsidRPr="008D04C2">
        <w:rPr>
          <w:rFonts w:ascii="GHEA Grapalat" w:hAnsi="GHEA Grapalat" w:cs="Sylfaen"/>
          <w:b/>
          <w:sz w:val="20"/>
        </w:rPr>
        <w:t>ՄԱՍՆԱԿՑԻ</w:t>
      </w:r>
      <w:r w:rsidRPr="008D04C2">
        <w:rPr>
          <w:rFonts w:ascii="GHEA Grapalat" w:hAnsi="GHEA Grapalat"/>
          <w:b/>
          <w:sz w:val="20"/>
          <w:lang w:val="es-ES"/>
        </w:rPr>
        <w:t xml:space="preserve"> </w:t>
      </w:r>
      <w:r w:rsidRPr="008D04C2">
        <w:rPr>
          <w:rFonts w:ascii="GHEA Grapalat" w:hAnsi="GHEA Grapalat" w:cs="Sylfaen"/>
          <w:b/>
          <w:sz w:val="20"/>
        </w:rPr>
        <w:t>ՄԱՍՆԱԿՑՈՒԹՅԱՆ</w:t>
      </w:r>
      <w:r w:rsidRPr="008D04C2">
        <w:rPr>
          <w:rFonts w:ascii="GHEA Grapalat" w:hAnsi="GHEA Grapalat"/>
          <w:b/>
          <w:sz w:val="20"/>
          <w:lang w:val="es-ES"/>
        </w:rPr>
        <w:t xml:space="preserve"> </w:t>
      </w:r>
      <w:r w:rsidRPr="008D04C2">
        <w:rPr>
          <w:rFonts w:ascii="GHEA Grapalat" w:hAnsi="GHEA Grapalat" w:cs="Sylfaen"/>
          <w:b/>
          <w:sz w:val="20"/>
        </w:rPr>
        <w:t>ԻՐԱՎՈՒՆՔԻ</w:t>
      </w:r>
      <w:r w:rsidRPr="008D04C2">
        <w:rPr>
          <w:rFonts w:ascii="GHEA Grapalat" w:hAnsi="GHEA Grapalat"/>
          <w:b/>
          <w:sz w:val="20"/>
          <w:lang w:val="es-ES"/>
        </w:rPr>
        <w:t xml:space="preserve"> </w:t>
      </w:r>
      <w:r w:rsidRPr="008D04C2">
        <w:rPr>
          <w:rFonts w:ascii="GHEA Grapalat" w:hAnsi="GHEA Grapalat" w:cs="Sylfaen"/>
          <w:b/>
          <w:sz w:val="20"/>
        </w:rPr>
        <w:t>ՊԱՀԱՆՋՆԵՐԸ</w:t>
      </w:r>
      <w:r w:rsidRPr="008D04C2">
        <w:rPr>
          <w:rFonts w:ascii="GHEA Grapalat" w:hAnsi="GHEA Grapalat"/>
          <w:b/>
          <w:sz w:val="20"/>
          <w:lang w:val="es-ES"/>
        </w:rPr>
        <w:t xml:space="preserve">, </w:t>
      </w:r>
      <w:r w:rsidRPr="008D04C2">
        <w:rPr>
          <w:rFonts w:ascii="GHEA Grapalat" w:hAnsi="GHEA Grapalat" w:cs="Sylfaen"/>
          <w:b/>
          <w:sz w:val="20"/>
        </w:rPr>
        <w:t>ՈՐԱԿԱՎՈՐՄԱՆ</w:t>
      </w:r>
      <w:r w:rsidRPr="008D04C2">
        <w:rPr>
          <w:rFonts w:ascii="GHEA Grapalat" w:hAnsi="GHEA Grapalat"/>
          <w:b/>
          <w:sz w:val="20"/>
          <w:lang w:val="es-ES"/>
        </w:rPr>
        <w:t xml:space="preserve"> </w:t>
      </w:r>
      <w:r w:rsidRPr="008D04C2">
        <w:rPr>
          <w:rFonts w:ascii="GHEA Grapalat" w:hAnsi="GHEA Grapalat" w:cs="Sylfaen"/>
          <w:b/>
          <w:sz w:val="20"/>
        </w:rPr>
        <w:t>ՉԱՓԱՆԻՇՆԵՐԸ</w:t>
      </w:r>
      <w:r w:rsidRPr="008D04C2">
        <w:rPr>
          <w:rFonts w:ascii="GHEA Grapalat" w:hAnsi="GHEA Grapalat"/>
          <w:b/>
          <w:sz w:val="20"/>
          <w:lang w:val="es-ES"/>
        </w:rPr>
        <w:t xml:space="preserve">  ԵՎ </w:t>
      </w:r>
      <w:r w:rsidRPr="008D04C2">
        <w:rPr>
          <w:rFonts w:ascii="GHEA Grapalat" w:hAnsi="GHEA Grapalat" w:cs="Sylfaen"/>
          <w:b/>
          <w:sz w:val="20"/>
        </w:rPr>
        <w:t>ԴՐԱՆՑ</w:t>
      </w:r>
      <w:r w:rsidRPr="008D04C2">
        <w:rPr>
          <w:rFonts w:ascii="GHEA Grapalat" w:hAnsi="GHEA Grapalat"/>
          <w:b/>
          <w:sz w:val="20"/>
          <w:lang w:val="es-ES"/>
        </w:rPr>
        <w:t xml:space="preserve"> </w:t>
      </w:r>
      <w:r w:rsidRPr="008D04C2">
        <w:rPr>
          <w:rFonts w:ascii="GHEA Grapalat" w:hAnsi="GHEA Grapalat" w:cs="Sylfaen"/>
          <w:b/>
          <w:sz w:val="20"/>
          <w:lang w:val="es-ES"/>
        </w:rPr>
        <w:t>Գ</w:t>
      </w:r>
      <w:r w:rsidRPr="008D04C2">
        <w:rPr>
          <w:rFonts w:ascii="GHEA Grapalat" w:hAnsi="GHEA Grapalat" w:cs="Sylfaen"/>
          <w:b/>
          <w:sz w:val="20"/>
        </w:rPr>
        <w:t>ՆԱՀԱՏՄԱՆ</w:t>
      </w:r>
      <w:r w:rsidRPr="008D04C2">
        <w:rPr>
          <w:rFonts w:ascii="GHEA Grapalat" w:hAnsi="GHEA Grapalat"/>
          <w:b/>
          <w:sz w:val="20"/>
          <w:lang w:val="es-ES"/>
        </w:rPr>
        <w:t xml:space="preserve"> </w:t>
      </w:r>
      <w:r w:rsidRPr="008D04C2">
        <w:rPr>
          <w:rFonts w:ascii="GHEA Grapalat" w:hAnsi="GHEA Grapalat" w:cs="Sylfaen"/>
          <w:b/>
          <w:sz w:val="20"/>
        </w:rPr>
        <w:t>ԿԱՐ</w:t>
      </w:r>
      <w:r w:rsidRPr="008D04C2">
        <w:rPr>
          <w:rFonts w:ascii="GHEA Grapalat" w:hAnsi="GHEA Grapalat" w:cs="Sylfaen"/>
          <w:b/>
          <w:sz w:val="20"/>
          <w:lang w:val="es-ES"/>
        </w:rPr>
        <w:t>Գ</w:t>
      </w:r>
      <w:r w:rsidRPr="008D04C2">
        <w:rPr>
          <w:rFonts w:ascii="GHEA Grapalat" w:hAnsi="GHEA Grapalat" w:cs="Sylfaen"/>
          <w:b/>
          <w:sz w:val="20"/>
        </w:rPr>
        <w:t>Ը</w:t>
      </w:r>
      <w:r w:rsidRPr="008D04C2">
        <w:rPr>
          <w:rFonts w:ascii="GHEA Grapalat" w:hAnsi="GHEA Grapalat"/>
          <w:b/>
          <w:sz w:val="20"/>
          <w:lang w:val="es-ES"/>
        </w:rPr>
        <w:t xml:space="preserve"> </w:t>
      </w:r>
    </w:p>
    <w:p w:rsidR="008E0B31" w:rsidRPr="00AA608E" w:rsidRDefault="008E0B31" w:rsidP="008E0B31">
      <w:pPr>
        <w:ind w:firstLine="567"/>
        <w:jc w:val="both"/>
        <w:rPr>
          <w:rFonts w:ascii="GHEA Grapalat" w:hAnsi="GHEA Grapalat"/>
          <w:szCs w:val="22"/>
          <w:lang w:val="es-ES"/>
        </w:rPr>
      </w:pPr>
    </w:p>
    <w:p w:rsidR="008E0B31" w:rsidRPr="00AA608E" w:rsidRDefault="008E0B31" w:rsidP="008E0B31">
      <w:pPr>
        <w:ind w:firstLine="567"/>
        <w:jc w:val="both"/>
        <w:rPr>
          <w:rFonts w:ascii="GHEA Grapalat" w:hAnsi="GHEA Grapalat" w:cs="Arial Armenian"/>
          <w:sz w:val="20"/>
          <w:lang w:val="es-ES"/>
        </w:rPr>
      </w:pPr>
      <w:r w:rsidRPr="00AA608E">
        <w:rPr>
          <w:rFonts w:ascii="GHEA Grapalat" w:hAnsi="GHEA Grapalat" w:cs="Arial Armenian"/>
          <w:sz w:val="20"/>
          <w:lang w:val="es-ES"/>
        </w:rPr>
        <w:t xml:space="preserve">2.1 </w:t>
      </w:r>
      <w:r w:rsidRPr="00AA608E">
        <w:rPr>
          <w:rFonts w:ascii="GHEA Grapalat" w:hAnsi="GHEA Grapalat" w:cs="Sylfaen"/>
          <w:sz w:val="20"/>
          <w:lang w:val="ru-RU"/>
        </w:rPr>
        <w:t>Սույն</w:t>
      </w:r>
      <w:r w:rsidRPr="00AA608E">
        <w:rPr>
          <w:rFonts w:ascii="GHEA Grapalat" w:hAnsi="GHEA Grapalat" w:cs="Arial Armenian"/>
          <w:sz w:val="20"/>
          <w:lang w:val="es-ES"/>
        </w:rPr>
        <w:t xml:space="preserve">  ընթացակարգին </w:t>
      </w:r>
      <w:r w:rsidRPr="00AA608E">
        <w:rPr>
          <w:rFonts w:ascii="GHEA Grapalat" w:hAnsi="GHEA Grapalat" w:cs="Sylfaen"/>
          <w:sz w:val="20"/>
          <w:lang w:val="ru-RU"/>
        </w:rPr>
        <w:t>մասնակցելու</w:t>
      </w:r>
      <w:r w:rsidRPr="00AA608E">
        <w:rPr>
          <w:rFonts w:ascii="GHEA Grapalat" w:hAnsi="GHEA Grapalat" w:cs="Arial Armenian"/>
          <w:sz w:val="20"/>
          <w:lang w:val="es-ES"/>
        </w:rPr>
        <w:t xml:space="preserve"> </w:t>
      </w:r>
      <w:r w:rsidRPr="00AA608E">
        <w:rPr>
          <w:rFonts w:ascii="GHEA Grapalat" w:hAnsi="GHEA Grapalat" w:cs="Sylfaen"/>
          <w:sz w:val="20"/>
          <w:lang w:val="ru-RU"/>
        </w:rPr>
        <w:t>իրավունք</w:t>
      </w:r>
      <w:r w:rsidRPr="00AA608E">
        <w:rPr>
          <w:rFonts w:ascii="GHEA Grapalat" w:hAnsi="GHEA Grapalat" w:cs="Arial Armenian"/>
          <w:sz w:val="20"/>
          <w:lang w:val="es-ES"/>
        </w:rPr>
        <w:t xml:space="preserve"> </w:t>
      </w:r>
      <w:r w:rsidRPr="00AA608E">
        <w:rPr>
          <w:rFonts w:ascii="GHEA Grapalat" w:hAnsi="GHEA Grapalat" w:cs="Sylfaen"/>
          <w:sz w:val="20"/>
          <w:lang w:val="ru-RU"/>
        </w:rPr>
        <w:t>չունեն</w:t>
      </w:r>
      <w:r w:rsidRPr="00AA608E">
        <w:rPr>
          <w:rFonts w:ascii="GHEA Grapalat" w:hAnsi="GHEA Grapalat" w:cs="Arial Armenian"/>
          <w:sz w:val="20"/>
          <w:lang w:val="es-ES"/>
        </w:rPr>
        <w:t xml:space="preserve"> </w:t>
      </w:r>
      <w:r w:rsidRPr="00AA608E">
        <w:rPr>
          <w:rFonts w:ascii="GHEA Grapalat" w:hAnsi="GHEA Grapalat" w:cs="Sylfaen"/>
          <w:sz w:val="20"/>
          <w:lang w:val="ru-RU"/>
        </w:rPr>
        <w:t>անձինք</w:t>
      </w:r>
      <w:r w:rsidRPr="00AA608E">
        <w:rPr>
          <w:rFonts w:ascii="GHEA Grapalat" w:hAnsi="GHEA Grapalat" w:cs="Sylfaen"/>
          <w:sz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sz w:val="20"/>
          <w:szCs w:val="20"/>
          <w:lang w:val="es-ES"/>
        </w:rPr>
        <w:t xml:space="preserve">1)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cs="Sylfaen"/>
          <w:sz w:val="20"/>
          <w:szCs w:val="20"/>
        </w:rPr>
        <w:t>դատական</w:t>
      </w:r>
      <w:r w:rsidRPr="00AA608E">
        <w:rPr>
          <w:rFonts w:ascii="GHEA Grapalat" w:hAnsi="GHEA Grapalat"/>
          <w:sz w:val="20"/>
          <w:szCs w:val="20"/>
          <w:lang w:val="es-ES"/>
        </w:rPr>
        <w:t xml:space="preserve"> </w:t>
      </w:r>
      <w:r w:rsidRPr="00AA608E">
        <w:rPr>
          <w:rFonts w:ascii="GHEA Grapalat" w:hAnsi="GHEA Grapalat" w:cs="Sylfaen"/>
          <w:sz w:val="20"/>
          <w:szCs w:val="20"/>
        </w:rPr>
        <w:t>կարգով</w:t>
      </w:r>
      <w:r w:rsidRPr="00AA608E">
        <w:rPr>
          <w:rFonts w:ascii="GHEA Grapalat" w:hAnsi="GHEA Grapalat"/>
          <w:sz w:val="20"/>
          <w:szCs w:val="20"/>
          <w:lang w:val="es-ES"/>
        </w:rPr>
        <w:t xml:space="preserve"> </w:t>
      </w:r>
      <w:r w:rsidRPr="00AA608E">
        <w:rPr>
          <w:rFonts w:ascii="GHEA Grapalat" w:hAnsi="GHEA Grapalat" w:cs="Sylfaen"/>
          <w:sz w:val="20"/>
          <w:szCs w:val="20"/>
        </w:rPr>
        <w:t>ճանաչվել</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սնանկ</w:t>
      </w:r>
      <w:r w:rsidRPr="00AA608E">
        <w:rPr>
          <w:rFonts w:ascii="GHEA Grapalat" w:hAnsi="GHEA Grapalat"/>
          <w:sz w:val="20"/>
          <w:szCs w:val="20"/>
          <w:lang w:val="es-ES"/>
        </w:rPr>
        <w:t xml:space="preserve">. </w:t>
      </w:r>
    </w:p>
    <w:p w:rsidR="008E0B31" w:rsidRPr="00AA608E" w:rsidRDefault="008E0B31" w:rsidP="008E0B31">
      <w:pPr>
        <w:tabs>
          <w:tab w:val="left" w:pos="7200"/>
        </w:tabs>
        <w:ind w:firstLine="720"/>
        <w:jc w:val="both"/>
        <w:rPr>
          <w:rFonts w:ascii="GHEA Grapalat" w:hAnsi="GHEA Grapalat"/>
          <w:sz w:val="20"/>
          <w:szCs w:val="20"/>
          <w:lang w:val="es-ES"/>
        </w:rPr>
      </w:pPr>
      <w:r w:rsidRPr="00AA608E">
        <w:rPr>
          <w:rFonts w:ascii="GHEA Grapalat" w:hAnsi="GHEA Grapalat"/>
          <w:sz w:val="20"/>
          <w:szCs w:val="20"/>
          <w:lang w:val="es-ES"/>
        </w:rPr>
        <w:t xml:space="preserve">2)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sz w:val="20"/>
          <w:szCs w:val="20"/>
        </w:rPr>
        <w:t>հարկային</w:t>
      </w:r>
      <w:r w:rsidRPr="00AA608E">
        <w:rPr>
          <w:rFonts w:ascii="GHEA Grapalat" w:hAnsi="GHEA Grapalat"/>
          <w:sz w:val="20"/>
          <w:szCs w:val="20"/>
          <w:lang w:val="es-ES"/>
        </w:rPr>
        <w:t xml:space="preserve"> </w:t>
      </w:r>
      <w:r w:rsidRPr="00AA608E">
        <w:rPr>
          <w:rFonts w:ascii="GHEA Grapalat" w:hAnsi="GHEA Grapalat"/>
          <w:sz w:val="20"/>
          <w:szCs w:val="20"/>
        </w:rPr>
        <w:t>մարմնի</w:t>
      </w:r>
      <w:r w:rsidRPr="00AA608E">
        <w:rPr>
          <w:rFonts w:ascii="GHEA Grapalat" w:hAnsi="GHEA Grapalat"/>
          <w:sz w:val="20"/>
          <w:szCs w:val="20"/>
          <w:lang w:val="es-ES"/>
        </w:rPr>
        <w:t xml:space="preserve"> </w:t>
      </w:r>
      <w:r w:rsidRPr="00AA608E">
        <w:rPr>
          <w:rFonts w:ascii="GHEA Grapalat" w:hAnsi="GHEA Grapalat"/>
          <w:sz w:val="20"/>
          <w:szCs w:val="20"/>
        </w:rPr>
        <w:t>կողմից</w:t>
      </w:r>
      <w:r w:rsidRPr="00AA608E">
        <w:rPr>
          <w:rFonts w:ascii="GHEA Grapalat" w:hAnsi="GHEA Grapalat"/>
          <w:sz w:val="20"/>
          <w:szCs w:val="20"/>
          <w:lang w:val="es-ES"/>
        </w:rPr>
        <w:t xml:space="preserve"> </w:t>
      </w:r>
      <w:r w:rsidRPr="00AA608E">
        <w:rPr>
          <w:rFonts w:ascii="GHEA Grapalat" w:hAnsi="GHEA Grapalat"/>
          <w:sz w:val="20"/>
          <w:szCs w:val="20"/>
        </w:rPr>
        <w:t>վերահսկվող</w:t>
      </w:r>
      <w:r w:rsidRPr="00AA608E">
        <w:rPr>
          <w:rFonts w:ascii="GHEA Grapalat" w:hAnsi="GHEA Grapalat"/>
          <w:sz w:val="20"/>
          <w:szCs w:val="20"/>
          <w:lang w:val="es-ES"/>
        </w:rPr>
        <w:t xml:space="preserve"> </w:t>
      </w:r>
      <w:r w:rsidRPr="00AA608E">
        <w:rPr>
          <w:rFonts w:ascii="GHEA Grapalat" w:hAnsi="GHEA Grapalat"/>
          <w:sz w:val="20"/>
          <w:szCs w:val="20"/>
        </w:rPr>
        <w:t>եկամուտների</w:t>
      </w:r>
      <w:r w:rsidRPr="00AA608E">
        <w:rPr>
          <w:rFonts w:ascii="GHEA Grapalat" w:hAnsi="GHEA Grapalat"/>
          <w:sz w:val="20"/>
          <w:szCs w:val="20"/>
          <w:lang w:val="es-ES"/>
        </w:rPr>
        <w:t xml:space="preserve"> </w:t>
      </w:r>
      <w:r w:rsidRPr="00AA608E">
        <w:rPr>
          <w:rFonts w:ascii="GHEA Grapalat" w:hAnsi="GHEA Grapalat"/>
          <w:sz w:val="20"/>
          <w:szCs w:val="20"/>
        </w:rPr>
        <w:t>գծով</w:t>
      </w:r>
      <w:r w:rsidRPr="00AA608E">
        <w:rPr>
          <w:rFonts w:ascii="GHEA Grapalat" w:hAnsi="GHEA Grapalat"/>
          <w:sz w:val="20"/>
          <w:szCs w:val="20"/>
          <w:lang w:val="es-ES"/>
        </w:rPr>
        <w:t xml:space="preserve"> </w:t>
      </w:r>
      <w:r w:rsidRPr="00AA608E">
        <w:rPr>
          <w:rFonts w:ascii="GHEA Grapalat" w:hAnsi="GHEA Grapalat" w:cs="Sylfaen"/>
          <w:sz w:val="20"/>
          <w:szCs w:val="20"/>
        </w:rPr>
        <w:t>ունեն</w:t>
      </w:r>
      <w:r w:rsidRPr="00AA608E">
        <w:rPr>
          <w:rFonts w:ascii="GHEA Grapalat" w:hAnsi="GHEA Grapalat"/>
          <w:sz w:val="20"/>
          <w:szCs w:val="20"/>
          <w:lang w:val="es-ES"/>
        </w:rPr>
        <w:t xml:space="preserve"> </w:t>
      </w:r>
      <w:r w:rsidRPr="00AA608E">
        <w:rPr>
          <w:rFonts w:ascii="GHEA Grapalat" w:hAnsi="GHEA Grapalat" w:cs="Sylfaen"/>
          <w:sz w:val="20"/>
          <w:szCs w:val="20"/>
        </w:rPr>
        <w:t>իրենց</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ներկայացրած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գնային</w:t>
      </w:r>
      <w:r w:rsidRPr="00AA608E">
        <w:rPr>
          <w:rFonts w:ascii="GHEA Grapalat" w:hAnsi="GHEA Grapalat" w:cs="Sylfaen"/>
          <w:sz w:val="20"/>
          <w:szCs w:val="20"/>
          <w:lang w:val="es-ES"/>
        </w:rPr>
        <w:t xml:space="preserve"> </w:t>
      </w:r>
      <w:r w:rsidRPr="00AA608E">
        <w:rPr>
          <w:rFonts w:ascii="GHEA Grapalat" w:hAnsi="GHEA Grapalat" w:cs="Sylfaen"/>
          <w:sz w:val="20"/>
          <w:szCs w:val="20"/>
        </w:rPr>
        <w:t>առաջարկի</w:t>
      </w:r>
      <w:r w:rsidRPr="00AA608E">
        <w:rPr>
          <w:rFonts w:ascii="GHEA Grapalat" w:hAnsi="GHEA Grapalat" w:cs="Sylfaen"/>
          <w:sz w:val="20"/>
          <w:szCs w:val="20"/>
          <w:lang w:val="es-ES"/>
        </w:rPr>
        <w:t xml:space="preserve"> </w:t>
      </w:r>
      <w:r w:rsidRPr="00AA608E">
        <w:rPr>
          <w:rFonts w:ascii="GHEA Grapalat" w:hAnsi="GHEA Grapalat" w:cs="Sylfaen"/>
          <w:sz w:val="20"/>
          <w:szCs w:val="20"/>
        </w:rPr>
        <w:t>մինչև</w:t>
      </w:r>
      <w:r w:rsidRPr="00AA608E">
        <w:rPr>
          <w:rFonts w:ascii="GHEA Grapalat" w:hAnsi="GHEA Grapalat" w:cs="Sylfaen"/>
          <w:sz w:val="20"/>
          <w:szCs w:val="20"/>
          <w:lang w:val="es-ES"/>
        </w:rPr>
        <w:t xml:space="preserve"> </w:t>
      </w:r>
      <w:r w:rsidRPr="00AA608E">
        <w:rPr>
          <w:rFonts w:ascii="GHEA Grapalat" w:hAnsi="GHEA Grapalat" w:cs="Sylfaen"/>
          <w:sz w:val="20"/>
          <w:szCs w:val="20"/>
        </w:rPr>
        <w:t>մեկ</w:t>
      </w:r>
      <w:r w:rsidRPr="00AA608E">
        <w:rPr>
          <w:rFonts w:ascii="GHEA Grapalat" w:hAnsi="GHEA Grapalat" w:cs="Sylfaen"/>
          <w:sz w:val="20"/>
          <w:szCs w:val="20"/>
          <w:lang w:val="es-ES"/>
        </w:rPr>
        <w:t xml:space="preserve"> </w:t>
      </w:r>
      <w:r w:rsidRPr="00AA608E">
        <w:rPr>
          <w:rFonts w:ascii="GHEA Grapalat" w:hAnsi="GHEA Grapalat" w:cs="Sylfaen"/>
          <w:sz w:val="20"/>
          <w:szCs w:val="20"/>
        </w:rPr>
        <w:t>տոկոսը</w:t>
      </w:r>
      <w:r w:rsidRPr="00AA608E">
        <w:rPr>
          <w:rFonts w:ascii="GHEA Grapalat" w:hAnsi="GHEA Grapalat" w:cs="Sylfaen"/>
          <w:sz w:val="20"/>
          <w:szCs w:val="20"/>
          <w:lang w:val="es-ES"/>
        </w:rPr>
        <w:t xml:space="preserve">, </w:t>
      </w:r>
      <w:r w:rsidRPr="00AA608E">
        <w:rPr>
          <w:rFonts w:ascii="GHEA Grapalat" w:hAnsi="GHEA Grapalat" w:cs="Sylfaen"/>
          <w:sz w:val="20"/>
          <w:szCs w:val="20"/>
        </w:rPr>
        <w:t>բայց</w:t>
      </w:r>
      <w:r w:rsidRPr="00AA608E">
        <w:rPr>
          <w:rFonts w:ascii="GHEA Grapalat" w:hAnsi="GHEA Grapalat" w:cs="Sylfaen"/>
          <w:sz w:val="20"/>
          <w:szCs w:val="20"/>
          <w:lang w:val="es-ES"/>
        </w:rPr>
        <w:t xml:space="preserve"> </w:t>
      </w:r>
      <w:r w:rsidRPr="00AA608E">
        <w:rPr>
          <w:rFonts w:ascii="GHEA Grapalat" w:hAnsi="GHEA Grapalat" w:cs="Sylfaen"/>
          <w:sz w:val="20"/>
          <w:szCs w:val="20"/>
        </w:rPr>
        <w:t>ոչ</w:t>
      </w:r>
      <w:r w:rsidRPr="00AA608E">
        <w:rPr>
          <w:rFonts w:ascii="GHEA Grapalat" w:hAnsi="GHEA Grapalat" w:cs="Sylfaen"/>
          <w:sz w:val="20"/>
          <w:szCs w:val="20"/>
          <w:lang w:val="es-ES"/>
        </w:rPr>
        <w:t xml:space="preserve"> </w:t>
      </w:r>
      <w:r w:rsidRPr="00AA608E">
        <w:rPr>
          <w:rFonts w:ascii="GHEA Grapalat" w:hAnsi="GHEA Grapalat" w:cs="Sylfaen"/>
          <w:sz w:val="20"/>
          <w:szCs w:val="20"/>
        </w:rPr>
        <w:t>ավելի</w:t>
      </w:r>
      <w:r w:rsidRPr="00AA608E">
        <w:rPr>
          <w:rFonts w:ascii="GHEA Grapalat" w:hAnsi="GHEA Grapalat" w:cs="Sylfaen"/>
          <w:sz w:val="20"/>
          <w:szCs w:val="20"/>
          <w:lang w:val="es-ES"/>
        </w:rPr>
        <w:t xml:space="preserve">, </w:t>
      </w:r>
      <w:r w:rsidRPr="00AA608E">
        <w:rPr>
          <w:rFonts w:ascii="GHEA Grapalat" w:hAnsi="GHEA Grapalat" w:cs="Sylfaen"/>
          <w:sz w:val="20"/>
          <w:szCs w:val="20"/>
        </w:rPr>
        <w:t>քան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հիսուն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հազար</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Հայաստանի</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Հանրապետության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դրամը</w:t>
      </w:r>
      <w:r w:rsidRPr="00AA608E">
        <w:rPr>
          <w:rFonts w:ascii="GHEA Grapalat" w:hAnsi="GHEA Grapalat" w:cs="Sylfaen"/>
          <w:sz w:val="20"/>
          <w:szCs w:val="20"/>
          <w:lang w:val="es-ES"/>
        </w:rPr>
        <w:t xml:space="preserve"> </w:t>
      </w:r>
      <w:r w:rsidRPr="00AA608E">
        <w:rPr>
          <w:rFonts w:ascii="GHEA Grapalat" w:hAnsi="GHEA Grapalat"/>
          <w:sz w:val="20"/>
          <w:szCs w:val="20"/>
        </w:rPr>
        <w:t>գերազանցող</w:t>
      </w:r>
      <w:r w:rsidRPr="00AA608E">
        <w:rPr>
          <w:rFonts w:ascii="GHEA Grapalat" w:hAnsi="GHEA Grapalat"/>
          <w:sz w:val="20"/>
          <w:szCs w:val="20"/>
          <w:lang w:val="es-ES"/>
        </w:rPr>
        <w:t xml:space="preserve"> </w:t>
      </w:r>
      <w:r w:rsidRPr="00AA608E">
        <w:rPr>
          <w:rFonts w:ascii="GHEA Grapalat" w:hAnsi="GHEA Grapalat"/>
          <w:sz w:val="20"/>
          <w:szCs w:val="20"/>
        </w:rPr>
        <w:t>ժամկետանց</w:t>
      </w:r>
      <w:r w:rsidRPr="00AA608E">
        <w:rPr>
          <w:rFonts w:ascii="GHEA Grapalat" w:hAnsi="GHEA Grapalat"/>
          <w:sz w:val="20"/>
          <w:szCs w:val="20"/>
          <w:lang w:val="es-ES"/>
        </w:rPr>
        <w:t xml:space="preserve"> </w:t>
      </w:r>
      <w:r w:rsidRPr="00AA608E">
        <w:rPr>
          <w:rFonts w:ascii="GHEA Grapalat" w:hAnsi="GHEA Grapalat"/>
          <w:sz w:val="20"/>
          <w:szCs w:val="20"/>
        </w:rPr>
        <w:t>պարտավորություններ</w:t>
      </w:r>
      <w:r w:rsidRPr="00AA608E">
        <w:rPr>
          <w:rFonts w:ascii="GHEA Grapalat" w:hAnsi="GHEA Grapalat"/>
          <w:sz w:val="20"/>
          <w:szCs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sz w:val="20"/>
          <w:szCs w:val="20"/>
          <w:lang w:val="es-ES"/>
        </w:rPr>
        <w:t xml:space="preserve">3) </w:t>
      </w:r>
      <w:r w:rsidRPr="00AA608E">
        <w:rPr>
          <w:rFonts w:ascii="GHEA Grapalat" w:hAnsi="GHEA Grapalat"/>
          <w:sz w:val="20"/>
          <w:szCs w:val="20"/>
        </w:rPr>
        <w:t>որոնք</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որոնց</w:t>
      </w:r>
      <w:r w:rsidRPr="00AA608E">
        <w:rPr>
          <w:rFonts w:ascii="GHEA Grapalat" w:hAnsi="GHEA Grapalat"/>
          <w:sz w:val="20"/>
          <w:szCs w:val="20"/>
          <w:lang w:val="es-ES"/>
        </w:rPr>
        <w:t xml:space="preserve"> </w:t>
      </w:r>
      <w:r w:rsidRPr="00AA608E">
        <w:rPr>
          <w:rFonts w:ascii="GHEA Grapalat" w:hAnsi="GHEA Grapalat" w:cs="Sylfaen"/>
          <w:sz w:val="20"/>
          <w:szCs w:val="20"/>
        </w:rPr>
        <w:t>գործադիր</w:t>
      </w:r>
      <w:r w:rsidRPr="00AA608E">
        <w:rPr>
          <w:rFonts w:ascii="GHEA Grapalat" w:hAnsi="GHEA Grapalat"/>
          <w:sz w:val="20"/>
          <w:szCs w:val="20"/>
          <w:lang w:val="es-ES"/>
        </w:rPr>
        <w:t xml:space="preserve"> </w:t>
      </w:r>
      <w:r w:rsidRPr="00AA608E">
        <w:rPr>
          <w:rFonts w:ascii="GHEA Grapalat" w:hAnsi="GHEA Grapalat" w:cs="Sylfaen"/>
          <w:sz w:val="20"/>
          <w:szCs w:val="20"/>
        </w:rPr>
        <w:t>մարմնի</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ներկայացուցիչը</w:t>
      </w:r>
      <w:r w:rsidRPr="00AA608E">
        <w:rPr>
          <w:rFonts w:ascii="GHEA Grapalat" w:hAnsi="GHEA Grapalat"/>
          <w:sz w:val="20"/>
          <w:szCs w:val="20"/>
          <w:lang w:val="es-ES"/>
        </w:rPr>
        <w:t xml:space="preserve"> </w:t>
      </w:r>
      <w:r w:rsidRPr="00AA608E">
        <w:rPr>
          <w:rFonts w:ascii="GHEA Grapalat" w:hAnsi="GHEA Grapalat" w:cs="Sylfaen"/>
          <w:sz w:val="20"/>
          <w:szCs w:val="20"/>
        </w:rPr>
        <w:t>հայտը</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sz w:val="20"/>
          <w:szCs w:val="20"/>
          <w:lang w:val="es-ES"/>
        </w:rPr>
        <w:t xml:space="preserve"> </w:t>
      </w:r>
      <w:r w:rsidRPr="00AA608E">
        <w:rPr>
          <w:rFonts w:ascii="GHEA Grapalat" w:hAnsi="GHEA Grapalat" w:cs="Sylfaen"/>
          <w:sz w:val="20"/>
          <w:szCs w:val="20"/>
        </w:rPr>
        <w:t>օրվան</w:t>
      </w:r>
      <w:r w:rsidRPr="00AA608E">
        <w:rPr>
          <w:rFonts w:ascii="GHEA Grapalat" w:hAnsi="GHEA Grapalat"/>
          <w:sz w:val="20"/>
          <w:szCs w:val="20"/>
          <w:lang w:val="es-ES"/>
        </w:rPr>
        <w:t xml:space="preserve"> </w:t>
      </w:r>
      <w:r w:rsidRPr="00AA608E">
        <w:rPr>
          <w:rFonts w:ascii="GHEA Grapalat" w:hAnsi="GHEA Grapalat" w:cs="Sylfaen"/>
          <w:sz w:val="20"/>
          <w:szCs w:val="20"/>
        </w:rPr>
        <w:t>նախորդող</w:t>
      </w:r>
      <w:r w:rsidRPr="00AA608E">
        <w:rPr>
          <w:rFonts w:ascii="GHEA Grapalat" w:hAnsi="GHEA Grapalat"/>
          <w:sz w:val="20"/>
          <w:szCs w:val="20"/>
          <w:lang w:val="es-ES"/>
        </w:rPr>
        <w:t xml:space="preserve"> </w:t>
      </w:r>
      <w:r w:rsidRPr="00AA608E">
        <w:rPr>
          <w:rFonts w:ascii="GHEA Grapalat" w:hAnsi="GHEA Grapalat" w:cs="Sylfaen"/>
          <w:sz w:val="20"/>
          <w:szCs w:val="20"/>
        </w:rPr>
        <w:t>երեք</w:t>
      </w:r>
      <w:r w:rsidRPr="00AA608E">
        <w:rPr>
          <w:rFonts w:ascii="GHEA Grapalat" w:hAnsi="GHEA Grapalat"/>
          <w:sz w:val="20"/>
          <w:szCs w:val="20"/>
          <w:lang w:val="es-ES"/>
        </w:rPr>
        <w:t xml:space="preserve"> </w:t>
      </w:r>
      <w:r w:rsidRPr="00AA608E">
        <w:rPr>
          <w:rFonts w:ascii="GHEA Grapalat" w:hAnsi="GHEA Grapalat" w:cs="Sylfaen"/>
          <w:sz w:val="20"/>
          <w:szCs w:val="20"/>
        </w:rPr>
        <w:t>տարիների</w:t>
      </w:r>
      <w:r w:rsidRPr="00AA608E">
        <w:rPr>
          <w:rFonts w:ascii="GHEA Grapalat" w:hAnsi="GHEA Grapalat"/>
          <w:sz w:val="20"/>
          <w:szCs w:val="20"/>
          <w:lang w:val="es-ES"/>
        </w:rPr>
        <w:t xml:space="preserve"> </w:t>
      </w:r>
      <w:r w:rsidRPr="00AA608E">
        <w:rPr>
          <w:rFonts w:ascii="GHEA Grapalat" w:hAnsi="GHEA Grapalat" w:cs="Sylfaen"/>
          <w:sz w:val="20"/>
          <w:szCs w:val="20"/>
        </w:rPr>
        <w:t>ընթացքում</w:t>
      </w:r>
      <w:r w:rsidRPr="00AA608E">
        <w:rPr>
          <w:rFonts w:ascii="GHEA Grapalat" w:hAnsi="GHEA Grapalat"/>
          <w:sz w:val="20"/>
          <w:szCs w:val="20"/>
          <w:lang w:val="es-ES"/>
        </w:rPr>
        <w:t xml:space="preserve"> </w:t>
      </w:r>
      <w:r w:rsidRPr="00AA608E">
        <w:rPr>
          <w:rFonts w:ascii="GHEA Grapalat" w:hAnsi="GHEA Grapalat" w:cs="Sylfaen"/>
          <w:sz w:val="20"/>
          <w:szCs w:val="20"/>
        </w:rPr>
        <w:t>դատապարտված</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cs="Sylfaen"/>
          <w:sz w:val="20"/>
          <w:szCs w:val="20"/>
        </w:rPr>
        <w:t>եղել</w:t>
      </w:r>
      <w:r w:rsidRPr="00AA608E">
        <w:rPr>
          <w:rFonts w:ascii="GHEA Grapalat" w:hAnsi="GHEA Grapalat"/>
          <w:sz w:val="20"/>
          <w:szCs w:val="20"/>
          <w:lang w:val="es-ES"/>
        </w:rPr>
        <w:t xml:space="preserve"> </w:t>
      </w:r>
      <w:r w:rsidRPr="00AA608E">
        <w:rPr>
          <w:rFonts w:ascii="GHEA Grapalat" w:hAnsi="GHEA Grapalat"/>
          <w:sz w:val="20"/>
          <w:szCs w:val="20"/>
        </w:rPr>
        <w:t>ահաբեկչության</w:t>
      </w:r>
      <w:r w:rsidRPr="00AA608E">
        <w:rPr>
          <w:rFonts w:ascii="GHEA Grapalat" w:hAnsi="GHEA Grapalat"/>
          <w:sz w:val="20"/>
          <w:szCs w:val="20"/>
          <w:lang w:val="es-ES"/>
        </w:rPr>
        <w:t xml:space="preserve"> </w:t>
      </w:r>
      <w:r w:rsidRPr="00AA608E">
        <w:rPr>
          <w:rFonts w:ascii="GHEA Grapalat" w:hAnsi="GHEA Grapalat"/>
          <w:sz w:val="20"/>
          <w:szCs w:val="20"/>
        </w:rPr>
        <w:t>ֆինանսավորման</w:t>
      </w:r>
      <w:r w:rsidRPr="00AA608E">
        <w:rPr>
          <w:rFonts w:ascii="GHEA Grapalat" w:hAnsi="GHEA Grapalat"/>
          <w:sz w:val="20"/>
          <w:szCs w:val="20"/>
          <w:lang w:val="es-ES"/>
        </w:rPr>
        <w:t xml:space="preserve">, </w:t>
      </w:r>
      <w:r w:rsidRPr="00AA608E">
        <w:rPr>
          <w:rFonts w:ascii="GHEA Grapalat" w:hAnsi="GHEA Grapalat"/>
          <w:sz w:val="20"/>
          <w:szCs w:val="20"/>
        </w:rPr>
        <w:t>երեխայի</w:t>
      </w:r>
      <w:r w:rsidRPr="00AA608E">
        <w:rPr>
          <w:rFonts w:ascii="GHEA Grapalat" w:hAnsi="GHEA Grapalat"/>
          <w:sz w:val="20"/>
          <w:szCs w:val="20"/>
          <w:lang w:val="es-ES"/>
        </w:rPr>
        <w:t xml:space="preserve"> </w:t>
      </w:r>
      <w:r w:rsidRPr="00AA608E">
        <w:rPr>
          <w:rFonts w:ascii="GHEA Grapalat" w:hAnsi="GHEA Grapalat"/>
          <w:sz w:val="20"/>
          <w:szCs w:val="20"/>
        </w:rPr>
        <w:t>շահագործման</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մարդկային</w:t>
      </w:r>
      <w:r w:rsidRPr="00AA608E">
        <w:rPr>
          <w:rFonts w:ascii="GHEA Grapalat" w:hAnsi="GHEA Grapalat"/>
          <w:sz w:val="20"/>
          <w:szCs w:val="20"/>
          <w:lang w:val="es-ES"/>
        </w:rPr>
        <w:t xml:space="preserve"> </w:t>
      </w:r>
      <w:r w:rsidRPr="00AA608E">
        <w:rPr>
          <w:rFonts w:ascii="GHEA Grapalat" w:hAnsi="GHEA Grapalat"/>
          <w:sz w:val="20"/>
          <w:szCs w:val="20"/>
        </w:rPr>
        <w:t>թրաֆիքինգ</w:t>
      </w:r>
      <w:r w:rsidRPr="00AA608E">
        <w:rPr>
          <w:rFonts w:ascii="GHEA Grapalat" w:hAnsi="GHEA Grapalat"/>
          <w:sz w:val="20"/>
          <w:szCs w:val="20"/>
          <w:lang w:val="es-ES"/>
        </w:rPr>
        <w:t xml:space="preserve"> </w:t>
      </w:r>
      <w:r w:rsidRPr="00AA608E">
        <w:rPr>
          <w:rFonts w:ascii="GHEA Grapalat" w:hAnsi="GHEA Grapalat"/>
          <w:sz w:val="20"/>
          <w:szCs w:val="20"/>
        </w:rPr>
        <w:t>ներառող</w:t>
      </w:r>
      <w:r w:rsidRPr="00AA608E">
        <w:rPr>
          <w:rFonts w:ascii="GHEA Grapalat" w:hAnsi="GHEA Grapalat"/>
          <w:sz w:val="20"/>
          <w:szCs w:val="20"/>
          <w:lang w:val="es-ES"/>
        </w:rPr>
        <w:t xml:space="preserve"> </w:t>
      </w:r>
      <w:r w:rsidRPr="00AA608E">
        <w:rPr>
          <w:rFonts w:ascii="GHEA Grapalat" w:hAnsi="GHEA Grapalat"/>
          <w:sz w:val="20"/>
          <w:szCs w:val="20"/>
        </w:rPr>
        <w:t>հանցագործության</w:t>
      </w:r>
      <w:r w:rsidRPr="00AA608E">
        <w:rPr>
          <w:rFonts w:ascii="GHEA Grapalat" w:hAnsi="GHEA Grapalat"/>
          <w:sz w:val="20"/>
          <w:szCs w:val="20"/>
          <w:lang w:val="es-ES"/>
        </w:rPr>
        <w:t xml:space="preserve">, </w:t>
      </w:r>
      <w:r w:rsidRPr="00AA608E">
        <w:rPr>
          <w:rFonts w:ascii="GHEA Grapalat" w:hAnsi="GHEA Grapalat" w:cs="Sylfaen"/>
          <w:sz w:val="20"/>
          <w:szCs w:val="20"/>
        </w:rPr>
        <w:t>հանցավոր</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համագործակցություն</w:t>
      </w:r>
      <w:r w:rsidRPr="00AA608E">
        <w:rPr>
          <w:rFonts w:ascii="GHEA Grapalat" w:hAnsi="GHEA Grapalat" w:cs="Sylfaen"/>
          <w:sz w:val="20"/>
          <w:szCs w:val="20"/>
          <w:lang w:val="es-ES"/>
        </w:rPr>
        <w:t xml:space="preserve"> </w:t>
      </w:r>
      <w:r w:rsidRPr="00AA608E">
        <w:rPr>
          <w:rFonts w:ascii="GHEA Grapalat" w:hAnsi="GHEA Grapalat" w:cs="Sylfaen"/>
          <w:sz w:val="20"/>
          <w:szCs w:val="20"/>
        </w:rPr>
        <w:t>ստեղծելու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կամ</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կաշառք</w:t>
      </w:r>
      <w:r w:rsidRPr="00AA608E">
        <w:rPr>
          <w:rFonts w:ascii="GHEA Grapalat" w:hAnsi="GHEA Grapalat" w:cs="Sylfaen"/>
          <w:sz w:val="20"/>
          <w:szCs w:val="20"/>
          <w:lang w:val="es-ES"/>
        </w:rPr>
        <w:t xml:space="preserve"> </w:t>
      </w:r>
      <w:r w:rsidRPr="00AA608E">
        <w:rPr>
          <w:rFonts w:ascii="GHEA Grapalat" w:hAnsi="GHEA Grapalat" w:cs="Sylfaen"/>
          <w:sz w:val="20"/>
          <w:szCs w:val="20"/>
        </w:rPr>
        <w:t>ստանալու</w:t>
      </w:r>
      <w:r w:rsidRPr="00AA608E">
        <w:rPr>
          <w:rFonts w:ascii="GHEA Grapalat" w:hAnsi="GHEA Grapalat"/>
          <w:sz w:val="20"/>
          <w:szCs w:val="20"/>
          <w:lang w:val="es-ES"/>
        </w:rPr>
        <w:t xml:space="preserve">, </w:t>
      </w:r>
      <w:r w:rsidRPr="00AA608E">
        <w:rPr>
          <w:rFonts w:ascii="GHEA Grapalat" w:hAnsi="GHEA Grapalat"/>
          <w:sz w:val="20"/>
          <w:szCs w:val="20"/>
        </w:rPr>
        <w:t>կաշառք</w:t>
      </w:r>
      <w:r w:rsidRPr="00AA608E">
        <w:rPr>
          <w:rFonts w:ascii="GHEA Grapalat" w:hAnsi="GHEA Grapalat"/>
          <w:sz w:val="20"/>
          <w:szCs w:val="20"/>
          <w:lang w:val="es-ES"/>
        </w:rPr>
        <w:t xml:space="preserve"> </w:t>
      </w:r>
      <w:r w:rsidRPr="00AA608E">
        <w:rPr>
          <w:rFonts w:ascii="GHEA Grapalat" w:hAnsi="GHEA Grapalat"/>
          <w:sz w:val="20"/>
          <w:szCs w:val="20"/>
        </w:rPr>
        <w:t>տալու</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կաշառքի</w:t>
      </w:r>
      <w:r w:rsidRPr="00AA608E">
        <w:rPr>
          <w:rFonts w:ascii="GHEA Grapalat" w:hAnsi="GHEA Grapalat"/>
          <w:sz w:val="20"/>
          <w:szCs w:val="20"/>
          <w:lang w:val="es-ES"/>
        </w:rPr>
        <w:t xml:space="preserve"> </w:t>
      </w:r>
      <w:r w:rsidRPr="00AA608E">
        <w:rPr>
          <w:rFonts w:ascii="GHEA Grapalat" w:hAnsi="GHEA Grapalat"/>
          <w:sz w:val="20"/>
          <w:szCs w:val="20"/>
        </w:rPr>
        <w:t>միջնորդության</w:t>
      </w:r>
      <w:r w:rsidRPr="00AA608E">
        <w:rPr>
          <w:rFonts w:ascii="GHEA Grapalat" w:hAnsi="GHEA Grapalat"/>
          <w:sz w:val="20"/>
          <w:szCs w:val="20"/>
          <w:lang w:val="es-ES"/>
        </w:rPr>
        <w:t xml:space="preserve"> </w:t>
      </w:r>
      <w:r w:rsidRPr="00AA608E">
        <w:rPr>
          <w:rFonts w:ascii="GHEA Grapalat" w:hAnsi="GHEA Grapalat"/>
          <w:sz w:val="20"/>
          <w:szCs w:val="20"/>
        </w:rPr>
        <w:t>և</w:t>
      </w:r>
      <w:r w:rsidRPr="00AA608E">
        <w:rPr>
          <w:rFonts w:ascii="GHEA Grapalat" w:hAnsi="GHEA Grapalat"/>
          <w:sz w:val="20"/>
          <w:szCs w:val="20"/>
          <w:lang w:val="es-ES"/>
        </w:rPr>
        <w:t xml:space="preserve"> </w:t>
      </w:r>
      <w:r w:rsidRPr="00AA608E">
        <w:rPr>
          <w:rFonts w:ascii="GHEA Grapalat" w:hAnsi="GHEA Grapalat"/>
          <w:sz w:val="20"/>
          <w:szCs w:val="20"/>
        </w:rPr>
        <w:t>օրենքով</w:t>
      </w:r>
      <w:r w:rsidRPr="00AA608E">
        <w:rPr>
          <w:rFonts w:ascii="GHEA Grapalat" w:hAnsi="GHEA Grapalat"/>
          <w:sz w:val="20"/>
          <w:szCs w:val="20"/>
          <w:lang w:val="es-ES"/>
        </w:rPr>
        <w:t xml:space="preserve"> </w:t>
      </w:r>
      <w:r w:rsidRPr="00AA608E">
        <w:rPr>
          <w:rFonts w:ascii="GHEA Grapalat" w:hAnsi="GHEA Grapalat"/>
          <w:sz w:val="20"/>
          <w:szCs w:val="20"/>
        </w:rPr>
        <w:t>նախատեսված</w:t>
      </w:r>
      <w:r w:rsidRPr="00AA608E">
        <w:rPr>
          <w:rFonts w:ascii="GHEA Grapalat" w:hAnsi="GHEA Grapalat"/>
          <w:sz w:val="20"/>
          <w:szCs w:val="20"/>
          <w:lang w:val="es-ES"/>
        </w:rPr>
        <w:t xml:space="preserve"> </w:t>
      </w:r>
      <w:r w:rsidRPr="00AA608E">
        <w:rPr>
          <w:rFonts w:ascii="GHEA Grapalat" w:hAnsi="GHEA Grapalat"/>
          <w:sz w:val="20"/>
          <w:szCs w:val="20"/>
        </w:rPr>
        <w:t>տնտեսական</w:t>
      </w:r>
      <w:r w:rsidRPr="00AA608E">
        <w:rPr>
          <w:rFonts w:ascii="GHEA Grapalat" w:hAnsi="GHEA Grapalat"/>
          <w:sz w:val="20"/>
          <w:szCs w:val="20"/>
          <w:lang w:val="es-ES"/>
        </w:rPr>
        <w:t xml:space="preserve"> </w:t>
      </w:r>
      <w:r w:rsidRPr="00AA608E">
        <w:rPr>
          <w:rFonts w:ascii="GHEA Grapalat" w:hAnsi="GHEA Grapalat"/>
          <w:sz w:val="20"/>
          <w:szCs w:val="20"/>
        </w:rPr>
        <w:t>գործունեության</w:t>
      </w:r>
      <w:r w:rsidRPr="00AA608E">
        <w:rPr>
          <w:rFonts w:ascii="GHEA Grapalat" w:hAnsi="GHEA Grapalat"/>
          <w:sz w:val="20"/>
          <w:szCs w:val="20"/>
          <w:lang w:val="es-ES"/>
        </w:rPr>
        <w:t xml:space="preserve"> </w:t>
      </w:r>
      <w:r w:rsidRPr="00AA608E">
        <w:rPr>
          <w:rFonts w:ascii="GHEA Grapalat" w:hAnsi="GHEA Grapalat"/>
          <w:sz w:val="20"/>
          <w:szCs w:val="20"/>
        </w:rPr>
        <w:t>դեմ</w:t>
      </w:r>
      <w:r w:rsidRPr="00AA608E">
        <w:rPr>
          <w:rFonts w:ascii="GHEA Grapalat" w:hAnsi="GHEA Grapalat"/>
          <w:sz w:val="20"/>
          <w:szCs w:val="20"/>
          <w:lang w:val="es-ES"/>
        </w:rPr>
        <w:t xml:space="preserve"> </w:t>
      </w:r>
      <w:r w:rsidRPr="00AA608E">
        <w:rPr>
          <w:rFonts w:ascii="GHEA Grapalat" w:hAnsi="GHEA Grapalat"/>
          <w:sz w:val="20"/>
          <w:szCs w:val="20"/>
        </w:rPr>
        <w:t>ուղղված</w:t>
      </w:r>
      <w:r w:rsidRPr="00AA608E">
        <w:rPr>
          <w:rFonts w:ascii="GHEA Grapalat" w:hAnsi="GHEA Grapalat"/>
          <w:sz w:val="20"/>
          <w:szCs w:val="20"/>
          <w:lang w:val="es-ES"/>
        </w:rPr>
        <w:t xml:space="preserve"> </w:t>
      </w:r>
      <w:r w:rsidRPr="00AA608E">
        <w:rPr>
          <w:rFonts w:ascii="GHEA Grapalat" w:hAnsi="GHEA Grapalat"/>
          <w:sz w:val="20"/>
          <w:szCs w:val="20"/>
        </w:rPr>
        <w:t>հանցագործությունների</w:t>
      </w:r>
      <w:r w:rsidRPr="00AA608E">
        <w:rPr>
          <w:rFonts w:ascii="GHEA Grapalat" w:hAnsi="GHEA Grapalat"/>
          <w:sz w:val="20"/>
          <w:szCs w:val="20"/>
          <w:lang w:val="es-ES"/>
        </w:rPr>
        <w:t xml:space="preserve"> </w:t>
      </w:r>
      <w:r w:rsidRPr="00AA608E">
        <w:rPr>
          <w:rFonts w:ascii="GHEA Grapalat" w:hAnsi="GHEA Grapalat"/>
          <w:sz w:val="20"/>
          <w:szCs w:val="20"/>
        </w:rPr>
        <w:t>համար</w:t>
      </w:r>
      <w:r w:rsidRPr="00AA608E">
        <w:rPr>
          <w:rFonts w:ascii="GHEA Grapalat" w:hAnsi="GHEA Grapalat"/>
          <w:sz w:val="20"/>
          <w:szCs w:val="20"/>
          <w:lang w:val="es-ES"/>
        </w:rPr>
        <w:t>,</w:t>
      </w:r>
      <w:r w:rsidRPr="00AA608E">
        <w:rPr>
          <w:rFonts w:ascii="GHEA Grapalat" w:hAnsi="GHEA Grapalat" w:cs="Sylfaen"/>
          <w:sz w:val="20"/>
          <w:szCs w:val="20"/>
          <w:lang w:val="es-ES"/>
        </w:rPr>
        <w:t xml:space="preserve"> </w:t>
      </w:r>
      <w:r w:rsidRPr="00AA608E">
        <w:rPr>
          <w:rFonts w:ascii="GHEA Grapalat" w:hAnsi="GHEA Grapalat" w:cs="Sylfaen"/>
          <w:sz w:val="20"/>
          <w:szCs w:val="20"/>
        </w:rPr>
        <w:t>բացառությամբ</w:t>
      </w:r>
      <w:r w:rsidRPr="00AA608E">
        <w:rPr>
          <w:rFonts w:ascii="GHEA Grapalat" w:hAnsi="GHEA Grapalat"/>
          <w:sz w:val="20"/>
          <w:szCs w:val="20"/>
          <w:lang w:val="es-ES"/>
        </w:rPr>
        <w:t xml:space="preserve"> </w:t>
      </w:r>
      <w:r w:rsidRPr="00AA608E">
        <w:rPr>
          <w:rFonts w:ascii="GHEA Grapalat" w:hAnsi="GHEA Grapalat" w:cs="Sylfaen"/>
          <w:sz w:val="20"/>
          <w:szCs w:val="20"/>
        </w:rPr>
        <w:t>այն</w:t>
      </w:r>
      <w:r w:rsidRPr="00AA608E">
        <w:rPr>
          <w:rFonts w:ascii="GHEA Grapalat" w:hAnsi="GHEA Grapalat"/>
          <w:sz w:val="20"/>
          <w:szCs w:val="20"/>
          <w:lang w:val="es-ES"/>
        </w:rPr>
        <w:t xml:space="preserve"> </w:t>
      </w:r>
      <w:r w:rsidRPr="00AA608E">
        <w:rPr>
          <w:rFonts w:ascii="GHEA Grapalat" w:hAnsi="GHEA Grapalat" w:cs="Sylfaen"/>
          <w:sz w:val="20"/>
          <w:szCs w:val="20"/>
        </w:rPr>
        <w:t>դեպքերի</w:t>
      </w:r>
      <w:r w:rsidRPr="00AA608E">
        <w:rPr>
          <w:rFonts w:ascii="GHEA Grapalat" w:hAnsi="GHEA Grapalat"/>
          <w:sz w:val="20"/>
          <w:szCs w:val="20"/>
          <w:lang w:val="es-ES"/>
        </w:rPr>
        <w:t xml:space="preserve">, </w:t>
      </w:r>
      <w:r w:rsidRPr="00AA608E">
        <w:rPr>
          <w:rFonts w:ascii="GHEA Grapalat" w:hAnsi="GHEA Grapalat" w:cs="Sylfaen"/>
          <w:sz w:val="20"/>
          <w:szCs w:val="20"/>
        </w:rPr>
        <w:t>երբ</w:t>
      </w:r>
      <w:r w:rsidRPr="00AA608E">
        <w:rPr>
          <w:rFonts w:ascii="GHEA Grapalat" w:hAnsi="GHEA Grapalat"/>
          <w:sz w:val="20"/>
          <w:szCs w:val="20"/>
          <w:lang w:val="es-ES"/>
        </w:rPr>
        <w:t xml:space="preserve"> </w:t>
      </w:r>
      <w:r w:rsidRPr="00AA608E">
        <w:rPr>
          <w:rFonts w:ascii="GHEA Grapalat" w:hAnsi="GHEA Grapalat" w:cs="Sylfaen"/>
          <w:sz w:val="20"/>
          <w:szCs w:val="20"/>
        </w:rPr>
        <w:t>դատվածությունը</w:t>
      </w:r>
      <w:r w:rsidRPr="00AA608E">
        <w:rPr>
          <w:rFonts w:ascii="GHEA Grapalat" w:hAnsi="GHEA Grapalat"/>
          <w:sz w:val="20"/>
          <w:szCs w:val="20"/>
          <w:lang w:val="es-ES"/>
        </w:rPr>
        <w:t xml:space="preserve"> </w:t>
      </w:r>
      <w:r w:rsidRPr="00AA608E">
        <w:rPr>
          <w:rFonts w:ascii="GHEA Grapalat" w:hAnsi="GHEA Grapalat" w:cs="Sylfaen"/>
          <w:sz w:val="20"/>
          <w:szCs w:val="20"/>
        </w:rPr>
        <w:t>օրենքով</w:t>
      </w:r>
      <w:r w:rsidRPr="00AA608E">
        <w:rPr>
          <w:rFonts w:ascii="GHEA Grapalat" w:hAnsi="GHEA Grapalat"/>
          <w:sz w:val="20"/>
          <w:szCs w:val="20"/>
          <w:lang w:val="es-ES"/>
        </w:rPr>
        <w:t xml:space="preserve"> </w:t>
      </w:r>
      <w:r w:rsidRPr="00AA608E">
        <w:rPr>
          <w:rFonts w:ascii="GHEA Grapalat" w:hAnsi="GHEA Grapalat" w:cs="Sylfaen"/>
          <w:sz w:val="20"/>
          <w:szCs w:val="20"/>
        </w:rPr>
        <w:t>սահմանված</w:t>
      </w:r>
      <w:r w:rsidRPr="00AA608E">
        <w:rPr>
          <w:rFonts w:ascii="GHEA Grapalat" w:hAnsi="GHEA Grapalat"/>
          <w:sz w:val="20"/>
          <w:szCs w:val="20"/>
          <w:lang w:val="es-ES"/>
        </w:rPr>
        <w:t xml:space="preserve"> </w:t>
      </w:r>
      <w:r w:rsidRPr="00AA608E">
        <w:rPr>
          <w:rFonts w:ascii="GHEA Grapalat" w:hAnsi="GHEA Grapalat" w:cs="Sylfaen"/>
          <w:sz w:val="20"/>
          <w:szCs w:val="20"/>
        </w:rPr>
        <w:t>կարգով</w:t>
      </w:r>
      <w:r w:rsidRPr="00AA608E">
        <w:rPr>
          <w:rFonts w:ascii="GHEA Grapalat" w:hAnsi="GHEA Grapalat"/>
          <w:sz w:val="20"/>
          <w:szCs w:val="20"/>
          <w:lang w:val="es-ES"/>
        </w:rPr>
        <w:t xml:space="preserve"> </w:t>
      </w:r>
      <w:r w:rsidRPr="00AA608E">
        <w:rPr>
          <w:rFonts w:ascii="GHEA Grapalat" w:hAnsi="GHEA Grapalat" w:cs="Sylfaen"/>
          <w:sz w:val="20"/>
          <w:szCs w:val="20"/>
        </w:rPr>
        <w:t>հանված</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մարված</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Sylfaen"/>
          <w:sz w:val="20"/>
          <w:szCs w:val="20"/>
          <w:lang w:val="es-ES"/>
        </w:rPr>
        <w:t>4)</w:t>
      </w:r>
      <w:r w:rsidRPr="00AA608E">
        <w:rPr>
          <w:rFonts w:ascii="GHEA Grapalat" w:hAnsi="GHEA Grapalat"/>
          <w:sz w:val="20"/>
          <w:szCs w:val="20"/>
          <w:lang w:val="es-ES"/>
        </w:rPr>
        <w:t xml:space="preserve"> </w:t>
      </w:r>
      <w:r w:rsidRPr="00AA608E">
        <w:rPr>
          <w:rFonts w:ascii="GHEA Grapalat" w:hAnsi="GHEA Grapalat"/>
          <w:sz w:val="20"/>
          <w:szCs w:val="20"/>
        </w:rPr>
        <w:t>որոնց</w:t>
      </w:r>
      <w:r w:rsidRPr="00AA608E">
        <w:rPr>
          <w:rFonts w:ascii="GHEA Grapalat" w:hAnsi="GHEA Grapalat"/>
          <w:sz w:val="20"/>
          <w:szCs w:val="20"/>
          <w:lang w:val="es-ES"/>
        </w:rPr>
        <w:t xml:space="preserve"> </w:t>
      </w:r>
      <w:r w:rsidRPr="00AA608E">
        <w:rPr>
          <w:rFonts w:ascii="GHEA Grapalat" w:hAnsi="GHEA Grapalat"/>
          <w:sz w:val="20"/>
          <w:szCs w:val="20"/>
        </w:rPr>
        <w:t>վերաբերյալ</w:t>
      </w:r>
      <w:r w:rsidRPr="00AA608E">
        <w:rPr>
          <w:rFonts w:ascii="GHEA Grapalat" w:hAnsi="GHEA Grapalat"/>
          <w:sz w:val="20"/>
          <w:szCs w:val="20"/>
          <w:lang w:val="es-ES"/>
        </w:rPr>
        <w:t xml:space="preserve"> </w:t>
      </w:r>
      <w:r w:rsidRPr="00AA608E">
        <w:rPr>
          <w:rFonts w:ascii="GHEA Grapalat" w:hAnsi="GHEA Grapalat"/>
          <w:sz w:val="20"/>
          <w:szCs w:val="20"/>
        </w:rPr>
        <w:t>հայտը</w:t>
      </w:r>
      <w:r w:rsidRPr="00AA608E">
        <w:rPr>
          <w:rFonts w:ascii="GHEA Grapalat" w:hAnsi="GHEA Grapalat"/>
          <w:sz w:val="20"/>
          <w:szCs w:val="20"/>
          <w:lang w:val="es-ES"/>
        </w:rPr>
        <w:t xml:space="preserve"> </w:t>
      </w:r>
      <w:r w:rsidRPr="00AA608E">
        <w:rPr>
          <w:rFonts w:ascii="GHEA Grapalat" w:hAnsi="GHEA Grapalat"/>
          <w:sz w:val="20"/>
          <w:szCs w:val="20"/>
        </w:rPr>
        <w:t>ներկայացվելու</w:t>
      </w:r>
      <w:r w:rsidRPr="00AA608E">
        <w:rPr>
          <w:rFonts w:ascii="GHEA Grapalat" w:hAnsi="GHEA Grapalat"/>
          <w:sz w:val="20"/>
          <w:szCs w:val="20"/>
          <w:lang w:val="es-ES"/>
        </w:rPr>
        <w:t xml:space="preserve"> </w:t>
      </w:r>
      <w:r w:rsidRPr="00AA608E">
        <w:rPr>
          <w:rFonts w:ascii="GHEA Grapalat" w:hAnsi="GHEA Grapalat"/>
          <w:sz w:val="20"/>
          <w:szCs w:val="20"/>
        </w:rPr>
        <w:t>օրվան</w:t>
      </w:r>
      <w:r w:rsidRPr="00AA608E">
        <w:rPr>
          <w:rFonts w:ascii="GHEA Grapalat" w:hAnsi="GHEA Grapalat"/>
          <w:sz w:val="20"/>
          <w:szCs w:val="20"/>
          <w:lang w:val="es-ES"/>
        </w:rPr>
        <w:t xml:space="preserve"> </w:t>
      </w:r>
      <w:r w:rsidRPr="00AA608E">
        <w:rPr>
          <w:rFonts w:ascii="GHEA Grapalat" w:hAnsi="GHEA Grapalat"/>
          <w:sz w:val="20"/>
          <w:szCs w:val="20"/>
        </w:rPr>
        <w:t>նախորդող</w:t>
      </w:r>
      <w:r w:rsidRPr="00AA608E">
        <w:rPr>
          <w:rFonts w:ascii="GHEA Grapalat" w:hAnsi="GHEA Grapalat"/>
          <w:sz w:val="20"/>
          <w:szCs w:val="20"/>
          <w:lang w:val="es-ES"/>
        </w:rPr>
        <w:t xml:space="preserve"> </w:t>
      </w:r>
      <w:r w:rsidRPr="00AA608E">
        <w:rPr>
          <w:rFonts w:ascii="GHEA Grapalat" w:hAnsi="GHEA Grapalat"/>
          <w:sz w:val="20"/>
          <w:szCs w:val="20"/>
        </w:rPr>
        <w:t>մեկ</w:t>
      </w:r>
      <w:r w:rsidRPr="00AA608E">
        <w:rPr>
          <w:rFonts w:ascii="GHEA Grapalat" w:hAnsi="GHEA Grapalat"/>
          <w:sz w:val="20"/>
          <w:szCs w:val="20"/>
          <w:lang w:val="es-ES"/>
        </w:rPr>
        <w:t xml:space="preserve"> </w:t>
      </w:r>
      <w:r w:rsidRPr="00AA608E">
        <w:rPr>
          <w:rFonts w:ascii="GHEA Grapalat" w:hAnsi="GHEA Grapalat"/>
          <w:sz w:val="20"/>
          <w:szCs w:val="20"/>
        </w:rPr>
        <w:t>տարվա</w:t>
      </w:r>
      <w:r w:rsidRPr="00AA608E">
        <w:rPr>
          <w:rFonts w:ascii="GHEA Grapalat" w:hAnsi="GHEA Grapalat"/>
          <w:sz w:val="20"/>
          <w:szCs w:val="20"/>
          <w:lang w:val="es-ES"/>
        </w:rPr>
        <w:t xml:space="preserve"> </w:t>
      </w:r>
      <w:r w:rsidRPr="00AA608E">
        <w:rPr>
          <w:rFonts w:ascii="GHEA Grapalat" w:hAnsi="GHEA Grapalat"/>
          <w:sz w:val="20"/>
          <w:szCs w:val="20"/>
        </w:rPr>
        <w:t>ընթացքում</w:t>
      </w:r>
      <w:r w:rsidRPr="00AA608E">
        <w:rPr>
          <w:rFonts w:ascii="GHEA Grapalat" w:hAnsi="GHEA Grapalat"/>
          <w:sz w:val="20"/>
          <w:szCs w:val="20"/>
          <w:lang w:val="es-ES"/>
        </w:rPr>
        <w:t xml:space="preserve"> </w:t>
      </w:r>
      <w:r w:rsidRPr="00AA608E">
        <w:rPr>
          <w:rFonts w:ascii="GHEA Grapalat" w:hAnsi="GHEA Grapalat"/>
          <w:sz w:val="20"/>
          <w:szCs w:val="20"/>
        </w:rPr>
        <w:t>առկա</w:t>
      </w:r>
      <w:r w:rsidRPr="00AA608E">
        <w:rPr>
          <w:rFonts w:ascii="GHEA Grapalat" w:hAnsi="GHEA Grapalat"/>
          <w:sz w:val="20"/>
          <w:szCs w:val="20"/>
          <w:lang w:val="es-ES"/>
        </w:rPr>
        <w:t xml:space="preserve"> </w:t>
      </w:r>
      <w:r w:rsidRPr="00AA608E">
        <w:rPr>
          <w:rFonts w:ascii="GHEA Grapalat" w:hAnsi="GHEA Grapalat"/>
          <w:sz w:val="20"/>
          <w:szCs w:val="20"/>
        </w:rPr>
        <w:t>է</w:t>
      </w:r>
      <w:r w:rsidRPr="00AA608E">
        <w:rPr>
          <w:rFonts w:ascii="GHEA Grapalat" w:hAnsi="GHEA Grapalat"/>
          <w:sz w:val="20"/>
          <w:szCs w:val="20"/>
          <w:lang w:val="es-ES"/>
        </w:rPr>
        <w:t xml:space="preserve"> </w:t>
      </w:r>
      <w:r w:rsidRPr="00AA608E">
        <w:rPr>
          <w:rFonts w:ascii="GHEA Grapalat" w:hAnsi="GHEA Grapalat"/>
          <w:sz w:val="20"/>
          <w:szCs w:val="20"/>
        </w:rPr>
        <w:t>օրենքով</w:t>
      </w:r>
      <w:r w:rsidRPr="00AA608E">
        <w:rPr>
          <w:rFonts w:ascii="GHEA Grapalat" w:hAnsi="GHEA Grapalat"/>
          <w:sz w:val="20"/>
          <w:szCs w:val="20"/>
          <w:lang w:val="es-ES"/>
        </w:rPr>
        <w:t xml:space="preserve"> </w:t>
      </w:r>
      <w:r w:rsidRPr="00AA608E">
        <w:rPr>
          <w:rFonts w:ascii="GHEA Grapalat" w:hAnsi="GHEA Grapalat"/>
          <w:sz w:val="20"/>
          <w:szCs w:val="20"/>
        </w:rPr>
        <w:t>սահմանված</w:t>
      </w:r>
      <w:r w:rsidRPr="00AA608E">
        <w:rPr>
          <w:rFonts w:ascii="GHEA Grapalat" w:hAnsi="GHEA Grapalat"/>
          <w:sz w:val="20"/>
          <w:szCs w:val="20"/>
          <w:lang w:val="es-ES"/>
        </w:rPr>
        <w:t xml:space="preserve"> </w:t>
      </w:r>
      <w:r w:rsidRPr="00AA608E">
        <w:rPr>
          <w:rFonts w:ascii="GHEA Grapalat" w:hAnsi="GHEA Grapalat"/>
          <w:sz w:val="20"/>
          <w:szCs w:val="20"/>
        </w:rPr>
        <w:t>կարգով</w:t>
      </w:r>
      <w:r w:rsidRPr="00AA608E">
        <w:rPr>
          <w:rFonts w:ascii="GHEA Grapalat" w:hAnsi="GHEA Grapalat"/>
          <w:sz w:val="20"/>
          <w:szCs w:val="20"/>
          <w:lang w:val="es-ES"/>
        </w:rPr>
        <w:t xml:space="preserve"> </w:t>
      </w:r>
      <w:r w:rsidRPr="00AA608E">
        <w:rPr>
          <w:rFonts w:ascii="GHEA Grapalat" w:hAnsi="GHEA Grapalat"/>
          <w:sz w:val="20"/>
          <w:szCs w:val="20"/>
        </w:rPr>
        <w:t>կայացված</w:t>
      </w:r>
      <w:r w:rsidRPr="00AA608E">
        <w:rPr>
          <w:rFonts w:ascii="GHEA Grapalat" w:hAnsi="GHEA Grapalat"/>
          <w:sz w:val="20"/>
          <w:szCs w:val="20"/>
          <w:lang w:val="es-ES"/>
        </w:rPr>
        <w:t xml:space="preserve"> </w:t>
      </w:r>
      <w:r w:rsidRPr="00AA608E">
        <w:rPr>
          <w:rFonts w:ascii="GHEA Grapalat" w:hAnsi="GHEA Grapalat"/>
          <w:sz w:val="20"/>
          <w:szCs w:val="20"/>
        </w:rPr>
        <w:t>անբողոքարկելի</w:t>
      </w:r>
      <w:r w:rsidRPr="00AA608E">
        <w:rPr>
          <w:rFonts w:ascii="GHEA Grapalat" w:hAnsi="GHEA Grapalat"/>
          <w:sz w:val="20"/>
          <w:szCs w:val="20"/>
          <w:lang w:val="es-ES"/>
        </w:rPr>
        <w:t xml:space="preserve"> </w:t>
      </w:r>
      <w:r w:rsidRPr="00AA608E">
        <w:rPr>
          <w:rFonts w:ascii="GHEA Grapalat" w:hAnsi="GHEA Grapalat"/>
          <w:sz w:val="20"/>
          <w:szCs w:val="20"/>
        </w:rPr>
        <w:t>վարչական</w:t>
      </w:r>
      <w:r w:rsidRPr="00AA608E">
        <w:rPr>
          <w:rFonts w:ascii="GHEA Grapalat" w:hAnsi="GHEA Grapalat"/>
          <w:sz w:val="20"/>
          <w:szCs w:val="20"/>
          <w:lang w:val="es-ES"/>
        </w:rPr>
        <w:t xml:space="preserve"> </w:t>
      </w:r>
      <w:r w:rsidRPr="00AA608E">
        <w:rPr>
          <w:rFonts w:ascii="GHEA Grapalat" w:hAnsi="GHEA Grapalat"/>
          <w:sz w:val="20"/>
          <w:szCs w:val="20"/>
        </w:rPr>
        <w:t>ակտ</w:t>
      </w:r>
      <w:r w:rsidRPr="00AA608E">
        <w:rPr>
          <w:rFonts w:ascii="GHEA Grapalat" w:hAnsi="GHEA Grapalat"/>
          <w:sz w:val="20"/>
          <w:szCs w:val="20"/>
          <w:lang w:val="es-ES"/>
        </w:rPr>
        <w:t xml:space="preserve">` </w:t>
      </w:r>
      <w:r w:rsidRPr="00AA608E">
        <w:rPr>
          <w:rFonts w:ascii="GHEA Grapalat" w:hAnsi="GHEA Grapalat"/>
          <w:sz w:val="20"/>
          <w:szCs w:val="20"/>
        </w:rPr>
        <w:t>գնումների</w:t>
      </w:r>
      <w:r w:rsidRPr="00AA608E">
        <w:rPr>
          <w:rFonts w:ascii="GHEA Grapalat" w:hAnsi="GHEA Grapalat"/>
          <w:sz w:val="20"/>
          <w:szCs w:val="20"/>
          <w:lang w:val="es-ES"/>
        </w:rPr>
        <w:t xml:space="preserve"> </w:t>
      </w:r>
      <w:r w:rsidRPr="00AA608E">
        <w:rPr>
          <w:rFonts w:ascii="GHEA Grapalat" w:hAnsi="GHEA Grapalat"/>
          <w:sz w:val="20"/>
          <w:szCs w:val="20"/>
        </w:rPr>
        <w:t>ոլորտում</w:t>
      </w:r>
      <w:r w:rsidRPr="00AA608E">
        <w:rPr>
          <w:rFonts w:ascii="GHEA Grapalat" w:hAnsi="GHEA Grapalat"/>
          <w:sz w:val="20"/>
          <w:szCs w:val="20"/>
          <w:lang w:val="es-ES"/>
        </w:rPr>
        <w:t xml:space="preserve"> </w:t>
      </w:r>
      <w:r w:rsidRPr="00AA608E">
        <w:rPr>
          <w:rFonts w:ascii="GHEA Grapalat" w:hAnsi="GHEA Grapalat" w:cs="Sylfaen"/>
          <w:sz w:val="20"/>
          <w:szCs w:val="20"/>
        </w:rPr>
        <w:t>հակամրցակցային</w:t>
      </w:r>
      <w:r w:rsidRPr="00AA608E">
        <w:rPr>
          <w:rFonts w:ascii="GHEA Grapalat" w:hAnsi="GHEA Grapalat"/>
          <w:sz w:val="20"/>
          <w:szCs w:val="20"/>
          <w:lang w:val="es-ES"/>
        </w:rPr>
        <w:t xml:space="preserve"> </w:t>
      </w:r>
      <w:r w:rsidRPr="00AA608E">
        <w:rPr>
          <w:rFonts w:ascii="GHEA Grapalat" w:hAnsi="GHEA Grapalat" w:cs="Sylfaen"/>
          <w:sz w:val="20"/>
          <w:szCs w:val="20"/>
        </w:rPr>
        <w:t>համաձայնության</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գերիշխող</w:t>
      </w:r>
      <w:r w:rsidRPr="00AA608E">
        <w:rPr>
          <w:rFonts w:ascii="GHEA Grapalat" w:hAnsi="GHEA Grapalat"/>
          <w:sz w:val="20"/>
          <w:szCs w:val="20"/>
          <w:lang w:val="es-ES"/>
        </w:rPr>
        <w:t xml:space="preserve"> </w:t>
      </w:r>
      <w:r w:rsidRPr="00AA608E">
        <w:rPr>
          <w:rFonts w:ascii="GHEA Grapalat" w:hAnsi="GHEA Grapalat" w:cs="Sylfaen"/>
          <w:sz w:val="20"/>
          <w:szCs w:val="20"/>
        </w:rPr>
        <w:t>դիրքի</w:t>
      </w:r>
      <w:r w:rsidRPr="00AA608E">
        <w:rPr>
          <w:rFonts w:ascii="GHEA Grapalat" w:hAnsi="GHEA Grapalat"/>
          <w:sz w:val="20"/>
          <w:szCs w:val="20"/>
          <w:lang w:val="es-ES"/>
        </w:rPr>
        <w:t xml:space="preserve"> </w:t>
      </w:r>
      <w:r w:rsidRPr="00AA608E">
        <w:rPr>
          <w:rFonts w:ascii="GHEA Grapalat" w:hAnsi="GHEA Grapalat" w:cs="Sylfaen"/>
          <w:sz w:val="20"/>
          <w:szCs w:val="20"/>
        </w:rPr>
        <w:t>չարաշահման</w:t>
      </w:r>
      <w:r w:rsidRPr="00AA608E">
        <w:rPr>
          <w:rFonts w:ascii="GHEA Grapalat" w:hAnsi="GHEA Grapalat"/>
          <w:sz w:val="20"/>
          <w:szCs w:val="20"/>
          <w:lang w:val="es-ES"/>
        </w:rPr>
        <w:t xml:space="preserve"> </w:t>
      </w:r>
      <w:r w:rsidRPr="00AA608E">
        <w:rPr>
          <w:rFonts w:ascii="GHEA Grapalat" w:hAnsi="GHEA Grapalat" w:cs="Sylfaen"/>
          <w:sz w:val="20"/>
          <w:szCs w:val="20"/>
        </w:rPr>
        <w:t>համար</w:t>
      </w:r>
      <w:r w:rsidRPr="00AA608E">
        <w:rPr>
          <w:rFonts w:ascii="GHEA Grapalat" w:hAnsi="GHEA Grapalat" w:cs="Sylfaen"/>
          <w:sz w:val="20"/>
          <w:szCs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Sylfaen"/>
          <w:sz w:val="20"/>
          <w:szCs w:val="20"/>
          <w:lang w:val="es-ES"/>
        </w:rPr>
        <w:t xml:space="preserve">5)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են</w:t>
      </w:r>
      <w:r w:rsidRPr="00AA608E">
        <w:rPr>
          <w:rFonts w:ascii="GHEA Grapalat" w:hAnsi="GHEA Grapalat" w:cs="Sylfaen"/>
          <w:sz w:val="20"/>
          <w:szCs w:val="20"/>
          <w:lang w:val="es-ES"/>
        </w:rPr>
        <w:t xml:space="preserve"> </w:t>
      </w:r>
      <w:r w:rsidRPr="00AA608E">
        <w:rPr>
          <w:rFonts w:ascii="GHEA Grapalat" w:hAnsi="GHEA Grapalat" w:cs="Sylfaen"/>
          <w:sz w:val="20"/>
          <w:szCs w:val="20"/>
        </w:rPr>
        <w:t>Եվրասիական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տնտեսական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միությանն</w:t>
      </w:r>
      <w:r w:rsidRPr="00AA608E">
        <w:rPr>
          <w:rFonts w:ascii="GHEA Grapalat" w:hAnsi="GHEA Grapalat" w:cs="Sylfaen"/>
          <w:sz w:val="20"/>
          <w:szCs w:val="20"/>
          <w:lang w:val="es-ES"/>
        </w:rPr>
        <w:t xml:space="preserve"> </w:t>
      </w:r>
      <w:r w:rsidRPr="00AA608E">
        <w:rPr>
          <w:rFonts w:ascii="GHEA Grapalat" w:hAnsi="GHEA Grapalat" w:cs="Sylfaen"/>
          <w:sz w:val="20"/>
          <w:szCs w:val="20"/>
        </w:rPr>
        <w:t>անդամակցող</w:t>
      </w:r>
      <w:r w:rsidRPr="00AA608E">
        <w:rPr>
          <w:rFonts w:ascii="GHEA Grapalat" w:hAnsi="GHEA Grapalat" w:cs="Sylfaen"/>
          <w:sz w:val="20"/>
          <w:szCs w:val="20"/>
          <w:lang w:val="es-ES"/>
        </w:rPr>
        <w:t xml:space="preserve"> </w:t>
      </w:r>
      <w:r w:rsidRPr="00AA608E">
        <w:rPr>
          <w:rFonts w:ascii="GHEA Grapalat" w:hAnsi="GHEA Grapalat" w:cs="Sylfaen"/>
          <w:sz w:val="20"/>
          <w:szCs w:val="20"/>
        </w:rPr>
        <w:t>երկրների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օրենսդրության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համաձայն</w:t>
      </w:r>
      <w:r w:rsidRPr="00AA608E">
        <w:rPr>
          <w:rFonts w:ascii="GHEA Grapalat" w:hAnsi="GHEA Grapalat" w:cs="Sylfaen"/>
          <w:sz w:val="20"/>
          <w:szCs w:val="20"/>
          <w:lang w:val="es-ES"/>
        </w:rPr>
        <w:t xml:space="preserve"> </w:t>
      </w:r>
      <w:r w:rsidRPr="00AA608E">
        <w:rPr>
          <w:rFonts w:ascii="GHEA Grapalat" w:hAnsi="GHEA Grapalat" w:cs="Sylfaen"/>
          <w:sz w:val="20"/>
          <w:szCs w:val="20"/>
        </w:rPr>
        <w:t>հրապարակված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գործընթացին</w:t>
      </w:r>
      <w:r w:rsidRPr="00AA608E">
        <w:rPr>
          <w:rFonts w:ascii="GHEA Grapalat" w:hAnsi="GHEA Grapalat"/>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sz w:val="20"/>
          <w:szCs w:val="20"/>
          <w:lang w:val="es-ES"/>
        </w:rPr>
        <w:t xml:space="preserve"> </w:t>
      </w:r>
      <w:r w:rsidRPr="00AA608E">
        <w:rPr>
          <w:rFonts w:ascii="GHEA Grapalat" w:hAnsi="GHEA Grapalat" w:cs="Sylfaen"/>
          <w:sz w:val="20"/>
          <w:szCs w:val="20"/>
        </w:rPr>
        <w:t>իրավունք</w:t>
      </w:r>
      <w:r w:rsidRPr="00AA608E">
        <w:rPr>
          <w:rFonts w:ascii="GHEA Grapalat" w:hAnsi="GHEA Grapalat"/>
          <w:sz w:val="20"/>
          <w:szCs w:val="20"/>
          <w:lang w:val="es-ES"/>
        </w:rPr>
        <w:t xml:space="preserve"> </w:t>
      </w:r>
      <w:r w:rsidRPr="00AA608E">
        <w:rPr>
          <w:rFonts w:ascii="GHEA Grapalat" w:hAnsi="GHEA Grapalat" w:cs="Sylfaen"/>
          <w:sz w:val="20"/>
          <w:szCs w:val="20"/>
        </w:rPr>
        <w:t>չունեցող</w:t>
      </w:r>
      <w:r w:rsidRPr="00AA608E">
        <w:rPr>
          <w:rFonts w:ascii="GHEA Grapalat" w:hAnsi="GHEA Grapalat"/>
          <w:sz w:val="20"/>
          <w:szCs w:val="20"/>
          <w:lang w:val="es-ES"/>
        </w:rPr>
        <w:t xml:space="preserve"> </w:t>
      </w:r>
      <w:r w:rsidRPr="00AA608E">
        <w:rPr>
          <w:rFonts w:ascii="GHEA Grapalat" w:hAnsi="GHEA Grapalat" w:cs="Sylfaen"/>
          <w:sz w:val="20"/>
          <w:szCs w:val="20"/>
        </w:rPr>
        <w:t>մասնակիցների</w:t>
      </w:r>
      <w:r w:rsidRPr="00AA608E">
        <w:rPr>
          <w:rFonts w:ascii="GHEA Grapalat" w:hAnsi="GHEA Grapalat"/>
          <w:sz w:val="20"/>
          <w:szCs w:val="20"/>
          <w:lang w:val="es-ES"/>
        </w:rPr>
        <w:t xml:space="preserve"> </w:t>
      </w:r>
      <w:r w:rsidRPr="00AA608E">
        <w:rPr>
          <w:rFonts w:ascii="GHEA Grapalat" w:hAnsi="GHEA Grapalat" w:cs="Sylfaen"/>
          <w:sz w:val="20"/>
          <w:szCs w:val="20"/>
        </w:rPr>
        <w:t>ցուցակում</w:t>
      </w:r>
      <w:r w:rsidRPr="00AA608E">
        <w:rPr>
          <w:rFonts w:ascii="GHEA Grapalat" w:hAnsi="GHEA Grapalat" w:cs="Sylfaen"/>
          <w:sz w:val="20"/>
          <w:szCs w:val="20"/>
          <w:lang w:val="es-ES"/>
        </w:rPr>
        <w:t xml:space="preserve">. </w:t>
      </w:r>
    </w:p>
    <w:p w:rsidR="008E0B31" w:rsidRPr="00AA608E" w:rsidRDefault="008E0B31" w:rsidP="008E0B31">
      <w:pPr>
        <w:ind w:firstLine="567"/>
        <w:jc w:val="both"/>
        <w:rPr>
          <w:rFonts w:ascii="GHEA Grapalat" w:hAnsi="GHEA Grapalat"/>
          <w:sz w:val="20"/>
          <w:szCs w:val="20"/>
          <w:lang w:val="es-ES"/>
        </w:rPr>
      </w:pPr>
      <w:r w:rsidRPr="00AA608E">
        <w:rPr>
          <w:rFonts w:ascii="GHEA Grapalat" w:hAnsi="GHEA Grapalat"/>
          <w:sz w:val="20"/>
          <w:szCs w:val="20"/>
          <w:lang w:val="es-ES"/>
        </w:rPr>
        <w:t xml:space="preserve">   6) </w:t>
      </w:r>
      <w:r w:rsidRPr="00AA608E">
        <w:rPr>
          <w:rFonts w:ascii="GHEA Grapalat" w:hAnsi="GHEA Grapalat"/>
          <w:sz w:val="20"/>
          <w:szCs w:val="20"/>
        </w:rPr>
        <w:t>որոնք</w:t>
      </w:r>
      <w:r w:rsidRPr="00AA608E">
        <w:rPr>
          <w:rFonts w:ascii="GHEA Grapalat" w:hAnsi="GHEA Grapalat"/>
          <w:sz w:val="20"/>
          <w:szCs w:val="20"/>
          <w:lang w:val="es-ES"/>
        </w:rPr>
        <w:t xml:space="preserve"> </w:t>
      </w:r>
      <w:r w:rsidRPr="00AA608E">
        <w:rPr>
          <w:rFonts w:ascii="GHEA Grapalat" w:hAnsi="GHEA Grapalat"/>
          <w:sz w:val="20"/>
          <w:szCs w:val="20"/>
        </w:rPr>
        <w:t>հայտը</w:t>
      </w:r>
      <w:r w:rsidRPr="00AA608E">
        <w:rPr>
          <w:rFonts w:ascii="GHEA Grapalat" w:hAnsi="GHEA Grapalat"/>
          <w:sz w:val="20"/>
          <w:szCs w:val="20"/>
          <w:lang w:val="es-ES"/>
        </w:rPr>
        <w:t xml:space="preserve"> </w:t>
      </w:r>
      <w:r w:rsidRPr="00AA608E">
        <w:rPr>
          <w:rFonts w:ascii="GHEA Grapalat" w:hAnsi="GHEA Grapalat"/>
          <w:sz w:val="20"/>
          <w:szCs w:val="20"/>
        </w:rPr>
        <w:t>ներկայացնելու</w:t>
      </w:r>
      <w:r w:rsidRPr="00AA608E">
        <w:rPr>
          <w:rFonts w:ascii="GHEA Grapalat" w:hAnsi="GHEA Grapalat"/>
          <w:sz w:val="20"/>
          <w:szCs w:val="20"/>
          <w:lang w:val="es-ES"/>
        </w:rPr>
        <w:t xml:space="preserve"> </w:t>
      </w:r>
      <w:r w:rsidRPr="00AA608E">
        <w:rPr>
          <w:rFonts w:ascii="GHEA Grapalat" w:hAnsi="GHEA Grapalat"/>
          <w:sz w:val="20"/>
          <w:szCs w:val="20"/>
        </w:rPr>
        <w:t>օրվա</w:t>
      </w:r>
      <w:r w:rsidRPr="00AA608E">
        <w:rPr>
          <w:rFonts w:ascii="GHEA Grapalat" w:hAnsi="GHEA Grapalat"/>
          <w:sz w:val="20"/>
          <w:szCs w:val="20"/>
          <w:lang w:val="es-ES"/>
        </w:rPr>
        <w:t xml:space="preserve"> </w:t>
      </w:r>
      <w:r w:rsidRPr="00AA608E">
        <w:rPr>
          <w:rFonts w:ascii="GHEA Grapalat" w:hAnsi="GHEA Grapalat"/>
          <w:sz w:val="20"/>
          <w:szCs w:val="20"/>
        </w:rPr>
        <w:t>դրությամբ</w:t>
      </w:r>
      <w:r w:rsidRPr="00AA608E">
        <w:rPr>
          <w:rFonts w:ascii="GHEA Grapalat" w:hAnsi="GHEA Grapalat"/>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գործընթացին</w:t>
      </w:r>
      <w:r w:rsidRPr="00AA608E">
        <w:rPr>
          <w:rFonts w:ascii="GHEA Grapalat" w:hAnsi="GHEA Grapalat"/>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sz w:val="20"/>
          <w:szCs w:val="20"/>
          <w:lang w:val="es-ES"/>
        </w:rPr>
        <w:t xml:space="preserve"> </w:t>
      </w:r>
      <w:r w:rsidRPr="00AA608E">
        <w:rPr>
          <w:rFonts w:ascii="GHEA Grapalat" w:hAnsi="GHEA Grapalat" w:cs="Sylfaen"/>
          <w:sz w:val="20"/>
          <w:szCs w:val="20"/>
        </w:rPr>
        <w:t>իրավունք</w:t>
      </w:r>
      <w:r w:rsidRPr="00AA608E">
        <w:rPr>
          <w:rFonts w:ascii="GHEA Grapalat" w:hAnsi="GHEA Grapalat"/>
          <w:sz w:val="20"/>
          <w:szCs w:val="20"/>
          <w:lang w:val="es-ES"/>
        </w:rPr>
        <w:t xml:space="preserve"> </w:t>
      </w:r>
      <w:r w:rsidRPr="00AA608E">
        <w:rPr>
          <w:rFonts w:ascii="GHEA Grapalat" w:hAnsi="GHEA Grapalat" w:cs="Sylfaen"/>
          <w:sz w:val="20"/>
          <w:szCs w:val="20"/>
        </w:rPr>
        <w:t>չունեցող</w:t>
      </w:r>
      <w:r w:rsidRPr="00AA608E">
        <w:rPr>
          <w:rFonts w:ascii="GHEA Grapalat" w:hAnsi="GHEA Grapalat"/>
          <w:sz w:val="20"/>
          <w:szCs w:val="20"/>
          <w:lang w:val="es-ES"/>
        </w:rPr>
        <w:t xml:space="preserve"> </w:t>
      </w:r>
      <w:r w:rsidRPr="00AA608E">
        <w:rPr>
          <w:rFonts w:ascii="GHEA Grapalat" w:hAnsi="GHEA Grapalat" w:cs="Sylfaen"/>
          <w:sz w:val="20"/>
          <w:szCs w:val="20"/>
        </w:rPr>
        <w:t>մասնակիցների</w:t>
      </w:r>
      <w:r w:rsidRPr="00AA608E">
        <w:rPr>
          <w:rFonts w:ascii="GHEA Grapalat" w:hAnsi="GHEA Grapalat"/>
          <w:sz w:val="20"/>
          <w:szCs w:val="20"/>
          <w:lang w:val="es-ES"/>
        </w:rPr>
        <w:t xml:space="preserve"> </w:t>
      </w:r>
      <w:r w:rsidRPr="00AA608E">
        <w:rPr>
          <w:rFonts w:ascii="GHEA Grapalat" w:hAnsi="GHEA Grapalat" w:cs="Sylfaen"/>
          <w:sz w:val="20"/>
          <w:szCs w:val="20"/>
        </w:rPr>
        <w:t>ցուցակում</w:t>
      </w:r>
      <w:r w:rsidRPr="00AA608E">
        <w:rPr>
          <w:rFonts w:ascii="GHEA Grapalat" w:hAnsi="GHEA Grapalat"/>
          <w:sz w:val="20"/>
          <w:szCs w:val="20"/>
          <w:lang w:val="es-ES"/>
        </w:rPr>
        <w:t>:</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A608E">
        <w:rPr>
          <w:rFonts w:ascii="GHEA Grapalat" w:hAnsi="GHEA Grapalat" w:cs="Arial"/>
          <w:sz w:val="20"/>
          <w:lang w:val="es-ES"/>
        </w:rPr>
        <w:t xml:space="preserve"> </w:t>
      </w:r>
      <w:r w:rsidRPr="00AA608E">
        <w:rPr>
          <w:rFonts w:ascii="GHEA Grapalat" w:hAnsi="GHEA Grapalat" w:cs="Sylfaen"/>
          <w:sz w:val="20"/>
          <w:lang w:val="es-ES"/>
        </w:rPr>
        <w:t>հրավերի</w:t>
      </w:r>
      <w:r w:rsidRPr="00AA608E">
        <w:rPr>
          <w:rFonts w:ascii="GHEA Grapalat" w:hAnsi="GHEA Grapalat" w:cs="Arial"/>
          <w:sz w:val="20"/>
          <w:lang w:val="es-ES"/>
        </w:rPr>
        <w:t xml:space="preserve"> 2-րդ </w:t>
      </w:r>
      <w:r w:rsidRPr="00AA608E">
        <w:rPr>
          <w:rFonts w:ascii="GHEA Grapalat" w:hAnsi="GHEA Grapalat" w:cs="Sylfaen"/>
          <w:sz w:val="20"/>
          <w:lang w:val="es-ES"/>
        </w:rPr>
        <w:t>մասի</w:t>
      </w:r>
      <w:r w:rsidRPr="00AA608E">
        <w:rPr>
          <w:rFonts w:ascii="GHEA Grapalat" w:hAnsi="GHEA Grapalat" w:cs="Arial"/>
          <w:sz w:val="20"/>
          <w:lang w:val="es-ES"/>
        </w:rPr>
        <w:t xml:space="preserve"> 2.2 </w:t>
      </w:r>
      <w:r w:rsidRPr="00AA608E">
        <w:rPr>
          <w:rFonts w:ascii="GHEA Grapalat" w:hAnsi="GHEA Grapalat" w:cs="Sylfaen"/>
          <w:sz w:val="20"/>
          <w:lang w:val="es-ES"/>
        </w:rPr>
        <w:t>կետով</w:t>
      </w:r>
      <w:r w:rsidRPr="00AA608E">
        <w:rPr>
          <w:rFonts w:ascii="GHEA Grapalat" w:hAnsi="GHEA Grapalat" w:cs="Arial"/>
          <w:sz w:val="20"/>
          <w:lang w:val="es-ES"/>
        </w:rPr>
        <w:t xml:space="preserve"> </w:t>
      </w:r>
      <w:r w:rsidRPr="00AA608E">
        <w:rPr>
          <w:rFonts w:ascii="GHEA Grapalat" w:hAnsi="GHEA Grapalat" w:cs="Sylfaen"/>
          <w:sz w:val="20"/>
          <w:lang w:val="es-ES"/>
        </w:rPr>
        <w:t>նախատեսված</w:t>
      </w:r>
      <w:r w:rsidRPr="00AA608E">
        <w:rPr>
          <w:rFonts w:ascii="GHEA Grapalat" w:hAnsi="GHEA Grapalat" w:cs="Arial"/>
          <w:sz w:val="20"/>
          <w:lang w:val="es-ES"/>
        </w:rPr>
        <w:t xml:space="preserve"> </w:t>
      </w:r>
      <w:r w:rsidRPr="00AA608E">
        <w:rPr>
          <w:rFonts w:ascii="GHEA Grapalat" w:hAnsi="GHEA Grapalat" w:cs="Sylfaen"/>
          <w:sz w:val="20"/>
          <w:lang w:val="es-ES"/>
        </w:rPr>
        <w:t>գրավոր</w:t>
      </w:r>
      <w:r w:rsidRPr="00AA608E">
        <w:rPr>
          <w:rFonts w:ascii="GHEA Grapalat" w:hAnsi="GHEA Grapalat" w:cs="Arial"/>
          <w:sz w:val="20"/>
          <w:lang w:val="es-ES"/>
        </w:rPr>
        <w:t xml:space="preserve"> </w:t>
      </w:r>
      <w:r w:rsidRPr="00AA608E">
        <w:rPr>
          <w:rFonts w:ascii="GHEA Grapalat" w:hAnsi="GHEA Grapalat" w:cs="Sylfaen"/>
          <w:sz w:val="20"/>
          <w:lang w:val="es-ES"/>
        </w:rPr>
        <w:t xml:space="preserve">հայտարարություն: </w:t>
      </w:r>
      <w:r w:rsidRPr="00AA608E">
        <w:rPr>
          <w:rFonts w:ascii="GHEA Grapalat" w:hAnsi="GHEA Grapalat" w:cs="Sylfaen"/>
          <w:sz w:val="20"/>
        </w:rPr>
        <w:t>Բացի</w:t>
      </w:r>
      <w:r w:rsidRPr="00AA608E">
        <w:rPr>
          <w:rFonts w:ascii="GHEA Grapalat" w:hAnsi="GHEA Grapalat" w:cs="Sylfaen"/>
          <w:sz w:val="20"/>
          <w:lang w:val="es-ES"/>
        </w:rPr>
        <w:t xml:space="preserve"> </w:t>
      </w:r>
      <w:r w:rsidRPr="00AA608E">
        <w:rPr>
          <w:rFonts w:ascii="GHEA Grapalat" w:hAnsi="GHEA Grapalat" w:cs="Sylfaen"/>
          <w:sz w:val="20"/>
        </w:rPr>
        <w:t>սույն</w:t>
      </w:r>
      <w:r w:rsidRPr="00AA608E">
        <w:rPr>
          <w:rFonts w:ascii="GHEA Grapalat" w:hAnsi="GHEA Grapalat" w:cs="Sylfaen"/>
          <w:sz w:val="20"/>
          <w:lang w:val="es-ES"/>
        </w:rPr>
        <w:t xml:space="preserve"> </w:t>
      </w:r>
      <w:r w:rsidRPr="00AA608E">
        <w:rPr>
          <w:rFonts w:ascii="GHEA Grapalat" w:hAnsi="GHEA Grapalat" w:cs="Sylfaen"/>
          <w:sz w:val="20"/>
        </w:rPr>
        <w:t>կետով</w:t>
      </w:r>
      <w:r w:rsidRPr="00AA608E">
        <w:rPr>
          <w:rFonts w:ascii="GHEA Grapalat" w:hAnsi="GHEA Grapalat" w:cs="Sylfaen"/>
          <w:sz w:val="20"/>
          <w:lang w:val="es-ES"/>
        </w:rPr>
        <w:t xml:space="preserve"> </w:t>
      </w:r>
      <w:r w:rsidRPr="00AA608E">
        <w:rPr>
          <w:rFonts w:ascii="GHEA Grapalat" w:hAnsi="GHEA Grapalat" w:cs="Sylfaen"/>
          <w:sz w:val="20"/>
        </w:rPr>
        <w:t>նախատեսված</w:t>
      </w:r>
      <w:r w:rsidRPr="00AA608E">
        <w:rPr>
          <w:rFonts w:ascii="GHEA Grapalat" w:hAnsi="GHEA Grapalat" w:cs="Sylfaen"/>
          <w:sz w:val="20"/>
          <w:lang w:val="es-ES"/>
        </w:rPr>
        <w:t xml:space="preserve"> </w:t>
      </w:r>
      <w:r w:rsidRPr="00AA608E">
        <w:rPr>
          <w:rFonts w:ascii="GHEA Grapalat" w:hAnsi="GHEA Grapalat" w:cs="Sylfaen"/>
          <w:sz w:val="20"/>
        </w:rPr>
        <w:t>հայտարարությունից</w:t>
      </w:r>
      <w:r w:rsidRPr="00AA608E">
        <w:rPr>
          <w:rFonts w:ascii="GHEA Grapalat" w:hAnsi="GHEA Grapalat" w:cs="Sylfaen"/>
          <w:sz w:val="20"/>
          <w:lang w:val="es-ES"/>
        </w:rPr>
        <w:t xml:space="preserve"> </w:t>
      </w:r>
      <w:r w:rsidRPr="00AA608E">
        <w:rPr>
          <w:rFonts w:ascii="GHEA Grapalat" w:hAnsi="GHEA Grapalat" w:cs="Sylfaen"/>
          <w:sz w:val="20"/>
        </w:rPr>
        <w:t>մասնակցության</w:t>
      </w:r>
      <w:r w:rsidRPr="00AA608E">
        <w:rPr>
          <w:rFonts w:ascii="GHEA Grapalat" w:hAnsi="GHEA Grapalat" w:cs="Sylfaen"/>
          <w:sz w:val="20"/>
          <w:lang w:val="es-ES"/>
        </w:rPr>
        <w:t xml:space="preserve"> </w:t>
      </w:r>
      <w:r w:rsidRPr="00AA608E">
        <w:rPr>
          <w:rFonts w:ascii="GHEA Grapalat" w:hAnsi="GHEA Grapalat" w:cs="Sylfaen"/>
          <w:sz w:val="20"/>
        </w:rPr>
        <w:t>իրավունքի</w:t>
      </w:r>
      <w:r w:rsidRPr="00AA608E">
        <w:rPr>
          <w:rFonts w:ascii="GHEA Grapalat" w:hAnsi="GHEA Grapalat" w:cs="Sylfaen"/>
          <w:sz w:val="20"/>
          <w:lang w:val="es-ES"/>
        </w:rPr>
        <w:t xml:space="preserve"> </w:t>
      </w:r>
      <w:r w:rsidRPr="00AA608E">
        <w:rPr>
          <w:rFonts w:ascii="GHEA Grapalat" w:hAnsi="GHEA Grapalat" w:cs="Sylfaen"/>
          <w:sz w:val="20"/>
        </w:rPr>
        <w:t>գնահատման</w:t>
      </w:r>
      <w:r w:rsidRPr="00AA608E">
        <w:rPr>
          <w:rFonts w:ascii="GHEA Grapalat" w:hAnsi="GHEA Grapalat" w:cs="Sylfaen"/>
          <w:sz w:val="20"/>
          <w:lang w:val="es-ES"/>
        </w:rPr>
        <w:t xml:space="preserve"> </w:t>
      </w:r>
      <w:r w:rsidRPr="00AA608E">
        <w:rPr>
          <w:rFonts w:ascii="GHEA Grapalat" w:hAnsi="GHEA Grapalat" w:cs="Sylfaen"/>
          <w:sz w:val="20"/>
        </w:rPr>
        <w:t>համար</w:t>
      </w:r>
      <w:r w:rsidRPr="00AA608E">
        <w:rPr>
          <w:rFonts w:ascii="GHEA Grapalat" w:hAnsi="GHEA Grapalat" w:cs="Sylfaen"/>
          <w:sz w:val="20"/>
          <w:lang w:val="es-ES"/>
        </w:rPr>
        <w:t xml:space="preserve"> </w:t>
      </w:r>
      <w:r w:rsidRPr="00AA608E">
        <w:rPr>
          <w:rFonts w:ascii="GHEA Grapalat" w:hAnsi="GHEA Grapalat" w:cs="Sylfaen"/>
          <w:sz w:val="20"/>
        </w:rPr>
        <w:t>մասնակցից</w:t>
      </w:r>
      <w:r w:rsidRPr="00AA608E">
        <w:rPr>
          <w:rFonts w:ascii="GHEA Grapalat" w:hAnsi="GHEA Grapalat" w:cs="Sylfaen"/>
          <w:sz w:val="20"/>
          <w:lang w:val="es-ES"/>
        </w:rPr>
        <w:t xml:space="preserve">, </w:t>
      </w:r>
      <w:r w:rsidRPr="00AA608E">
        <w:rPr>
          <w:rFonts w:ascii="GHEA Grapalat" w:hAnsi="GHEA Grapalat" w:cs="Sylfaen"/>
          <w:sz w:val="20"/>
        </w:rPr>
        <w:t>այդ</w:t>
      </w:r>
      <w:r w:rsidRPr="00AA608E">
        <w:rPr>
          <w:rFonts w:ascii="GHEA Grapalat" w:hAnsi="GHEA Grapalat" w:cs="Sylfaen"/>
          <w:sz w:val="20"/>
          <w:lang w:val="es-ES"/>
        </w:rPr>
        <w:t xml:space="preserve"> </w:t>
      </w:r>
      <w:r w:rsidRPr="00AA608E">
        <w:rPr>
          <w:rFonts w:ascii="GHEA Grapalat" w:hAnsi="GHEA Grapalat" w:cs="Sylfaen"/>
          <w:sz w:val="20"/>
        </w:rPr>
        <w:t>թվում</w:t>
      </w:r>
      <w:r w:rsidRPr="00AA608E">
        <w:rPr>
          <w:rFonts w:ascii="GHEA Grapalat" w:hAnsi="GHEA Grapalat" w:cs="Sylfaen"/>
          <w:sz w:val="20"/>
          <w:lang w:val="es-ES"/>
        </w:rPr>
        <w:t xml:space="preserve"> </w:t>
      </w:r>
      <w:r w:rsidRPr="00AA608E">
        <w:rPr>
          <w:rFonts w:ascii="GHEA Grapalat" w:hAnsi="GHEA Grapalat" w:cs="Sylfaen"/>
          <w:sz w:val="20"/>
        </w:rPr>
        <w:t>ընտրված</w:t>
      </w:r>
      <w:r w:rsidRPr="00AA608E">
        <w:rPr>
          <w:rFonts w:ascii="GHEA Grapalat" w:hAnsi="GHEA Grapalat" w:cs="Sylfaen"/>
          <w:sz w:val="20"/>
          <w:lang w:val="es-ES"/>
        </w:rPr>
        <w:t xml:space="preserve"> </w:t>
      </w:r>
      <w:r w:rsidRPr="00AA608E">
        <w:rPr>
          <w:rFonts w:ascii="GHEA Grapalat" w:hAnsi="GHEA Grapalat" w:cs="Sylfaen"/>
          <w:sz w:val="20"/>
        </w:rPr>
        <w:t>մասնակցից</w:t>
      </w:r>
      <w:r w:rsidRPr="00AA608E">
        <w:rPr>
          <w:rFonts w:ascii="GHEA Grapalat" w:hAnsi="GHEA Grapalat" w:cs="Sylfaen"/>
          <w:sz w:val="20"/>
          <w:lang w:val="es-ES"/>
        </w:rPr>
        <w:t xml:space="preserve"> </w:t>
      </w:r>
      <w:r w:rsidRPr="00AA608E">
        <w:rPr>
          <w:rFonts w:ascii="GHEA Grapalat" w:hAnsi="GHEA Grapalat" w:cs="Sylfaen"/>
          <w:sz w:val="20"/>
        </w:rPr>
        <w:t>այլ</w:t>
      </w:r>
      <w:r w:rsidRPr="00AA608E">
        <w:rPr>
          <w:rFonts w:ascii="GHEA Grapalat" w:hAnsi="GHEA Grapalat" w:cs="Sylfaen"/>
          <w:sz w:val="20"/>
          <w:lang w:val="es-ES"/>
        </w:rPr>
        <w:t xml:space="preserve"> </w:t>
      </w:r>
      <w:r w:rsidRPr="00AA608E">
        <w:rPr>
          <w:rFonts w:ascii="GHEA Grapalat" w:hAnsi="GHEA Grapalat" w:cs="Sylfaen"/>
          <w:sz w:val="20"/>
        </w:rPr>
        <w:t>փաստաթղթեր</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հիմնավորումներ</w:t>
      </w:r>
      <w:r w:rsidRPr="00AA608E">
        <w:rPr>
          <w:rFonts w:ascii="GHEA Grapalat" w:hAnsi="GHEA Grapalat" w:cs="Sylfaen"/>
          <w:sz w:val="20"/>
          <w:lang w:val="es-ES"/>
        </w:rPr>
        <w:t xml:space="preserve"> </w:t>
      </w:r>
      <w:r w:rsidRPr="00AA608E">
        <w:rPr>
          <w:rFonts w:ascii="GHEA Grapalat" w:hAnsi="GHEA Grapalat" w:cs="Sylfaen"/>
          <w:sz w:val="20"/>
        </w:rPr>
        <w:t>չեն</w:t>
      </w:r>
      <w:r w:rsidRPr="00AA608E">
        <w:rPr>
          <w:rFonts w:ascii="GHEA Grapalat" w:hAnsi="GHEA Grapalat" w:cs="Sylfaen"/>
          <w:sz w:val="20"/>
          <w:lang w:val="es-ES"/>
        </w:rPr>
        <w:t xml:space="preserve"> </w:t>
      </w:r>
      <w:r w:rsidRPr="00AA608E">
        <w:rPr>
          <w:rFonts w:ascii="GHEA Grapalat" w:hAnsi="GHEA Grapalat" w:cs="Sylfaen"/>
          <w:sz w:val="20"/>
        </w:rPr>
        <w:t>կարող</w:t>
      </w:r>
      <w:r w:rsidRPr="00AA608E">
        <w:rPr>
          <w:rFonts w:ascii="GHEA Grapalat" w:hAnsi="GHEA Grapalat" w:cs="Sylfaen"/>
          <w:sz w:val="20"/>
          <w:lang w:val="es-ES"/>
        </w:rPr>
        <w:t xml:space="preserve"> </w:t>
      </w:r>
      <w:r w:rsidRPr="00AA608E">
        <w:rPr>
          <w:rFonts w:ascii="GHEA Grapalat" w:hAnsi="GHEA Grapalat" w:cs="Sylfaen"/>
          <w:sz w:val="20"/>
        </w:rPr>
        <w:t>պահանջվել</w:t>
      </w:r>
      <w:r w:rsidRPr="00AA608E">
        <w:rPr>
          <w:rFonts w:ascii="GHEA Grapalat" w:hAnsi="GHEA Grapalat" w:cs="Sylfaen"/>
          <w:sz w:val="20"/>
          <w:lang w:val="es-ES"/>
        </w:rPr>
        <w:t>:</w:t>
      </w:r>
      <w:r w:rsidRPr="00AA608E">
        <w:rPr>
          <w:rFonts w:ascii="GHEA Grapalat" w:hAnsi="GHEA Grapalat" w:cs="Tahoma"/>
          <w:sz w:val="20"/>
          <w:lang w:val="hy-AM"/>
        </w:rPr>
        <w:t xml:space="preserve"> </w:t>
      </w:r>
      <w:r w:rsidRPr="00AA608E">
        <w:rPr>
          <w:rFonts w:ascii="GHEA Grapalat" w:hAnsi="GHEA Grapalat" w:cs="Tahoma"/>
          <w:sz w:val="20"/>
        </w:rPr>
        <w:t>Մասնակցի</w:t>
      </w:r>
      <w:r w:rsidRPr="00AA608E">
        <w:rPr>
          <w:rFonts w:ascii="GHEA Grapalat" w:hAnsi="GHEA Grapalat" w:cs="Tahoma"/>
          <w:sz w:val="20"/>
          <w:lang w:val="es-ES"/>
        </w:rPr>
        <w:t xml:space="preserve"> </w:t>
      </w:r>
      <w:r w:rsidRPr="00AA608E">
        <w:rPr>
          <w:rFonts w:ascii="GHEA Grapalat" w:hAnsi="GHEA Grapalat" w:cs="Tahoma"/>
          <w:sz w:val="20"/>
        </w:rPr>
        <w:t>հայտարարության</w:t>
      </w:r>
      <w:r w:rsidRPr="00AA608E">
        <w:rPr>
          <w:rFonts w:ascii="GHEA Grapalat" w:hAnsi="GHEA Grapalat" w:cs="Tahoma"/>
          <w:sz w:val="20"/>
          <w:lang w:val="es-ES"/>
        </w:rPr>
        <w:t xml:space="preserve"> </w:t>
      </w:r>
      <w:r w:rsidRPr="00AA608E">
        <w:rPr>
          <w:rFonts w:ascii="GHEA Grapalat" w:hAnsi="GHEA Grapalat" w:cs="Tahoma"/>
          <w:sz w:val="20"/>
        </w:rPr>
        <w:t>իսկությունը</w:t>
      </w:r>
      <w:r w:rsidRPr="00AA608E">
        <w:rPr>
          <w:rFonts w:ascii="GHEA Grapalat" w:hAnsi="GHEA Grapalat" w:cs="Tahoma"/>
          <w:sz w:val="20"/>
          <w:lang w:val="es-ES"/>
        </w:rPr>
        <w:t xml:space="preserve"> </w:t>
      </w:r>
      <w:r w:rsidRPr="00AA608E">
        <w:rPr>
          <w:rFonts w:ascii="GHEA Grapalat" w:hAnsi="GHEA Grapalat" w:cs="Tahoma"/>
          <w:sz w:val="20"/>
        </w:rPr>
        <w:t>գնահատող</w:t>
      </w:r>
      <w:r w:rsidRPr="00AA608E">
        <w:rPr>
          <w:rFonts w:ascii="GHEA Grapalat" w:hAnsi="GHEA Grapalat" w:cs="Tahoma"/>
          <w:sz w:val="20"/>
          <w:lang w:val="es-ES"/>
        </w:rPr>
        <w:t xml:space="preserve"> </w:t>
      </w:r>
      <w:r w:rsidRPr="00AA608E">
        <w:rPr>
          <w:rFonts w:ascii="GHEA Grapalat" w:hAnsi="GHEA Grapalat" w:cs="Tahoma"/>
          <w:sz w:val="20"/>
        </w:rPr>
        <w:t>հանձնաժողովը</w:t>
      </w:r>
      <w:r w:rsidRPr="00AA608E">
        <w:rPr>
          <w:rFonts w:ascii="GHEA Grapalat" w:hAnsi="GHEA Grapalat" w:cs="Tahoma"/>
          <w:sz w:val="20"/>
          <w:lang w:val="es-ES"/>
        </w:rPr>
        <w:t xml:space="preserve"> (</w:t>
      </w:r>
      <w:r w:rsidRPr="00AA608E">
        <w:rPr>
          <w:rFonts w:ascii="GHEA Grapalat" w:hAnsi="GHEA Grapalat" w:cs="Tahoma"/>
          <w:sz w:val="20"/>
        </w:rPr>
        <w:t>այսուհետ</w:t>
      </w:r>
      <w:r w:rsidRPr="00AA608E">
        <w:rPr>
          <w:rFonts w:ascii="GHEA Grapalat" w:hAnsi="GHEA Grapalat" w:cs="Tahoma"/>
          <w:sz w:val="20"/>
          <w:lang w:val="es-ES"/>
        </w:rPr>
        <w:t xml:space="preserve">` </w:t>
      </w:r>
      <w:r w:rsidRPr="00AA608E">
        <w:rPr>
          <w:rFonts w:ascii="GHEA Grapalat" w:hAnsi="GHEA Grapalat" w:cs="Tahoma"/>
          <w:sz w:val="20"/>
        </w:rPr>
        <w:t>հանձնաժողով</w:t>
      </w:r>
      <w:r w:rsidRPr="00AA608E">
        <w:rPr>
          <w:rFonts w:ascii="GHEA Grapalat" w:hAnsi="GHEA Grapalat" w:cs="Tahoma"/>
          <w:sz w:val="20"/>
          <w:lang w:val="es-ES"/>
        </w:rPr>
        <w:t xml:space="preserve">) </w:t>
      </w:r>
      <w:r w:rsidRPr="00AA608E">
        <w:rPr>
          <w:rFonts w:ascii="GHEA Grapalat" w:hAnsi="GHEA Grapalat" w:cs="Tahoma"/>
          <w:sz w:val="20"/>
        </w:rPr>
        <w:t>գնահատում</w:t>
      </w:r>
      <w:r w:rsidRPr="00AA608E">
        <w:rPr>
          <w:rFonts w:ascii="GHEA Grapalat" w:hAnsi="GHEA Grapalat" w:cs="Tahoma"/>
          <w:sz w:val="20"/>
          <w:lang w:val="es-ES"/>
        </w:rPr>
        <w:t xml:space="preserve"> </w:t>
      </w:r>
      <w:r w:rsidRPr="00AA608E">
        <w:rPr>
          <w:rFonts w:ascii="GHEA Grapalat" w:hAnsi="GHEA Grapalat" w:cs="Tahoma"/>
          <w:sz w:val="20"/>
        </w:rPr>
        <w:t>է</w:t>
      </w:r>
      <w:r w:rsidRPr="00AA608E">
        <w:rPr>
          <w:rFonts w:ascii="GHEA Grapalat" w:hAnsi="GHEA Grapalat" w:cs="Tahoma"/>
          <w:sz w:val="20"/>
          <w:lang w:val="es-ES"/>
        </w:rPr>
        <w:t xml:space="preserve"> </w:t>
      </w:r>
      <w:r w:rsidRPr="00AA608E">
        <w:rPr>
          <w:rFonts w:ascii="GHEA Grapalat" w:hAnsi="GHEA Grapalat" w:cs="Tahoma"/>
          <w:sz w:val="20"/>
        </w:rPr>
        <w:t>սույն</w:t>
      </w:r>
      <w:r w:rsidRPr="00AA608E">
        <w:rPr>
          <w:rFonts w:ascii="GHEA Grapalat" w:hAnsi="GHEA Grapalat" w:cs="Tahoma"/>
          <w:sz w:val="20"/>
          <w:lang w:val="es-ES"/>
        </w:rPr>
        <w:t xml:space="preserve"> </w:t>
      </w:r>
      <w:r w:rsidRPr="00AA608E">
        <w:rPr>
          <w:rFonts w:ascii="GHEA Grapalat" w:hAnsi="GHEA Grapalat" w:cs="Tahoma"/>
          <w:sz w:val="20"/>
        </w:rPr>
        <w:t>հրավերով</w:t>
      </w:r>
      <w:r w:rsidRPr="00AA608E">
        <w:rPr>
          <w:rFonts w:ascii="GHEA Grapalat" w:hAnsi="GHEA Grapalat" w:cs="Tahoma"/>
          <w:sz w:val="20"/>
          <w:lang w:val="es-ES"/>
        </w:rPr>
        <w:t xml:space="preserve"> </w:t>
      </w:r>
      <w:r w:rsidRPr="00AA608E">
        <w:rPr>
          <w:rFonts w:ascii="GHEA Grapalat" w:hAnsi="GHEA Grapalat" w:cs="Tahoma"/>
          <w:sz w:val="20"/>
        </w:rPr>
        <w:t>սահմանված</w:t>
      </w:r>
      <w:r w:rsidRPr="00AA608E">
        <w:rPr>
          <w:rFonts w:ascii="GHEA Grapalat" w:hAnsi="GHEA Grapalat" w:cs="Tahoma"/>
          <w:sz w:val="20"/>
          <w:lang w:val="es-ES"/>
        </w:rPr>
        <w:t xml:space="preserve"> </w:t>
      </w:r>
      <w:r w:rsidRPr="00AA608E">
        <w:rPr>
          <w:rFonts w:ascii="GHEA Grapalat" w:hAnsi="GHEA Grapalat" w:cs="Tahoma"/>
          <w:sz w:val="20"/>
        </w:rPr>
        <w:t>պայմաններով</w:t>
      </w:r>
      <w:r w:rsidRPr="00AA608E">
        <w:rPr>
          <w:rFonts w:ascii="GHEA Grapalat" w:hAnsi="GHEA Grapalat" w:cs="Tahoma"/>
          <w:sz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Tahoma"/>
          <w:sz w:val="20"/>
          <w:szCs w:val="20"/>
          <w:lang w:val="es-ES"/>
        </w:rPr>
        <w:t xml:space="preserve">2.3 </w:t>
      </w:r>
      <w:r w:rsidRPr="00AA608E">
        <w:rPr>
          <w:rFonts w:ascii="GHEA Grapalat" w:hAnsi="GHEA Grapalat" w:cs="Sylfaen"/>
          <w:sz w:val="20"/>
          <w:szCs w:val="20"/>
        </w:rPr>
        <w:t>Արգելվում</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sz w:val="20"/>
          <w:szCs w:val="20"/>
        </w:rPr>
        <w:t>սույն</w:t>
      </w:r>
      <w:r w:rsidRPr="00AA608E">
        <w:rPr>
          <w:rFonts w:ascii="GHEA Grapalat" w:hAnsi="GHEA Grapalat"/>
          <w:sz w:val="20"/>
          <w:szCs w:val="20"/>
          <w:lang w:val="es-ES"/>
        </w:rPr>
        <w:t xml:space="preserve"> </w:t>
      </w:r>
      <w:r w:rsidRPr="00AA608E">
        <w:rPr>
          <w:rFonts w:ascii="GHEA Grapalat" w:hAnsi="GHEA Grapalat"/>
          <w:sz w:val="20"/>
          <w:szCs w:val="20"/>
        </w:rPr>
        <w:t>կետով</w:t>
      </w:r>
      <w:r w:rsidRPr="00AA608E">
        <w:rPr>
          <w:rFonts w:ascii="GHEA Grapalat" w:hAnsi="GHEA Grapalat"/>
          <w:sz w:val="20"/>
          <w:szCs w:val="20"/>
          <w:lang w:val="es-ES"/>
        </w:rPr>
        <w:t xml:space="preserve"> </w:t>
      </w:r>
      <w:r w:rsidRPr="00AA608E">
        <w:rPr>
          <w:rFonts w:ascii="GHEA Grapalat" w:hAnsi="GHEA Grapalat"/>
          <w:sz w:val="20"/>
          <w:szCs w:val="20"/>
        </w:rPr>
        <w:t>սահմանված</w:t>
      </w:r>
      <w:r w:rsidRPr="00AA608E">
        <w:rPr>
          <w:rFonts w:ascii="GHEA Grapalat" w:hAnsi="GHEA Grapalat"/>
          <w:sz w:val="20"/>
          <w:szCs w:val="20"/>
          <w:lang w:val="es-ES"/>
        </w:rPr>
        <w:t xml:space="preserve"> </w:t>
      </w:r>
      <w:r w:rsidRPr="00AA608E">
        <w:rPr>
          <w:rFonts w:ascii="GHEA Grapalat" w:hAnsi="GHEA Grapalat"/>
          <w:sz w:val="20"/>
          <w:szCs w:val="20"/>
        </w:rPr>
        <w:t>փոխկապակցված</w:t>
      </w:r>
      <w:r w:rsidRPr="00AA608E">
        <w:rPr>
          <w:rFonts w:ascii="GHEA Grapalat" w:hAnsi="GHEA Grapalat"/>
          <w:sz w:val="20"/>
          <w:szCs w:val="20"/>
          <w:lang w:val="es-ES"/>
        </w:rPr>
        <w:t xml:space="preserve"> </w:t>
      </w:r>
      <w:r w:rsidRPr="00AA608E">
        <w:rPr>
          <w:rFonts w:ascii="GHEA Grapalat" w:hAnsi="GHEA Grapalat"/>
          <w:sz w:val="20"/>
          <w:szCs w:val="20"/>
        </w:rPr>
        <w:t>անձանց</w:t>
      </w:r>
      <w:r w:rsidRPr="00AA608E">
        <w:rPr>
          <w:rFonts w:ascii="GHEA Grapalat" w:hAnsi="GHEA Grapalat"/>
          <w:sz w:val="20"/>
          <w:szCs w:val="20"/>
          <w:lang w:val="es-ES"/>
        </w:rPr>
        <w:t xml:space="preserve"> </w:t>
      </w:r>
      <w:r w:rsidRPr="00AA608E">
        <w:rPr>
          <w:rFonts w:ascii="GHEA Grapalat" w:hAnsi="GHEA Grapalat"/>
          <w:sz w:val="20"/>
          <w:szCs w:val="20"/>
        </w:rPr>
        <w:t>և</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միևնույն</w:t>
      </w:r>
      <w:r w:rsidRPr="00AA608E">
        <w:rPr>
          <w:rFonts w:ascii="GHEA Grapalat" w:hAnsi="GHEA Grapalat"/>
          <w:sz w:val="20"/>
          <w:szCs w:val="20"/>
          <w:lang w:val="es-ES"/>
        </w:rPr>
        <w:t xml:space="preserve"> </w:t>
      </w:r>
      <w:r w:rsidRPr="00AA608E">
        <w:rPr>
          <w:rFonts w:ascii="GHEA Grapalat" w:hAnsi="GHEA Grapalat" w:cs="Sylfaen"/>
          <w:sz w:val="20"/>
          <w:szCs w:val="20"/>
        </w:rPr>
        <w:t>անձի</w:t>
      </w:r>
      <w:r w:rsidRPr="00AA608E">
        <w:rPr>
          <w:rFonts w:ascii="GHEA Grapalat" w:hAnsi="GHEA Grapalat"/>
          <w:sz w:val="20"/>
          <w:szCs w:val="20"/>
          <w:lang w:val="es-ES"/>
        </w:rPr>
        <w:t xml:space="preserve"> (</w:t>
      </w:r>
      <w:r w:rsidRPr="00AA608E">
        <w:rPr>
          <w:rFonts w:ascii="GHEA Grapalat" w:hAnsi="GHEA Grapalat" w:cs="Sylfaen"/>
          <w:sz w:val="20"/>
          <w:szCs w:val="20"/>
        </w:rPr>
        <w:t>անձանց</w:t>
      </w:r>
      <w:r w:rsidRPr="00AA608E">
        <w:rPr>
          <w:rFonts w:ascii="GHEA Grapalat" w:hAnsi="GHEA Grapalat"/>
          <w:sz w:val="20"/>
          <w:szCs w:val="20"/>
          <w:lang w:val="es-ES"/>
        </w:rPr>
        <w:t xml:space="preserve">) </w:t>
      </w:r>
      <w:r w:rsidRPr="00AA608E">
        <w:rPr>
          <w:rFonts w:ascii="GHEA Grapalat" w:hAnsi="GHEA Grapalat" w:cs="Sylfaen"/>
          <w:sz w:val="20"/>
          <w:szCs w:val="20"/>
        </w:rPr>
        <w:t>կողմից</w:t>
      </w:r>
      <w:r w:rsidRPr="00AA608E">
        <w:rPr>
          <w:rFonts w:ascii="GHEA Grapalat" w:hAnsi="GHEA Grapalat"/>
          <w:sz w:val="20"/>
          <w:szCs w:val="20"/>
          <w:lang w:val="es-ES"/>
        </w:rPr>
        <w:t xml:space="preserve"> </w:t>
      </w:r>
      <w:r w:rsidRPr="00AA608E">
        <w:rPr>
          <w:rFonts w:ascii="GHEA Grapalat" w:hAnsi="GHEA Grapalat" w:cs="Sylfaen"/>
          <w:sz w:val="20"/>
          <w:szCs w:val="20"/>
        </w:rPr>
        <w:t>հիմնադրված</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ավելի</w:t>
      </w:r>
      <w:r w:rsidRPr="00AA608E">
        <w:rPr>
          <w:rFonts w:ascii="GHEA Grapalat" w:hAnsi="GHEA Grapalat"/>
          <w:sz w:val="20"/>
          <w:szCs w:val="20"/>
          <w:lang w:val="es-ES"/>
        </w:rPr>
        <w:t xml:space="preserve"> </w:t>
      </w:r>
      <w:r w:rsidRPr="00AA608E">
        <w:rPr>
          <w:rFonts w:ascii="GHEA Grapalat" w:hAnsi="GHEA Grapalat" w:cs="Sylfaen"/>
          <w:sz w:val="20"/>
          <w:szCs w:val="20"/>
        </w:rPr>
        <w:t>քան</w:t>
      </w:r>
      <w:r w:rsidRPr="00AA608E">
        <w:rPr>
          <w:rFonts w:ascii="GHEA Grapalat" w:hAnsi="GHEA Grapalat"/>
          <w:sz w:val="20"/>
          <w:szCs w:val="20"/>
          <w:lang w:val="es-ES"/>
        </w:rPr>
        <w:t xml:space="preserve"> </w:t>
      </w:r>
      <w:r w:rsidRPr="00AA608E">
        <w:rPr>
          <w:rFonts w:ascii="GHEA Grapalat" w:hAnsi="GHEA Grapalat" w:cs="Sylfaen"/>
          <w:sz w:val="20"/>
          <w:szCs w:val="20"/>
        </w:rPr>
        <w:t>հիսուն</w:t>
      </w:r>
      <w:r w:rsidRPr="00AA608E">
        <w:rPr>
          <w:rFonts w:ascii="GHEA Grapalat" w:hAnsi="GHEA Grapalat"/>
          <w:sz w:val="20"/>
          <w:szCs w:val="20"/>
          <w:lang w:val="es-ES"/>
        </w:rPr>
        <w:t xml:space="preserve"> </w:t>
      </w:r>
      <w:r w:rsidRPr="00AA608E">
        <w:rPr>
          <w:rFonts w:ascii="GHEA Grapalat" w:hAnsi="GHEA Grapalat" w:cs="Sylfaen"/>
          <w:sz w:val="20"/>
          <w:szCs w:val="20"/>
        </w:rPr>
        <w:t>տոկոս</w:t>
      </w:r>
      <w:r w:rsidRPr="00AA608E">
        <w:rPr>
          <w:rFonts w:ascii="GHEA Grapalat" w:hAnsi="GHEA Grapalat"/>
          <w:sz w:val="20"/>
          <w:szCs w:val="20"/>
          <w:lang w:val="es-ES"/>
        </w:rPr>
        <w:t xml:space="preserve"> </w:t>
      </w:r>
      <w:r w:rsidRPr="00AA608E">
        <w:rPr>
          <w:rFonts w:ascii="GHEA Grapalat" w:hAnsi="GHEA Grapalat" w:cs="Sylfaen"/>
          <w:sz w:val="20"/>
          <w:szCs w:val="20"/>
        </w:rPr>
        <w:t>միևնույն</w:t>
      </w:r>
      <w:r w:rsidRPr="00AA608E">
        <w:rPr>
          <w:rFonts w:ascii="GHEA Grapalat" w:hAnsi="GHEA Grapalat"/>
          <w:sz w:val="20"/>
          <w:szCs w:val="20"/>
          <w:lang w:val="es-ES"/>
        </w:rPr>
        <w:t xml:space="preserve"> </w:t>
      </w:r>
      <w:r w:rsidRPr="00AA608E">
        <w:rPr>
          <w:rFonts w:ascii="GHEA Grapalat" w:hAnsi="GHEA Grapalat" w:cs="Sylfaen"/>
          <w:sz w:val="20"/>
          <w:szCs w:val="20"/>
        </w:rPr>
        <w:t>անձի</w:t>
      </w:r>
      <w:r w:rsidRPr="00AA608E">
        <w:rPr>
          <w:rFonts w:ascii="GHEA Grapalat" w:hAnsi="GHEA Grapalat"/>
          <w:sz w:val="20"/>
          <w:szCs w:val="20"/>
          <w:lang w:val="es-ES"/>
        </w:rPr>
        <w:t xml:space="preserve"> (</w:t>
      </w:r>
      <w:r w:rsidRPr="00AA608E">
        <w:rPr>
          <w:rFonts w:ascii="GHEA Grapalat" w:hAnsi="GHEA Grapalat" w:cs="Sylfaen"/>
          <w:sz w:val="20"/>
          <w:szCs w:val="20"/>
        </w:rPr>
        <w:t>անձանց</w:t>
      </w:r>
      <w:r w:rsidRPr="00AA608E">
        <w:rPr>
          <w:rFonts w:ascii="GHEA Grapalat" w:hAnsi="GHEA Grapalat"/>
          <w:sz w:val="20"/>
          <w:szCs w:val="20"/>
          <w:lang w:val="es-ES"/>
        </w:rPr>
        <w:t xml:space="preserve">) </w:t>
      </w:r>
      <w:r w:rsidRPr="00AA608E">
        <w:rPr>
          <w:rFonts w:ascii="GHEA Grapalat" w:hAnsi="GHEA Grapalat" w:cs="Sylfaen"/>
          <w:sz w:val="20"/>
          <w:szCs w:val="20"/>
        </w:rPr>
        <w:t>պատկանող</w:t>
      </w:r>
      <w:r w:rsidRPr="00AA608E">
        <w:rPr>
          <w:rFonts w:ascii="GHEA Grapalat" w:hAnsi="GHEA Grapalat"/>
          <w:sz w:val="20"/>
          <w:szCs w:val="20"/>
          <w:lang w:val="es-ES"/>
        </w:rPr>
        <w:t xml:space="preserve"> </w:t>
      </w:r>
      <w:r w:rsidRPr="00AA608E">
        <w:rPr>
          <w:rFonts w:ascii="GHEA Grapalat" w:hAnsi="GHEA Grapalat" w:cs="Sylfaen"/>
          <w:sz w:val="20"/>
          <w:szCs w:val="20"/>
        </w:rPr>
        <w:t>բաժնեմաս</w:t>
      </w:r>
      <w:r w:rsidRPr="00AA608E">
        <w:rPr>
          <w:rFonts w:ascii="GHEA Grapalat" w:hAnsi="GHEA Grapalat"/>
          <w:sz w:val="20"/>
          <w:szCs w:val="20"/>
          <w:lang w:val="es-ES"/>
        </w:rPr>
        <w:t xml:space="preserve"> (</w:t>
      </w:r>
      <w:r w:rsidRPr="00AA608E">
        <w:rPr>
          <w:rFonts w:ascii="GHEA Grapalat" w:hAnsi="GHEA Grapalat"/>
          <w:sz w:val="20"/>
          <w:szCs w:val="20"/>
        </w:rPr>
        <w:t>փայաբաժին</w:t>
      </w:r>
      <w:r w:rsidRPr="00AA608E">
        <w:rPr>
          <w:rFonts w:ascii="GHEA Grapalat" w:hAnsi="GHEA Grapalat"/>
          <w:sz w:val="20"/>
          <w:szCs w:val="20"/>
          <w:lang w:val="es-ES"/>
        </w:rPr>
        <w:t xml:space="preserve">) </w:t>
      </w:r>
      <w:r w:rsidRPr="00AA608E">
        <w:rPr>
          <w:rFonts w:ascii="GHEA Grapalat" w:hAnsi="GHEA Grapalat" w:cs="Sylfaen"/>
          <w:sz w:val="20"/>
          <w:szCs w:val="20"/>
        </w:rPr>
        <w:t>ունեցող</w:t>
      </w:r>
      <w:r w:rsidRPr="00AA608E">
        <w:rPr>
          <w:rFonts w:ascii="GHEA Grapalat" w:hAnsi="GHEA Grapalat"/>
          <w:sz w:val="20"/>
          <w:szCs w:val="20"/>
          <w:lang w:val="es-ES"/>
        </w:rPr>
        <w:t xml:space="preserve"> </w:t>
      </w:r>
      <w:r w:rsidRPr="00AA608E">
        <w:rPr>
          <w:rFonts w:ascii="GHEA Grapalat" w:hAnsi="GHEA Grapalat" w:cs="Sylfaen"/>
          <w:sz w:val="20"/>
          <w:szCs w:val="20"/>
        </w:rPr>
        <w:t>կազմակերպությունների</w:t>
      </w:r>
      <w:r w:rsidRPr="00AA608E">
        <w:rPr>
          <w:rFonts w:ascii="GHEA Grapalat" w:hAnsi="GHEA Grapalat"/>
          <w:sz w:val="20"/>
          <w:szCs w:val="20"/>
          <w:lang w:val="es-ES"/>
        </w:rPr>
        <w:t xml:space="preserve"> </w:t>
      </w:r>
      <w:r w:rsidRPr="00AA608E">
        <w:rPr>
          <w:rFonts w:ascii="GHEA Grapalat" w:hAnsi="GHEA Grapalat" w:cs="Sylfaen"/>
          <w:sz w:val="20"/>
          <w:szCs w:val="20"/>
        </w:rPr>
        <w:t>միաժամանակյա</w:t>
      </w:r>
      <w:r w:rsidRPr="00AA608E">
        <w:rPr>
          <w:rFonts w:ascii="GHEA Grapalat" w:hAnsi="GHEA Grapalat"/>
          <w:sz w:val="20"/>
          <w:szCs w:val="20"/>
          <w:lang w:val="es-ES"/>
        </w:rPr>
        <w:t xml:space="preserve"> </w:t>
      </w:r>
      <w:r w:rsidRPr="00AA608E">
        <w:rPr>
          <w:rFonts w:ascii="GHEA Grapalat" w:hAnsi="GHEA Grapalat" w:cs="Sylfaen"/>
          <w:sz w:val="20"/>
          <w:szCs w:val="20"/>
        </w:rPr>
        <w:t>մասնակցությունը</w:t>
      </w:r>
      <w:r w:rsidRPr="00AA608E">
        <w:rPr>
          <w:rFonts w:ascii="GHEA Grapalat" w:hAnsi="GHEA Grapalat"/>
          <w:sz w:val="20"/>
          <w:szCs w:val="20"/>
          <w:lang w:val="es-ES"/>
        </w:rPr>
        <w:t xml:space="preserve"> </w:t>
      </w:r>
      <w:r w:rsidRPr="00AA608E">
        <w:rPr>
          <w:rFonts w:ascii="GHEA Grapalat" w:hAnsi="GHEA Grapalat"/>
          <w:sz w:val="20"/>
          <w:szCs w:val="20"/>
        </w:rPr>
        <w:t>սույն</w:t>
      </w:r>
      <w:r w:rsidRPr="00AA608E">
        <w:rPr>
          <w:rFonts w:ascii="GHEA Grapalat" w:hAnsi="GHEA Grapalat"/>
          <w:sz w:val="20"/>
          <w:szCs w:val="20"/>
          <w:lang w:val="es-ES"/>
        </w:rPr>
        <w:t xml:space="preserve"> </w:t>
      </w:r>
      <w:r w:rsidRPr="00AA608E">
        <w:rPr>
          <w:rFonts w:ascii="GHEA Grapalat" w:hAnsi="GHEA Grapalat"/>
          <w:sz w:val="20"/>
          <w:szCs w:val="20"/>
        </w:rPr>
        <w:t>ընթացակարգին</w:t>
      </w:r>
      <w:r w:rsidRPr="00AA608E">
        <w:rPr>
          <w:rFonts w:ascii="GHEA Grapalat" w:hAnsi="GHEA Grapalat"/>
          <w:sz w:val="20"/>
          <w:szCs w:val="20"/>
          <w:lang w:val="hy-AM"/>
        </w:rPr>
        <w:t xml:space="preserve"> </w:t>
      </w:r>
      <w:r w:rsidRPr="00AA608E">
        <w:rPr>
          <w:rFonts w:ascii="GHEA Grapalat" w:hAnsi="GHEA Grapalat" w:cs="Sylfaen"/>
          <w:sz w:val="20"/>
          <w:szCs w:val="20"/>
          <w:lang w:val="es-ES"/>
        </w:rPr>
        <w:t>(</w:t>
      </w:r>
      <w:r w:rsidRPr="00AA608E">
        <w:rPr>
          <w:rFonts w:ascii="GHEA Grapalat" w:hAnsi="GHEA Grapalat" w:cs="Sylfaen"/>
          <w:sz w:val="20"/>
          <w:szCs w:val="20"/>
        </w:rPr>
        <w:t>միևնույն</w:t>
      </w:r>
      <w:r w:rsidRPr="00AA608E">
        <w:rPr>
          <w:rFonts w:ascii="GHEA Grapalat" w:hAnsi="GHEA Grapalat" w:cs="Sylfaen"/>
          <w:sz w:val="20"/>
          <w:szCs w:val="20"/>
          <w:lang w:val="es-ES"/>
        </w:rPr>
        <w:t xml:space="preserve"> </w:t>
      </w:r>
      <w:r w:rsidRPr="00AA608E">
        <w:rPr>
          <w:rFonts w:ascii="GHEA Grapalat" w:hAnsi="GHEA Grapalat" w:cs="Sylfaen"/>
          <w:sz w:val="20"/>
          <w:szCs w:val="20"/>
        </w:rPr>
        <w:t>չափաբաժնին</w:t>
      </w:r>
      <w:r w:rsidRPr="00AA608E">
        <w:rPr>
          <w:rFonts w:ascii="GHEA Grapalat" w:hAnsi="GHEA Grapalat" w:cs="Sylfaen"/>
          <w:sz w:val="20"/>
          <w:szCs w:val="20"/>
          <w:lang w:val="es-ES"/>
        </w:rPr>
        <w:t xml:space="preserve">), </w:t>
      </w:r>
      <w:r w:rsidRPr="00AA608E">
        <w:rPr>
          <w:rFonts w:ascii="GHEA Grapalat" w:hAnsi="GHEA Grapalat" w:cs="Sylfaen"/>
          <w:sz w:val="20"/>
          <w:szCs w:val="20"/>
        </w:rPr>
        <w:t>բացառությամբ</w:t>
      </w:r>
      <w:r w:rsidRPr="00AA608E">
        <w:rPr>
          <w:rFonts w:ascii="GHEA Grapalat" w:hAnsi="GHEA Grapalat"/>
          <w:sz w:val="20"/>
          <w:szCs w:val="20"/>
          <w:lang w:val="es-ES"/>
        </w:rPr>
        <w:t xml:space="preserve"> </w:t>
      </w:r>
      <w:r w:rsidRPr="00AA608E">
        <w:rPr>
          <w:rFonts w:ascii="GHEA Grapalat" w:hAnsi="GHEA Grapalat" w:cs="Sylfaen"/>
          <w:sz w:val="20"/>
          <w:szCs w:val="20"/>
        </w:rPr>
        <w:t>պետության</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համայնքների</w:t>
      </w:r>
      <w:r w:rsidRPr="00AA608E">
        <w:rPr>
          <w:rFonts w:ascii="GHEA Grapalat" w:hAnsi="GHEA Grapalat"/>
          <w:sz w:val="20"/>
          <w:szCs w:val="20"/>
          <w:lang w:val="es-ES"/>
        </w:rPr>
        <w:t xml:space="preserve"> </w:t>
      </w:r>
      <w:r w:rsidRPr="00AA608E">
        <w:rPr>
          <w:rFonts w:ascii="GHEA Grapalat" w:hAnsi="GHEA Grapalat" w:cs="Sylfaen"/>
          <w:sz w:val="20"/>
          <w:szCs w:val="20"/>
        </w:rPr>
        <w:t>կողմից</w:t>
      </w:r>
      <w:r w:rsidRPr="00AA608E">
        <w:rPr>
          <w:rFonts w:ascii="GHEA Grapalat" w:hAnsi="GHEA Grapalat"/>
          <w:sz w:val="20"/>
          <w:szCs w:val="20"/>
          <w:lang w:val="es-ES"/>
        </w:rPr>
        <w:t xml:space="preserve"> </w:t>
      </w:r>
      <w:r w:rsidRPr="00AA608E">
        <w:rPr>
          <w:rFonts w:ascii="GHEA Grapalat" w:hAnsi="GHEA Grapalat" w:cs="Sylfaen"/>
          <w:sz w:val="20"/>
          <w:szCs w:val="20"/>
        </w:rPr>
        <w:t>հիմնադրված</w:t>
      </w:r>
      <w:r w:rsidRPr="00AA608E">
        <w:rPr>
          <w:rFonts w:ascii="GHEA Grapalat" w:hAnsi="GHEA Grapalat"/>
          <w:sz w:val="20"/>
          <w:szCs w:val="20"/>
          <w:lang w:val="es-ES"/>
        </w:rPr>
        <w:t xml:space="preserve"> </w:t>
      </w:r>
      <w:r w:rsidRPr="00AA608E">
        <w:rPr>
          <w:rFonts w:ascii="GHEA Grapalat" w:hAnsi="GHEA Grapalat" w:cs="Sylfaen"/>
          <w:sz w:val="20"/>
          <w:szCs w:val="20"/>
        </w:rPr>
        <w:t>կազմակերպությունների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և</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կամ</w:t>
      </w:r>
      <w:r w:rsidRPr="00AA608E">
        <w:rPr>
          <w:rFonts w:ascii="GHEA Grapalat" w:hAnsi="GHEA Grapalat" w:cs="Sylfaen"/>
          <w:sz w:val="20"/>
          <w:szCs w:val="20"/>
          <w:lang w:val="es-ES"/>
        </w:rPr>
        <w:t xml:space="preserve">) </w:t>
      </w:r>
      <w:r w:rsidRPr="00AA608E">
        <w:rPr>
          <w:rFonts w:ascii="GHEA Grapalat" w:hAnsi="GHEA Grapalat" w:cs="Sylfaen"/>
          <w:sz w:val="20"/>
        </w:rPr>
        <w:t>համատեղ</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ործունեության</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ով</w:t>
      </w:r>
      <w:r w:rsidRPr="00AA608E">
        <w:rPr>
          <w:rFonts w:ascii="GHEA Grapalat" w:hAnsi="GHEA Grapalat" w:cs="Sylfaen"/>
          <w:sz w:val="20"/>
          <w:lang w:val="af-ZA"/>
        </w:rPr>
        <w:t xml:space="preserve"> </w:t>
      </w:r>
      <w:r w:rsidRPr="00AA608E">
        <w:rPr>
          <w:rFonts w:ascii="GHEA Grapalat" w:hAnsi="GHEA Grapalat" w:cs="Times Armenian"/>
          <w:sz w:val="20"/>
          <w:lang w:val="af-ZA"/>
        </w:rPr>
        <w:t>(</w:t>
      </w:r>
      <w:r w:rsidRPr="00AA608E">
        <w:rPr>
          <w:rFonts w:ascii="GHEA Grapalat" w:hAnsi="GHEA Grapalat" w:cs="Sylfaen"/>
          <w:sz w:val="20"/>
        </w:rPr>
        <w:t>կոնսորցիումով</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նումների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ործընթացին</w:t>
      </w:r>
      <w:r w:rsidRPr="00AA608E">
        <w:rPr>
          <w:rFonts w:ascii="GHEA Grapalat" w:hAnsi="GHEA Grapalat" w:cs="Sylfaen"/>
          <w:sz w:val="20"/>
          <w:lang w:val="es-ES"/>
        </w:rPr>
        <w:t xml:space="preserve"> </w:t>
      </w:r>
      <w:r w:rsidRPr="00AA608E">
        <w:rPr>
          <w:rFonts w:ascii="GHEA Grapalat" w:hAnsi="GHEA Grapalat" w:cs="Sylfaen"/>
          <w:sz w:val="20"/>
          <w:szCs w:val="20"/>
        </w:rPr>
        <w:t>մասնակցության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դեպքերի</w:t>
      </w:r>
      <w:r w:rsidRPr="00AA608E">
        <w:rPr>
          <w:rFonts w:ascii="GHEA Grapalat" w:hAnsi="GHEA Grapalat" w:cs="Sylfaen"/>
          <w:sz w:val="20"/>
          <w:szCs w:val="20"/>
          <w:lang w:val="es-ES"/>
        </w:rPr>
        <w:t>:</w:t>
      </w:r>
    </w:p>
    <w:p w:rsidR="008E0B31" w:rsidRPr="00AA608E" w:rsidRDefault="008E0B31" w:rsidP="008E0B31">
      <w:pPr>
        <w:pStyle w:val="af4"/>
        <w:spacing w:before="0" w:beforeAutospacing="0" w:after="0" w:afterAutospacing="0"/>
        <w:ind w:firstLine="708"/>
        <w:jc w:val="both"/>
        <w:rPr>
          <w:rFonts w:ascii="GHEA Grapalat" w:hAnsi="GHEA Grapalat"/>
          <w:sz w:val="20"/>
          <w:szCs w:val="20"/>
          <w:lang w:val="hy-AM"/>
        </w:rPr>
      </w:pPr>
      <w:r w:rsidRPr="00AA608E">
        <w:rPr>
          <w:rFonts w:ascii="GHEA Grapalat" w:hAnsi="GHEA Grapalat"/>
          <w:sz w:val="20"/>
          <w:szCs w:val="20"/>
        </w:rPr>
        <w:t>Կարգի</w:t>
      </w:r>
      <w:r w:rsidRPr="00AA608E">
        <w:rPr>
          <w:rFonts w:ascii="GHEA Grapalat" w:hAnsi="GHEA Grapalat"/>
          <w:sz w:val="20"/>
          <w:szCs w:val="20"/>
          <w:lang w:val="es-ES"/>
        </w:rPr>
        <w:t xml:space="preserve"> 119-</w:t>
      </w:r>
      <w:r w:rsidRPr="00AA608E">
        <w:rPr>
          <w:rFonts w:ascii="GHEA Grapalat" w:hAnsi="GHEA Grapalat"/>
          <w:sz w:val="20"/>
          <w:szCs w:val="20"/>
        </w:rPr>
        <w:t>րդ</w:t>
      </w:r>
      <w:r w:rsidRPr="00AA608E">
        <w:rPr>
          <w:rFonts w:ascii="GHEA Grapalat" w:hAnsi="GHEA Grapalat"/>
          <w:sz w:val="20"/>
          <w:szCs w:val="20"/>
          <w:lang w:val="es-ES"/>
        </w:rPr>
        <w:t xml:space="preserve"> </w:t>
      </w:r>
      <w:r w:rsidRPr="00AA608E">
        <w:rPr>
          <w:rFonts w:ascii="GHEA Grapalat" w:hAnsi="GHEA Grapalat"/>
          <w:sz w:val="20"/>
          <w:szCs w:val="20"/>
        </w:rPr>
        <w:t>կետի</w:t>
      </w:r>
      <w:r w:rsidRPr="00AA608E">
        <w:rPr>
          <w:rFonts w:ascii="GHEA Grapalat" w:hAnsi="GHEA Grapalat"/>
          <w:sz w:val="20"/>
          <w:szCs w:val="20"/>
          <w:lang w:val="es-ES"/>
        </w:rPr>
        <w:t xml:space="preserve"> </w:t>
      </w:r>
      <w:r w:rsidRPr="00AA608E">
        <w:rPr>
          <w:rFonts w:ascii="GHEA Grapalat" w:hAnsi="GHEA Grapalat"/>
          <w:sz w:val="20"/>
          <w:szCs w:val="20"/>
          <w:lang w:val="hy-AM"/>
        </w:rPr>
        <w:t>իմաստով`</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sz w:val="20"/>
          <w:szCs w:val="20"/>
          <w:lang w:val="hy-AM"/>
        </w:rPr>
        <w:t>1</w:t>
      </w:r>
      <w:r w:rsidRPr="00AA608E">
        <w:rPr>
          <w:rFonts w:ascii="GHEA Grapalat" w:hAnsi="GHEA Grapalat"/>
          <w:color w:val="000000"/>
          <w:sz w:val="20"/>
          <w:szCs w:val="20"/>
          <w:lang w:val="hy-AM"/>
        </w:rPr>
        <w:t xml:space="preserve">) </w:t>
      </w:r>
      <w:r w:rsidRPr="00AA608E">
        <w:rPr>
          <w:rFonts w:ascii="GHEA Grapalat" w:hAnsi="GHEA Grapalat"/>
          <w:sz w:val="20"/>
          <w:szCs w:val="20"/>
          <w:lang w:val="hy-AM"/>
        </w:rPr>
        <w:t xml:space="preserve">ֆիզիկական </w:t>
      </w:r>
      <w:r w:rsidRPr="00AA608E">
        <w:rPr>
          <w:rFonts w:ascii="GHEA Grapalat" w:hAnsi="GHEA Grapalat" w:cs="GHEA Grapalat"/>
          <w:color w:val="000000"/>
          <w:sz w:val="20"/>
          <w:szCs w:val="20"/>
          <w:lang w:val="hy-AM"/>
        </w:rPr>
        <w:t xml:space="preserve">անձինք համարվում են փոխկապակցված, </w:t>
      </w:r>
      <w:r w:rsidRPr="00AA608E">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ա. </w:t>
      </w:r>
      <w:r w:rsidR="008D04C2" w:rsidRPr="00AA608E">
        <w:rPr>
          <w:rFonts w:ascii="GHEA Grapalat" w:hAnsi="GHEA Grapalat"/>
          <w:color w:val="000000"/>
          <w:sz w:val="20"/>
          <w:szCs w:val="20"/>
          <w:lang w:val="hy-AM"/>
        </w:rPr>
        <w:t>Տ</w:t>
      </w:r>
      <w:r w:rsidRPr="00AA608E">
        <w:rPr>
          <w:rFonts w:ascii="GHEA Grapalat" w:hAnsi="GHEA Grapalat"/>
          <w:color w:val="000000"/>
          <w:sz w:val="20"/>
          <w:szCs w:val="20"/>
          <w:lang w:val="hy-AM"/>
        </w:rPr>
        <w:t>վյալ իրավաբանական անձի բաժնետոմսերի տաս տոկոսից ավելին տնօրինող մասնակից.</w:t>
      </w:r>
    </w:p>
    <w:p w:rsidR="008E0B31" w:rsidRPr="00AA608E" w:rsidRDefault="008D04C2"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Բ</w:t>
      </w:r>
      <w:r w:rsidR="008E0B31" w:rsidRPr="00AA608E">
        <w:rPr>
          <w:rFonts w:ascii="GHEA Grapalat" w:hAnsi="GHEA Grapalat"/>
          <w:color w:val="000000"/>
          <w:sz w:val="20"/>
          <w:szCs w:val="20"/>
          <w:lang w:val="hy-AM"/>
        </w:rPr>
        <w:t>. Հայաստանի Հանրապետության օրենսդրությամբ չարգելված այլ ձևով իրավաբանական անձի որոշումները կանխորոշելու հնարավորություն ունեցող անձ.</w:t>
      </w:r>
    </w:p>
    <w:p w:rsidR="008E0B31" w:rsidRPr="00AA608E" w:rsidRDefault="008D04C2"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Գ</w:t>
      </w:r>
      <w:r w:rsidR="008E0B31" w:rsidRPr="00AA608E">
        <w:rPr>
          <w:rFonts w:ascii="GHEA Grapalat" w:hAnsi="GHEA Grapalat"/>
          <w:color w:val="000000"/>
          <w:sz w:val="20"/>
          <w:szCs w:val="20"/>
          <w:lang w:val="hy-AM"/>
        </w:rPr>
        <w:t xml:space="preserve">. </w:t>
      </w:r>
      <w:r w:rsidRPr="00AA608E">
        <w:rPr>
          <w:rFonts w:ascii="GHEA Grapalat" w:hAnsi="GHEA Grapalat"/>
          <w:color w:val="000000"/>
          <w:sz w:val="20"/>
          <w:szCs w:val="20"/>
          <w:lang w:val="hy-AM"/>
        </w:rPr>
        <w:t>Տ</w:t>
      </w:r>
      <w:r w:rsidR="008E0B31" w:rsidRPr="00AA608E">
        <w:rPr>
          <w:rFonts w:ascii="GHEA Grapalat" w:hAnsi="GHEA Grapalat"/>
          <w:color w:val="000000"/>
          <w:sz w:val="20"/>
          <w:szCs w:val="20"/>
          <w:lang w:val="hy-AM"/>
        </w:rPr>
        <w:t>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8E0B31" w:rsidRPr="00AA608E" w:rsidRDefault="008D04C2"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lastRenderedPageBreak/>
        <w:t>Դ</w:t>
      </w:r>
      <w:r w:rsidR="008E0B31" w:rsidRPr="00AA608E">
        <w:rPr>
          <w:rFonts w:ascii="GHEA Grapalat" w:hAnsi="GHEA Grapalat"/>
          <w:color w:val="000000"/>
          <w:sz w:val="20"/>
          <w:szCs w:val="20"/>
          <w:lang w:val="hy-AM"/>
        </w:rPr>
        <w:t xml:space="preserve">. </w:t>
      </w:r>
      <w:r w:rsidRPr="00AA608E">
        <w:rPr>
          <w:rFonts w:ascii="GHEA Grapalat" w:hAnsi="GHEA Grapalat"/>
          <w:color w:val="000000"/>
          <w:sz w:val="20"/>
          <w:szCs w:val="20"/>
          <w:lang w:val="hy-AM"/>
        </w:rPr>
        <w:t>Ի</w:t>
      </w:r>
      <w:r w:rsidR="008E0B31" w:rsidRPr="00AA608E">
        <w:rPr>
          <w:rFonts w:ascii="GHEA Grapalat" w:hAnsi="GHEA Grapalat"/>
          <w:color w:val="000000"/>
          <w:sz w:val="20"/>
          <w:szCs w:val="20"/>
          <w:lang w:val="hy-AM"/>
        </w:rPr>
        <w:t>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sz w:val="20"/>
          <w:szCs w:val="20"/>
          <w:lang w:val="hy-AM"/>
        </w:rPr>
        <w:t xml:space="preserve">3) ֆիզիկական անձի կարգավիճակ չունեցող մասնակիցները </w:t>
      </w:r>
      <w:r w:rsidRPr="00AA608E">
        <w:rPr>
          <w:rFonts w:ascii="GHEA Grapalat" w:hAnsi="GHEA Grapalat"/>
          <w:color w:val="000000"/>
          <w:sz w:val="20"/>
          <w:szCs w:val="20"/>
          <w:lang w:val="hy-AM"/>
        </w:rPr>
        <w:t xml:space="preserve">համարվում են փոխկապակցված, եթե` </w:t>
      </w:r>
    </w:p>
    <w:p w:rsidR="008E0B31" w:rsidRPr="00AA608E" w:rsidRDefault="008E0B31" w:rsidP="008E0B31">
      <w:pPr>
        <w:pStyle w:val="af4"/>
        <w:spacing w:before="0" w:beforeAutospacing="0" w:after="0" w:afterAutospacing="0"/>
        <w:ind w:firstLine="269"/>
        <w:jc w:val="both"/>
        <w:rPr>
          <w:rFonts w:ascii="GHEA Grapalat" w:hAnsi="GHEA Grapalat"/>
          <w:color w:val="000000"/>
          <w:sz w:val="20"/>
          <w:szCs w:val="20"/>
          <w:lang w:val="hy-AM"/>
        </w:rPr>
      </w:pPr>
      <w:r w:rsidRPr="00AA608E">
        <w:rPr>
          <w:rFonts w:ascii="GHEA Grapalat" w:hAnsi="GHEA Grapalat"/>
          <w:color w:val="000000"/>
          <w:sz w:val="20"/>
          <w:szCs w:val="20"/>
          <w:lang w:val="hy-AM"/>
        </w:rPr>
        <w:tab/>
        <w:t xml:space="preserve">ա. </w:t>
      </w:r>
      <w:r w:rsidR="008D04C2" w:rsidRPr="00AA608E">
        <w:rPr>
          <w:rFonts w:ascii="GHEA Grapalat" w:hAnsi="GHEA Grapalat"/>
          <w:color w:val="000000"/>
          <w:sz w:val="20"/>
          <w:szCs w:val="20"/>
          <w:lang w:val="hy-AM"/>
        </w:rPr>
        <w:t>Տ</w:t>
      </w:r>
      <w:r w:rsidRPr="00AA608E">
        <w:rPr>
          <w:rFonts w:ascii="GHEA Grapalat" w:hAnsi="GHEA Grapalat"/>
          <w:color w:val="000000"/>
          <w:sz w:val="20"/>
          <w:szCs w:val="20"/>
          <w:lang w:val="hy-AM"/>
        </w:rPr>
        <w:t>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8E0B31" w:rsidRPr="00AA608E" w:rsidRDefault="008E0B31" w:rsidP="008E0B31">
      <w:pPr>
        <w:pStyle w:val="af4"/>
        <w:spacing w:before="0" w:beforeAutospacing="0" w:after="0" w:afterAutospacing="0"/>
        <w:ind w:firstLine="269"/>
        <w:jc w:val="both"/>
        <w:rPr>
          <w:rFonts w:ascii="GHEA Grapalat" w:hAnsi="GHEA Grapalat"/>
          <w:color w:val="000000"/>
          <w:sz w:val="20"/>
          <w:szCs w:val="20"/>
          <w:lang w:val="hy-AM"/>
        </w:rPr>
      </w:pPr>
      <w:r w:rsidRPr="00AA608E">
        <w:rPr>
          <w:rFonts w:ascii="GHEA Grapalat" w:hAnsi="GHEA Grapalat"/>
          <w:color w:val="000000"/>
          <w:sz w:val="20"/>
          <w:szCs w:val="20"/>
          <w:lang w:val="hy-AM"/>
        </w:rPr>
        <w:tab/>
      </w:r>
      <w:r w:rsidR="008D04C2" w:rsidRPr="00AA608E">
        <w:rPr>
          <w:rFonts w:ascii="GHEA Grapalat" w:hAnsi="GHEA Grapalat"/>
          <w:color w:val="000000"/>
          <w:sz w:val="20"/>
          <w:szCs w:val="20"/>
          <w:lang w:val="hy-AM"/>
        </w:rPr>
        <w:t>Բ</w:t>
      </w:r>
      <w:r w:rsidRPr="00AA608E">
        <w:rPr>
          <w:rFonts w:ascii="GHEA Grapalat" w:hAnsi="GHEA Grapalat"/>
          <w:color w:val="000000"/>
          <w:sz w:val="20"/>
          <w:szCs w:val="20"/>
          <w:lang w:val="hy-AM"/>
        </w:rPr>
        <w:t xml:space="preserve">. </w:t>
      </w:r>
      <w:r w:rsidR="008D04C2" w:rsidRPr="00AA608E">
        <w:rPr>
          <w:rFonts w:ascii="GHEA Grapalat" w:hAnsi="GHEA Grapalat"/>
          <w:color w:val="000000"/>
          <w:sz w:val="20"/>
          <w:szCs w:val="20"/>
          <w:lang w:val="hy-AM"/>
        </w:rPr>
        <w:t>Ն</w:t>
      </w:r>
      <w:r w:rsidRPr="00AA608E">
        <w:rPr>
          <w:rFonts w:ascii="GHEA Grapalat" w:hAnsi="GHEA Grapalat"/>
          <w:color w:val="000000"/>
          <w:sz w:val="20"/>
          <w:szCs w:val="20"/>
          <w:lang w:val="hy-AM"/>
        </w:rPr>
        <w:t>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8E0B31" w:rsidRPr="00AA608E" w:rsidRDefault="008D04C2" w:rsidP="008E0B31">
      <w:pPr>
        <w:pStyle w:val="af4"/>
        <w:spacing w:before="0" w:beforeAutospacing="0" w:after="0" w:afterAutospacing="0"/>
        <w:ind w:firstLine="708"/>
        <w:jc w:val="both"/>
        <w:rPr>
          <w:rFonts w:ascii="Sylfaen" w:hAnsi="Sylfaen"/>
          <w:sz w:val="20"/>
          <w:szCs w:val="20"/>
          <w:lang w:val="hy-AM"/>
        </w:rPr>
      </w:pPr>
      <w:r w:rsidRPr="00AA608E">
        <w:rPr>
          <w:rFonts w:ascii="GHEA Grapalat" w:hAnsi="GHEA Grapalat"/>
          <w:color w:val="000000"/>
          <w:sz w:val="20"/>
          <w:szCs w:val="20"/>
          <w:lang w:val="hy-AM"/>
        </w:rPr>
        <w:t>Գ</w:t>
      </w:r>
      <w:r w:rsidR="008E0B31" w:rsidRPr="00AA608E">
        <w:rPr>
          <w:rFonts w:ascii="GHEA Grapalat" w:hAnsi="GHEA Grapalat"/>
          <w:color w:val="000000"/>
          <w:sz w:val="20"/>
          <w:szCs w:val="20"/>
          <w:lang w:val="hy-AM"/>
        </w:rPr>
        <w:t xml:space="preserve">. </w:t>
      </w:r>
      <w:r w:rsidRPr="00AA608E">
        <w:rPr>
          <w:rFonts w:ascii="GHEA Grapalat" w:hAnsi="GHEA Grapalat"/>
          <w:color w:val="000000"/>
          <w:sz w:val="20"/>
          <w:szCs w:val="20"/>
          <w:lang w:val="hy-AM"/>
        </w:rPr>
        <w:t>Ն</w:t>
      </w:r>
      <w:r w:rsidR="008E0B31" w:rsidRPr="00AA608E">
        <w:rPr>
          <w:rFonts w:ascii="GHEA Grapalat" w:hAnsi="GHEA Grapalat"/>
          <w:color w:val="000000"/>
          <w:sz w:val="20"/>
          <w:szCs w:val="20"/>
          <w:lang w:val="hy-AM"/>
        </w:rPr>
        <w:t>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8E0B31" w:rsidRPr="00AA608E" w:rsidRDefault="008D04C2"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Դ</w:t>
      </w:r>
      <w:r w:rsidR="008E0B31" w:rsidRPr="00AA608E">
        <w:rPr>
          <w:rFonts w:ascii="GHEA Grapalat" w:hAnsi="GHEA Grapalat"/>
          <w:color w:val="000000"/>
          <w:sz w:val="20"/>
          <w:szCs w:val="20"/>
          <w:lang w:val="hy-AM"/>
        </w:rPr>
        <w:t xml:space="preserve">. </w:t>
      </w:r>
      <w:r w:rsidRPr="00AA608E">
        <w:rPr>
          <w:rFonts w:ascii="GHEA Grapalat" w:hAnsi="GHEA Grapalat"/>
          <w:color w:val="000000"/>
          <w:sz w:val="20"/>
          <w:szCs w:val="20"/>
          <w:lang w:val="hy-AM"/>
        </w:rPr>
        <w:t>Ն</w:t>
      </w:r>
      <w:r w:rsidR="008E0B31" w:rsidRPr="00AA608E">
        <w:rPr>
          <w:rFonts w:ascii="GHEA Grapalat" w:hAnsi="GHEA Grapalat"/>
          <w:color w:val="000000"/>
          <w:sz w:val="20"/>
          <w:szCs w:val="20"/>
          <w:lang w:val="hy-AM"/>
        </w:rPr>
        <w:t>րանք գործել կամ գործում են համաձայնեցված՝ ելնելով ընդհանուր տնտեսական շահերից.</w:t>
      </w:r>
    </w:p>
    <w:p w:rsidR="008E0B31" w:rsidRPr="00AA608E" w:rsidRDefault="008E0B31" w:rsidP="008E0B31">
      <w:pPr>
        <w:ind w:firstLine="284"/>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Armenian"/>
          <w:sz w:val="20"/>
          <w:lang w:val="hy-AM"/>
        </w:rPr>
        <w:t xml:space="preserve">2.4 </w:t>
      </w:r>
      <w:r w:rsidRPr="00AA608E">
        <w:rPr>
          <w:rFonts w:ascii="GHEA Grapalat" w:hAnsi="GHEA Grapalat" w:cs="Sylfaen"/>
          <w:sz w:val="20"/>
          <w:lang w:val="hy-AM"/>
        </w:rPr>
        <w:t>Մասնակիցը</w:t>
      </w:r>
      <w:r w:rsidRPr="00AA608E">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8E0B31" w:rsidRPr="00AA608E" w:rsidRDefault="008E0B31" w:rsidP="008E0B31">
      <w:pPr>
        <w:pStyle w:val="norm"/>
        <w:spacing w:line="240" w:lineRule="auto"/>
        <w:ind w:firstLine="540"/>
        <w:rPr>
          <w:rFonts w:ascii="GHEA Grapalat" w:hAnsi="GHEA Grapalat" w:cs="Sylfaen"/>
          <w:sz w:val="20"/>
          <w:szCs w:val="24"/>
          <w:lang w:val="af-ZA" w:eastAsia="en-US"/>
        </w:rPr>
      </w:pPr>
      <w:r w:rsidRPr="00AA608E">
        <w:rPr>
          <w:rFonts w:ascii="GHEA Grapalat" w:hAnsi="GHEA Grapalat" w:cs="Sylfaen"/>
          <w:sz w:val="20"/>
          <w:szCs w:val="24"/>
          <w:lang w:val="hy-AM" w:eastAsia="en-US"/>
        </w:rPr>
        <w:t>2.5 Սույն ընթացակարգի շրջանակում կնքվելիք պայմանագիրը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կարող</w:t>
      </w:r>
      <w:r w:rsidRPr="00AA608E">
        <w:rPr>
          <w:rFonts w:ascii="GHEA Grapalat" w:hAnsi="GHEA Grapalat" w:cs="Sylfaen"/>
          <w:sz w:val="20"/>
          <w:szCs w:val="24"/>
          <w:lang w:val="af-ZA" w:eastAsia="en-US"/>
        </w:rPr>
        <w:t xml:space="preserve"> է </w:t>
      </w:r>
      <w:r w:rsidRPr="00AA608E">
        <w:rPr>
          <w:rFonts w:ascii="GHEA Grapalat" w:hAnsi="GHEA Grapalat" w:cs="Sylfaen"/>
          <w:sz w:val="20"/>
          <w:szCs w:val="24"/>
          <w:lang w:val="hy-AM" w:eastAsia="en-US"/>
        </w:rPr>
        <w:t>իրականացվել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պայմանագիր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կնքելու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միջոցով։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կողմ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չի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հանդիսանալ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ընթացակարգին</w:t>
      </w:r>
      <w:r w:rsidRPr="00AA608E">
        <w:rPr>
          <w:rFonts w:ascii="GHEA Grapalat" w:hAnsi="GHEA Grapalat" w:cs="Sylfaen"/>
          <w:sz w:val="20"/>
          <w:szCs w:val="24"/>
          <w:lang w:val="af-ZA" w:eastAsia="en-US"/>
        </w:rPr>
        <w:t xml:space="preserve"> </w:t>
      </w:r>
      <w:r w:rsidRPr="00AA608E">
        <w:rPr>
          <w:rFonts w:ascii="GHEA Grapalat" w:hAnsi="GHEA Grapalat" w:cs="Sylfaen"/>
          <w:sz w:val="20"/>
          <w:lang w:val="af-ZA"/>
        </w:rPr>
        <w:t>(</w:t>
      </w:r>
      <w:r w:rsidRPr="00AA608E">
        <w:rPr>
          <w:rFonts w:ascii="GHEA Grapalat" w:hAnsi="GHEA Grapalat" w:cs="Sylfaen"/>
          <w:sz w:val="20"/>
        </w:rPr>
        <w:t>միևնույն</w:t>
      </w:r>
      <w:r w:rsidRPr="00AA608E">
        <w:rPr>
          <w:rFonts w:ascii="GHEA Grapalat" w:hAnsi="GHEA Grapalat" w:cs="Sylfaen"/>
          <w:sz w:val="20"/>
          <w:lang w:val="af-ZA"/>
        </w:rPr>
        <w:t xml:space="preserve"> </w:t>
      </w:r>
      <w:r w:rsidRPr="00AA608E">
        <w:rPr>
          <w:rFonts w:ascii="GHEA Grapalat" w:hAnsi="GHEA Grapalat" w:cs="Sylfaen"/>
          <w:sz w:val="20"/>
        </w:rPr>
        <w:t>չափաբաժնին</w:t>
      </w:r>
      <w:r w:rsidRPr="00AA608E">
        <w:rPr>
          <w:rFonts w:ascii="GHEA Grapalat" w:hAnsi="GHEA Grapalat" w:cs="Sylfaen"/>
          <w:sz w:val="20"/>
          <w:lang w:val="af-ZA"/>
        </w:rPr>
        <w:t xml:space="preserve">) </w:t>
      </w:r>
      <w:r w:rsidRPr="00AA608E">
        <w:rPr>
          <w:rFonts w:ascii="GHEA Grapalat" w:hAnsi="GHEA Grapalat" w:cs="Sylfaen"/>
          <w:sz w:val="20"/>
          <w:szCs w:val="24"/>
          <w:lang w:eastAsia="en-US"/>
        </w:rPr>
        <w:t>մասնակցելու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հայտ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մասնակիցը</w:t>
      </w:r>
      <w:r w:rsidRPr="00AA608E">
        <w:rPr>
          <w:rFonts w:ascii="GHEA Grapalat" w:hAnsi="GHEA Grapalat" w:cs="Sylfaen"/>
          <w:sz w:val="20"/>
          <w:szCs w:val="24"/>
          <w:lang w:val="af-ZA" w:eastAsia="en-US"/>
        </w:rPr>
        <w:t xml:space="preserve">: </w:t>
      </w:r>
    </w:p>
    <w:p w:rsidR="008E0B31" w:rsidRPr="00AA608E" w:rsidRDefault="008E0B31" w:rsidP="008E0B31">
      <w:pPr>
        <w:pStyle w:val="23"/>
        <w:spacing w:line="240" w:lineRule="auto"/>
        <w:rPr>
          <w:rFonts w:ascii="GHEA Grapalat" w:hAnsi="GHEA Grapalat" w:cs="Sylfaen"/>
          <w:szCs w:val="24"/>
        </w:rPr>
      </w:pPr>
      <w:r w:rsidRPr="00AA608E">
        <w:rPr>
          <w:rFonts w:ascii="GHEA Grapalat" w:hAnsi="GHEA Grapalat" w:cs="Sylfaen"/>
          <w:szCs w:val="24"/>
        </w:rPr>
        <w:t xml:space="preserve"> 2</w:t>
      </w:r>
      <w:r w:rsidRPr="00AA608E">
        <w:rPr>
          <w:rFonts w:ascii="GHEA Grapalat" w:hAnsi="GHEA Grapalat" w:cs="Sylfaen"/>
          <w:szCs w:val="24"/>
          <w:lang w:val="hy-AM"/>
        </w:rPr>
        <w:t>.</w:t>
      </w:r>
      <w:r w:rsidRPr="00AA608E">
        <w:rPr>
          <w:rFonts w:ascii="GHEA Grapalat" w:hAnsi="GHEA Grapalat" w:cs="Sylfaen"/>
          <w:szCs w:val="24"/>
        </w:rPr>
        <w:t xml:space="preserve">6 </w:t>
      </w:r>
      <w:r w:rsidRPr="00AA608E">
        <w:rPr>
          <w:rFonts w:ascii="GHEA Grapalat" w:hAnsi="GHEA Grapalat" w:cs="Sylfaen"/>
          <w:szCs w:val="24"/>
          <w:lang w:val="ru-RU"/>
        </w:rPr>
        <w:t>Մասնակիցները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ընթացակարգին</w:t>
      </w:r>
      <w:r w:rsidRPr="00AA608E">
        <w:rPr>
          <w:rFonts w:ascii="GHEA Grapalat" w:hAnsi="GHEA Grapalat" w:cs="Sylfaen"/>
          <w:szCs w:val="24"/>
        </w:rPr>
        <w:t xml:space="preserve"> </w:t>
      </w:r>
      <w:r w:rsidRPr="00AA608E">
        <w:rPr>
          <w:rFonts w:ascii="GHEA Grapalat" w:hAnsi="GHEA Grapalat" w:cs="Sylfaen"/>
          <w:szCs w:val="24"/>
          <w:lang w:val="ru-RU"/>
        </w:rPr>
        <w:t>մասնակցել</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կարգով</w:t>
      </w:r>
      <w:r w:rsidRPr="00AA608E">
        <w:rPr>
          <w:rFonts w:ascii="GHEA Grapalat" w:hAnsi="GHEA Grapalat" w:cs="Sylfaen"/>
          <w:szCs w:val="24"/>
        </w:rPr>
        <w:t xml:space="preserve"> (</w:t>
      </w:r>
      <w:r w:rsidRPr="00AA608E">
        <w:rPr>
          <w:rFonts w:ascii="GHEA Grapalat" w:hAnsi="GHEA Grapalat" w:cs="Sylfaen"/>
          <w:szCs w:val="24"/>
          <w:lang w:val="ru-RU"/>
        </w:rPr>
        <w:t>կոնսորցիումով</w:t>
      </w:r>
      <w:r w:rsidRPr="00AA608E">
        <w:rPr>
          <w:rFonts w:ascii="GHEA Grapalat" w:hAnsi="GHEA Grapalat" w:cs="Sylfaen"/>
          <w:szCs w:val="24"/>
        </w:rPr>
        <w:t>)</w:t>
      </w:r>
      <w:r w:rsidRPr="00AA608E">
        <w:rPr>
          <w:rFonts w:ascii="GHEA Grapalat" w:hAnsi="GHEA Grapalat" w:cs="Sylfaen"/>
          <w:szCs w:val="24"/>
          <w:lang w:val="ru-RU"/>
        </w:rPr>
        <w:t>։</w:t>
      </w:r>
      <w:r w:rsidRPr="00AA608E">
        <w:rPr>
          <w:rFonts w:ascii="GHEA Grapalat" w:hAnsi="GHEA Grapalat" w:cs="Sylfaen"/>
          <w:szCs w:val="24"/>
        </w:rPr>
        <w:t xml:space="preserve"> </w:t>
      </w:r>
      <w:r w:rsidRPr="00AA608E">
        <w:rPr>
          <w:rFonts w:ascii="GHEA Grapalat" w:hAnsi="GHEA Grapalat" w:cs="Sylfaen"/>
          <w:szCs w:val="24"/>
          <w:lang w:val="ru-RU"/>
        </w:rPr>
        <w:t>Նման</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w:t>
      </w:r>
    </w:p>
    <w:p w:rsidR="008E0B31" w:rsidRPr="00AA608E" w:rsidRDefault="008E0B31" w:rsidP="008E0B31">
      <w:pPr>
        <w:pStyle w:val="23"/>
        <w:spacing w:line="240" w:lineRule="auto"/>
        <w:rPr>
          <w:rFonts w:ascii="GHEA Grapalat" w:hAnsi="GHEA Grapalat" w:cs="Sylfaen"/>
          <w:szCs w:val="24"/>
        </w:rPr>
      </w:pPr>
      <w:r w:rsidRPr="00AA608E">
        <w:rPr>
          <w:rFonts w:ascii="GHEA Grapalat" w:hAnsi="GHEA Grapalat" w:cs="Sylfaen"/>
          <w:szCs w:val="24"/>
        </w:rPr>
        <w:t xml:space="preserve">1)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պայմանագրի</w:t>
      </w:r>
      <w:r w:rsidRPr="00AA608E">
        <w:rPr>
          <w:rFonts w:ascii="GHEA Grapalat" w:hAnsi="GHEA Grapalat" w:cs="Sylfaen"/>
          <w:szCs w:val="24"/>
        </w:rPr>
        <w:t xml:space="preserve"> </w:t>
      </w:r>
      <w:r w:rsidRPr="00AA608E">
        <w:rPr>
          <w:rFonts w:ascii="GHEA Grapalat" w:hAnsi="GHEA Grapalat" w:cs="Sylfaen"/>
          <w:szCs w:val="24"/>
          <w:lang w:val="ru-RU"/>
        </w:rPr>
        <w:t>կողմերից</w:t>
      </w:r>
      <w:r w:rsidRPr="00AA608E">
        <w:rPr>
          <w:rFonts w:ascii="GHEA Grapalat" w:hAnsi="GHEA Grapalat" w:cs="Sylfaen"/>
          <w:szCs w:val="24"/>
        </w:rPr>
        <w:t xml:space="preserve"> </w:t>
      </w:r>
      <w:r w:rsidRPr="00AA608E">
        <w:rPr>
          <w:rFonts w:ascii="GHEA Grapalat" w:hAnsi="GHEA Grapalat" w:cs="Sylfaen"/>
          <w:szCs w:val="24"/>
          <w:lang w:val="ru-RU"/>
        </w:rPr>
        <w:t>որևէ</w:t>
      </w:r>
      <w:r w:rsidRPr="00AA608E">
        <w:rPr>
          <w:rFonts w:ascii="GHEA Grapalat" w:hAnsi="GHEA Grapalat" w:cs="Sylfaen"/>
          <w:szCs w:val="24"/>
        </w:rPr>
        <w:t xml:space="preserve"> </w:t>
      </w:r>
      <w:r w:rsidRPr="00AA608E">
        <w:rPr>
          <w:rFonts w:ascii="GHEA Grapalat" w:hAnsi="GHEA Grapalat" w:cs="Sylfaen"/>
          <w:szCs w:val="24"/>
          <w:lang w:val="ru-RU"/>
        </w:rPr>
        <w:t>մեկը</w:t>
      </w:r>
      <w:r w:rsidRPr="00AA608E">
        <w:rPr>
          <w:rFonts w:ascii="GHEA Grapalat" w:hAnsi="GHEA Grapalat" w:cs="Sylfaen"/>
          <w:szCs w:val="24"/>
        </w:rPr>
        <w:t xml:space="preserve"> </w:t>
      </w:r>
      <w:r w:rsidRPr="00AA608E">
        <w:rPr>
          <w:rFonts w:ascii="GHEA Grapalat" w:hAnsi="GHEA Grapalat" w:cs="Sylfaen"/>
          <w:szCs w:val="24"/>
          <w:lang w:val="ru-RU"/>
        </w:rPr>
        <w:t>չի</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նույն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ընթացակարգին</w:t>
      </w:r>
      <w:r w:rsidRPr="00AA608E">
        <w:rPr>
          <w:rFonts w:ascii="GHEA Grapalat" w:hAnsi="GHEA Grapalat" w:cs="Sylfaen"/>
          <w:szCs w:val="24"/>
        </w:rPr>
        <w:t xml:space="preserve"> </w:t>
      </w:r>
      <w:r w:rsidRPr="00AA608E">
        <w:rPr>
          <w:rFonts w:ascii="GHEA Grapalat" w:hAnsi="GHEA Grapalat" w:cs="Sylfaen"/>
        </w:rPr>
        <w:t>(</w:t>
      </w:r>
      <w:r w:rsidRPr="00AA608E">
        <w:rPr>
          <w:rFonts w:ascii="GHEA Grapalat" w:hAnsi="GHEA Grapalat" w:cs="Sylfaen"/>
          <w:lang w:val="en-US"/>
        </w:rPr>
        <w:t>միևնույն</w:t>
      </w:r>
      <w:r w:rsidRPr="00AA608E">
        <w:rPr>
          <w:rFonts w:ascii="GHEA Grapalat" w:hAnsi="GHEA Grapalat" w:cs="Sylfaen"/>
        </w:rPr>
        <w:t xml:space="preserve"> </w:t>
      </w:r>
      <w:r w:rsidRPr="00AA608E">
        <w:rPr>
          <w:rFonts w:ascii="GHEA Grapalat" w:hAnsi="GHEA Grapalat" w:cs="Sylfaen"/>
          <w:lang w:val="en-US"/>
        </w:rPr>
        <w:t>չափաբաժնին</w:t>
      </w:r>
      <w:r w:rsidRPr="00AA608E">
        <w:rPr>
          <w:rFonts w:ascii="GHEA Grapalat" w:hAnsi="GHEA Grapalat" w:cs="Sylfaen"/>
        </w:rPr>
        <w:t xml:space="preserve">) </w:t>
      </w:r>
      <w:r w:rsidRPr="00AA608E">
        <w:rPr>
          <w:rFonts w:ascii="GHEA Grapalat" w:hAnsi="GHEA Grapalat" w:cs="Sylfaen"/>
          <w:szCs w:val="24"/>
          <w:lang w:val="ru-RU"/>
        </w:rPr>
        <w:t>ներկայացնել</w:t>
      </w:r>
      <w:r w:rsidRPr="00AA608E">
        <w:rPr>
          <w:rFonts w:ascii="GHEA Grapalat" w:hAnsi="GHEA Grapalat" w:cs="Sylfaen"/>
          <w:szCs w:val="24"/>
        </w:rPr>
        <w:t xml:space="preserve"> </w:t>
      </w:r>
      <w:r w:rsidRPr="00AA608E">
        <w:rPr>
          <w:rFonts w:ascii="GHEA Grapalat" w:hAnsi="GHEA Grapalat" w:cs="Sylfaen"/>
          <w:szCs w:val="24"/>
          <w:lang w:val="ru-RU"/>
        </w:rPr>
        <w:t>առանձին</w:t>
      </w:r>
      <w:r w:rsidRPr="00AA608E">
        <w:rPr>
          <w:rFonts w:ascii="GHEA Grapalat" w:hAnsi="GHEA Grapalat" w:cs="Sylfaen"/>
          <w:szCs w:val="24"/>
        </w:rPr>
        <w:t xml:space="preserve"> </w:t>
      </w:r>
      <w:r w:rsidRPr="00AA608E">
        <w:rPr>
          <w:rFonts w:ascii="GHEA Grapalat" w:hAnsi="GHEA Grapalat" w:cs="Sylfaen"/>
          <w:szCs w:val="24"/>
          <w:lang w:val="ru-RU"/>
        </w:rPr>
        <w:t>հայտ</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պարբերության</w:t>
      </w:r>
      <w:r w:rsidRPr="00AA608E">
        <w:rPr>
          <w:rFonts w:ascii="GHEA Grapalat" w:hAnsi="GHEA Grapalat" w:cs="Sylfaen"/>
          <w:szCs w:val="24"/>
        </w:rPr>
        <w:t xml:space="preserve"> </w:t>
      </w:r>
      <w:r w:rsidRPr="00AA608E">
        <w:rPr>
          <w:rFonts w:ascii="GHEA Grapalat" w:hAnsi="GHEA Grapalat" w:cs="Sylfaen"/>
          <w:szCs w:val="24"/>
          <w:lang w:val="ru-RU"/>
        </w:rPr>
        <w:t>պահանջի</w:t>
      </w:r>
      <w:r w:rsidRPr="00AA608E">
        <w:rPr>
          <w:rFonts w:ascii="GHEA Grapalat" w:hAnsi="GHEA Grapalat" w:cs="Sylfaen"/>
          <w:szCs w:val="24"/>
        </w:rPr>
        <w:t xml:space="preserve"> </w:t>
      </w:r>
      <w:r w:rsidRPr="00AA608E">
        <w:rPr>
          <w:rFonts w:ascii="GHEA Grapalat" w:hAnsi="GHEA Grapalat" w:cs="Sylfaen"/>
          <w:szCs w:val="24"/>
          <w:lang w:val="ru-RU"/>
        </w:rPr>
        <w:t>չպահպանման</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հայտերի</w:t>
      </w:r>
      <w:r w:rsidRPr="00AA608E">
        <w:rPr>
          <w:rFonts w:ascii="GHEA Grapalat" w:hAnsi="GHEA Grapalat" w:cs="Sylfaen"/>
          <w:szCs w:val="24"/>
        </w:rPr>
        <w:t xml:space="preserve"> </w:t>
      </w:r>
      <w:r w:rsidRPr="00AA608E">
        <w:rPr>
          <w:rFonts w:ascii="GHEA Grapalat" w:hAnsi="GHEA Grapalat" w:cs="Sylfaen"/>
          <w:szCs w:val="24"/>
          <w:lang w:val="ru-RU"/>
        </w:rPr>
        <w:t>բացման</w:t>
      </w:r>
      <w:r w:rsidRPr="00AA608E">
        <w:rPr>
          <w:rFonts w:ascii="GHEA Grapalat" w:hAnsi="GHEA Grapalat" w:cs="Sylfaen"/>
          <w:szCs w:val="24"/>
        </w:rPr>
        <w:t xml:space="preserve"> </w:t>
      </w:r>
      <w:r w:rsidRPr="00AA608E">
        <w:rPr>
          <w:rFonts w:ascii="GHEA Grapalat" w:hAnsi="GHEA Grapalat" w:cs="Sylfaen"/>
          <w:szCs w:val="24"/>
          <w:lang w:val="ru-RU"/>
        </w:rPr>
        <w:t>նիստում</w:t>
      </w:r>
      <w:r w:rsidRPr="00AA608E">
        <w:rPr>
          <w:rFonts w:ascii="GHEA Grapalat" w:hAnsi="GHEA Grapalat" w:cs="Sylfaen"/>
          <w:szCs w:val="24"/>
        </w:rPr>
        <w:t xml:space="preserve"> </w:t>
      </w:r>
      <w:r w:rsidRPr="00AA608E">
        <w:rPr>
          <w:rFonts w:ascii="GHEA Grapalat" w:hAnsi="GHEA Grapalat" w:cs="Sylfaen"/>
          <w:szCs w:val="24"/>
          <w:lang w:val="ru-RU"/>
        </w:rPr>
        <w:t>մերժվում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ինչպես</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կարգով</w:t>
      </w:r>
      <w:r w:rsidRPr="00AA608E">
        <w:rPr>
          <w:rFonts w:ascii="GHEA Grapalat" w:hAnsi="GHEA Grapalat" w:cs="Sylfaen"/>
          <w:szCs w:val="24"/>
        </w:rPr>
        <w:t xml:space="preserve">, </w:t>
      </w:r>
      <w:r w:rsidRPr="00AA608E">
        <w:rPr>
          <w:rFonts w:ascii="GHEA Grapalat" w:hAnsi="GHEA Grapalat" w:cs="Sylfaen"/>
          <w:szCs w:val="24"/>
          <w:lang w:val="ru-RU"/>
        </w:rPr>
        <w:t>այնպես</w:t>
      </w:r>
      <w:r w:rsidRPr="00AA608E">
        <w:rPr>
          <w:rFonts w:ascii="GHEA Grapalat" w:hAnsi="GHEA Grapalat" w:cs="Sylfaen"/>
          <w:szCs w:val="24"/>
        </w:rPr>
        <w:t xml:space="preserve"> </w:t>
      </w:r>
      <w:r w:rsidRPr="00AA608E">
        <w:rPr>
          <w:rFonts w:ascii="GHEA Grapalat" w:hAnsi="GHEA Grapalat" w:cs="Sylfaen"/>
          <w:szCs w:val="24"/>
          <w:lang w:val="ru-RU"/>
        </w:rPr>
        <w:t>էլ</w:t>
      </w:r>
      <w:r w:rsidRPr="00AA608E">
        <w:rPr>
          <w:rFonts w:ascii="GHEA Grapalat" w:hAnsi="GHEA Grapalat" w:cs="Sylfaen"/>
          <w:szCs w:val="24"/>
        </w:rPr>
        <w:t xml:space="preserve"> </w:t>
      </w:r>
      <w:r w:rsidRPr="00AA608E">
        <w:rPr>
          <w:rFonts w:ascii="GHEA Grapalat" w:hAnsi="GHEA Grapalat" w:cs="Sylfaen"/>
          <w:szCs w:val="24"/>
          <w:lang w:val="ru-RU"/>
        </w:rPr>
        <w:t>առանձին</w:t>
      </w:r>
      <w:r w:rsidRPr="00AA608E">
        <w:rPr>
          <w:rFonts w:ascii="GHEA Grapalat" w:hAnsi="GHEA Grapalat" w:cs="Sylfaen"/>
          <w:szCs w:val="24"/>
        </w:rPr>
        <w:t xml:space="preserve"> </w:t>
      </w:r>
      <w:r w:rsidRPr="00AA608E">
        <w:rPr>
          <w:rFonts w:ascii="GHEA Grapalat" w:hAnsi="GHEA Grapalat" w:cs="Sylfaen"/>
          <w:szCs w:val="24"/>
          <w:lang w:val="ru-RU"/>
        </w:rPr>
        <w:t>ներկայացված</w:t>
      </w:r>
      <w:r w:rsidRPr="00AA608E">
        <w:rPr>
          <w:rFonts w:ascii="GHEA Grapalat" w:hAnsi="GHEA Grapalat" w:cs="Sylfaen"/>
          <w:szCs w:val="24"/>
        </w:rPr>
        <w:t xml:space="preserve"> </w:t>
      </w:r>
      <w:r w:rsidRPr="00AA608E">
        <w:rPr>
          <w:rFonts w:ascii="GHEA Grapalat" w:hAnsi="GHEA Grapalat" w:cs="Sylfaen"/>
          <w:szCs w:val="24"/>
          <w:lang w:val="ru-RU"/>
        </w:rPr>
        <w:t>հայտերը</w:t>
      </w:r>
      <w:r w:rsidRPr="00AA608E">
        <w:rPr>
          <w:rFonts w:ascii="GHEA Grapalat" w:hAnsi="GHEA Grapalat" w:cs="Sylfaen"/>
          <w:szCs w:val="24"/>
        </w:rPr>
        <w:t>.</w:t>
      </w:r>
    </w:p>
    <w:p w:rsidR="008E0B31" w:rsidRPr="00AA608E" w:rsidRDefault="008E0B31" w:rsidP="008E0B31">
      <w:pPr>
        <w:pStyle w:val="23"/>
        <w:spacing w:line="240" w:lineRule="auto"/>
        <w:ind w:firstLine="567"/>
        <w:rPr>
          <w:rFonts w:ascii="GHEA Grapalat" w:hAnsi="GHEA Grapalat" w:cs="Sylfaen"/>
          <w:szCs w:val="24"/>
        </w:rPr>
      </w:pPr>
      <w:r w:rsidRPr="00AA608E">
        <w:rPr>
          <w:rFonts w:ascii="GHEA Grapalat" w:hAnsi="GHEA Grapalat" w:cs="Sylfaen"/>
          <w:szCs w:val="24"/>
        </w:rPr>
        <w:t>2) Մ</w:t>
      </w:r>
      <w:r w:rsidRPr="00AA608E">
        <w:rPr>
          <w:rFonts w:ascii="GHEA Grapalat" w:hAnsi="GHEA Grapalat" w:cs="Sylfaen"/>
          <w:szCs w:val="24"/>
          <w:lang w:val="ru-RU"/>
        </w:rPr>
        <w:t>ասնակիցները</w:t>
      </w:r>
      <w:r w:rsidRPr="00AA608E">
        <w:rPr>
          <w:rFonts w:ascii="GHEA Grapalat" w:hAnsi="GHEA Grapalat" w:cs="Sylfaen"/>
          <w:szCs w:val="24"/>
        </w:rPr>
        <w:t xml:space="preserve"> </w:t>
      </w:r>
      <w:r w:rsidRPr="00AA608E">
        <w:rPr>
          <w:rFonts w:ascii="GHEA Grapalat" w:hAnsi="GHEA Grapalat" w:cs="Sylfaen"/>
          <w:szCs w:val="24"/>
          <w:lang w:val="ru-RU"/>
        </w:rPr>
        <w:t>կրում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համապարտ</w:t>
      </w:r>
      <w:r w:rsidRPr="00AA608E">
        <w:rPr>
          <w:rFonts w:ascii="GHEA Grapalat" w:hAnsi="GHEA Grapalat" w:cs="Sylfaen"/>
          <w:szCs w:val="24"/>
        </w:rPr>
        <w:t xml:space="preserve"> </w:t>
      </w:r>
      <w:r w:rsidRPr="00AA608E">
        <w:rPr>
          <w:rFonts w:ascii="GHEA Grapalat" w:hAnsi="GHEA Grapalat" w:cs="Sylfaen"/>
          <w:szCs w:val="24"/>
          <w:lang w:val="ru-RU"/>
        </w:rPr>
        <w:t>պատասխանատվություն</w:t>
      </w:r>
      <w:r w:rsidRPr="00AA608E">
        <w:rPr>
          <w:rFonts w:ascii="GHEA Grapalat" w:hAnsi="GHEA Grapalat" w:cs="Sylfaen"/>
          <w:szCs w:val="24"/>
        </w:rPr>
        <w:t>:</w:t>
      </w:r>
      <w:r w:rsidRPr="00AA608E">
        <w:rPr>
          <w:rFonts w:ascii="GHEA Grapalat" w:hAnsi="GHEA Grapalat" w:cs="Sylfaen"/>
          <w:szCs w:val="24"/>
          <w:lang w:val="hy-AM"/>
        </w:rPr>
        <w:t xml:space="preserve"> </w:t>
      </w:r>
      <w:r w:rsidRPr="00AA608E">
        <w:rPr>
          <w:rFonts w:ascii="GHEA Grapalat" w:hAnsi="GHEA Grapalat" w:cs="Sylfaen"/>
          <w:szCs w:val="24"/>
        </w:rPr>
        <w:t>Ընդ որում,</w:t>
      </w:r>
      <w:r w:rsidRPr="00AA608E">
        <w:rPr>
          <w:rFonts w:ascii="GHEA Grapalat" w:hAnsi="GHEA Grapalat" w:cs="Sylfaen"/>
          <w:szCs w:val="24"/>
          <w:lang w:val="hy-AM"/>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անդամի</w:t>
      </w:r>
      <w:r w:rsidRPr="00AA608E">
        <w:rPr>
          <w:rFonts w:ascii="GHEA Grapalat" w:hAnsi="GHEA Grapalat" w:cs="Sylfaen"/>
          <w:szCs w:val="24"/>
        </w:rPr>
        <w:t xml:space="preserve"> </w:t>
      </w:r>
      <w:r w:rsidRPr="00AA608E">
        <w:rPr>
          <w:rFonts w:ascii="GHEA Grapalat" w:hAnsi="GHEA Grapalat" w:cs="Sylfaen"/>
          <w:szCs w:val="24"/>
          <w:lang w:val="ru-RU"/>
        </w:rPr>
        <w:t>կոնսորցիումից</w:t>
      </w:r>
      <w:r w:rsidRPr="00AA608E">
        <w:rPr>
          <w:rFonts w:ascii="GHEA Grapalat" w:hAnsi="GHEA Grapalat" w:cs="Sylfaen"/>
          <w:szCs w:val="24"/>
        </w:rPr>
        <w:t xml:space="preserve"> </w:t>
      </w:r>
      <w:r w:rsidRPr="00AA608E">
        <w:rPr>
          <w:rFonts w:ascii="GHEA Grapalat" w:hAnsi="GHEA Grapalat" w:cs="Sylfaen"/>
          <w:szCs w:val="24"/>
          <w:lang w:val="ru-RU"/>
        </w:rPr>
        <w:t>դուրս</w:t>
      </w:r>
      <w:r w:rsidRPr="00AA608E">
        <w:rPr>
          <w:rFonts w:ascii="GHEA Grapalat" w:hAnsi="GHEA Grapalat" w:cs="Sylfaen"/>
          <w:szCs w:val="24"/>
        </w:rPr>
        <w:t xml:space="preserve"> </w:t>
      </w:r>
      <w:r w:rsidRPr="00AA608E">
        <w:rPr>
          <w:rFonts w:ascii="GHEA Grapalat" w:hAnsi="GHEA Grapalat" w:cs="Sylfaen"/>
          <w:szCs w:val="24"/>
          <w:lang w:val="ru-RU"/>
        </w:rPr>
        <w:t>գալու</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հետ</w:t>
      </w:r>
      <w:r w:rsidRPr="00AA608E">
        <w:rPr>
          <w:rFonts w:ascii="GHEA Grapalat" w:hAnsi="GHEA Grapalat" w:cs="Sylfaen"/>
          <w:szCs w:val="24"/>
        </w:rPr>
        <w:t xml:space="preserve"> </w:t>
      </w:r>
      <w:r w:rsidRPr="00AA608E">
        <w:rPr>
          <w:rFonts w:ascii="GHEA Grapalat" w:hAnsi="GHEA Grapalat" w:cs="Sylfaen"/>
          <w:szCs w:val="24"/>
          <w:lang w:val="en-US"/>
        </w:rPr>
        <w:t>պ</w:t>
      </w:r>
      <w:r w:rsidRPr="00AA608E">
        <w:rPr>
          <w:rFonts w:ascii="GHEA Grapalat" w:hAnsi="GHEA Grapalat" w:cs="Sylfaen"/>
          <w:szCs w:val="24"/>
          <w:lang w:val="ru-RU"/>
        </w:rPr>
        <w:t>ատվիրատուի</w:t>
      </w:r>
      <w:r w:rsidRPr="00AA608E">
        <w:rPr>
          <w:rFonts w:ascii="GHEA Grapalat" w:hAnsi="GHEA Grapalat" w:cs="Sylfaen"/>
          <w:szCs w:val="24"/>
        </w:rPr>
        <w:t xml:space="preserve"> </w:t>
      </w:r>
      <w:r w:rsidRPr="00AA608E">
        <w:rPr>
          <w:rFonts w:ascii="GHEA Grapalat" w:hAnsi="GHEA Grapalat" w:cs="Sylfaen"/>
          <w:szCs w:val="24"/>
          <w:lang w:val="ru-RU"/>
        </w:rPr>
        <w:t>կնքած</w:t>
      </w:r>
      <w:r w:rsidRPr="00AA608E">
        <w:rPr>
          <w:rFonts w:ascii="GHEA Grapalat" w:hAnsi="GHEA Grapalat" w:cs="Sylfaen"/>
          <w:szCs w:val="24"/>
        </w:rPr>
        <w:t xml:space="preserve"> </w:t>
      </w:r>
      <w:r w:rsidRPr="00AA608E">
        <w:rPr>
          <w:rFonts w:ascii="GHEA Grapalat" w:hAnsi="GHEA Grapalat" w:cs="Sylfaen"/>
          <w:szCs w:val="24"/>
          <w:lang w:val="ru-RU"/>
        </w:rPr>
        <w:t>պայմանագիրը</w:t>
      </w:r>
      <w:r w:rsidRPr="00AA608E">
        <w:rPr>
          <w:rFonts w:ascii="GHEA Grapalat" w:hAnsi="GHEA Grapalat" w:cs="Sylfaen"/>
          <w:szCs w:val="24"/>
        </w:rPr>
        <w:t xml:space="preserve"> </w:t>
      </w:r>
      <w:r w:rsidRPr="00AA608E">
        <w:rPr>
          <w:rFonts w:ascii="GHEA Grapalat" w:hAnsi="GHEA Grapalat" w:cs="Sylfaen"/>
          <w:szCs w:val="24"/>
          <w:lang w:val="ru-RU"/>
        </w:rPr>
        <w:t>միակողմանիորեն</w:t>
      </w:r>
      <w:r w:rsidRPr="00AA608E">
        <w:rPr>
          <w:rFonts w:ascii="GHEA Grapalat" w:hAnsi="GHEA Grapalat" w:cs="Sylfaen"/>
          <w:szCs w:val="24"/>
        </w:rPr>
        <w:t xml:space="preserve"> </w:t>
      </w:r>
      <w:r w:rsidRPr="00AA608E">
        <w:rPr>
          <w:rFonts w:ascii="GHEA Grapalat" w:hAnsi="GHEA Grapalat" w:cs="Sylfaen"/>
          <w:szCs w:val="24"/>
          <w:lang w:val="ru-RU"/>
        </w:rPr>
        <w:t>լուծվում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անդամների</w:t>
      </w:r>
      <w:r w:rsidRPr="00AA608E">
        <w:rPr>
          <w:rFonts w:ascii="GHEA Grapalat" w:hAnsi="GHEA Grapalat" w:cs="Sylfaen"/>
          <w:szCs w:val="24"/>
        </w:rPr>
        <w:t xml:space="preserve"> </w:t>
      </w:r>
      <w:r w:rsidRPr="00AA608E">
        <w:rPr>
          <w:rFonts w:ascii="GHEA Grapalat" w:hAnsi="GHEA Grapalat" w:cs="Sylfaen"/>
          <w:szCs w:val="24"/>
          <w:lang w:val="ru-RU"/>
        </w:rPr>
        <w:t>նկատմամբ</w:t>
      </w:r>
      <w:r w:rsidRPr="00AA608E">
        <w:rPr>
          <w:rFonts w:ascii="GHEA Grapalat" w:hAnsi="GHEA Grapalat" w:cs="Sylfaen"/>
          <w:szCs w:val="24"/>
        </w:rPr>
        <w:t xml:space="preserve"> </w:t>
      </w:r>
      <w:r w:rsidRPr="00AA608E">
        <w:rPr>
          <w:rFonts w:ascii="GHEA Grapalat" w:hAnsi="GHEA Grapalat" w:cs="Sylfaen"/>
          <w:szCs w:val="24"/>
          <w:lang w:val="ru-RU"/>
        </w:rPr>
        <w:t>կիրառվում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պայմանագրով</w:t>
      </w:r>
      <w:r w:rsidRPr="00AA608E">
        <w:rPr>
          <w:rFonts w:ascii="GHEA Grapalat" w:hAnsi="GHEA Grapalat" w:cs="Sylfaen"/>
          <w:szCs w:val="24"/>
        </w:rPr>
        <w:t xml:space="preserve"> </w:t>
      </w:r>
      <w:r w:rsidRPr="00AA608E">
        <w:rPr>
          <w:rFonts w:ascii="GHEA Grapalat" w:hAnsi="GHEA Grapalat" w:cs="Sylfaen"/>
          <w:szCs w:val="24"/>
          <w:lang w:val="ru-RU"/>
        </w:rPr>
        <w:t>նախատեսված</w:t>
      </w:r>
      <w:r w:rsidRPr="00AA608E">
        <w:rPr>
          <w:rFonts w:ascii="GHEA Grapalat" w:hAnsi="GHEA Grapalat" w:cs="Sylfaen"/>
          <w:szCs w:val="24"/>
        </w:rPr>
        <w:t xml:space="preserve"> </w:t>
      </w:r>
      <w:r w:rsidRPr="00AA608E">
        <w:rPr>
          <w:rFonts w:ascii="GHEA Grapalat" w:hAnsi="GHEA Grapalat" w:cs="Sylfaen"/>
          <w:szCs w:val="24"/>
          <w:lang w:val="ru-RU"/>
        </w:rPr>
        <w:t>պատասխանատվության</w:t>
      </w:r>
      <w:r w:rsidRPr="00AA608E">
        <w:rPr>
          <w:rFonts w:ascii="GHEA Grapalat" w:hAnsi="GHEA Grapalat" w:cs="Sylfaen"/>
          <w:szCs w:val="24"/>
        </w:rPr>
        <w:t xml:space="preserve"> </w:t>
      </w:r>
      <w:r w:rsidRPr="00AA608E">
        <w:rPr>
          <w:rFonts w:ascii="GHEA Grapalat" w:hAnsi="GHEA Grapalat" w:cs="Sylfaen"/>
          <w:szCs w:val="24"/>
          <w:lang w:val="ru-RU"/>
        </w:rPr>
        <w:t>միջոցները</w:t>
      </w:r>
    </w:p>
    <w:p w:rsidR="008E0B31" w:rsidRPr="00AA608E" w:rsidRDefault="008E0B31" w:rsidP="008E0B31">
      <w:pPr>
        <w:jc w:val="both"/>
        <w:rPr>
          <w:rFonts w:ascii="GHEA Grapalat" w:hAnsi="GHEA Grapalat"/>
          <w:b/>
          <w:sz w:val="20"/>
          <w:lang w:val="af-ZA"/>
        </w:rPr>
      </w:pPr>
    </w:p>
    <w:p w:rsidR="008E0B31" w:rsidRPr="00AA608E" w:rsidRDefault="008E0B31" w:rsidP="008E0B31">
      <w:pPr>
        <w:ind w:firstLine="567"/>
        <w:jc w:val="both"/>
        <w:rPr>
          <w:rFonts w:ascii="GHEA Grapalat" w:hAnsi="GHEA Grapalat"/>
          <w:b/>
          <w:sz w:val="20"/>
          <w:lang w:val="af-ZA"/>
        </w:rPr>
      </w:pPr>
    </w:p>
    <w:p w:rsidR="008E0B31" w:rsidRPr="008D04C2" w:rsidRDefault="008E0B31" w:rsidP="008D04C2">
      <w:pPr>
        <w:pStyle w:val="aff3"/>
        <w:numPr>
          <w:ilvl w:val="0"/>
          <w:numId w:val="30"/>
        </w:numPr>
        <w:jc w:val="center"/>
        <w:rPr>
          <w:rFonts w:ascii="GHEA Grapalat" w:hAnsi="GHEA Grapalat" w:cs="Arial"/>
          <w:b/>
          <w:sz w:val="20"/>
          <w:lang w:val="af-ZA"/>
        </w:rPr>
      </w:pPr>
      <w:r w:rsidRPr="008D04C2">
        <w:rPr>
          <w:rFonts w:ascii="GHEA Grapalat" w:hAnsi="GHEA Grapalat" w:cs="Sylfaen"/>
          <w:b/>
          <w:sz w:val="20"/>
        </w:rPr>
        <w:t>ՀՐԱՎԵՐԻ</w:t>
      </w:r>
      <w:r w:rsidRPr="008D04C2">
        <w:rPr>
          <w:rFonts w:ascii="GHEA Grapalat" w:hAnsi="GHEA Grapalat" w:cs="Arial"/>
          <w:b/>
          <w:sz w:val="20"/>
          <w:lang w:val="af-ZA"/>
        </w:rPr>
        <w:t xml:space="preserve">  </w:t>
      </w:r>
      <w:r w:rsidRPr="008D04C2">
        <w:rPr>
          <w:rFonts w:ascii="GHEA Grapalat" w:hAnsi="GHEA Grapalat" w:cs="Sylfaen"/>
          <w:b/>
          <w:sz w:val="20"/>
        </w:rPr>
        <w:t>ՊԱՐԶԱԲԱՆՈՒՄԸ</w:t>
      </w:r>
      <w:r w:rsidRPr="008D04C2">
        <w:rPr>
          <w:rFonts w:ascii="GHEA Grapalat" w:hAnsi="GHEA Grapalat" w:cs="Arial"/>
          <w:b/>
          <w:sz w:val="20"/>
          <w:lang w:val="af-ZA"/>
        </w:rPr>
        <w:t xml:space="preserve">  </w:t>
      </w:r>
      <w:r w:rsidRPr="008D04C2">
        <w:rPr>
          <w:rFonts w:ascii="GHEA Grapalat" w:hAnsi="GHEA Grapalat" w:cs="Arial"/>
          <w:b/>
          <w:sz w:val="20"/>
        </w:rPr>
        <w:t>ԵՎ</w:t>
      </w:r>
      <w:r w:rsidRPr="008D04C2">
        <w:rPr>
          <w:rFonts w:ascii="GHEA Grapalat" w:hAnsi="GHEA Grapalat" w:cs="Arial"/>
          <w:b/>
          <w:sz w:val="20"/>
          <w:lang w:val="af-ZA"/>
        </w:rPr>
        <w:t xml:space="preserve"> </w:t>
      </w:r>
      <w:r w:rsidRPr="008D04C2">
        <w:rPr>
          <w:rFonts w:ascii="GHEA Grapalat" w:hAnsi="GHEA Grapalat" w:cs="Sylfaen"/>
          <w:b/>
          <w:sz w:val="20"/>
        </w:rPr>
        <w:t>ՀՐԱՎԵՐՈՒՄ</w:t>
      </w:r>
      <w:r w:rsidRPr="008D04C2">
        <w:rPr>
          <w:rFonts w:ascii="GHEA Grapalat" w:hAnsi="GHEA Grapalat" w:cs="Arial"/>
          <w:b/>
          <w:sz w:val="20"/>
          <w:lang w:val="af-ZA"/>
        </w:rPr>
        <w:t xml:space="preserve"> </w:t>
      </w:r>
      <w:r w:rsidRPr="008D04C2">
        <w:rPr>
          <w:rFonts w:ascii="GHEA Grapalat" w:hAnsi="GHEA Grapalat" w:cs="Sylfaen"/>
          <w:b/>
          <w:sz w:val="20"/>
        </w:rPr>
        <w:t>ՓՈՓՈԽՈՒԹՅՈՒՆ</w:t>
      </w:r>
      <w:r w:rsidRPr="008D04C2">
        <w:rPr>
          <w:rFonts w:ascii="GHEA Grapalat" w:hAnsi="GHEA Grapalat" w:cs="Arial"/>
          <w:b/>
          <w:sz w:val="20"/>
          <w:lang w:val="af-ZA"/>
        </w:rPr>
        <w:t xml:space="preserve"> </w:t>
      </w:r>
      <w:r w:rsidRPr="008D04C2">
        <w:rPr>
          <w:rFonts w:ascii="GHEA Grapalat" w:hAnsi="GHEA Grapalat" w:cs="Sylfaen"/>
          <w:b/>
          <w:sz w:val="20"/>
        </w:rPr>
        <w:t>ԿԱՏԱՐԵԼՈՒ</w:t>
      </w:r>
      <w:r w:rsidRPr="008D04C2">
        <w:rPr>
          <w:rFonts w:ascii="GHEA Grapalat" w:hAnsi="GHEA Grapalat" w:cs="Arial"/>
          <w:b/>
          <w:sz w:val="20"/>
          <w:lang w:val="af-ZA"/>
        </w:rPr>
        <w:t xml:space="preserve"> </w:t>
      </w:r>
      <w:r w:rsidRPr="008D04C2">
        <w:rPr>
          <w:rFonts w:ascii="GHEA Grapalat" w:hAnsi="GHEA Grapalat" w:cs="Sylfaen"/>
          <w:b/>
          <w:sz w:val="20"/>
        </w:rPr>
        <w:t>ԿԱՐԳԸ</w:t>
      </w:r>
      <w:r w:rsidRPr="008D04C2">
        <w:rPr>
          <w:rFonts w:ascii="GHEA Grapalat" w:hAnsi="GHEA Grapalat" w:cs="Arial"/>
          <w:b/>
          <w:sz w:val="20"/>
          <w:lang w:val="af-ZA"/>
        </w:rPr>
        <w:t xml:space="preserve"> </w:t>
      </w:r>
    </w:p>
    <w:p w:rsidR="008E0B31" w:rsidRPr="00AA608E" w:rsidRDefault="008E0B31" w:rsidP="008E0B31">
      <w:pPr>
        <w:jc w:val="center"/>
        <w:rPr>
          <w:rFonts w:ascii="GHEA Grapalat" w:hAnsi="GHEA Grapalat"/>
          <w:b/>
          <w:sz w:val="20"/>
          <w:lang w:val="af-ZA"/>
        </w:rPr>
      </w:pPr>
    </w:p>
    <w:p w:rsidR="008E0B31" w:rsidRPr="00AA608E" w:rsidRDefault="008E0B31" w:rsidP="008E0B31">
      <w:pPr>
        <w:ind w:firstLine="567"/>
        <w:jc w:val="both"/>
        <w:rPr>
          <w:rFonts w:ascii="GHEA Grapalat" w:hAnsi="GHEA Grapalat"/>
          <w:sz w:val="20"/>
          <w:lang w:val="af-ZA"/>
        </w:rPr>
      </w:pPr>
      <w:r w:rsidRPr="00AA608E">
        <w:rPr>
          <w:rFonts w:ascii="GHEA Grapalat" w:hAnsi="GHEA Grapalat"/>
          <w:sz w:val="20"/>
          <w:lang w:val="af-ZA"/>
        </w:rPr>
        <w:t xml:space="preserve">3.1 </w:t>
      </w:r>
      <w:r w:rsidRPr="00AA608E">
        <w:rPr>
          <w:rFonts w:ascii="GHEA Grapalat" w:hAnsi="GHEA Grapalat" w:cs="Sylfaen"/>
          <w:sz w:val="20"/>
        </w:rPr>
        <w:t>Օրենքի</w:t>
      </w:r>
      <w:r w:rsidRPr="00AA608E">
        <w:rPr>
          <w:rFonts w:ascii="GHEA Grapalat" w:hAnsi="GHEA Grapalat" w:cs="Arial"/>
          <w:sz w:val="20"/>
          <w:lang w:val="af-ZA"/>
        </w:rPr>
        <w:t xml:space="preserve"> 29-</w:t>
      </w:r>
      <w:r w:rsidRPr="00AA608E">
        <w:rPr>
          <w:rFonts w:ascii="GHEA Grapalat" w:hAnsi="GHEA Grapalat" w:cs="Sylfaen"/>
          <w:sz w:val="20"/>
        </w:rPr>
        <w:t>րդ</w:t>
      </w:r>
      <w:r w:rsidRPr="00AA608E">
        <w:rPr>
          <w:rFonts w:ascii="GHEA Grapalat" w:hAnsi="GHEA Grapalat" w:cs="Arial"/>
          <w:sz w:val="20"/>
          <w:lang w:val="af-ZA"/>
        </w:rPr>
        <w:t xml:space="preserve"> </w:t>
      </w:r>
      <w:r w:rsidRPr="00AA608E">
        <w:rPr>
          <w:rFonts w:ascii="GHEA Grapalat" w:hAnsi="GHEA Grapalat" w:cs="Sylfaen"/>
          <w:sz w:val="20"/>
        </w:rPr>
        <w:t>հոդվածի</w:t>
      </w:r>
      <w:r w:rsidRPr="00AA608E">
        <w:rPr>
          <w:rFonts w:ascii="GHEA Grapalat" w:hAnsi="GHEA Grapalat" w:cs="Arial"/>
          <w:sz w:val="20"/>
          <w:lang w:val="af-ZA"/>
        </w:rPr>
        <w:t xml:space="preserve"> </w:t>
      </w:r>
      <w:r w:rsidRPr="00AA608E">
        <w:rPr>
          <w:rFonts w:ascii="GHEA Grapalat" w:hAnsi="GHEA Grapalat" w:cs="Sylfaen"/>
          <w:sz w:val="20"/>
        </w:rPr>
        <w:t>համաձայն</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ասնակիցն</w:t>
      </w:r>
      <w:r w:rsidRPr="00AA608E">
        <w:rPr>
          <w:rFonts w:ascii="GHEA Grapalat" w:hAnsi="GHEA Grapalat" w:cs="Arial"/>
          <w:sz w:val="20"/>
          <w:lang w:val="af-ZA"/>
        </w:rPr>
        <w:t xml:space="preserve"> </w:t>
      </w:r>
      <w:r w:rsidRPr="00AA608E">
        <w:rPr>
          <w:rFonts w:ascii="GHEA Grapalat" w:hAnsi="GHEA Grapalat" w:cs="Sylfaen"/>
          <w:sz w:val="20"/>
        </w:rPr>
        <w:t>իրավունք</w:t>
      </w:r>
      <w:r w:rsidRPr="00AA608E">
        <w:rPr>
          <w:rFonts w:ascii="GHEA Grapalat" w:hAnsi="GHEA Grapalat" w:cs="Arial"/>
          <w:sz w:val="20"/>
          <w:lang w:val="af-ZA"/>
        </w:rPr>
        <w:t xml:space="preserve"> </w:t>
      </w:r>
      <w:r w:rsidRPr="00AA608E">
        <w:rPr>
          <w:rFonts w:ascii="GHEA Grapalat" w:hAnsi="GHEA Grapalat" w:cs="Sylfaen"/>
          <w:sz w:val="20"/>
        </w:rPr>
        <w:t>ունի</w:t>
      </w:r>
      <w:r w:rsidRPr="00AA608E">
        <w:rPr>
          <w:rFonts w:ascii="GHEA Grapalat" w:hAnsi="GHEA Grapalat" w:cs="Arial"/>
          <w:sz w:val="20"/>
          <w:lang w:val="af-ZA"/>
        </w:rPr>
        <w:t xml:space="preserve"> </w:t>
      </w:r>
      <w:r w:rsidRPr="00AA608E">
        <w:rPr>
          <w:rFonts w:ascii="GHEA Grapalat" w:hAnsi="GHEA Grapalat" w:cs="Sylfaen"/>
          <w:sz w:val="20"/>
        </w:rPr>
        <w:t>պատվիրատուից</w:t>
      </w:r>
      <w:r w:rsidRPr="00AA608E">
        <w:rPr>
          <w:rFonts w:ascii="GHEA Grapalat" w:hAnsi="GHEA Grapalat" w:cs="Arial"/>
          <w:sz w:val="20"/>
          <w:lang w:val="af-ZA"/>
        </w:rPr>
        <w:t xml:space="preserve"> </w:t>
      </w:r>
      <w:r w:rsidRPr="00AA608E">
        <w:rPr>
          <w:rFonts w:ascii="GHEA Grapalat" w:hAnsi="GHEA Grapalat" w:cs="Sylfaen"/>
          <w:sz w:val="20"/>
        </w:rPr>
        <w:t>պահանջել</w:t>
      </w:r>
      <w:r w:rsidRPr="00AA608E">
        <w:rPr>
          <w:rFonts w:ascii="GHEA Grapalat" w:hAnsi="GHEA Grapalat" w:cs="Arial"/>
          <w:sz w:val="20"/>
          <w:lang w:val="af-ZA"/>
        </w:rPr>
        <w:t xml:space="preserve"> </w:t>
      </w:r>
      <w:r w:rsidRPr="00AA608E">
        <w:rPr>
          <w:rFonts w:ascii="GHEA Grapalat" w:hAnsi="GHEA Grapalat" w:cs="Sylfaen"/>
          <w:sz w:val="20"/>
        </w:rPr>
        <w:t>հրավերի</w:t>
      </w:r>
      <w:r w:rsidRPr="00AA608E">
        <w:rPr>
          <w:rFonts w:ascii="GHEA Grapalat" w:hAnsi="GHEA Grapalat" w:cs="Arial"/>
          <w:sz w:val="20"/>
          <w:lang w:val="af-ZA"/>
        </w:rPr>
        <w:t xml:space="preserve"> </w:t>
      </w:r>
      <w:r w:rsidRPr="00AA608E">
        <w:rPr>
          <w:rFonts w:ascii="GHEA Grapalat" w:hAnsi="GHEA Grapalat" w:cs="Sylfaen"/>
          <w:sz w:val="20"/>
        </w:rPr>
        <w:t>պարզաբանում</w:t>
      </w:r>
      <w:r w:rsidRPr="00AA608E">
        <w:rPr>
          <w:rFonts w:ascii="GHEA Grapalat" w:hAnsi="GHEA Grapalat" w:cs="Tahoma"/>
          <w:sz w:val="20"/>
        </w:rPr>
        <w:t>։</w:t>
      </w:r>
    </w:p>
    <w:p w:rsidR="008E0B31" w:rsidRPr="00AA608E" w:rsidRDefault="008E0B31" w:rsidP="008E0B31">
      <w:pPr>
        <w:autoSpaceDE w:val="0"/>
        <w:autoSpaceDN w:val="0"/>
        <w:adjustRightInd w:val="0"/>
        <w:ind w:firstLine="567"/>
        <w:jc w:val="both"/>
        <w:rPr>
          <w:rFonts w:ascii="GHEA Grapalat" w:hAnsi="GHEA Grapalat"/>
          <w:sz w:val="20"/>
          <w:lang w:val="af-ZA"/>
        </w:rPr>
      </w:pPr>
      <w:r w:rsidRPr="00AA608E">
        <w:rPr>
          <w:rFonts w:ascii="GHEA Grapalat" w:hAnsi="GHEA Grapalat" w:cs="Sylfaen"/>
          <w:sz w:val="20"/>
        </w:rPr>
        <w:t>Մասնակիցն</w:t>
      </w:r>
      <w:r w:rsidRPr="00AA608E">
        <w:rPr>
          <w:rFonts w:ascii="GHEA Grapalat" w:hAnsi="GHEA Grapalat" w:cs="Arial"/>
          <w:sz w:val="20"/>
          <w:lang w:val="af-ZA"/>
        </w:rPr>
        <w:t xml:space="preserve"> </w:t>
      </w:r>
      <w:r w:rsidRPr="00AA608E">
        <w:rPr>
          <w:rFonts w:ascii="GHEA Grapalat" w:hAnsi="GHEA Grapalat" w:cs="Sylfaen"/>
          <w:sz w:val="20"/>
        </w:rPr>
        <w:t>իրավունք</w:t>
      </w:r>
      <w:r w:rsidRPr="00AA608E">
        <w:rPr>
          <w:rFonts w:ascii="GHEA Grapalat" w:hAnsi="GHEA Grapalat" w:cs="Arial"/>
          <w:sz w:val="20"/>
          <w:lang w:val="af-ZA"/>
        </w:rPr>
        <w:t xml:space="preserve"> </w:t>
      </w:r>
      <w:r w:rsidRPr="00AA608E">
        <w:rPr>
          <w:rFonts w:ascii="GHEA Grapalat" w:hAnsi="GHEA Grapalat" w:cs="Sylfaen"/>
          <w:sz w:val="20"/>
        </w:rPr>
        <w:t>ունի</w:t>
      </w:r>
      <w:r w:rsidRPr="00AA608E">
        <w:rPr>
          <w:rFonts w:ascii="GHEA Grapalat" w:hAnsi="GHEA Grapalat" w:cs="Arial"/>
          <w:sz w:val="20"/>
          <w:lang w:val="af-ZA"/>
        </w:rPr>
        <w:t xml:space="preserve"> </w:t>
      </w:r>
      <w:r w:rsidRPr="00AA608E">
        <w:rPr>
          <w:rFonts w:ascii="GHEA Grapalat" w:hAnsi="GHEA Grapalat" w:cs="Sylfaen"/>
          <w:sz w:val="20"/>
        </w:rPr>
        <w:t>հայտերի</w:t>
      </w:r>
      <w:r w:rsidRPr="00AA608E">
        <w:rPr>
          <w:rFonts w:ascii="GHEA Grapalat" w:hAnsi="GHEA Grapalat" w:cs="Arial"/>
          <w:sz w:val="20"/>
          <w:lang w:val="af-ZA"/>
        </w:rPr>
        <w:t xml:space="preserve"> </w:t>
      </w:r>
      <w:r w:rsidRPr="00AA608E">
        <w:rPr>
          <w:rFonts w:ascii="GHEA Grapalat" w:hAnsi="GHEA Grapalat" w:cs="Sylfaen"/>
          <w:sz w:val="20"/>
        </w:rPr>
        <w:t>ներկայացման</w:t>
      </w:r>
      <w:r w:rsidRPr="00AA608E">
        <w:rPr>
          <w:rFonts w:ascii="GHEA Grapalat" w:hAnsi="GHEA Grapalat" w:cs="Arial"/>
          <w:sz w:val="20"/>
          <w:lang w:val="af-ZA"/>
        </w:rPr>
        <w:t xml:space="preserve"> </w:t>
      </w:r>
      <w:r w:rsidRPr="00AA608E">
        <w:rPr>
          <w:rFonts w:ascii="GHEA Grapalat" w:hAnsi="GHEA Grapalat" w:cs="Sylfaen"/>
          <w:sz w:val="20"/>
        </w:rPr>
        <w:t>վերջնաժամկետը</w:t>
      </w:r>
      <w:r w:rsidRPr="00AA608E">
        <w:rPr>
          <w:rFonts w:ascii="GHEA Grapalat" w:hAnsi="GHEA Grapalat" w:cs="Arial"/>
          <w:sz w:val="20"/>
          <w:lang w:val="af-ZA"/>
        </w:rPr>
        <w:t xml:space="preserve"> </w:t>
      </w:r>
      <w:r w:rsidRPr="00AA608E">
        <w:rPr>
          <w:rFonts w:ascii="GHEA Grapalat" w:hAnsi="GHEA Grapalat" w:cs="Sylfaen"/>
          <w:sz w:val="20"/>
        </w:rPr>
        <w:t>լրանալուց</w:t>
      </w:r>
      <w:r w:rsidRPr="00AA608E">
        <w:rPr>
          <w:rFonts w:ascii="GHEA Grapalat" w:hAnsi="GHEA Grapalat" w:cs="Arial"/>
          <w:sz w:val="20"/>
          <w:lang w:val="af-ZA"/>
        </w:rPr>
        <w:t xml:space="preserve"> </w:t>
      </w:r>
      <w:r w:rsidRPr="00AA608E">
        <w:rPr>
          <w:rFonts w:ascii="GHEA Grapalat" w:hAnsi="GHEA Grapalat" w:cs="Sylfaen"/>
          <w:sz w:val="20"/>
        </w:rPr>
        <w:t>առնվազն</w:t>
      </w:r>
      <w:r w:rsidRPr="00AA608E">
        <w:rPr>
          <w:rFonts w:ascii="GHEA Grapalat" w:hAnsi="GHEA Grapalat" w:cs="Arial"/>
          <w:sz w:val="20"/>
          <w:lang w:val="af-ZA"/>
        </w:rPr>
        <w:t xml:space="preserve"> </w:t>
      </w:r>
      <w:r w:rsidRPr="00AA608E">
        <w:rPr>
          <w:rFonts w:ascii="GHEA Grapalat" w:hAnsi="GHEA Grapalat" w:cs="Sylfaen"/>
          <w:sz w:val="20"/>
        </w:rPr>
        <w:t>հինգ</w:t>
      </w:r>
      <w:r w:rsidRPr="00AA608E">
        <w:rPr>
          <w:rFonts w:ascii="GHEA Grapalat" w:hAnsi="GHEA Grapalat" w:cs="Arial"/>
          <w:sz w:val="20"/>
          <w:lang w:val="af-ZA"/>
        </w:rPr>
        <w:t xml:space="preserve"> </w:t>
      </w:r>
      <w:r w:rsidRPr="00AA608E">
        <w:rPr>
          <w:rFonts w:ascii="GHEA Grapalat" w:hAnsi="GHEA Grapalat" w:cs="Sylfaen"/>
          <w:sz w:val="20"/>
        </w:rPr>
        <w:t>օրացուցային</w:t>
      </w:r>
      <w:r w:rsidRPr="00AA608E">
        <w:rPr>
          <w:rFonts w:ascii="GHEA Grapalat" w:hAnsi="GHEA Grapalat" w:cs="Arial"/>
          <w:sz w:val="20"/>
          <w:lang w:val="af-ZA"/>
        </w:rPr>
        <w:t xml:space="preserve"> </w:t>
      </w:r>
      <w:r w:rsidRPr="00AA608E">
        <w:rPr>
          <w:rFonts w:ascii="GHEA Grapalat" w:hAnsi="GHEA Grapalat" w:cs="Sylfaen"/>
          <w:sz w:val="20"/>
        </w:rPr>
        <w:t>օր</w:t>
      </w:r>
      <w:r w:rsidRPr="00AA608E">
        <w:rPr>
          <w:rFonts w:ascii="GHEA Grapalat" w:hAnsi="GHEA Grapalat" w:cs="Sylfaen"/>
          <w:sz w:val="20"/>
          <w:lang w:val="af-ZA"/>
        </w:rPr>
        <w:t xml:space="preserve"> </w:t>
      </w:r>
      <w:r w:rsidRPr="00AA608E">
        <w:rPr>
          <w:rFonts w:ascii="GHEA Grapalat" w:hAnsi="GHEA Grapalat" w:cs="Sylfaen"/>
          <w:sz w:val="20"/>
        </w:rPr>
        <w:t>առաջ</w:t>
      </w:r>
      <w:r w:rsidRPr="00AA608E">
        <w:rPr>
          <w:rFonts w:ascii="GHEA Grapalat" w:hAnsi="GHEA Grapalat" w:cs="Arial"/>
          <w:sz w:val="20"/>
          <w:lang w:val="af-ZA"/>
        </w:rPr>
        <w:t xml:space="preserve"> գրավոր </w:t>
      </w:r>
      <w:r w:rsidRPr="00AA608E">
        <w:rPr>
          <w:rFonts w:ascii="GHEA Grapalat" w:hAnsi="GHEA Grapalat" w:cs="Sylfaen"/>
          <w:sz w:val="20"/>
        </w:rPr>
        <w:t>հանձնաժողովից</w:t>
      </w:r>
      <w:r w:rsidRPr="00AA608E">
        <w:rPr>
          <w:rFonts w:ascii="GHEA Grapalat" w:hAnsi="GHEA Grapalat" w:cs="Sylfaen"/>
          <w:sz w:val="20"/>
          <w:lang w:val="af-ZA"/>
        </w:rPr>
        <w:t xml:space="preserve"> </w:t>
      </w:r>
      <w:r w:rsidRPr="00AA608E">
        <w:rPr>
          <w:rFonts w:ascii="GHEA Grapalat" w:hAnsi="GHEA Grapalat" w:cs="Sylfaen"/>
          <w:sz w:val="20"/>
        </w:rPr>
        <w:t>պահանջելու</w:t>
      </w:r>
      <w:r w:rsidRPr="00AA608E">
        <w:rPr>
          <w:rFonts w:ascii="GHEA Grapalat" w:hAnsi="GHEA Grapalat" w:cs="Arial"/>
          <w:sz w:val="20"/>
          <w:lang w:val="af-ZA"/>
        </w:rPr>
        <w:t xml:space="preserve"> </w:t>
      </w:r>
      <w:r w:rsidRPr="00AA608E">
        <w:rPr>
          <w:rFonts w:ascii="GHEA Grapalat" w:hAnsi="GHEA Grapalat" w:cs="Sylfaen"/>
          <w:sz w:val="20"/>
        </w:rPr>
        <w:t>հրավերի</w:t>
      </w:r>
      <w:r w:rsidRPr="00AA608E">
        <w:rPr>
          <w:rFonts w:ascii="GHEA Grapalat" w:hAnsi="GHEA Grapalat" w:cs="Arial"/>
          <w:sz w:val="20"/>
          <w:lang w:val="af-ZA"/>
        </w:rPr>
        <w:t xml:space="preserve"> </w:t>
      </w:r>
      <w:r w:rsidRPr="00AA608E">
        <w:rPr>
          <w:rFonts w:ascii="GHEA Grapalat" w:hAnsi="GHEA Grapalat" w:cs="Sylfaen"/>
          <w:sz w:val="20"/>
        </w:rPr>
        <w:t>պարզաբանում</w:t>
      </w:r>
      <w:r w:rsidRPr="00AA608E">
        <w:rPr>
          <w:rFonts w:ascii="GHEA Grapalat" w:hAnsi="GHEA Grapalat" w:cs="Tahoma"/>
          <w:sz w:val="20"/>
        </w:rPr>
        <w:t>։</w:t>
      </w:r>
      <w:r w:rsidRPr="00AA608E">
        <w:rPr>
          <w:rFonts w:ascii="GHEA Grapalat" w:hAnsi="GHEA Grapalat"/>
          <w:sz w:val="20"/>
          <w:lang w:val="af-ZA"/>
        </w:rPr>
        <w:t xml:space="preserve"> </w:t>
      </w:r>
      <w:r w:rsidRPr="00AA608E">
        <w:rPr>
          <w:rFonts w:ascii="GHEA Grapalat" w:hAnsi="GHEA Grapalat"/>
          <w:sz w:val="20"/>
        </w:rPr>
        <w:t>Հանձնաժողովը</w:t>
      </w:r>
      <w:r w:rsidRPr="00AA608E">
        <w:rPr>
          <w:rFonts w:ascii="GHEA Grapalat" w:hAnsi="GHEA Grapalat"/>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կատարած</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ասնակցին</w:t>
      </w:r>
      <w:r w:rsidRPr="00AA608E">
        <w:rPr>
          <w:rFonts w:ascii="GHEA Grapalat" w:hAnsi="GHEA Grapalat" w:cs="Arial"/>
          <w:sz w:val="20"/>
          <w:lang w:val="af-ZA"/>
        </w:rPr>
        <w:t xml:space="preserve"> </w:t>
      </w:r>
      <w:r w:rsidRPr="00AA608E">
        <w:rPr>
          <w:rFonts w:ascii="GHEA Grapalat" w:hAnsi="GHEA Grapalat" w:cs="Sylfaen"/>
          <w:sz w:val="20"/>
        </w:rPr>
        <w:t>պարզաբանումը</w:t>
      </w:r>
      <w:r w:rsidRPr="00AA608E">
        <w:rPr>
          <w:rFonts w:ascii="GHEA Grapalat" w:hAnsi="GHEA Grapalat" w:cs="Arial"/>
          <w:sz w:val="20"/>
          <w:lang w:val="af-ZA"/>
        </w:rPr>
        <w:t xml:space="preserve"> </w:t>
      </w:r>
      <w:r w:rsidRPr="00AA608E">
        <w:rPr>
          <w:rFonts w:ascii="GHEA Grapalat" w:hAnsi="GHEA Grapalat" w:cs="Sylfaen"/>
          <w:sz w:val="20"/>
        </w:rPr>
        <w:t>տրամադրում</w:t>
      </w:r>
      <w:r w:rsidRPr="00AA608E">
        <w:rPr>
          <w:rFonts w:ascii="GHEA Grapalat" w:hAnsi="GHEA Grapalat" w:cs="Arial"/>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գրավոր</w:t>
      </w:r>
      <w:r w:rsidRPr="00AA608E" w:rsidDel="00197D76">
        <w:rPr>
          <w:rFonts w:ascii="GHEA Grapalat" w:hAnsi="GHEA Grapalat" w:cs="Sylfaen"/>
          <w:sz w:val="20"/>
          <w:lang w:val="af-ZA"/>
        </w:rPr>
        <w:t xml:space="preserve"> </w:t>
      </w:r>
      <w:r w:rsidRPr="00AA608E">
        <w:rPr>
          <w:rFonts w:ascii="GHEA Grapalat" w:hAnsi="GHEA Grapalat" w:cs="Sylfaen"/>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ստանալու</w:t>
      </w:r>
      <w:r w:rsidRPr="00AA608E">
        <w:rPr>
          <w:rFonts w:ascii="GHEA Grapalat" w:hAnsi="GHEA Grapalat" w:cs="Arial"/>
          <w:sz w:val="20"/>
          <w:lang w:val="af-ZA"/>
        </w:rPr>
        <w:t xml:space="preserve"> </w:t>
      </w:r>
      <w:r w:rsidRPr="00AA608E">
        <w:rPr>
          <w:rFonts w:ascii="GHEA Grapalat" w:hAnsi="GHEA Grapalat" w:cs="Sylfaen"/>
          <w:sz w:val="20"/>
        </w:rPr>
        <w:t>օրվան</w:t>
      </w:r>
      <w:r w:rsidRPr="00AA608E">
        <w:rPr>
          <w:rFonts w:ascii="GHEA Grapalat" w:hAnsi="GHEA Grapalat" w:cs="Arial"/>
          <w:sz w:val="20"/>
          <w:lang w:val="af-ZA"/>
        </w:rPr>
        <w:t xml:space="preserve"> </w:t>
      </w:r>
      <w:r w:rsidRPr="00AA608E">
        <w:rPr>
          <w:rFonts w:ascii="GHEA Grapalat" w:hAnsi="GHEA Grapalat" w:cs="Sylfaen"/>
          <w:sz w:val="20"/>
        </w:rPr>
        <w:t>հաջորդող</w:t>
      </w:r>
      <w:r w:rsidRPr="00AA608E">
        <w:rPr>
          <w:rFonts w:ascii="GHEA Grapalat" w:hAnsi="GHEA Grapalat" w:cs="Arial"/>
          <w:sz w:val="20"/>
          <w:lang w:val="af-ZA"/>
        </w:rPr>
        <w:t xml:space="preserve"> </w:t>
      </w:r>
      <w:r w:rsidRPr="00AA608E">
        <w:rPr>
          <w:rFonts w:ascii="GHEA Grapalat" w:hAnsi="GHEA Grapalat" w:cs="Sylfaen"/>
          <w:sz w:val="20"/>
        </w:rPr>
        <w:t>երկու</w:t>
      </w:r>
      <w:r w:rsidRPr="00AA608E">
        <w:rPr>
          <w:rFonts w:ascii="GHEA Grapalat" w:hAnsi="GHEA Grapalat" w:cs="Arial"/>
          <w:sz w:val="20"/>
          <w:lang w:val="af-ZA"/>
        </w:rPr>
        <w:t xml:space="preserve"> </w:t>
      </w:r>
      <w:r w:rsidRPr="00AA608E">
        <w:rPr>
          <w:rFonts w:ascii="GHEA Grapalat" w:hAnsi="GHEA Grapalat" w:cs="Sylfaen"/>
          <w:sz w:val="20"/>
        </w:rPr>
        <w:t>օրացուցային</w:t>
      </w:r>
      <w:r w:rsidRPr="00AA608E">
        <w:rPr>
          <w:rFonts w:ascii="GHEA Grapalat" w:hAnsi="GHEA Grapalat" w:cs="Arial"/>
          <w:sz w:val="20"/>
          <w:lang w:val="af-ZA"/>
        </w:rPr>
        <w:t xml:space="preserve"> </w:t>
      </w:r>
      <w:r w:rsidRPr="00AA608E">
        <w:rPr>
          <w:rFonts w:ascii="GHEA Grapalat" w:hAnsi="GHEA Grapalat" w:cs="Sylfaen"/>
          <w:sz w:val="20"/>
        </w:rPr>
        <w:t>օրվա</w:t>
      </w:r>
      <w:r w:rsidRPr="00AA608E">
        <w:rPr>
          <w:rFonts w:ascii="GHEA Grapalat" w:hAnsi="GHEA Grapalat" w:cs="Arial"/>
          <w:sz w:val="20"/>
          <w:lang w:val="af-ZA"/>
        </w:rPr>
        <w:t xml:space="preserve"> </w:t>
      </w:r>
      <w:r w:rsidRPr="00AA608E">
        <w:rPr>
          <w:rFonts w:ascii="GHEA Grapalat" w:hAnsi="GHEA Grapalat" w:cs="Sylfaen"/>
          <w:sz w:val="20"/>
        </w:rPr>
        <w:t>ընթացքում</w:t>
      </w:r>
      <w:r w:rsidRPr="00AA608E">
        <w:rPr>
          <w:rFonts w:ascii="GHEA Grapalat" w:hAnsi="GHEA Grapalat" w:cs="Tahoma"/>
          <w:sz w:val="20"/>
        </w:rPr>
        <w:t>։</w:t>
      </w:r>
      <w:r w:rsidRPr="00AA608E">
        <w:rPr>
          <w:rFonts w:ascii="GHEA Grapalat" w:hAnsi="GHEA Grapalat" w:cs="Tahoma"/>
          <w:sz w:val="20"/>
          <w:vertAlign w:val="superscript"/>
        </w:rPr>
        <w:t>5</w:t>
      </w:r>
      <w:r w:rsidRPr="00AA608E">
        <w:rPr>
          <w:rFonts w:ascii="GHEA Grapalat" w:hAnsi="GHEA Grapalat" w:cs="Tahoma"/>
          <w:sz w:val="20"/>
          <w:lang w:val="af-ZA"/>
        </w:rPr>
        <w:t xml:space="preserve"> </w:t>
      </w:r>
      <w:r w:rsidRPr="00AA608E">
        <w:rPr>
          <w:rFonts w:ascii="GHEA Grapalat" w:hAnsi="GHEA Grapalat"/>
          <w:sz w:val="20"/>
          <w:lang w:val="af-ZA"/>
        </w:rPr>
        <w:t xml:space="preserve"> </w:t>
      </w:r>
    </w:p>
    <w:p w:rsidR="008E0B31" w:rsidRPr="00AA608E" w:rsidRDefault="008E0B31" w:rsidP="008E0B31">
      <w:pPr>
        <w:ind w:firstLine="567"/>
        <w:jc w:val="both"/>
        <w:rPr>
          <w:rFonts w:ascii="GHEA Grapalat" w:hAnsi="GHEA Grapalat"/>
          <w:sz w:val="20"/>
          <w:szCs w:val="20"/>
          <w:lang w:val="af-ZA"/>
        </w:rPr>
      </w:pPr>
      <w:r w:rsidRPr="00AA608E">
        <w:rPr>
          <w:rFonts w:ascii="GHEA Grapalat" w:hAnsi="GHEA Grapalat"/>
          <w:sz w:val="20"/>
          <w:lang w:val="af-ZA"/>
        </w:rPr>
        <w:t xml:space="preserve">3.2 </w:t>
      </w:r>
      <w:r w:rsidRPr="00AA608E">
        <w:rPr>
          <w:rFonts w:ascii="GHEA Grapalat" w:hAnsi="GHEA Grapalat" w:cs="Sylfaen"/>
          <w:sz w:val="20"/>
        </w:rPr>
        <w:t>Հարցման</w:t>
      </w:r>
      <w:r w:rsidRPr="00AA608E">
        <w:rPr>
          <w:rFonts w:ascii="GHEA Grapalat" w:hAnsi="GHEA Grapalat" w:cs="Arial"/>
          <w:sz w:val="20"/>
          <w:lang w:val="af-ZA"/>
        </w:rPr>
        <w:t xml:space="preserve"> </w:t>
      </w:r>
      <w:r w:rsidRPr="00AA608E">
        <w:rPr>
          <w:rFonts w:ascii="GHEA Grapalat" w:hAnsi="GHEA Grapalat" w:cs="Sylfaen"/>
          <w:sz w:val="20"/>
        </w:rPr>
        <w:t>և</w:t>
      </w:r>
      <w:r w:rsidRPr="00AA608E">
        <w:rPr>
          <w:rFonts w:ascii="GHEA Grapalat" w:hAnsi="GHEA Grapalat" w:cs="Arial"/>
          <w:sz w:val="20"/>
          <w:lang w:val="af-ZA"/>
        </w:rPr>
        <w:t xml:space="preserve"> </w:t>
      </w:r>
      <w:r w:rsidRPr="00AA608E">
        <w:rPr>
          <w:rFonts w:ascii="GHEA Grapalat" w:hAnsi="GHEA Grapalat" w:cs="Sylfaen"/>
          <w:sz w:val="20"/>
        </w:rPr>
        <w:t>պարզաբանումների</w:t>
      </w:r>
      <w:r w:rsidRPr="00AA608E">
        <w:rPr>
          <w:rFonts w:ascii="GHEA Grapalat" w:hAnsi="GHEA Grapalat" w:cs="Arial"/>
          <w:sz w:val="20"/>
          <w:lang w:val="af-ZA"/>
        </w:rPr>
        <w:t xml:space="preserve"> </w:t>
      </w:r>
      <w:r w:rsidRPr="00AA608E">
        <w:rPr>
          <w:rFonts w:ascii="GHEA Grapalat" w:hAnsi="GHEA Grapalat" w:cs="Sylfaen"/>
          <w:sz w:val="20"/>
        </w:rPr>
        <w:t>բովանդակության</w:t>
      </w:r>
      <w:r w:rsidRPr="00AA608E">
        <w:rPr>
          <w:rFonts w:ascii="GHEA Grapalat" w:hAnsi="GHEA Grapalat" w:cs="Arial"/>
          <w:sz w:val="20"/>
          <w:lang w:val="af-ZA"/>
        </w:rPr>
        <w:t xml:space="preserve"> </w:t>
      </w:r>
      <w:r w:rsidRPr="00AA608E">
        <w:rPr>
          <w:rFonts w:ascii="GHEA Grapalat" w:hAnsi="GHEA Grapalat" w:cs="Sylfaen"/>
          <w:sz w:val="20"/>
        </w:rPr>
        <w:t>մասին</w:t>
      </w:r>
      <w:r w:rsidRPr="00AA608E">
        <w:rPr>
          <w:rFonts w:ascii="GHEA Grapalat" w:hAnsi="GHEA Grapalat" w:cs="Arial"/>
          <w:sz w:val="20"/>
          <w:lang w:val="af-ZA"/>
        </w:rPr>
        <w:t xml:space="preserve"> </w:t>
      </w:r>
      <w:r w:rsidRPr="00AA608E">
        <w:rPr>
          <w:rFonts w:ascii="GHEA Grapalat" w:hAnsi="GHEA Grapalat" w:cs="Sylfaen"/>
          <w:sz w:val="20"/>
        </w:rPr>
        <w:t>հայտարարությունը</w:t>
      </w:r>
      <w:r w:rsidRPr="00AA608E">
        <w:rPr>
          <w:rFonts w:ascii="GHEA Grapalat" w:hAnsi="GHEA Grapalat" w:cs="Arial"/>
          <w:sz w:val="20"/>
          <w:lang w:val="af-ZA"/>
        </w:rPr>
        <w:t xml:space="preserve"> </w:t>
      </w:r>
      <w:r w:rsidRPr="00AA608E">
        <w:rPr>
          <w:rFonts w:ascii="GHEA Grapalat" w:hAnsi="GHEA Grapalat" w:cs="Arial"/>
          <w:sz w:val="20"/>
        </w:rPr>
        <w:t>պարզաբանումը</w:t>
      </w:r>
      <w:r w:rsidRPr="00AA608E">
        <w:rPr>
          <w:rFonts w:ascii="GHEA Grapalat" w:hAnsi="GHEA Grapalat" w:cs="Arial"/>
          <w:sz w:val="20"/>
          <w:lang w:val="af-ZA"/>
        </w:rPr>
        <w:t xml:space="preserve"> </w:t>
      </w:r>
      <w:r w:rsidRPr="00AA608E">
        <w:rPr>
          <w:rFonts w:ascii="GHEA Grapalat" w:hAnsi="GHEA Grapalat" w:cs="Arial"/>
          <w:sz w:val="20"/>
        </w:rPr>
        <w:t>տրամադրելու</w:t>
      </w:r>
      <w:r w:rsidRPr="00AA608E">
        <w:rPr>
          <w:rFonts w:ascii="GHEA Grapalat" w:hAnsi="GHEA Grapalat" w:cs="Arial"/>
          <w:sz w:val="20"/>
          <w:lang w:val="af-ZA"/>
        </w:rPr>
        <w:t xml:space="preserve"> </w:t>
      </w:r>
      <w:r w:rsidRPr="00AA608E">
        <w:rPr>
          <w:rFonts w:ascii="GHEA Grapalat" w:hAnsi="GHEA Grapalat" w:cs="Arial"/>
          <w:sz w:val="20"/>
        </w:rPr>
        <w:t>օրը</w:t>
      </w:r>
      <w:r w:rsidRPr="00AA608E">
        <w:rPr>
          <w:rFonts w:ascii="GHEA Grapalat" w:hAnsi="GHEA Grapalat" w:cs="Arial"/>
          <w:sz w:val="20"/>
          <w:lang w:val="af-ZA"/>
        </w:rPr>
        <w:t xml:space="preserve"> </w:t>
      </w:r>
      <w:r w:rsidRPr="00AA608E">
        <w:rPr>
          <w:rFonts w:ascii="GHEA Grapalat" w:hAnsi="GHEA Grapalat" w:cs="Sylfaen"/>
          <w:sz w:val="20"/>
        </w:rPr>
        <w:t>հրապարակվում</w:t>
      </w:r>
      <w:r w:rsidRPr="00AA608E">
        <w:rPr>
          <w:rFonts w:ascii="GHEA Grapalat" w:hAnsi="GHEA Grapalat" w:cs="Arial"/>
          <w:sz w:val="20"/>
          <w:lang w:val="af-ZA"/>
        </w:rPr>
        <w:t xml:space="preserve"> </w:t>
      </w:r>
      <w:r w:rsidRPr="00AA608E">
        <w:rPr>
          <w:rFonts w:ascii="GHEA Grapalat" w:hAnsi="GHEA Grapalat" w:cs="Sylfaen"/>
          <w:sz w:val="20"/>
        </w:rPr>
        <w:t>է</w:t>
      </w:r>
      <w:r w:rsidRPr="00AA608E">
        <w:rPr>
          <w:rFonts w:ascii="GHEA Grapalat" w:hAnsi="GHEA Grapalat" w:cs="Arial"/>
          <w:sz w:val="20"/>
          <w:lang w:val="af-ZA"/>
        </w:rPr>
        <w:t xml:space="preserve"> </w:t>
      </w:r>
      <w:r w:rsidRPr="00AA608E">
        <w:rPr>
          <w:rFonts w:ascii="GHEA Grapalat" w:hAnsi="GHEA Grapalat" w:cs="Sylfaen"/>
          <w:sz w:val="20"/>
          <w:lang w:val="af-ZA"/>
        </w:rPr>
        <w:t xml:space="preserve">www.procurement.am </w:t>
      </w:r>
      <w:r w:rsidRPr="00AA608E">
        <w:rPr>
          <w:rFonts w:ascii="GHEA Grapalat" w:hAnsi="GHEA Grapalat" w:cs="Sylfaen"/>
          <w:sz w:val="20"/>
          <w:lang w:val="ru-RU"/>
        </w:rPr>
        <w:t>հասցեով</w:t>
      </w:r>
      <w:r w:rsidRPr="00AA608E">
        <w:rPr>
          <w:rFonts w:ascii="GHEA Grapalat" w:hAnsi="GHEA Grapalat" w:cs="Sylfaen"/>
          <w:sz w:val="20"/>
          <w:lang w:val="af-ZA"/>
        </w:rPr>
        <w:t xml:space="preserve"> </w:t>
      </w:r>
      <w:r w:rsidRPr="00AA608E">
        <w:rPr>
          <w:rFonts w:ascii="GHEA Grapalat" w:hAnsi="GHEA Grapalat" w:cs="Sylfaen"/>
          <w:sz w:val="20"/>
        </w:rPr>
        <w:t>գործող</w:t>
      </w:r>
      <w:r w:rsidRPr="00AA608E">
        <w:rPr>
          <w:rFonts w:ascii="GHEA Grapalat" w:hAnsi="GHEA Grapalat" w:cs="Sylfaen"/>
          <w:sz w:val="20"/>
          <w:lang w:val="af-ZA"/>
        </w:rPr>
        <w:t xml:space="preserve"> </w:t>
      </w:r>
      <w:r w:rsidRPr="00AA608E">
        <w:rPr>
          <w:rFonts w:ascii="GHEA Grapalat" w:hAnsi="GHEA Grapalat" w:cs="Sylfaen"/>
          <w:sz w:val="20"/>
          <w:lang w:val="ru-RU"/>
        </w:rPr>
        <w:t>տեղեկագր</w:t>
      </w:r>
      <w:r w:rsidRPr="00AA608E">
        <w:rPr>
          <w:rFonts w:ascii="GHEA Grapalat" w:hAnsi="GHEA Grapalat" w:cs="Sylfaen"/>
          <w:sz w:val="20"/>
        </w:rPr>
        <w:t>ի</w:t>
      </w:r>
      <w:r w:rsidRPr="00AA608E">
        <w:rPr>
          <w:rFonts w:ascii="GHEA Grapalat" w:hAnsi="GHEA Grapalat" w:cs="Sylfaen"/>
          <w:sz w:val="20"/>
          <w:lang w:val="af-ZA"/>
        </w:rPr>
        <w:t xml:space="preserve"> (</w:t>
      </w:r>
      <w:r w:rsidRPr="00AA608E">
        <w:rPr>
          <w:rFonts w:ascii="GHEA Grapalat" w:hAnsi="GHEA Grapalat" w:cs="Sylfaen"/>
          <w:sz w:val="20"/>
          <w:lang w:val="ru-RU"/>
        </w:rPr>
        <w:t>այսուհետ</w:t>
      </w:r>
      <w:r w:rsidRPr="00AA608E">
        <w:rPr>
          <w:rFonts w:ascii="GHEA Grapalat" w:hAnsi="GHEA Grapalat" w:cs="Sylfaen"/>
          <w:sz w:val="20"/>
          <w:lang w:val="af-ZA"/>
        </w:rPr>
        <w:t xml:space="preserve">` </w:t>
      </w:r>
      <w:r w:rsidRPr="00AA608E">
        <w:rPr>
          <w:rFonts w:ascii="GHEA Grapalat" w:hAnsi="GHEA Grapalat" w:cs="Sylfaen"/>
          <w:sz w:val="20"/>
          <w:lang w:val="ru-RU"/>
        </w:rPr>
        <w:t>տեղեկագիր</w:t>
      </w:r>
      <w:r w:rsidRPr="00AA608E">
        <w:rPr>
          <w:rFonts w:ascii="GHEA Grapalat" w:hAnsi="GHEA Grapalat" w:cs="Sylfaen"/>
          <w:sz w:val="20"/>
          <w:lang w:val="af-ZA"/>
        </w:rPr>
        <w:t xml:space="preserve">) </w:t>
      </w:r>
      <w:r w:rsidRPr="00AA608E">
        <w:rPr>
          <w:rFonts w:ascii="GHEA Grapalat" w:hAnsi="GHEA Grapalat"/>
          <w:lang w:val="af-ZA"/>
        </w:rPr>
        <w:t>«</w:t>
      </w:r>
      <w:r w:rsidRPr="00AA608E">
        <w:rPr>
          <w:rFonts w:ascii="GHEA Grapalat" w:hAnsi="GHEA Grapalat" w:cs="Sylfaen"/>
          <w:sz w:val="20"/>
        </w:rPr>
        <w:t>Գնումների</w:t>
      </w:r>
      <w:r w:rsidRPr="00AA608E">
        <w:rPr>
          <w:rFonts w:ascii="GHEA Grapalat" w:hAnsi="GHEA Grapalat" w:cs="Sylfaen"/>
          <w:sz w:val="20"/>
          <w:lang w:val="af-ZA"/>
        </w:rPr>
        <w:t xml:space="preserve"> </w:t>
      </w:r>
      <w:r w:rsidRPr="00AA608E">
        <w:rPr>
          <w:rFonts w:ascii="GHEA Grapalat" w:hAnsi="GHEA Grapalat" w:cs="Sylfaen"/>
          <w:sz w:val="20"/>
        </w:rPr>
        <w:t>հայտարարություններ</w:t>
      </w:r>
      <w:r w:rsidRPr="00AA608E">
        <w:rPr>
          <w:rFonts w:ascii="GHEA Grapalat" w:hAnsi="GHEA Grapalat"/>
          <w:lang w:val="af-ZA"/>
        </w:rPr>
        <w:t>»</w:t>
      </w:r>
      <w:r w:rsidRPr="00AA608E">
        <w:rPr>
          <w:rFonts w:ascii="GHEA Grapalat" w:hAnsi="GHEA Grapalat" w:cs="Sylfaen"/>
          <w:sz w:val="20"/>
          <w:lang w:val="af-ZA"/>
        </w:rPr>
        <w:t xml:space="preserve"> </w:t>
      </w:r>
      <w:r w:rsidRPr="00AA608E">
        <w:rPr>
          <w:rFonts w:ascii="GHEA Grapalat" w:hAnsi="GHEA Grapalat" w:cs="Sylfaen"/>
          <w:sz w:val="20"/>
        </w:rPr>
        <w:t>բաժնի</w:t>
      </w:r>
      <w:r w:rsidRPr="00AA608E">
        <w:rPr>
          <w:rFonts w:ascii="GHEA Grapalat" w:hAnsi="GHEA Grapalat" w:cs="Sylfaen"/>
          <w:sz w:val="20"/>
          <w:lang w:val="af-ZA"/>
        </w:rPr>
        <w:t xml:space="preserve"> </w:t>
      </w:r>
      <w:r w:rsidRPr="00AA608E">
        <w:rPr>
          <w:rFonts w:ascii="GHEA Grapalat" w:hAnsi="GHEA Grapalat"/>
          <w:lang w:val="af-ZA"/>
        </w:rPr>
        <w:t>«</w:t>
      </w:r>
      <w:r w:rsidRPr="00AA608E">
        <w:rPr>
          <w:rFonts w:ascii="GHEA Grapalat" w:hAnsi="GHEA Grapalat" w:cs="Sylfaen"/>
          <w:sz w:val="20"/>
        </w:rPr>
        <w:t>Հրավերների</w:t>
      </w:r>
      <w:r w:rsidRPr="00AA608E">
        <w:rPr>
          <w:rFonts w:ascii="GHEA Grapalat" w:hAnsi="GHEA Grapalat" w:cs="Sylfaen"/>
          <w:sz w:val="20"/>
          <w:lang w:val="af-ZA"/>
        </w:rPr>
        <w:t xml:space="preserve"> </w:t>
      </w:r>
      <w:r w:rsidRPr="00AA608E">
        <w:rPr>
          <w:rFonts w:ascii="GHEA Grapalat" w:hAnsi="GHEA Grapalat" w:cs="Sylfaen"/>
          <w:sz w:val="20"/>
        </w:rPr>
        <w:t>պարզաբանումների</w:t>
      </w:r>
      <w:r w:rsidRPr="00AA608E">
        <w:rPr>
          <w:rFonts w:ascii="GHEA Grapalat" w:hAnsi="GHEA Grapalat" w:cs="Sylfaen"/>
          <w:sz w:val="20"/>
          <w:lang w:val="af-ZA"/>
        </w:rPr>
        <w:t xml:space="preserve"> </w:t>
      </w:r>
      <w:r w:rsidRPr="00AA608E">
        <w:rPr>
          <w:rFonts w:ascii="GHEA Grapalat" w:hAnsi="GHEA Grapalat" w:cs="Sylfaen"/>
          <w:sz w:val="20"/>
        </w:rPr>
        <w:t>վերաբերյալ</w:t>
      </w:r>
      <w:r w:rsidRPr="00AA608E">
        <w:rPr>
          <w:rFonts w:ascii="GHEA Grapalat" w:hAnsi="GHEA Grapalat" w:cs="Sylfaen"/>
          <w:sz w:val="20"/>
          <w:lang w:val="af-ZA"/>
        </w:rPr>
        <w:t xml:space="preserve"> </w:t>
      </w:r>
      <w:r w:rsidRPr="00AA608E">
        <w:rPr>
          <w:rFonts w:ascii="GHEA Grapalat" w:hAnsi="GHEA Grapalat" w:cs="Sylfaen"/>
          <w:sz w:val="20"/>
        </w:rPr>
        <w:t>հայտարարություններ</w:t>
      </w:r>
      <w:r w:rsidRPr="00AA608E">
        <w:rPr>
          <w:rFonts w:ascii="GHEA Grapalat" w:hAnsi="GHEA Grapalat"/>
          <w:lang w:val="af-ZA"/>
        </w:rPr>
        <w:t>»</w:t>
      </w:r>
      <w:r w:rsidRPr="00AA608E">
        <w:rPr>
          <w:rFonts w:ascii="GHEA Grapalat" w:hAnsi="GHEA Grapalat" w:cs="Sylfaen"/>
          <w:sz w:val="20"/>
          <w:lang w:val="af-ZA"/>
        </w:rPr>
        <w:t xml:space="preserve"> </w:t>
      </w:r>
      <w:r w:rsidRPr="00AA608E">
        <w:rPr>
          <w:rFonts w:ascii="GHEA Grapalat" w:hAnsi="GHEA Grapalat" w:cs="Sylfaen"/>
          <w:sz w:val="20"/>
        </w:rPr>
        <w:t>ենթաբաբաժնում</w:t>
      </w:r>
      <w:r w:rsidRPr="00AA608E">
        <w:rPr>
          <w:rFonts w:ascii="GHEA Grapalat" w:hAnsi="GHEA Grapalat" w:cs="Sylfaen"/>
          <w:sz w:val="20"/>
          <w:lang w:val="af-ZA"/>
        </w:rPr>
        <w:t xml:space="preserve">` </w:t>
      </w:r>
      <w:r w:rsidRPr="00AA608E">
        <w:rPr>
          <w:rFonts w:ascii="GHEA Grapalat" w:hAnsi="GHEA Grapalat" w:cs="Sylfaen"/>
          <w:sz w:val="20"/>
        </w:rPr>
        <w:t>առանց</w:t>
      </w:r>
      <w:r w:rsidRPr="00AA608E">
        <w:rPr>
          <w:rFonts w:ascii="GHEA Grapalat" w:hAnsi="GHEA Grapalat" w:cs="Arial"/>
          <w:sz w:val="20"/>
          <w:lang w:val="af-ZA"/>
        </w:rPr>
        <w:t xml:space="preserve"> </w:t>
      </w:r>
      <w:r w:rsidRPr="00AA608E">
        <w:rPr>
          <w:rFonts w:ascii="GHEA Grapalat" w:hAnsi="GHEA Grapalat" w:cs="Sylfaen"/>
          <w:sz w:val="20"/>
        </w:rPr>
        <w:t>նշելու</w:t>
      </w:r>
      <w:r w:rsidRPr="00AA608E">
        <w:rPr>
          <w:rFonts w:ascii="GHEA Grapalat" w:hAnsi="GHEA Grapalat" w:cs="Arial"/>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կատարած</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ասնակցի</w:t>
      </w:r>
      <w:r w:rsidRPr="00AA608E">
        <w:rPr>
          <w:rFonts w:ascii="GHEA Grapalat" w:hAnsi="GHEA Grapalat" w:cs="Arial"/>
          <w:sz w:val="20"/>
          <w:lang w:val="af-ZA"/>
        </w:rPr>
        <w:t xml:space="preserve"> </w:t>
      </w:r>
      <w:r w:rsidRPr="00AA608E">
        <w:rPr>
          <w:rFonts w:ascii="GHEA Grapalat" w:hAnsi="GHEA Grapalat" w:cs="Sylfaen"/>
          <w:sz w:val="20"/>
        </w:rPr>
        <w:t>տվյալները</w:t>
      </w:r>
      <w:r w:rsidRPr="00AA608E">
        <w:rPr>
          <w:rFonts w:ascii="GHEA Grapalat" w:hAnsi="GHEA Grapalat" w:cs="Tahoma"/>
          <w:sz w:val="20"/>
        </w:rPr>
        <w:t>։</w:t>
      </w:r>
      <w:r w:rsidRPr="00AA608E">
        <w:rPr>
          <w:rFonts w:ascii="GHEA Grapalat" w:hAnsi="GHEA Grapalat" w:cs="Tahoma"/>
          <w:sz w:val="20"/>
          <w:lang w:val="af-ZA"/>
        </w:rPr>
        <w:t xml:space="preserve"> </w:t>
      </w:r>
    </w:p>
    <w:p w:rsidR="008E0B31" w:rsidRPr="00AA608E" w:rsidRDefault="008E0B31" w:rsidP="008E0B31">
      <w:pPr>
        <w:autoSpaceDE w:val="0"/>
        <w:autoSpaceDN w:val="0"/>
        <w:adjustRightInd w:val="0"/>
        <w:ind w:firstLine="567"/>
        <w:jc w:val="both"/>
        <w:rPr>
          <w:rFonts w:ascii="GHEA Grapalat" w:hAnsi="GHEA Grapalat" w:cs="Arial Unicode"/>
          <w:sz w:val="20"/>
          <w:lang w:val="af-ZA"/>
        </w:rPr>
      </w:pPr>
      <w:r w:rsidRPr="00AA608E">
        <w:rPr>
          <w:rFonts w:ascii="GHEA Grapalat" w:hAnsi="GHEA Grapalat" w:cs="Arial Unicode"/>
          <w:sz w:val="20"/>
          <w:lang w:val="af-ZA"/>
        </w:rPr>
        <w:t xml:space="preserve">3.3 </w:t>
      </w:r>
      <w:r w:rsidRPr="00AA608E">
        <w:rPr>
          <w:rFonts w:ascii="GHEA Grapalat" w:hAnsi="GHEA Grapalat" w:cs="Sylfaen"/>
          <w:sz w:val="20"/>
          <w:lang w:val="ru-RU"/>
        </w:rPr>
        <w:t>Պարզաբանում</w:t>
      </w:r>
      <w:r w:rsidRPr="00AA608E">
        <w:rPr>
          <w:rFonts w:ascii="GHEA Grapalat" w:hAnsi="GHEA Grapalat" w:cs="Arial Unicode"/>
          <w:sz w:val="20"/>
          <w:lang w:val="af-ZA"/>
        </w:rPr>
        <w:t xml:space="preserve"> </w:t>
      </w:r>
      <w:r w:rsidRPr="00AA608E">
        <w:rPr>
          <w:rFonts w:ascii="GHEA Grapalat" w:hAnsi="GHEA Grapalat" w:cs="Sylfaen"/>
          <w:sz w:val="20"/>
          <w:lang w:val="ru-RU"/>
        </w:rPr>
        <w:t>չի</w:t>
      </w:r>
      <w:r w:rsidRPr="00AA608E">
        <w:rPr>
          <w:rFonts w:ascii="GHEA Grapalat" w:hAnsi="GHEA Grapalat" w:cs="Arial Unicode"/>
          <w:sz w:val="20"/>
          <w:lang w:val="af-ZA"/>
        </w:rPr>
        <w:t xml:space="preserve"> </w:t>
      </w:r>
      <w:r w:rsidRPr="00AA608E">
        <w:rPr>
          <w:rFonts w:ascii="GHEA Grapalat" w:hAnsi="GHEA Grapalat" w:cs="Sylfaen"/>
          <w:sz w:val="20"/>
          <w:lang w:val="ru-RU"/>
        </w:rPr>
        <w:t>տրամադրվում</w:t>
      </w:r>
      <w:r w:rsidRPr="00AA608E">
        <w:rPr>
          <w:rFonts w:ascii="GHEA Grapalat" w:hAnsi="GHEA Grapalat" w:cs="Arial Unicode"/>
          <w:sz w:val="20"/>
          <w:lang w:val="af-ZA"/>
        </w:rPr>
        <w:t xml:space="preserve">, </w:t>
      </w:r>
      <w:r w:rsidRPr="00AA608E">
        <w:rPr>
          <w:rFonts w:ascii="GHEA Grapalat" w:hAnsi="GHEA Grapalat" w:cs="Sylfaen"/>
          <w:sz w:val="20"/>
          <w:lang w:val="ru-RU"/>
        </w:rPr>
        <w:t>եթե</w:t>
      </w:r>
      <w:r w:rsidRPr="00AA608E">
        <w:rPr>
          <w:rFonts w:ascii="GHEA Grapalat" w:hAnsi="GHEA Grapalat" w:cs="Arial Unicode"/>
          <w:sz w:val="20"/>
          <w:lang w:val="af-ZA"/>
        </w:rPr>
        <w:t xml:space="preserve"> </w:t>
      </w:r>
      <w:r w:rsidRPr="00AA608E">
        <w:rPr>
          <w:rFonts w:ascii="GHEA Grapalat" w:hAnsi="GHEA Grapalat" w:cs="Sylfaen"/>
          <w:sz w:val="20"/>
          <w:lang w:val="ru-RU"/>
        </w:rPr>
        <w:t>հարցումը</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կատարվել</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Sylfaen"/>
          <w:sz w:val="20"/>
          <w:lang w:val="ru-RU"/>
        </w:rPr>
        <w:t>սույն</w:t>
      </w:r>
      <w:r w:rsidRPr="00AA608E">
        <w:rPr>
          <w:rFonts w:ascii="GHEA Grapalat" w:hAnsi="GHEA Grapalat" w:cs="Arial Unicode"/>
          <w:sz w:val="20"/>
          <w:lang w:val="af-ZA"/>
        </w:rPr>
        <w:t xml:space="preserve"> </w:t>
      </w:r>
      <w:r w:rsidRPr="00AA608E">
        <w:rPr>
          <w:rFonts w:ascii="GHEA Grapalat" w:hAnsi="GHEA Grapalat" w:cs="Sylfaen"/>
          <w:sz w:val="20"/>
        </w:rPr>
        <w:t>բաժն</w:t>
      </w:r>
      <w:r w:rsidRPr="00AA608E">
        <w:rPr>
          <w:rFonts w:ascii="GHEA Grapalat" w:hAnsi="GHEA Grapalat" w:cs="Sylfaen"/>
          <w:sz w:val="20"/>
          <w:lang w:val="ru-RU"/>
        </w:rPr>
        <w:t>ով</w:t>
      </w:r>
      <w:r w:rsidRPr="00AA608E">
        <w:rPr>
          <w:rFonts w:ascii="GHEA Grapalat" w:hAnsi="GHEA Grapalat" w:cs="Arial Unicode"/>
          <w:sz w:val="20"/>
          <w:lang w:val="af-ZA"/>
        </w:rPr>
        <w:t xml:space="preserve"> </w:t>
      </w:r>
      <w:r w:rsidRPr="00AA608E">
        <w:rPr>
          <w:rFonts w:ascii="GHEA Grapalat" w:hAnsi="GHEA Grapalat" w:cs="Sylfaen"/>
          <w:sz w:val="20"/>
          <w:lang w:val="ru-RU"/>
        </w:rPr>
        <w:t>սահմանված</w:t>
      </w:r>
      <w:r w:rsidRPr="00AA608E">
        <w:rPr>
          <w:rFonts w:ascii="GHEA Grapalat" w:hAnsi="GHEA Grapalat" w:cs="Arial Unicode"/>
          <w:sz w:val="20"/>
          <w:lang w:val="af-ZA"/>
        </w:rPr>
        <w:t xml:space="preserve"> </w:t>
      </w:r>
      <w:r w:rsidRPr="00AA608E">
        <w:rPr>
          <w:rFonts w:ascii="GHEA Grapalat" w:hAnsi="GHEA Grapalat" w:cs="Sylfaen"/>
          <w:sz w:val="20"/>
          <w:lang w:val="ru-RU"/>
        </w:rPr>
        <w:t>ժամկետի</w:t>
      </w:r>
      <w:r w:rsidRPr="00AA608E">
        <w:rPr>
          <w:rFonts w:ascii="GHEA Grapalat" w:hAnsi="GHEA Grapalat" w:cs="Arial Unicode"/>
          <w:sz w:val="20"/>
          <w:lang w:val="af-ZA"/>
        </w:rPr>
        <w:t xml:space="preserve"> </w:t>
      </w:r>
      <w:r w:rsidRPr="00AA608E">
        <w:rPr>
          <w:rFonts w:ascii="GHEA Grapalat" w:hAnsi="GHEA Grapalat" w:cs="Sylfaen"/>
          <w:sz w:val="20"/>
          <w:lang w:val="ru-RU"/>
        </w:rPr>
        <w:t>խախտմամբ</w:t>
      </w:r>
      <w:r w:rsidRPr="00AA608E">
        <w:rPr>
          <w:rFonts w:ascii="GHEA Grapalat" w:hAnsi="GHEA Grapalat" w:cs="Arial Unicode"/>
          <w:sz w:val="20"/>
          <w:lang w:val="af-ZA"/>
        </w:rPr>
        <w:t xml:space="preserve">, </w:t>
      </w:r>
      <w:r w:rsidRPr="00AA608E">
        <w:rPr>
          <w:rFonts w:ascii="GHEA Grapalat" w:hAnsi="GHEA Grapalat" w:cs="Sylfaen"/>
          <w:sz w:val="20"/>
          <w:lang w:val="ru-RU"/>
        </w:rPr>
        <w:t>ինչպես</w:t>
      </w:r>
      <w:r w:rsidRPr="00AA608E">
        <w:rPr>
          <w:rFonts w:ascii="GHEA Grapalat" w:hAnsi="GHEA Grapalat" w:cs="Arial Unicode"/>
          <w:sz w:val="20"/>
          <w:lang w:val="af-ZA"/>
        </w:rPr>
        <w:t xml:space="preserve"> </w:t>
      </w:r>
      <w:r w:rsidRPr="00AA608E">
        <w:rPr>
          <w:rFonts w:ascii="GHEA Grapalat" w:hAnsi="GHEA Grapalat" w:cs="Sylfaen"/>
          <w:sz w:val="20"/>
          <w:lang w:val="ru-RU"/>
        </w:rPr>
        <w:t>նաև</w:t>
      </w:r>
      <w:r w:rsidRPr="00AA608E">
        <w:rPr>
          <w:rFonts w:ascii="GHEA Grapalat" w:hAnsi="GHEA Grapalat" w:cs="Arial Unicode"/>
          <w:sz w:val="20"/>
          <w:lang w:val="af-ZA"/>
        </w:rPr>
        <w:t xml:space="preserve">, </w:t>
      </w:r>
      <w:r w:rsidRPr="00AA608E">
        <w:rPr>
          <w:rFonts w:ascii="GHEA Grapalat" w:hAnsi="GHEA Grapalat" w:cs="Sylfaen"/>
          <w:sz w:val="20"/>
          <w:lang w:val="ru-RU"/>
        </w:rPr>
        <w:t>եթե</w:t>
      </w:r>
      <w:r w:rsidRPr="00AA608E">
        <w:rPr>
          <w:rFonts w:ascii="GHEA Grapalat" w:hAnsi="GHEA Grapalat" w:cs="Arial Unicode"/>
          <w:sz w:val="20"/>
          <w:lang w:val="af-ZA"/>
        </w:rPr>
        <w:t xml:space="preserve"> </w:t>
      </w:r>
      <w:r w:rsidRPr="00AA608E">
        <w:rPr>
          <w:rFonts w:ascii="GHEA Grapalat" w:hAnsi="GHEA Grapalat" w:cs="Sylfaen"/>
          <w:sz w:val="20"/>
          <w:lang w:val="ru-RU"/>
        </w:rPr>
        <w:t>հարցումը</w:t>
      </w:r>
      <w:r w:rsidRPr="00AA608E">
        <w:rPr>
          <w:rFonts w:ascii="GHEA Grapalat" w:hAnsi="GHEA Grapalat" w:cs="Arial Unicode"/>
          <w:sz w:val="20"/>
          <w:lang w:val="af-ZA"/>
        </w:rPr>
        <w:t xml:space="preserve"> </w:t>
      </w:r>
      <w:r w:rsidRPr="00AA608E">
        <w:rPr>
          <w:rFonts w:ascii="GHEA Grapalat" w:hAnsi="GHEA Grapalat" w:cs="Sylfaen"/>
          <w:sz w:val="20"/>
          <w:lang w:val="ru-RU"/>
        </w:rPr>
        <w:t>դուրս</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Arial Unicode"/>
          <w:sz w:val="20"/>
        </w:rPr>
        <w:t>սույն</w:t>
      </w:r>
      <w:r w:rsidRPr="00AA608E">
        <w:rPr>
          <w:rFonts w:ascii="GHEA Grapalat" w:hAnsi="GHEA Grapalat" w:cs="Arial Unicode"/>
          <w:sz w:val="20"/>
          <w:lang w:val="af-ZA"/>
        </w:rPr>
        <w:t xml:space="preserve"> </w:t>
      </w:r>
      <w:r w:rsidRPr="00AA608E">
        <w:rPr>
          <w:rFonts w:ascii="GHEA Grapalat" w:hAnsi="GHEA Grapalat" w:cs="Sylfaen"/>
          <w:sz w:val="20"/>
          <w:lang w:val="ru-RU"/>
        </w:rPr>
        <w:t>հրավերի</w:t>
      </w:r>
      <w:r w:rsidRPr="00AA608E">
        <w:rPr>
          <w:rFonts w:ascii="GHEA Grapalat" w:hAnsi="GHEA Grapalat" w:cs="Arial Unicode"/>
          <w:sz w:val="20"/>
          <w:lang w:val="af-ZA"/>
        </w:rPr>
        <w:t xml:space="preserve"> </w:t>
      </w:r>
      <w:r w:rsidRPr="00AA608E">
        <w:rPr>
          <w:rFonts w:ascii="GHEA Grapalat" w:hAnsi="GHEA Grapalat" w:cs="Sylfaen"/>
          <w:sz w:val="20"/>
          <w:lang w:val="ru-RU"/>
        </w:rPr>
        <w:t>բովանդակության</w:t>
      </w:r>
      <w:r w:rsidRPr="00AA608E">
        <w:rPr>
          <w:rFonts w:ascii="GHEA Grapalat" w:hAnsi="GHEA Grapalat" w:cs="Arial Unicode"/>
          <w:sz w:val="20"/>
          <w:lang w:val="af-ZA"/>
        </w:rPr>
        <w:t xml:space="preserve"> </w:t>
      </w:r>
      <w:r w:rsidRPr="00AA608E">
        <w:rPr>
          <w:rFonts w:ascii="GHEA Grapalat" w:hAnsi="GHEA Grapalat" w:cs="Sylfaen"/>
          <w:sz w:val="20"/>
          <w:lang w:val="ru-RU"/>
        </w:rPr>
        <w:t>շրջանակից</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ru-RU"/>
        </w:rPr>
        <w:t>հարցումը</w:t>
      </w:r>
      <w:r w:rsidRPr="00AA608E">
        <w:rPr>
          <w:rFonts w:ascii="GHEA Grapalat" w:hAnsi="GHEA Grapalat" w:cs="Sylfaen"/>
          <w:sz w:val="20"/>
          <w:lang w:val="af-ZA"/>
        </w:rPr>
        <w:t xml:space="preserve"> </w:t>
      </w:r>
      <w:r w:rsidRPr="00AA608E">
        <w:rPr>
          <w:rFonts w:ascii="GHEA Grapalat" w:hAnsi="GHEA Grapalat" w:cs="Sylfaen"/>
          <w:sz w:val="20"/>
          <w:lang w:val="ru-RU"/>
        </w:rPr>
        <w:t>վերաբերում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վերջինիս</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առաջարկվելիք</w:t>
      </w:r>
      <w:r w:rsidRPr="00AA608E">
        <w:rPr>
          <w:rFonts w:ascii="GHEA Grapalat" w:hAnsi="GHEA Grapalat" w:cs="Sylfaen"/>
          <w:sz w:val="20"/>
          <w:lang w:val="af-ZA"/>
        </w:rPr>
        <w:t xml:space="preserve"> </w:t>
      </w:r>
      <w:r w:rsidRPr="00AA608E">
        <w:rPr>
          <w:rFonts w:ascii="GHEA Grapalat" w:hAnsi="GHEA Grapalat" w:cs="Sylfaen"/>
          <w:sz w:val="20"/>
          <w:lang w:val="ru-RU"/>
        </w:rPr>
        <w:t>ապրանքների</w:t>
      </w:r>
      <w:r w:rsidRPr="00AA608E">
        <w:rPr>
          <w:rFonts w:ascii="GHEA Grapalat" w:hAnsi="GHEA Grapalat" w:cs="Sylfaen"/>
          <w:sz w:val="20"/>
          <w:lang w:val="af-ZA"/>
        </w:rPr>
        <w:t xml:space="preserve"> </w:t>
      </w:r>
      <w:r w:rsidRPr="00AA608E">
        <w:rPr>
          <w:rFonts w:ascii="GHEA Grapalat" w:hAnsi="GHEA Grapalat" w:cs="Sylfaen"/>
          <w:sz w:val="20"/>
          <w:lang w:val="ru-RU"/>
        </w:rPr>
        <w:t>տեխնիկական</w:t>
      </w:r>
      <w:r w:rsidRPr="00AA608E">
        <w:rPr>
          <w:rFonts w:ascii="GHEA Grapalat" w:hAnsi="GHEA Grapalat" w:cs="Sylfaen"/>
          <w:sz w:val="20"/>
          <w:lang w:val="af-ZA"/>
        </w:rPr>
        <w:t xml:space="preserve"> </w:t>
      </w:r>
      <w:r w:rsidRPr="00AA608E">
        <w:rPr>
          <w:rFonts w:ascii="GHEA Grapalat" w:hAnsi="GHEA Grapalat" w:cs="Sylfaen"/>
          <w:sz w:val="20"/>
          <w:lang w:val="ru-RU"/>
        </w:rPr>
        <w:t>բնութագրերի</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հրավերով</w:t>
      </w:r>
      <w:r w:rsidRPr="00AA608E">
        <w:rPr>
          <w:rFonts w:ascii="GHEA Grapalat" w:hAnsi="GHEA Grapalat" w:cs="Sylfaen"/>
          <w:sz w:val="20"/>
          <w:lang w:val="af-ZA"/>
        </w:rPr>
        <w:t xml:space="preserve"> </w:t>
      </w:r>
      <w:r w:rsidRPr="00AA608E">
        <w:rPr>
          <w:rFonts w:ascii="GHEA Grapalat" w:hAnsi="GHEA Grapalat" w:cs="Sylfaen"/>
          <w:sz w:val="20"/>
          <w:lang w:val="ru-RU"/>
        </w:rPr>
        <w:t>նախատեսված</w:t>
      </w:r>
      <w:r w:rsidRPr="00AA608E">
        <w:rPr>
          <w:rFonts w:ascii="GHEA Grapalat" w:hAnsi="GHEA Grapalat" w:cs="Sylfaen"/>
          <w:sz w:val="20"/>
          <w:lang w:val="af-ZA"/>
        </w:rPr>
        <w:t xml:space="preserve"> </w:t>
      </w:r>
      <w:r w:rsidRPr="00AA608E">
        <w:rPr>
          <w:rFonts w:ascii="GHEA Grapalat" w:hAnsi="GHEA Grapalat" w:cs="Sylfaen"/>
          <w:sz w:val="20"/>
          <w:lang w:val="ru-RU"/>
        </w:rPr>
        <w:t>տեխնիկական</w:t>
      </w:r>
      <w:r w:rsidRPr="00AA608E">
        <w:rPr>
          <w:rFonts w:ascii="GHEA Grapalat" w:hAnsi="GHEA Grapalat" w:cs="Sylfaen"/>
          <w:sz w:val="20"/>
          <w:lang w:val="af-ZA"/>
        </w:rPr>
        <w:t xml:space="preserve"> </w:t>
      </w:r>
      <w:r w:rsidRPr="00AA608E">
        <w:rPr>
          <w:rFonts w:ascii="GHEA Grapalat" w:hAnsi="GHEA Grapalat" w:cs="Sylfaen"/>
          <w:sz w:val="20"/>
          <w:lang w:val="ru-RU"/>
        </w:rPr>
        <w:t>բնութագրերին</w:t>
      </w:r>
      <w:r w:rsidRPr="00AA608E">
        <w:rPr>
          <w:rFonts w:ascii="GHEA Grapalat" w:hAnsi="GHEA Grapalat" w:cs="Sylfaen"/>
          <w:sz w:val="20"/>
          <w:lang w:val="af-ZA"/>
        </w:rPr>
        <w:t xml:space="preserve"> </w:t>
      </w:r>
      <w:r w:rsidRPr="00AA608E">
        <w:rPr>
          <w:rFonts w:ascii="GHEA Grapalat" w:hAnsi="GHEA Grapalat" w:cs="Sylfaen"/>
          <w:sz w:val="20"/>
          <w:lang w:val="ru-RU"/>
        </w:rPr>
        <w:t>համարժեքության</w:t>
      </w:r>
      <w:r w:rsidRPr="00AA608E">
        <w:rPr>
          <w:rFonts w:ascii="GHEA Grapalat" w:hAnsi="GHEA Grapalat" w:cs="Sylfaen"/>
          <w:sz w:val="20"/>
          <w:lang w:val="af-ZA"/>
        </w:rPr>
        <w:t xml:space="preserve"> </w:t>
      </w:r>
      <w:r w:rsidRPr="00AA608E">
        <w:rPr>
          <w:rFonts w:ascii="GHEA Grapalat" w:hAnsi="GHEA Grapalat" w:cs="Sylfaen"/>
          <w:sz w:val="20"/>
          <w:lang w:val="ru-RU"/>
        </w:rPr>
        <w:t>համա</w:t>
      </w:r>
      <w:r w:rsidRPr="00AA608E">
        <w:rPr>
          <w:rFonts w:ascii="GHEA Grapalat" w:hAnsi="GHEA Grapalat" w:cs="Sylfaen"/>
          <w:sz w:val="20"/>
          <w:lang w:val="af-ZA"/>
        </w:rPr>
        <w:softHyphen/>
      </w:r>
      <w:r w:rsidRPr="00AA608E">
        <w:rPr>
          <w:rFonts w:ascii="GHEA Grapalat" w:hAnsi="GHEA Grapalat" w:cs="Sylfaen"/>
          <w:sz w:val="20"/>
          <w:lang w:val="ru-RU"/>
        </w:rPr>
        <w:t>պատասխանությանը</w:t>
      </w:r>
      <w:r w:rsidRPr="00AA608E">
        <w:rPr>
          <w:rFonts w:ascii="GHEA Grapalat" w:hAnsi="GHEA Grapalat" w:cs="Tahoma"/>
          <w:sz w:val="20"/>
        </w:rPr>
        <w:t>։</w:t>
      </w:r>
      <w:r w:rsidRPr="00AA608E">
        <w:rPr>
          <w:rFonts w:ascii="GHEA Grapalat" w:hAnsi="GHEA Grapalat" w:cs="Arial Unicode"/>
          <w:sz w:val="20"/>
          <w:lang w:val="af-ZA"/>
        </w:rPr>
        <w:t xml:space="preserve"> </w:t>
      </w:r>
      <w:r w:rsidRPr="00AA608E">
        <w:rPr>
          <w:rFonts w:ascii="GHEA Grapalat" w:hAnsi="GHEA Grapalat"/>
          <w:sz w:val="20"/>
          <w:szCs w:val="20"/>
        </w:rPr>
        <w:t>Ընդ</w:t>
      </w:r>
      <w:r w:rsidRPr="00AA608E">
        <w:rPr>
          <w:rFonts w:ascii="GHEA Grapalat" w:hAnsi="GHEA Grapalat"/>
          <w:sz w:val="20"/>
          <w:szCs w:val="20"/>
          <w:lang w:val="af-ZA"/>
        </w:rPr>
        <w:t xml:space="preserve"> </w:t>
      </w:r>
      <w:r w:rsidRPr="00AA608E">
        <w:rPr>
          <w:rFonts w:ascii="GHEA Grapalat" w:hAnsi="GHEA Grapalat"/>
          <w:sz w:val="20"/>
          <w:szCs w:val="20"/>
        </w:rPr>
        <w:t>որում</w:t>
      </w:r>
      <w:r w:rsidRPr="00AA608E">
        <w:rPr>
          <w:rFonts w:ascii="GHEA Grapalat" w:hAnsi="GHEA Grapalat"/>
          <w:sz w:val="20"/>
          <w:szCs w:val="20"/>
          <w:lang w:val="af-ZA"/>
        </w:rPr>
        <w:t xml:space="preserve">, </w:t>
      </w:r>
      <w:r w:rsidRPr="00AA608E">
        <w:rPr>
          <w:rFonts w:ascii="GHEA Grapalat" w:hAnsi="GHEA Grapalat"/>
          <w:sz w:val="20"/>
          <w:szCs w:val="20"/>
        </w:rPr>
        <w:t>մասնակիցը</w:t>
      </w:r>
      <w:r w:rsidRPr="00AA608E">
        <w:rPr>
          <w:rFonts w:ascii="GHEA Grapalat" w:hAnsi="GHEA Grapalat"/>
          <w:sz w:val="20"/>
          <w:szCs w:val="20"/>
          <w:lang w:val="af-ZA"/>
        </w:rPr>
        <w:t xml:space="preserve"> </w:t>
      </w:r>
      <w:r w:rsidRPr="00AA608E">
        <w:rPr>
          <w:rFonts w:ascii="GHEA Grapalat" w:hAnsi="GHEA Grapalat"/>
          <w:sz w:val="20"/>
          <w:szCs w:val="20"/>
        </w:rPr>
        <w:t>գրավոր</w:t>
      </w:r>
      <w:r w:rsidRPr="00AA608E">
        <w:rPr>
          <w:rFonts w:ascii="GHEA Grapalat" w:hAnsi="GHEA Grapalat"/>
          <w:sz w:val="20"/>
          <w:szCs w:val="20"/>
          <w:lang w:val="af-ZA"/>
        </w:rPr>
        <w:t xml:space="preserve"> </w:t>
      </w:r>
      <w:r w:rsidRPr="00AA608E">
        <w:rPr>
          <w:rFonts w:ascii="GHEA Grapalat" w:hAnsi="GHEA Grapalat"/>
          <w:sz w:val="20"/>
          <w:szCs w:val="20"/>
        </w:rPr>
        <w:t>ծանուցվում</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Pr="00AA608E">
        <w:rPr>
          <w:rFonts w:ascii="GHEA Grapalat" w:hAnsi="GHEA Grapalat"/>
          <w:sz w:val="20"/>
          <w:szCs w:val="20"/>
        </w:rPr>
        <w:t>պարզաբանում</w:t>
      </w:r>
      <w:r w:rsidRPr="00AA608E">
        <w:rPr>
          <w:rFonts w:ascii="GHEA Grapalat" w:hAnsi="GHEA Grapalat"/>
          <w:sz w:val="20"/>
          <w:szCs w:val="20"/>
          <w:lang w:val="af-ZA"/>
        </w:rPr>
        <w:t xml:space="preserve"> </w:t>
      </w:r>
      <w:r w:rsidRPr="00AA608E">
        <w:rPr>
          <w:rFonts w:ascii="GHEA Grapalat" w:hAnsi="GHEA Grapalat"/>
          <w:sz w:val="20"/>
          <w:szCs w:val="20"/>
        </w:rPr>
        <w:t>չտրամադրելու</w:t>
      </w:r>
      <w:r w:rsidRPr="00AA608E">
        <w:rPr>
          <w:rFonts w:ascii="GHEA Grapalat" w:hAnsi="GHEA Grapalat"/>
          <w:sz w:val="20"/>
          <w:szCs w:val="20"/>
          <w:lang w:val="af-ZA"/>
        </w:rPr>
        <w:t xml:space="preserve"> </w:t>
      </w:r>
      <w:r w:rsidRPr="00AA608E">
        <w:rPr>
          <w:rFonts w:ascii="GHEA Grapalat" w:hAnsi="GHEA Grapalat"/>
          <w:sz w:val="20"/>
          <w:szCs w:val="20"/>
        </w:rPr>
        <w:t>հիմքերի</w:t>
      </w:r>
      <w:r w:rsidRPr="00AA608E">
        <w:rPr>
          <w:rFonts w:ascii="GHEA Grapalat" w:hAnsi="GHEA Grapalat"/>
          <w:sz w:val="20"/>
          <w:szCs w:val="20"/>
          <w:lang w:val="af-ZA"/>
        </w:rPr>
        <w:t xml:space="preserve"> </w:t>
      </w:r>
      <w:r w:rsidRPr="00AA608E">
        <w:rPr>
          <w:rFonts w:ascii="GHEA Grapalat" w:hAnsi="GHEA Grapalat"/>
          <w:sz w:val="20"/>
          <w:szCs w:val="20"/>
        </w:rPr>
        <w:t>մասին</w:t>
      </w:r>
      <w:r w:rsidRPr="00AA608E">
        <w:rPr>
          <w:rFonts w:ascii="GHEA Grapalat" w:hAnsi="GHEA Grapalat"/>
          <w:sz w:val="20"/>
          <w:szCs w:val="20"/>
          <w:lang w:val="af-ZA"/>
        </w:rPr>
        <w:t xml:space="preserve">` </w:t>
      </w:r>
      <w:r w:rsidRPr="00AA608E">
        <w:rPr>
          <w:rFonts w:ascii="GHEA Grapalat" w:hAnsi="GHEA Grapalat" w:cs="Sylfaen"/>
          <w:sz w:val="20"/>
          <w:szCs w:val="20"/>
        </w:rPr>
        <w:t>հարցումը</w:t>
      </w:r>
      <w:r w:rsidRPr="00AA608E">
        <w:rPr>
          <w:rFonts w:ascii="GHEA Grapalat" w:hAnsi="GHEA Grapalat"/>
          <w:sz w:val="20"/>
          <w:szCs w:val="20"/>
          <w:lang w:val="af-ZA"/>
        </w:rPr>
        <w:t xml:space="preserve"> </w:t>
      </w:r>
      <w:r w:rsidRPr="00AA608E">
        <w:rPr>
          <w:rFonts w:ascii="GHEA Grapalat" w:hAnsi="GHEA Grapalat" w:cs="Sylfaen"/>
          <w:sz w:val="20"/>
          <w:szCs w:val="20"/>
        </w:rPr>
        <w:t>ստանալու</w:t>
      </w:r>
      <w:r w:rsidRPr="00AA608E">
        <w:rPr>
          <w:rFonts w:ascii="GHEA Grapalat" w:hAnsi="GHEA Grapalat"/>
          <w:sz w:val="20"/>
          <w:szCs w:val="20"/>
          <w:lang w:val="af-ZA"/>
        </w:rPr>
        <w:t xml:space="preserve"> </w:t>
      </w:r>
      <w:r w:rsidRPr="00AA608E">
        <w:rPr>
          <w:rFonts w:ascii="GHEA Grapalat" w:hAnsi="GHEA Grapalat" w:cs="Sylfaen"/>
          <w:sz w:val="20"/>
          <w:szCs w:val="20"/>
        </w:rPr>
        <w:t>օրվան</w:t>
      </w:r>
      <w:r w:rsidRPr="00AA608E">
        <w:rPr>
          <w:rFonts w:ascii="GHEA Grapalat" w:hAnsi="GHEA Grapalat"/>
          <w:sz w:val="20"/>
          <w:szCs w:val="20"/>
          <w:lang w:val="af-ZA"/>
        </w:rPr>
        <w:t xml:space="preserve"> </w:t>
      </w:r>
      <w:r w:rsidRPr="00AA608E">
        <w:rPr>
          <w:rFonts w:ascii="GHEA Grapalat" w:hAnsi="GHEA Grapalat" w:cs="Sylfaen"/>
          <w:sz w:val="20"/>
          <w:szCs w:val="20"/>
        </w:rPr>
        <w:t>հաջորդող</w:t>
      </w:r>
      <w:r w:rsidRPr="00AA608E">
        <w:rPr>
          <w:rFonts w:ascii="GHEA Grapalat" w:hAnsi="GHEA Grapalat"/>
          <w:sz w:val="20"/>
          <w:szCs w:val="20"/>
          <w:lang w:val="af-ZA"/>
        </w:rPr>
        <w:t xml:space="preserve"> </w:t>
      </w:r>
      <w:r w:rsidRPr="00AA608E">
        <w:rPr>
          <w:rFonts w:ascii="GHEA Grapalat" w:hAnsi="GHEA Grapalat" w:cs="Sylfaen"/>
          <w:sz w:val="20"/>
          <w:szCs w:val="20"/>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rPr>
        <w:t>օրացուցային</w:t>
      </w:r>
      <w:r w:rsidRPr="00AA608E">
        <w:rPr>
          <w:rFonts w:ascii="GHEA Grapalat" w:hAnsi="GHEA Grapalat"/>
          <w:sz w:val="20"/>
          <w:szCs w:val="20"/>
          <w:lang w:val="af-ZA"/>
        </w:rPr>
        <w:t xml:space="preserve"> </w:t>
      </w:r>
      <w:r w:rsidRPr="00AA608E">
        <w:rPr>
          <w:rFonts w:ascii="GHEA Grapalat" w:hAnsi="GHEA Grapalat" w:cs="Sylfaen"/>
          <w:sz w:val="20"/>
          <w:szCs w:val="20"/>
        </w:rPr>
        <w:t>օրվա</w:t>
      </w:r>
      <w:r w:rsidRPr="00AA608E">
        <w:rPr>
          <w:rFonts w:ascii="GHEA Grapalat" w:hAnsi="GHEA Grapalat"/>
          <w:sz w:val="20"/>
          <w:szCs w:val="20"/>
          <w:lang w:val="af-ZA"/>
        </w:rPr>
        <w:t xml:space="preserve"> </w:t>
      </w:r>
      <w:r w:rsidRPr="00AA608E">
        <w:rPr>
          <w:rFonts w:ascii="GHEA Grapalat" w:hAnsi="GHEA Grapalat" w:cs="Sylfaen"/>
          <w:sz w:val="20"/>
          <w:szCs w:val="20"/>
        </w:rPr>
        <w:t>ընթացքում</w:t>
      </w:r>
      <w:r w:rsidRPr="00AA608E">
        <w:rPr>
          <w:rFonts w:ascii="GHEA Grapalat" w:hAnsi="GHEA Grapalat"/>
          <w:sz w:val="20"/>
          <w:szCs w:val="20"/>
          <w:lang w:val="af-ZA"/>
        </w:rPr>
        <w:t>:</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Arial Unicode"/>
          <w:sz w:val="20"/>
          <w:lang w:val="af-ZA"/>
        </w:rPr>
        <w:t xml:space="preserve">3.4 </w:t>
      </w:r>
      <w:r w:rsidRPr="00AA608E">
        <w:rPr>
          <w:rFonts w:ascii="GHEA Grapalat" w:hAnsi="GHEA Grapalat" w:cs="Sylfaen"/>
          <w:sz w:val="20"/>
          <w:lang w:val="ru-RU"/>
        </w:rPr>
        <w:t>Հայտերի</w:t>
      </w:r>
      <w:r w:rsidRPr="00AA608E">
        <w:rPr>
          <w:rFonts w:ascii="GHEA Grapalat" w:hAnsi="GHEA Grapalat" w:cs="Arial Unicode"/>
          <w:sz w:val="20"/>
          <w:lang w:val="af-ZA"/>
        </w:rPr>
        <w:t xml:space="preserve"> </w:t>
      </w:r>
      <w:r w:rsidRPr="00AA608E">
        <w:rPr>
          <w:rFonts w:ascii="GHEA Grapalat" w:hAnsi="GHEA Grapalat" w:cs="Sylfaen"/>
          <w:sz w:val="20"/>
          <w:lang w:val="ru-RU"/>
        </w:rPr>
        <w:t>ներկայացման</w:t>
      </w:r>
      <w:r w:rsidRPr="00AA608E">
        <w:rPr>
          <w:rFonts w:ascii="GHEA Grapalat" w:hAnsi="GHEA Grapalat" w:cs="Arial Unicode"/>
          <w:sz w:val="20"/>
          <w:lang w:val="af-ZA"/>
        </w:rPr>
        <w:t xml:space="preserve"> </w:t>
      </w:r>
      <w:r w:rsidRPr="00AA608E">
        <w:rPr>
          <w:rFonts w:ascii="GHEA Grapalat" w:hAnsi="GHEA Grapalat" w:cs="Sylfaen"/>
          <w:sz w:val="20"/>
          <w:lang w:val="ru-RU"/>
        </w:rPr>
        <w:t>վերջնաժամկետը</w:t>
      </w:r>
      <w:r w:rsidRPr="00AA608E">
        <w:rPr>
          <w:rFonts w:ascii="GHEA Grapalat" w:hAnsi="GHEA Grapalat" w:cs="Arial Unicode"/>
          <w:sz w:val="20"/>
          <w:lang w:val="af-ZA"/>
        </w:rPr>
        <w:t xml:space="preserve"> </w:t>
      </w:r>
      <w:r w:rsidRPr="00AA608E">
        <w:rPr>
          <w:rFonts w:ascii="GHEA Grapalat" w:hAnsi="GHEA Grapalat" w:cs="Sylfaen"/>
          <w:sz w:val="20"/>
          <w:lang w:val="ru-RU"/>
        </w:rPr>
        <w:t>լրանալուց</w:t>
      </w:r>
      <w:r w:rsidRPr="00AA608E">
        <w:rPr>
          <w:rFonts w:ascii="GHEA Grapalat" w:hAnsi="GHEA Grapalat" w:cs="Arial Unicode"/>
          <w:sz w:val="20"/>
          <w:lang w:val="af-ZA"/>
        </w:rPr>
        <w:t xml:space="preserve"> </w:t>
      </w:r>
      <w:r w:rsidRPr="00AA608E">
        <w:rPr>
          <w:rFonts w:ascii="GHEA Grapalat" w:hAnsi="GHEA Grapalat" w:cs="Sylfaen"/>
          <w:sz w:val="20"/>
          <w:lang w:val="ru-RU"/>
        </w:rPr>
        <w:t>առնվազն</w:t>
      </w:r>
      <w:r w:rsidRPr="00AA608E">
        <w:rPr>
          <w:rFonts w:ascii="GHEA Grapalat" w:hAnsi="GHEA Grapalat" w:cs="Arial Unicode"/>
          <w:sz w:val="20"/>
          <w:lang w:val="af-ZA"/>
        </w:rPr>
        <w:t xml:space="preserve"> </w:t>
      </w:r>
      <w:r w:rsidRPr="00AA608E">
        <w:rPr>
          <w:rFonts w:ascii="GHEA Grapalat" w:hAnsi="GHEA Grapalat" w:cs="Sylfaen"/>
          <w:sz w:val="20"/>
          <w:lang w:val="ru-RU"/>
        </w:rPr>
        <w:t>հինգ</w:t>
      </w:r>
      <w:r w:rsidRPr="00AA608E">
        <w:rPr>
          <w:rFonts w:ascii="GHEA Grapalat" w:hAnsi="GHEA Grapalat" w:cs="Arial Unicode"/>
          <w:sz w:val="20"/>
          <w:lang w:val="af-ZA"/>
        </w:rPr>
        <w:t xml:space="preserve"> </w:t>
      </w:r>
      <w:r w:rsidRPr="00AA608E">
        <w:rPr>
          <w:rFonts w:ascii="GHEA Grapalat" w:hAnsi="GHEA Grapalat" w:cs="Sylfaen"/>
          <w:sz w:val="20"/>
          <w:lang w:val="ru-RU"/>
        </w:rPr>
        <w:t>օրացուցային</w:t>
      </w:r>
      <w:r w:rsidRPr="00AA608E">
        <w:rPr>
          <w:rFonts w:ascii="GHEA Grapalat" w:hAnsi="GHEA Grapalat" w:cs="Arial Unicode"/>
          <w:sz w:val="20"/>
          <w:lang w:val="af-ZA"/>
        </w:rPr>
        <w:t xml:space="preserve"> </w:t>
      </w:r>
      <w:r w:rsidRPr="00AA608E">
        <w:rPr>
          <w:rFonts w:ascii="GHEA Grapalat" w:hAnsi="GHEA Grapalat" w:cs="Sylfaen"/>
          <w:sz w:val="20"/>
          <w:lang w:val="ru-RU"/>
        </w:rPr>
        <w:t>օր</w:t>
      </w:r>
      <w:r w:rsidRPr="00AA608E">
        <w:rPr>
          <w:rFonts w:ascii="GHEA Grapalat" w:hAnsi="GHEA Grapalat" w:cs="Arial Unicode"/>
          <w:sz w:val="20"/>
          <w:lang w:val="af-ZA"/>
        </w:rPr>
        <w:t xml:space="preserve"> </w:t>
      </w:r>
      <w:r w:rsidRPr="00AA608E">
        <w:rPr>
          <w:rFonts w:ascii="GHEA Grapalat" w:hAnsi="GHEA Grapalat" w:cs="Sylfaen"/>
          <w:sz w:val="20"/>
          <w:lang w:val="ru-RU"/>
        </w:rPr>
        <w:t>առաջ</w:t>
      </w:r>
      <w:r w:rsidRPr="00AA608E">
        <w:rPr>
          <w:rFonts w:ascii="GHEA Grapalat" w:hAnsi="GHEA Grapalat" w:cs="Arial Unicode"/>
          <w:sz w:val="20"/>
          <w:lang w:val="af-ZA"/>
        </w:rPr>
        <w:t xml:space="preserve"> </w:t>
      </w:r>
      <w:r w:rsidRPr="00AA608E">
        <w:rPr>
          <w:rFonts w:ascii="GHEA Grapalat" w:hAnsi="GHEA Grapalat" w:cs="Sylfaen"/>
          <w:sz w:val="20"/>
          <w:lang w:val="ru-RU"/>
        </w:rPr>
        <w:t>հրավերում</w:t>
      </w:r>
      <w:r w:rsidRPr="00AA608E">
        <w:rPr>
          <w:rFonts w:ascii="GHEA Grapalat" w:hAnsi="GHEA Grapalat" w:cs="Arial Unicode"/>
          <w:sz w:val="20"/>
          <w:lang w:val="af-ZA"/>
        </w:rPr>
        <w:t xml:space="preserve"> </w:t>
      </w:r>
      <w:r w:rsidRPr="00AA608E">
        <w:rPr>
          <w:rFonts w:ascii="GHEA Grapalat" w:hAnsi="GHEA Grapalat" w:cs="Sylfaen"/>
          <w:sz w:val="20"/>
          <w:lang w:val="ru-RU"/>
        </w:rPr>
        <w:t>կարող</w:t>
      </w:r>
      <w:r w:rsidRPr="00AA608E">
        <w:rPr>
          <w:rFonts w:ascii="GHEA Grapalat" w:hAnsi="GHEA Grapalat" w:cs="Arial Unicode"/>
          <w:sz w:val="20"/>
          <w:lang w:val="af-ZA"/>
        </w:rPr>
        <w:t xml:space="preserve"> </w:t>
      </w:r>
      <w:r w:rsidRPr="00AA608E">
        <w:rPr>
          <w:rFonts w:ascii="GHEA Grapalat" w:hAnsi="GHEA Grapalat" w:cs="Sylfaen"/>
          <w:sz w:val="20"/>
          <w:lang w:val="ru-RU"/>
        </w:rPr>
        <w:t>են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կատարվել</w:t>
      </w:r>
      <w:r w:rsidRPr="00AA608E">
        <w:rPr>
          <w:rFonts w:ascii="GHEA Grapalat" w:hAnsi="GHEA Grapalat" w:cs="Arial Unicode"/>
          <w:sz w:val="20"/>
          <w:lang w:val="af-ZA"/>
        </w:rPr>
        <w:t xml:space="preserve"> </w:t>
      </w:r>
      <w:r w:rsidRPr="00AA608E">
        <w:rPr>
          <w:rFonts w:ascii="GHEA Grapalat" w:hAnsi="GHEA Grapalat" w:cs="Sylfaen"/>
          <w:sz w:val="20"/>
          <w:lang w:val="ru-RU"/>
        </w:rPr>
        <w:t>փոփոխություններ</w:t>
      </w:r>
      <w:r w:rsidRPr="00AA608E">
        <w:rPr>
          <w:rFonts w:ascii="GHEA Grapalat" w:hAnsi="GHEA Grapalat" w:cs="Tahoma"/>
          <w:sz w:val="20"/>
        </w:rPr>
        <w:t>։</w:t>
      </w:r>
      <w:r w:rsidRPr="00AA608E">
        <w:rPr>
          <w:rFonts w:ascii="GHEA Grapalat" w:hAnsi="GHEA Grapalat" w:cs="Arial Unicode"/>
          <w:sz w:val="20"/>
          <w:lang w:val="af-ZA"/>
        </w:rPr>
        <w:t xml:space="preserve"> </w:t>
      </w:r>
      <w:r w:rsidRPr="00AA608E">
        <w:rPr>
          <w:rFonts w:ascii="GHEA Grapalat" w:hAnsi="GHEA Grapalat" w:cs="Sylfaen"/>
          <w:sz w:val="20"/>
        </w:rPr>
        <w:t>Փ</w:t>
      </w:r>
      <w:r w:rsidRPr="00AA608E">
        <w:rPr>
          <w:rFonts w:ascii="GHEA Grapalat" w:hAnsi="GHEA Grapalat" w:cs="Sylfaen"/>
          <w:sz w:val="20"/>
          <w:lang w:val="ru-RU"/>
        </w:rPr>
        <w:t>ոփոխություն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օրվան</w:t>
      </w:r>
      <w:r w:rsidRPr="00AA608E">
        <w:rPr>
          <w:rFonts w:ascii="GHEA Grapalat" w:hAnsi="GHEA Grapalat" w:cs="Arial Unicode"/>
          <w:sz w:val="20"/>
          <w:lang w:val="af-ZA"/>
        </w:rPr>
        <w:t xml:space="preserve"> </w:t>
      </w:r>
      <w:r w:rsidRPr="00AA608E">
        <w:rPr>
          <w:rFonts w:ascii="GHEA Grapalat" w:hAnsi="GHEA Grapalat" w:cs="Sylfaen"/>
          <w:sz w:val="20"/>
          <w:lang w:val="ru-RU"/>
        </w:rPr>
        <w:t>հաջորդող</w:t>
      </w:r>
      <w:r w:rsidRPr="00AA608E">
        <w:rPr>
          <w:rFonts w:ascii="GHEA Grapalat" w:hAnsi="GHEA Grapalat" w:cs="Arial Unicode"/>
          <w:sz w:val="20"/>
          <w:lang w:val="af-ZA"/>
        </w:rPr>
        <w:t xml:space="preserve"> </w:t>
      </w:r>
      <w:r w:rsidRPr="00AA608E">
        <w:rPr>
          <w:rFonts w:ascii="GHEA Grapalat" w:hAnsi="GHEA Grapalat" w:cs="Sylfaen"/>
          <w:sz w:val="20"/>
          <w:lang w:val="ru-RU"/>
        </w:rPr>
        <w:t>երեք</w:t>
      </w:r>
      <w:r w:rsidRPr="00AA608E">
        <w:rPr>
          <w:rFonts w:ascii="GHEA Grapalat" w:hAnsi="GHEA Grapalat" w:cs="Arial Unicode"/>
          <w:sz w:val="20"/>
          <w:lang w:val="af-ZA"/>
        </w:rPr>
        <w:t xml:space="preserve"> </w:t>
      </w:r>
      <w:r w:rsidRPr="00AA608E">
        <w:rPr>
          <w:rFonts w:ascii="GHEA Grapalat" w:hAnsi="GHEA Grapalat" w:cs="Sylfaen"/>
          <w:sz w:val="20"/>
          <w:lang w:val="ru-RU"/>
        </w:rPr>
        <w:lastRenderedPageBreak/>
        <w:t>օրացուցային</w:t>
      </w:r>
      <w:r w:rsidRPr="00AA608E">
        <w:rPr>
          <w:rFonts w:ascii="GHEA Grapalat" w:hAnsi="GHEA Grapalat" w:cs="Arial Unicode"/>
          <w:sz w:val="20"/>
          <w:lang w:val="af-ZA"/>
        </w:rPr>
        <w:t xml:space="preserve"> </w:t>
      </w:r>
      <w:r w:rsidRPr="00AA608E">
        <w:rPr>
          <w:rFonts w:ascii="GHEA Grapalat" w:hAnsi="GHEA Grapalat" w:cs="Sylfaen"/>
          <w:sz w:val="20"/>
          <w:lang w:val="ru-RU"/>
        </w:rPr>
        <w:t>օրվա</w:t>
      </w:r>
      <w:r w:rsidRPr="00AA608E">
        <w:rPr>
          <w:rFonts w:ascii="GHEA Grapalat" w:hAnsi="GHEA Grapalat" w:cs="Arial Unicode"/>
          <w:sz w:val="20"/>
          <w:lang w:val="af-ZA"/>
        </w:rPr>
        <w:t xml:space="preserve"> </w:t>
      </w:r>
      <w:r w:rsidRPr="00AA608E">
        <w:rPr>
          <w:rFonts w:ascii="GHEA Grapalat" w:hAnsi="GHEA Grapalat" w:cs="Sylfaen"/>
          <w:sz w:val="20"/>
          <w:lang w:val="ru-RU"/>
        </w:rPr>
        <w:t>ընթացքում</w:t>
      </w:r>
      <w:r w:rsidRPr="00AA608E">
        <w:rPr>
          <w:rFonts w:ascii="GHEA Grapalat" w:hAnsi="GHEA Grapalat" w:cs="Arial Unicode"/>
          <w:sz w:val="20"/>
          <w:lang w:val="af-ZA"/>
        </w:rPr>
        <w:t xml:space="preserve"> </w:t>
      </w:r>
      <w:r w:rsidRPr="00AA608E">
        <w:rPr>
          <w:rFonts w:ascii="GHEA Grapalat" w:hAnsi="GHEA Grapalat" w:cs="Sylfaen"/>
          <w:sz w:val="20"/>
          <w:lang w:val="ru-RU"/>
        </w:rPr>
        <w:t>փոփոխություն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և</w:t>
      </w:r>
      <w:r w:rsidRPr="00AA608E">
        <w:rPr>
          <w:rFonts w:ascii="GHEA Grapalat" w:hAnsi="GHEA Grapalat" w:cs="Arial Unicode"/>
          <w:sz w:val="20"/>
          <w:lang w:val="af-ZA"/>
        </w:rPr>
        <w:t xml:space="preserve"> </w:t>
      </w:r>
      <w:r w:rsidRPr="00AA608E">
        <w:rPr>
          <w:rFonts w:ascii="GHEA Grapalat" w:hAnsi="GHEA Grapalat" w:cs="Sylfaen"/>
          <w:sz w:val="20"/>
          <w:lang w:val="ru-RU"/>
        </w:rPr>
        <w:t>դրանք</w:t>
      </w:r>
      <w:r w:rsidRPr="00AA608E">
        <w:rPr>
          <w:rFonts w:ascii="GHEA Grapalat" w:hAnsi="GHEA Grapalat" w:cs="Arial Unicode"/>
          <w:sz w:val="20"/>
          <w:lang w:val="af-ZA"/>
        </w:rPr>
        <w:t xml:space="preserve"> </w:t>
      </w:r>
      <w:r w:rsidRPr="00AA608E">
        <w:rPr>
          <w:rFonts w:ascii="GHEA Grapalat" w:hAnsi="GHEA Grapalat" w:cs="Sylfaen"/>
          <w:sz w:val="20"/>
          <w:lang w:val="ru-RU"/>
        </w:rPr>
        <w:t>տրամադրելու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պայմանների</w:t>
      </w:r>
      <w:r w:rsidRPr="00AA608E">
        <w:rPr>
          <w:rFonts w:ascii="GHEA Grapalat" w:hAnsi="GHEA Grapalat" w:cs="Arial Unicode"/>
          <w:sz w:val="20"/>
          <w:lang w:val="af-ZA"/>
        </w:rPr>
        <w:t xml:space="preserve"> </w:t>
      </w:r>
      <w:r w:rsidRPr="00AA608E">
        <w:rPr>
          <w:rFonts w:ascii="GHEA Grapalat" w:hAnsi="GHEA Grapalat" w:cs="Sylfaen"/>
          <w:sz w:val="20"/>
          <w:lang w:val="ru-RU"/>
        </w:rPr>
        <w:t>մասին</w:t>
      </w:r>
      <w:r w:rsidRPr="00AA608E">
        <w:rPr>
          <w:rFonts w:ascii="GHEA Grapalat" w:hAnsi="GHEA Grapalat" w:cs="Arial Unicode"/>
          <w:sz w:val="20"/>
          <w:lang w:val="af-ZA"/>
        </w:rPr>
        <w:t xml:space="preserve"> </w:t>
      </w:r>
      <w:r w:rsidRPr="00AA608E">
        <w:rPr>
          <w:rFonts w:ascii="GHEA Grapalat" w:hAnsi="GHEA Grapalat" w:cs="Sylfaen"/>
          <w:sz w:val="20"/>
          <w:lang w:val="ru-RU"/>
        </w:rPr>
        <w:t>հայտարարություն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Sylfaen"/>
          <w:sz w:val="20"/>
          <w:lang w:val="ru-RU"/>
        </w:rPr>
        <w:t>հրապարակվում</w:t>
      </w:r>
      <w:r w:rsidRPr="00AA608E">
        <w:rPr>
          <w:rFonts w:ascii="GHEA Grapalat" w:hAnsi="GHEA Grapalat" w:cs="Arial Unicode"/>
          <w:sz w:val="20"/>
          <w:lang w:val="af-ZA"/>
        </w:rPr>
        <w:t xml:space="preserve"> </w:t>
      </w:r>
      <w:r w:rsidRPr="00AA608E">
        <w:rPr>
          <w:rFonts w:ascii="GHEA Grapalat" w:hAnsi="GHEA Grapalat" w:cs="Sylfaen"/>
          <w:sz w:val="20"/>
          <w:lang w:val="ru-RU"/>
        </w:rPr>
        <w:t>տեղեկագրում</w:t>
      </w:r>
      <w:r w:rsidRPr="00AA608E">
        <w:rPr>
          <w:rFonts w:ascii="GHEA Grapalat" w:hAnsi="GHEA Grapalat" w:cs="Tahoma"/>
          <w:sz w:val="20"/>
        </w:rPr>
        <w:t>։</w:t>
      </w:r>
      <w:r w:rsidRPr="00AA608E">
        <w:rPr>
          <w:rFonts w:ascii="GHEA Grapalat" w:hAnsi="GHEA Grapalat" w:cs="Arial Unicode"/>
          <w:sz w:val="20"/>
          <w:lang w:val="af-ZA"/>
        </w:rPr>
        <w:t xml:space="preserve"> </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Arial Unicode"/>
          <w:sz w:val="20"/>
          <w:lang w:val="hy-AM"/>
        </w:rPr>
        <w:t xml:space="preserve">3.6 </w:t>
      </w:r>
      <w:r w:rsidRPr="00AA608E">
        <w:rPr>
          <w:rFonts w:ascii="GHEA Grapalat" w:hAnsi="GHEA Grapalat" w:cs="Sylfaen"/>
          <w:sz w:val="20"/>
          <w:lang w:val="hy-AM"/>
        </w:rPr>
        <w:t>Հրավերում</w:t>
      </w:r>
      <w:r w:rsidRPr="00AA608E">
        <w:rPr>
          <w:rFonts w:ascii="GHEA Grapalat" w:hAnsi="GHEA Grapalat" w:cs="Arial Unicode"/>
          <w:sz w:val="20"/>
          <w:lang w:val="hy-AM"/>
        </w:rPr>
        <w:t xml:space="preserve"> </w:t>
      </w:r>
      <w:r w:rsidRPr="00AA608E">
        <w:rPr>
          <w:rFonts w:ascii="GHEA Grapalat" w:hAnsi="GHEA Grapalat" w:cs="Sylfaen"/>
          <w:sz w:val="20"/>
          <w:lang w:val="hy-AM"/>
        </w:rPr>
        <w:t>փոփոխություններ</w:t>
      </w:r>
      <w:r w:rsidRPr="00AA608E">
        <w:rPr>
          <w:rFonts w:ascii="GHEA Grapalat" w:hAnsi="GHEA Grapalat" w:cs="Arial Unicode"/>
          <w:sz w:val="20"/>
          <w:lang w:val="hy-AM"/>
        </w:rPr>
        <w:t xml:space="preserve"> </w:t>
      </w:r>
      <w:r w:rsidRPr="00AA608E">
        <w:rPr>
          <w:rFonts w:ascii="GHEA Grapalat" w:hAnsi="GHEA Grapalat" w:cs="Sylfaen"/>
          <w:sz w:val="20"/>
          <w:lang w:val="hy-AM"/>
        </w:rPr>
        <w:t>կատարվելու</w:t>
      </w:r>
      <w:r w:rsidRPr="00AA608E">
        <w:rPr>
          <w:rFonts w:ascii="GHEA Grapalat" w:hAnsi="GHEA Grapalat" w:cs="Arial Unicode"/>
          <w:sz w:val="20"/>
          <w:lang w:val="hy-AM"/>
        </w:rPr>
        <w:t xml:space="preserve"> </w:t>
      </w:r>
      <w:r w:rsidRPr="00AA608E">
        <w:rPr>
          <w:rFonts w:ascii="GHEA Grapalat" w:hAnsi="GHEA Grapalat" w:cs="Sylfaen"/>
          <w:sz w:val="20"/>
          <w:lang w:val="hy-AM"/>
        </w:rPr>
        <w:t>դեպքում</w:t>
      </w:r>
      <w:r w:rsidRPr="00AA608E">
        <w:rPr>
          <w:rFonts w:ascii="GHEA Grapalat" w:hAnsi="GHEA Grapalat" w:cs="Arial Unicode"/>
          <w:sz w:val="20"/>
          <w:lang w:val="hy-AM"/>
        </w:rPr>
        <w:t xml:space="preserve"> </w:t>
      </w:r>
      <w:r w:rsidRPr="00AA608E">
        <w:rPr>
          <w:rFonts w:ascii="GHEA Grapalat" w:hAnsi="GHEA Grapalat" w:cs="Sylfaen"/>
          <w:sz w:val="20"/>
          <w:lang w:val="hy-AM"/>
        </w:rPr>
        <w:t>հայտերը</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ներկայացնելու</w:t>
      </w:r>
      <w:r w:rsidRPr="00AA608E">
        <w:rPr>
          <w:rFonts w:ascii="GHEA Grapalat" w:hAnsi="GHEA Grapalat" w:cs="Arial Unicode"/>
          <w:sz w:val="20"/>
          <w:lang w:val="hy-AM"/>
        </w:rPr>
        <w:t xml:space="preserve"> </w:t>
      </w:r>
      <w:r w:rsidRPr="00AA608E">
        <w:rPr>
          <w:rFonts w:ascii="GHEA Grapalat" w:hAnsi="GHEA Grapalat" w:cs="Sylfaen"/>
          <w:sz w:val="20"/>
          <w:lang w:val="hy-AM"/>
        </w:rPr>
        <w:t>վերջնաժամկետը</w:t>
      </w:r>
      <w:r w:rsidRPr="00AA608E">
        <w:rPr>
          <w:rFonts w:ascii="GHEA Grapalat" w:hAnsi="GHEA Grapalat" w:cs="Arial Unicode"/>
          <w:sz w:val="20"/>
          <w:lang w:val="hy-AM"/>
        </w:rPr>
        <w:t xml:space="preserve"> </w:t>
      </w:r>
      <w:r w:rsidRPr="00AA608E">
        <w:rPr>
          <w:rFonts w:ascii="GHEA Grapalat" w:hAnsi="GHEA Grapalat" w:cs="Sylfaen"/>
          <w:sz w:val="20"/>
          <w:lang w:val="hy-AM"/>
        </w:rPr>
        <w:t>հաշվվում</w:t>
      </w:r>
      <w:r w:rsidRPr="00AA608E">
        <w:rPr>
          <w:rFonts w:ascii="GHEA Grapalat" w:hAnsi="GHEA Grapalat" w:cs="Arial Unicode"/>
          <w:sz w:val="20"/>
          <w:lang w:val="hy-AM"/>
        </w:rPr>
        <w:t xml:space="preserve"> </w:t>
      </w:r>
      <w:r w:rsidRPr="00AA608E">
        <w:rPr>
          <w:rFonts w:ascii="GHEA Grapalat" w:hAnsi="GHEA Grapalat" w:cs="Sylfaen"/>
          <w:sz w:val="20"/>
          <w:lang w:val="hy-AM"/>
        </w:rPr>
        <w:t>է</w:t>
      </w:r>
      <w:r w:rsidRPr="00AA608E">
        <w:rPr>
          <w:rFonts w:ascii="GHEA Grapalat" w:hAnsi="GHEA Grapalat" w:cs="Arial Unicode"/>
          <w:sz w:val="20"/>
          <w:lang w:val="hy-AM"/>
        </w:rPr>
        <w:t xml:space="preserve"> </w:t>
      </w:r>
      <w:r w:rsidRPr="00AA608E">
        <w:rPr>
          <w:rFonts w:ascii="GHEA Grapalat" w:hAnsi="GHEA Grapalat" w:cs="Sylfaen"/>
          <w:sz w:val="20"/>
          <w:lang w:val="hy-AM"/>
        </w:rPr>
        <w:t>այդ</w:t>
      </w:r>
      <w:r w:rsidRPr="00AA608E">
        <w:rPr>
          <w:rFonts w:ascii="GHEA Grapalat" w:hAnsi="GHEA Grapalat" w:cs="Arial Unicode"/>
          <w:sz w:val="20"/>
          <w:lang w:val="hy-AM"/>
        </w:rPr>
        <w:t xml:space="preserve"> </w:t>
      </w:r>
      <w:r w:rsidRPr="00AA608E">
        <w:rPr>
          <w:rFonts w:ascii="GHEA Grapalat" w:hAnsi="GHEA Grapalat" w:cs="Sylfaen"/>
          <w:sz w:val="20"/>
          <w:lang w:val="hy-AM"/>
        </w:rPr>
        <w:t>փոփոխությունների</w:t>
      </w:r>
      <w:r w:rsidRPr="00AA608E">
        <w:rPr>
          <w:rFonts w:ascii="GHEA Grapalat" w:hAnsi="GHEA Grapalat" w:cs="Arial Unicode"/>
          <w:sz w:val="20"/>
          <w:lang w:val="hy-AM"/>
        </w:rPr>
        <w:t xml:space="preserve"> </w:t>
      </w:r>
      <w:r w:rsidRPr="00AA608E">
        <w:rPr>
          <w:rFonts w:ascii="GHEA Grapalat" w:hAnsi="GHEA Grapalat" w:cs="Sylfaen"/>
          <w:sz w:val="20"/>
          <w:lang w:val="hy-AM"/>
        </w:rPr>
        <w:t>մասին</w:t>
      </w:r>
      <w:r w:rsidRPr="00AA608E">
        <w:rPr>
          <w:rFonts w:ascii="GHEA Grapalat" w:hAnsi="GHEA Grapalat" w:cs="Arial Unicode"/>
          <w:sz w:val="20"/>
          <w:lang w:val="hy-AM"/>
        </w:rPr>
        <w:t xml:space="preserve"> </w:t>
      </w:r>
      <w:r w:rsidRPr="00AA608E">
        <w:rPr>
          <w:rFonts w:ascii="GHEA Grapalat" w:hAnsi="GHEA Grapalat" w:cs="Sylfaen"/>
          <w:sz w:val="20"/>
          <w:lang w:val="hy-AM"/>
        </w:rPr>
        <w:t>տեղեկագրում</w:t>
      </w:r>
      <w:r w:rsidRPr="00AA608E">
        <w:rPr>
          <w:rFonts w:ascii="GHEA Grapalat" w:hAnsi="GHEA Grapalat" w:cs="Arial"/>
          <w:sz w:val="20"/>
          <w:lang w:val="hy-AM"/>
        </w:rPr>
        <w:t xml:space="preserve"> </w:t>
      </w:r>
      <w:r w:rsidRPr="00AA608E">
        <w:rPr>
          <w:rFonts w:ascii="GHEA Grapalat" w:hAnsi="GHEA Grapalat" w:cs="Sylfaen"/>
          <w:sz w:val="20"/>
          <w:lang w:val="hy-AM"/>
        </w:rPr>
        <w:t>հայտարարության</w:t>
      </w:r>
      <w:r w:rsidRPr="00AA608E">
        <w:rPr>
          <w:rFonts w:ascii="GHEA Grapalat" w:hAnsi="GHEA Grapalat" w:cs="Arial Unicode"/>
          <w:sz w:val="20"/>
          <w:lang w:val="hy-AM"/>
        </w:rPr>
        <w:t xml:space="preserve"> </w:t>
      </w:r>
      <w:r w:rsidRPr="00AA608E">
        <w:rPr>
          <w:rFonts w:ascii="GHEA Grapalat" w:hAnsi="GHEA Grapalat" w:cs="Sylfaen"/>
          <w:sz w:val="20"/>
          <w:lang w:val="hy-AM"/>
        </w:rPr>
        <w:t>հրապարակման</w:t>
      </w:r>
      <w:r w:rsidRPr="00AA608E">
        <w:rPr>
          <w:rFonts w:ascii="GHEA Grapalat" w:hAnsi="GHEA Grapalat" w:cs="Arial Unicode"/>
          <w:sz w:val="20"/>
          <w:lang w:val="hy-AM"/>
        </w:rPr>
        <w:t xml:space="preserve"> </w:t>
      </w:r>
      <w:r w:rsidRPr="00AA608E">
        <w:rPr>
          <w:rFonts w:ascii="GHEA Grapalat" w:hAnsi="GHEA Grapalat" w:cs="Sylfaen"/>
          <w:sz w:val="20"/>
          <w:lang w:val="hy-AM"/>
        </w:rPr>
        <w:t>օրվանից</w:t>
      </w:r>
      <w:r w:rsidRPr="00AA608E">
        <w:rPr>
          <w:rFonts w:ascii="GHEA Grapalat" w:hAnsi="GHEA Grapalat" w:cs="Tahoma"/>
          <w:sz w:val="20"/>
          <w:lang w:val="hy-AM"/>
        </w:rPr>
        <w:t>։</w:t>
      </w:r>
      <w:r w:rsidRPr="00AA608E">
        <w:rPr>
          <w:rFonts w:ascii="GHEA Grapalat" w:hAnsi="GHEA Grapalat" w:cs="Arial Unicode"/>
          <w:sz w:val="20"/>
          <w:lang w:val="hy-AM"/>
        </w:rPr>
        <w:t xml:space="preserve"> </w:t>
      </w:r>
      <w:r w:rsidRPr="00AA608E">
        <w:rPr>
          <w:rFonts w:ascii="GHEA Grapalat" w:hAnsi="GHEA Grapalat" w:cs="Sylfaen"/>
          <w:sz w:val="20"/>
          <w:lang w:val="hy-AM"/>
        </w:rPr>
        <w:t>Այդ</w:t>
      </w:r>
      <w:r w:rsidRPr="00AA608E">
        <w:rPr>
          <w:rFonts w:ascii="GHEA Grapalat" w:hAnsi="GHEA Grapalat" w:cs="Arial Unicode"/>
          <w:sz w:val="20"/>
          <w:lang w:val="hy-AM"/>
        </w:rPr>
        <w:t xml:space="preserve"> </w:t>
      </w:r>
      <w:r w:rsidRPr="00AA608E">
        <w:rPr>
          <w:rFonts w:ascii="GHEA Grapalat" w:hAnsi="GHEA Grapalat" w:cs="Sylfaen"/>
          <w:sz w:val="20"/>
          <w:lang w:val="hy-AM"/>
        </w:rPr>
        <w:t>դեպքում</w:t>
      </w:r>
      <w:r w:rsidRPr="00AA608E">
        <w:rPr>
          <w:rFonts w:ascii="GHEA Grapalat" w:hAnsi="GHEA Grapalat" w:cs="Arial Unicode"/>
          <w:sz w:val="20"/>
          <w:lang w:val="hy-AM"/>
        </w:rPr>
        <w:t xml:space="preserve"> </w:t>
      </w:r>
      <w:r w:rsidRPr="00AA608E">
        <w:rPr>
          <w:rFonts w:ascii="GHEA Grapalat" w:hAnsi="GHEA Grapalat" w:cs="Sylfaen"/>
          <w:sz w:val="20"/>
          <w:lang w:val="hy-AM"/>
        </w:rPr>
        <w:t>մասնակիցները</w:t>
      </w:r>
      <w:r w:rsidRPr="00AA608E">
        <w:rPr>
          <w:rFonts w:ascii="GHEA Grapalat" w:hAnsi="GHEA Grapalat" w:cs="Arial Unicode"/>
          <w:sz w:val="20"/>
          <w:lang w:val="hy-AM"/>
        </w:rPr>
        <w:t xml:space="preserve"> </w:t>
      </w:r>
      <w:r w:rsidRPr="00AA608E">
        <w:rPr>
          <w:rFonts w:ascii="GHEA Grapalat" w:hAnsi="GHEA Grapalat" w:cs="Sylfaen"/>
          <w:sz w:val="20"/>
          <w:lang w:val="hy-AM"/>
        </w:rPr>
        <w:t>պարտավոր</w:t>
      </w:r>
      <w:r w:rsidRPr="00AA608E">
        <w:rPr>
          <w:rFonts w:ascii="GHEA Grapalat" w:hAnsi="GHEA Grapalat" w:cs="Arial Unicode"/>
          <w:sz w:val="20"/>
          <w:lang w:val="hy-AM"/>
        </w:rPr>
        <w:t xml:space="preserve"> </w:t>
      </w:r>
      <w:r w:rsidRPr="00AA608E">
        <w:rPr>
          <w:rFonts w:ascii="GHEA Grapalat" w:hAnsi="GHEA Grapalat" w:cs="Sylfaen"/>
          <w:sz w:val="20"/>
          <w:lang w:val="hy-AM"/>
        </w:rPr>
        <w:t>են</w:t>
      </w:r>
      <w:r w:rsidRPr="00AA608E">
        <w:rPr>
          <w:rFonts w:ascii="GHEA Grapalat" w:hAnsi="GHEA Grapalat" w:cs="Arial Unicode"/>
          <w:sz w:val="20"/>
          <w:lang w:val="hy-AM"/>
        </w:rPr>
        <w:t xml:space="preserve"> </w:t>
      </w:r>
      <w:r w:rsidRPr="00AA608E">
        <w:rPr>
          <w:rFonts w:ascii="GHEA Grapalat" w:hAnsi="GHEA Grapalat" w:cs="Sylfaen"/>
          <w:sz w:val="20"/>
          <w:lang w:val="hy-AM"/>
        </w:rPr>
        <w:t>երկարաձգել</w:t>
      </w:r>
      <w:r w:rsidRPr="00AA608E">
        <w:rPr>
          <w:rFonts w:ascii="GHEA Grapalat" w:hAnsi="GHEA Grapalat" w:cs="Arial Unicode"/>
          <w:sz w:val="20"/>
          <w:lang w:val="hy-AM"/>
        </w:rPr>
        <w:t xml:space="preserve"> </w:t>
      </w:r>
      <w:r w:rsidRPr="00AA608E">
        <w:rPr>
          <w:rFonts w:ascii="GHEA Grapalat" w:hAnsi="GHEA Grapalat" w:cs="Sylfaen"/>
          <w:sz w:val="20"/>
          <w:lang w:val="hy-AM"/>
        </w:rPr>
        <w:t>իրենց</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ներկայացրած</w:t>
      </w:r>
      <w:r w:rsidRPr="00AA608E">
        <w:rPr>
          <w:rFonts w:ascii="GHEA Grapalat" w:hAnsi="GHEA Grapalat" w:cs="Arial Unicode"/>
          <w:sz w:val="20"/>
          <w:lang w:val="hy-AM"/>
        </w:rPr>
        <w:t xml:space="preserve"> </w:t>
      </w:r>
      <w:r w:rsidRPr="00AA608E">
        <w:rPr>
          <w:rFonts w:ascii="GHEA Grapalat" w:hAnsi="GHEA Grapalat" w:cs="Sylfaen"/>
          <w:sz w:val="20"/>
          <w:lang w:val="hy-AM"/>
        </w:rPr>
        <w:t>հայտի</w:t>
      </w:r>
      <w:r w:rsidRPr="00AA608E">
        <w:rPr>
          <w:rFonts w:ascii="GHEA Grapalat" w:hAnsi="GHEA Grapalat" w:cs="Arial Unicode"/>
          <w:sz w:val="20"/>
          <w:lang w:val="hy-AM"/>
        </w:rPr>
        <w:t xml:space="preserve"> </w:t>
      </w:r>
      <w:r w:rsidRPr="00AA608E">
        <w:rPr>
          <w:rFonts w:ascii="GHEA Grapalat" w:hAnsi="GHEA Grapalat" w:cs="Sylfaen"/>
          <w:sz w:val="20"/>
          <w:lang w:val="hy-AM"/>
        </w:rPr>
        <w:t>ապահովման</w:t>
      </w:r>
      <w:r w:rsidRPr="00AA608E">
        <w:rPr>
          <w:rFonts w:ascii="GHEA Grapalat" w:hAnsi="GHEA Grapalat" w:cs="Arial Unicode"/>
          <w:sz w:val="20"/>
          <w:lang w:val="hy-AM"/>
        </w:rPr>
        <w:t xml:space="preserve"> վավերականության </w:t>
      </w:r>
      <w:r w:rsidRPr="00AA608E">
        <w:rPr>
          <w:rFonts w:ascii="GHEA Grapalat" w:hAnsi="GHEA Grapalat" w:cs="Sylfaen"/>
          <w:sz w:val="20"/>
          <w:lang w:val="hy-AM"/>
        </w:rPr>
        <w:t>ժամկետը</w:t>
      </w:r>
      <w:r w:rsidRPr="00AA608E">
        <w:rPr>
          <w:rFonts w:ascii="GHEA Grapalat" w:hAnsi="GHEA Grapalat" w:cs="Arial Unicode"/>
          <w:sz w:val="20"/>
          <w:lang w:val="hy-AM"/>
        </w:rPr>
        <w:t xml:space="preserve"> </w:t>
      </w:r>
      <w:r w:rsidRPr="00AA608E">
        <w:rPr>
          <w:rFonts w:ascii="GHEA Grapalat" w:hAnsi="GHEA Grapalat" w:cs="Sylfaen"/>
          <w:sz w:val="20"/>
          <w:lang w:val="hy-AM"/>
        </w:rPr>
        <w:t>կամ</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ներկայացնել</w:t>
      </w:r>
      <w:r w:rsidRPr="00AA608E">
        <w:rPr>
          <w:rFonts w:ascii="GHEA Grapalat" w:hAnsi="GHEA Grapalat" w:cs="Arial Unicode"/>
          <w:sz w:val="20"/>
          <w:lang w:val="hy-AM"/>
        </w:rPr>
        <w:t xml:space="preserve"> </w:t>
      </w:r>
      <w:r w:rsidRPr="00AA608E">
        <w:rPr>
          <w:rFonts w:ascii="GHEA Grapalat" w:hAnsi="GHEA Grapalat" w:cs="Sylfaen"/>
          <w:sz w:val="20"/>
          <w:lang w:val="hy-AM"/>
        </w:rPr>
        <w:t>հայտի</w:t>
      </w:r>
      <w:r w:rsidRPr="00AA608E">
        <w:rPr>
          <w:rFonts w:ascii="GHEA Grapalat" w:hAnsi="GHEA Grapalat" w:cs="Arial Unicode"/>
          <w:sz w:val="20"/>
          <w:lang w:val="hy-AM"/>
        </w:rPr>
        <w:t xml:space="preserve"> </w:t>
      </w:r>
      <w:r w:rsidRPr="00AA608E">
        <w:rPr>
          <w:rFonts w:ascii="GHEA Grapalat" w:hAnsi="GHEA Grapalat" w:cs="Sylfaen"/>
          <w:sz w:val="20"/>
          <w:lang w:val="hy-AM"/>
        </w:rPr>
        <w:t>նոր</w:t>
      </w:r>
      <w:r w:rsidRPr="00AA608E">
        <w:rPr>
          <w:rFonts w:ascii="GHEA Grapalat" w:hAnsi="GHEA Grapalat" w:cs="Arial Unicode"/>
          <w:sz w:val="20"/>
          <w:lang w:val="hy-AM"/>
        </w:rPr>
        <w:t xml:space="preserve"> </w:t>
      </w:r>
      <w:r w:rsidRPr="00AA608E">
        <w:rPr>
          <w:rFonts w:ascii="GHEA Grapalat" w:hAnsi="GHEA Grapalat" w:cs="Sylfaen"/>
          <w:sz w:val="20"/>
          <w:lang w:val="hy-AM"/>
        </w:rPr>
        <w:t>ապահովում</w:t>
      </w:r>
      <w:r w:rsidRPr="00AA608E">
        <w:rPr>
          <w:rStyle w:val="af6"/>
          <w:rFonts w:ascii="GHEA Grapalat" w:hAnsi="GHEA Grapalat" w:cs="Sylfaen"/>
          <w:color w:val="FFFFFF"/>
          <w:sz w:val="20"/>
          <w:shd w:val="clear" w:color="auto" w:fill="FFFFFF"/>
          <w:lang w:val="ru-RU"/>
        </w:rPr>
        <w:footnoteReference w:id="1"/>
      </w:r>
      <w:r w:rsidRPr="00AA608E">
        <w:rPr>
          <w:rFonts w:ascii="GHEA Grapalat" w:hAnsi="GHEA Grapalat" w:cs="Tahoma"/>
          <w:sz w:val="20"/>
          <w:lang w:val="hy-AM"/>
        </w:rPr>
        <w:t>։</w:t>
      </w:r>
      <w:r w:rsidRPr="00AA608E">
        <w:rPr>
          <w:rFonts w:ascii="GHEA Grapalat" w:hAnsi="GHEA Grapalat" w:cs="Tahoma"/>
          <w:sz w:val="20"/>
          <w:vertAlign w:val="superscript"/>
          <w:lang w:val="hy-AM"/>
        </w:rPr>
        <w:t>6</w:t>
      </w:r>
      <w:r w:rsidRPr="00AA608E">
        <w:rPr>
          <w:rFonts w:ascii="GHEA Grapalat" w:hAnsi="GHEA Grapalat" w:cs="Arial Unicode"/>
          <w:sz w:val="20"/>
          <w:lang w:val="hy-AM"/>
        </w:rPr>
        <w:t xml:space="preserve"> </w:t>
      </w: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jc w:val="center"/>
        <w:rPr>
          <w:rFonts w:ascii="GHEA Grapalat" w:hAnsi="GHEA Grapalat"/>
          <w:b/>
          <w:sz w:val="20"/>
          <w:lang w:val="hy-AM"/>
        </w:rPr>
      </w:pPr>
    </w:p>
    <w:p w:rsidR="008E0B31" w:rsidRPr="00AA608E" w:rsidRDefault="008E0B31" w:rsidP="008E0B31">
      <w:pPr>
        <w:jc w:val="center"/>
        <w:rPr>
          <w:rFonts w:ascii="GHEA Grapalat" w:hAnsi="GHEA Grapalat" w:cs="Arial"/>
          <w:b/>
          <w:sz w:val="20"/>
          <w:lang w:val="hy-AM"/>
        </w:rPr>
      </w:pPr>
      <w:r w:rsidRPr="00AA608E">
        <w:rPr>
          <w:rFonts w:ascii="GHEA Grapalat" w:hAnsi="GHEA Grapalat"/>
          <w:b/>
          <w:sz w:val="20"/>
          <w:lang w:val="hy-AM"/>
        </w:rPr>
        <w:t xml:space="preserve">4.  </w:t>
      </w:r>
      <w:r w:rsidRPr="00AA608E">
        <w:rPr>
          <w:rFonts w:ascii="GHEA Grapalat" w:hAnsi="GHEA Grapalat" w:cs="Sylfaen"/>
          <w:b/>
          <w:sz w:val="20"/>
          <w:lang w:val="hy-AM"/>
        </w:rPr>
        <w:t>ՀԱՅՏԸ</w:t>
      </w:r>
      <w:r w:rsidRPr="00AA608E">
        <w:rPr>
          <w:rFonts w:ascii="GHEA Grapalat" w:hAnsi="GHEA Grapalat" w:cs="Arial"/>
          <w:b/>
          <w:sz w:val="20"/>
          <w:lang w:val="hy-AM"/>
        </w:rPr>
        <w:t xml:space="preserve"> </w:t>
      </w:r>
      <w:r w:rsidRPr="00AA608E">
        <w:rPr>
          <w:rFonts w:ascii="GHEA Grapalat" w:hAnsi="GHEA Grapalat" w:cs="Sylfaen"/>
          <w:b/>
          <w:sz w:val="20"/>
          <w:lang w:val="hy-AM"/>
        </w:rPr>
        <w:t>ՆԵՐԿԱՅԱՑՆԵԼՈՒ</w:t>
      </w:r>
      <w:r w:rsidRPr="00AA608E">
        <w:rPr>
          <w:rFonts w:ascii="GHEA Grapalat" w:hAnsi="GHEA Grapalat" w:cs="Arial"/>
          <w:b/>
          <w:sz w:val="20"/>
          <w:lang w:val="hy-AM"/>
        </w:rPr>
        <w:t xml:space="preserve"> </w:t>
      </w:r>
      <w:r w:rsidRPr="00AA608E">
        <w:rPr>
          <w:rFonts w:ascii="GHEA Grapalat" w:hAnsi="GHEA Grapalat" w:cs="Sylfaen"/>
          <w:b/>
          <w:sz w:val="20"/>
          <w:lang w:val="hy-AM"/>
        </w:rPr>
        <w:t>ԿԱՐԳԸ</w:t>
      </w:r>
    </w:p>
    <w:p w:rsidR="008E0B31" w:rsidRPr="00AA608E" w:rsidRDefault="008E0B31" w:rsidP="008E0B31">
      <w:pPr>
        <w:jc w:val="center"/>
        <w:rPr>
          <w:rFonts w:ascii="GHEA Grapalat" w:hAnsi="GHEA Grapalat"/>
          <w:b/>
          <w:sz w:val="20"/>
          <w:lang w:val="hy-AM"/>
        </w:rPr>
      </w:pPr>
      <w:r w:rsidRPr="00AA608E">
        <w:rPr>
          <w:rFonts w:ascii="GHEA Grapalat" w:hAnsi="GHEA Grapalat"/>
          <w:b/>
          <w:sz w:val="20"/>
          <w:lang w:val="hy-AM"/>
        </w:rPr>
        <w:t xml:space="preserve">  </w:t>
      </w:r>
    </w:p>
    <w:p w:rsidR="008E0B31" w:rsidRPr="00AA608E" w:rsidRDefault="008E0B31" w:rsidP="008E0B31">
      <w:pPr>
        <w:ind w:firstLine="567"/>
        <w:jc w:val="both"/>
        <w:rPr>
          <w:rFonts w:ascii="GHEA Grapalat" w:hAnsi="GHEA Grapalat"/>
          <w:sz w:val="20"/>
          <w:lang w:val="hy-AM"/>
        </w:rPr>
      </w:pPr>
      <w:r w:rsidRPr="00AA608E">
        <w:rPr>
          <w:rFonts w:ascii="GHEA Grapalat" w:hAnsi="GHEA Grapalat"/>
          <w:sz w:val="20"/>
          <w:lang w:val="hy-AM"/>
        </w:rPr>
        <w:t>4</w:t>
      </w:r>
      <w:r w:rsidRPr="00AA608E">
        <w:rPr>
          <w:rFonts w:ascii="GHEA Grapalat" w:hAnsi="GHEA Grapalat" w:cs="Sylfaen"/>
          <w:sz w:val="20"/>
          <w:lang w:val="hy-AM"/>
        </w:rPr>
        <w:t>.1 Սույն ընթացակարգին մասնակցելու համար մասնակիցը հանձնաժողովին ներկայացնում է հայտ</w:t>
      </w:r>
      <w:r w:rsidRPr="00AA608E">
        <w:rPr>
          <w:rFonts w:ascii="GHEA Grapalat" w:hAnsi="GHEA Grapalat" w:cs="Tahoma"/>
          <w:sz w:val="20"/>
          <w:lang w:val="hy-AM"/>
        </w:rPr>
        <w:t>։</w:t>
      </w:r>
      <w:r w:rsidRPr="00AA608E">
        <w:rPr>
          <w:rFonts w:ascii="GHEA Grapalat" w:hAnsi="GHEA Grapalat"/>
          <w:sz w:val="20"/>
          <w:lang w:val="hy-AM"/>
        </w:rPr>
        <w:t xml:space="preserve"> </w:t>
      </w:r>
      <w:r w:rsidRPr="00AA608E">
        <w:rPr>
          <w:rFonts w:ascii="GHEA Grapalat" w:hAnsi="GHEA Grapalat" w:cs="Sylfaen"/>
          <w:sz w:val="20"/>
          <w:lang w:val="hy-AM"/>
        </w:rPr>
        <w:t>Հայտը սույն հրավերի հիման վրա մասնակցի կողմից ներկայացվող առաջարկն է:</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rPr>
        <w:t>Մասնակիցը</w:t>
      </w:r>
      <w:r w:rsidRPr="00AA608E">
        <w:rPr>
          <w:rFonts w:ascii="GHEA Grapalat" w:hAnsi="GHEA Grapalat"/>
          <w:lang w:val="hy-AM"/>
        </w:rPr>
        <w:t xml:space="preserve"> </w:t>
      </w:r>
      <w:r w:rsidRPr="00AA608E">
        <w:rPr>
          <w:rFonts w:ascii="GHEA Grapalat" w:hAnsi="GHEA Grapalat" w:cs="Sylfaen"/>
        </w:rPr>
        <w:t>կարող</w:t>
      </w:r>
      <w:r w:rsidRPr="00AA608E">
        <w:rPr>
          <w:rFonts w:ascii="GHEA Grapalat" w:hAnsi="GHEA Grapalat"/>
          <w:lang w:val="hy-AM"/>
        </w:rPr>
        <w:t xml:space="preserve"> </w:t>
      </w:r>
      <w:r w:rsidRPr="00AA608E">
        <w:rPr>
          <w:rFonts w:ascii="GHEA Grapalat" w:hAnsi="GHEA Grapalat" w:cs="Sylfaen"/>
        </w:rPr>
        <w:t>է</w:t>
      </w:r>
      <w:r w:rsidRPr="00AA608E">
        <w:rPr>
          <w:rFonts w:ascii="GHEA Grapalat" w:hAnsi="GHEA Grapalat"/>
          <w:lang w:val="hy-AM"/>
        </w:rPr>
        <w:t xml:space="preserve"> </w:t>
      </w:r>
      <w:r w:rsidRPr="00AA608E">
        <w:rPr>
          <w:rFonts w:ascii="GHEA Grapalat" w:hAnsi="GHEA Grapalat" w:cs="Sylfaen"/>
        </w:rPr>
        <w:t>հայտ</w:t>
      </w:r>
      <w:r w:rsidRPr="00AA608E">
        <w:rPr>
          <w:rFonts w:ascii="GHEA Grapalat" w:hAnsi="GHEA Grapalat"/>
          <w:lang w:val="hy-AM"/>
        </w:rPr>
        <w:t xml:space="preserve"> </w:t>
      </w:r>
      <w:r w:rsidRPr="00AA608E">
        <w:rPr>
          <w:rFonts w:ascii="GHEA Grapalat" w:hAnsi="GHEA Grapalat" w:cs="Sylfaen"/>
        </w:rPr>
        <w:t>ներկայացնել</w:t>
      </w:r>
      <w:r w:rsidRPr="00AA608E">
        <w:rPr>
          <w:rFonts w:ascii="GHEA Grapalat" w:hAnsi="GHEA Grapalat"/>
          <w:lang w:val="hy-AM"/>
        </w:rPr>
        <w:t xml:space="preserve"> </w:t>
      </w:r>
      <w:r w:rsidRPr="00AA608E">
        <w:rPr>
          <w:rFonts w:ascii="GHEA Grapalat" w:hAnsi="GHEA Grapalat" w:cs="Sylfaen"/>
        </w:rPr>
        <w:t>ինչպես</w:t>
      </w:r>
      <w:r w:rsidRPr="00AA608E">
        <w:rPr>
          <w:rFonts w:ascii="GHEA Grapalat" w:hAnsi="GHEA Grapalat"/>
          <w:lang w:val="hy-AM"/>
        </w:rPr>
        <w:t xml:space="preserve"> </w:t>
      </w:r>
      <w:r w:rsidRPr="00AA608E">
        <w:rPr>
          <w:rFonts w:ascii="GHEA Grapalat" w:hAnsi="GHEA Grapalat" w:cs="Sylfaen"/>
        </w:rPr>
        <w:t>յուրաքանչյուր</w:t>
      </w:r>
      <w:r w:rsidRPr="00AA608E">
        <w:rPr>
          <w:rFonts w:ascii="GHEA Grapalat" w:hAnsi="GHEA Grapalat"/>
          <w:lang w:val="hy-AM"/>
        </w:rPr>
        <w:t xml:space="preserve"> </w:t>
      </w:r>
      <w:r w:rsidRPr="00AA608E">
        <w:rPr>
          <w:rFonts w:ascii="GHEA Grapalat" w:hAnsi="GHEA Grapalat" w:cs="Sylfaen"/>
        </w:rPr>
        <w:t>չափաբաժնի</w:t>
      </w:r>
      <w:r w:rsidRPr="00AA608E">
        <w:rPr>
          <w:rFonts w:ascii="GHEA Grapalat" w:hAnsi="GHEA Grapalat"/>
          <w:lang w:val="hy-AM"/>
        </w:rPr>
        <w:t xml:space="preserve">, </w:t>
      </w:r>
      <w:r w:rsidRPr="00AA608E">
        <w:rPr>
          <w:rFonts w:ascii="GHEA Grapalat" w:hAnsi="GHEA Grapalat" w:cs="Sylfaen"/>
        </w:rPr>
        <w:t>այնպես</w:t>
      </w:r>
      <w:r w:rsidRPr="00AA608E">
        <w:rPr>
          <w:rFonts w:ascii="GHEA Grapalat" w:hAnsi="GHEA Grapalat"/>
          <w:lang w:val="hy-AM"/>
        </w:rPr>
        <w:t xml:space="preserve"> </w:t>
      </w:r>
      <w:r w:rsidRPr="00AA608E">
        <w:rPr>
          <w:rFonts w:ascii="GHEA Grapalat" w:hAnsi="GHEA Grapalat" w:cs="Sylfaen"/>
        </w:rPr>
        <w:t>էլ</w:t>
      </w:r>
      <w:r w:rsidRPr="00AA608E">
        <w:rPr>
          <w:rFonts w:ascii="GHEA Grapalat" w:hAnsi="GHEA Grapalat"/>
          <w:lang w:val="hy-AM"/>
        </w:rPr>
        <w:t xml:space="preserve"> </w:t>
      </w:r>
      <w:r w:rsidRPr="00AA608E">
        <w:rPr>
          <w:rFonts w:ascii="GHEA Grapalat" w:hAnsi="GHEA Grapalat" w:cs="Sylfaen"/>
        </w:rPr>
        <w:t>մի</w:t>
      </w:r>
      <w:r w:rsidRPr="00AA608E">
        <w:rPr>
          <w:rFonts w:ascii="GHEA Grapalat" w:hAnsi="GHEA Grapalat"/>
          <w:lang w:val="hy-AM"/>
        </w:rPr>
        <w:t xml:space="preserve"> </w:t>
      </w:r>
      <w:r w:rsidRPr="00AA608E">
        <w:rPr>
          <w:rFonts w:ascii="GHEA Grapalat" w:hAnsi="GHEA Grapalat" w:cs="Sylfaen"/>
        </w:rPr>
        <w:t>քանի</w:t>
      </w:r>
      <w:r w:rsidRPr="00AA608E">
        <w:rPr>
          <w:rFonts w:ascii="GHEA Grapalat" w:hAnsi="GHEA Grapalat"/>
          <w:lang w:val="hy-AM"/>
        </w:rPr>
        <w:t xml:space="preserve"> </w:t>
      </w:r>
      <w:r w:rsidRPr="00AA608E">
        <w:rPr>
          <w:rFonts w:ascii="GHEA Grapalat" w:hAnsi="GHEA Grapalat" w:cs="Sylfaen"/>
        </w:rPr>
        <w:t>կամ</w:t>
      </w:r>
      <w:r w:rsidRPr="00AA608E">
        <w:rPr>
          <w:rFonts w:ascii="GHEA Grapalat" w:hAnsi="GHEA Grapalat"/>
          <w:lang w:val="hy-AM"/>
        </w:rPr>
        <w:t xml:space="preserve"> </w:t>
      </w:r>
      <w:r w:rsidRPr="00AA608E">
        <w:rPr>
          <w:rFonts w:ascii="GHEA Grapalat" w:hAnsi="GHEA Grapalat" w:cs="Sylfaen"/>
        </w:rPr>
        <w:t>բոլոր</w:t>
      </w:r>
      <w:r w:rsidRPr="00AA608E">
        <w:rPr>
          <w:rFonts w:ascii="GHEA Grapalat" w:hAnsi="GHEA Grapalat"/>
          <w:lang w:val="hy-AM"/>
        </w:rPr>
        <w:t xml:space="preserve"> </w:t>
      </w:r>
      <w:r w:rsidRPr="00AA608E">
        <w:rPr>
          <w:rFonts w:ascii="GHEA Grapalat" w:hAnsi="GHEA Grapalat" w:cs="Sylfaen"/>
        </w:rPr>
        <w:t>չափաբաժինների</w:t>
      </w:r>
      <w:r w:rsidRPr="00AA608E">
        <w:rPr>
          <w:rFonts w:ascii="GHEA Grapalat" w:hAnsi="GHEA Grapalat"/>
          <w:lang w:val="hy-AM"/>
        </w:rPr>
        <w:t xml:space="preserve"> </w:t>
      </w:r>
      <w:r w:rsidRPr="00AA608E">
        <w:rPr>
          <w:rFonts w:ascii="GHEA Grapalat" w:hAnsi="GHEA Grapalat" w:cs="Sylfaen"/>
        </w:rPr>
        <w:t>համար</w:t>
      </w:r>
      <w:r w:rsidRPr="00AA608E">
        <w:rPr>
          <w:rFonts w:ascii="GHEA Grapalat" w:hAnsi="GHEA Grapalat" w:cs="Sylfaen"/>
          <w:szCs w:val="24"/>
          <w:lang w:val="hy-AM"/>
        </w:rPr>
        <w:t xml:space="preserve">։  </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Հայտը ներկայացվում է մինչև դրա համար սույն հրավերով սահմանված ժամկետի ավարտը։</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8E0B31" w:rsidRPr="00AA608E" w:rsidRDefault="008E0B31" w:rsidP="008E0B31">
      <w:pPr>
        <w:pStyle w:val="23"/>
        <w:spacing w:line="240" w:lineRule="auto"/>
        <w:ind w:firstLine="567"/>
        <w:rPr>
          <w:rFonts w:ascii="GHEA Grapalat" w:hAnsi="GHEA Grapalat" w:cs="Sylfaen"/>
          <w:lang w:val="hy-AM"/>
        </w:rPr>
      </w:pPr>
      <w:r w:rsidRPr="00AA608E">
        <w:rPr>
          <w:rFonts w:ascii="GHEA Grapalat" w:hAnsi="GHEA Grapalat" w:cs="Sylfaen"/>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C673A6" w:rsidRPr="00AA608E">
        <w:rPr>
          <w:rFonts w:ascii="GHEA Grapalat" w:hAnsi="GHEA Grapalat" w:cs="Sylfaen"/>
          <w:lang w:val="hy-AM"/>
        </w:rPr>
        <w:t>7</w:t>
      </w:r>
      <w:r w:rsidRPr="00AA608E">
        <w:rPr>
          <w:rFonts w:ascii="GHEA Grapalat" w:hAnsi="GHEA Grapalat" w:cs="Sylfaen"/>
          <w:lang w:val="hy-AM"/>
        </w:rPr>
        <w:t>»րդ օրվա ժամը «</w:t>
      </w:r>
      <w:r w:rsidR="009306F9">
        <w:rPr>
          <w:rFonts w:ascii="GHEA Grapalat" w:hAnsi="GHEA Grapalat" w:cs="Sylfaen"/>
          <w:lang w:val="hy-AM"/>
        </w:rPr>
        <w:t>1</w:t>
      </w:r>
      <w:r w:rsidR="005C08E9" w:rsidRPr="005C08E9">
        <w:rPr>
          <w:rFonts w:ascii="GHEA Grapalat" w:hAnsi="GHEA Grapalat" w:cs="Sylfaen"/>
          <w:lang w:val="hy-AM"/>
        </w:rPr>
        <w:t>1</w:t>
      </w:r>
      <w:r w:rsidR="00C673A6" w:rsidRPr="00AA608E">
        <w:rPr>
          <w:rFonts w:ascii="GHEA Grapalat" w:hAnsi="GHEA Grapalat" w:cs="Sylfaen"/>
          <w:lang w:val="hy-AM"/>
        </w:rPr>
        <w:t>;00</w:t>
      </w:r>
      <w:r w:rsidRPr="00AA608E">
        <w:rPr>
          <w:rFonts w:ascii="GHEA Grapalat" w:hAnsi="GHEA Grapalat" w:cs="Sylfaen"/>
          <w:lang w:val="hy-AM"/>
        </w:rPr>
        <w:t>»-ն «</w:t>
      </w:r>
      <w:r w:rsidR="00020DA7">
        <w:rPr>
          <w:rFonts w:ascii="GHEA Grapalat" w:hAnsi="GHEA Grapalat"/>
        </w:rPr>
        <w:t xml:space="preserve">ՀՀ Արարատի մարզ, </w:t>
      </w:r>
      <w:r w:rsidR="005C08E9" w:rsidRPr="005C08E9">
        <w:rPr>
          <w:rFonts w:ascii="GHEA Grapalat" w:hAnsi="GHEA Grapalat"/>
          <w:lang w:val="hy-AM"/>
        </w:rPr>
        <w:t>Ա</w:t>
      </w:r>
      <w:r w:rsidR="0012456D" w:rsidRPr="0012456D">
        <w:rPr>
          <w:rFonts w:ascii="GHEA Grapalat" w:hAnsi="GHEA Grapalat"/>
          <w:lang w:val="hy-AM"/>
        </w:rPr>
        <w:t xml:space="preserve">րմաշ </w:t>
      </w:r>
      <w:r w:rsidR="005C08E9" w:rsidRPr="005C08E9">
        <w:rPr>
          <w:rFonts w:ascii="GHEA Grapalat" w:hAnsi="GHEA Grapalat"/>
          <w:lang w:val="hy-AM"/>
        </w:rPr>
        <w:t xml:space="preserve"> </w:t>
      </w:r>
      <w:r w:rsidR="00C673A6" w:rsidRPr="00AA608E">
        <w:rPr>
          <w:rFonts w:ascii="GHEA Grapalat" w:hAnsi="GHEA Grapalat"/>
        </w:rPr>
        <w:t xml:space="preserve"> համայնք,, </w:t>
      </w:r>
      <w:r w:rsidR="0012456D" w:rsidRPr="0012456D">
        <w:rPr>
          <w:rFonts w:ascii="GHEA Grapalat" w:hAnsi="GHEA Grapalat"/>
          <w:lang w:val="hy-AM"/>
        </w:rPr>
        <w:t xml:space="preserve"> Հանրապետության </w:t>
      </w:r>
      <w:r w:rsidR="005C08E9" w:rsidRPr="005C08E9">
        <w:rPr>
          <w:rFonts w:ascii="GHEA Grapalat" w:hAnsi="GHEA Grapalat"/>
          <w:lang w:val="hy-AM"/>
        </w:rPr>
        <w:t>1</w:t>
      </w:r>
      <w:r w:rsidR="0012456D" w:rsidRPr="0012456D">
        <w:rPr>
          <w:rFonts w:ascii="GHEA Grapalat" w:hAnsi="GHEA Grapalat"/>
          <w:lang w:val="hy-AM"/>
        </w:rPr>
        <w:t xml:space="preserve"> </w:t>
      </w:r>
      <w:r w:rsidRPr="00AA608E">
        <w:rPr>
          <w:rFonts w:ascii="GHEA Grapalat" w:hAnsi="GHEA Grapalat" w:cs="Sylfaen"/>
          <w:lang w:val="hy-AM"/>
        </w:rPr>
        <w:t xml:space="preserve">» հասցեով։  </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A608E">
        <w:rPr>
          <w:rFonts w:ascii="GHEA Grapalat" w:hAnsi="GHEA Grapalat"/>
        </w:rPr>
        <w:t>«</w:t>
      </w:r>
      <w:r w:rsidR="00C673A6" w:rsidRPr="00AA608E">
        <w:rPr>
          <w:rFonts w:ascii="GHEA Grapalat" w:hAnsi="GHEA Grapalat" w:cs="Sylfaen"/>
          <w:lang w:val="hy-AM"/>
        </w:rPr>
        <w:t>Հ.Հովհաննիսյանը</w:t>
      </w:r>
      <w:r w:rsidRPr="00AA608E">
        <w:rPr>
          <w:rFonts w:ascii="GHEA Grapalat" w:hAnsi="GHEA Grapalat"/>
        </w:rPr>
        <w:t>»</w:t>
      </w:r>
      <w:r w:rsidRPr="00AA608E">
        <w:rPr>
          <w:rFonts w:ascii="GHEA Grapalat" w:hAnsi="GHEA Grapalat" w:cs="Sylfaen"/>
          <w:lang w:val="hy-AM"/>
        </w:rPr>
        <w:t>։</w:t>
      </w:r>
      <w:r w:rsidRPr="00AA608E">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4.3 Մասնակիցը հայտով ներկայացնում է`</w:t>
      </w:r>
    </w:p>
    <w:p w:rsidR="008E0B31" w:rsidRPr="00AA608E" w:rsidRDefault="008E0B31" w:rsidP="008E0B31">
      <w:pPr>
        <w:pStyle w:val="23"/>
        <w:spacing w:line="240" w:lineRule="auto"/>
        <w:ind w:firstLine="567"/>
        <w:rPr>
          <w:rFonts w:ascii="GHEA Grapalat" w:hAnsi="GHEA Grapalat" w:cs="Sylfaen"/>
          <w:szCs w:val="24"/>
          <w:lang w:val="hy-AM"/>
        </w:rPr>
      </w:pPr>
      <w:bookmarkStart w:id="3" w:name="_Hlk9261647"/>
      <w:r w:rsidRPr="00AA608E">
        <w:rPr>
          <w:rFonts w:ascii="GHEA Grapalat" w:hAnsi="GHEA Grapalat" w:cs="Sylfaen"/>
          <w:szCs w:val="24"/>
          <w:lang w:val="hy-AM"/>
        </w:rPr>
        <w:t>1) իր կողմից հաստատված՝ սույն հրավերի 2-րդ մասի 2.1 կետով նախատեսված դիմում-հայտարարություն`</w:t>
      </w:r>
      <w:r w:rsidRPr="00AA608E">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A608E">
        <w:rPr>
          <w:rFonts w:ascii="GHEA Grapalat" w:hAnsi="GHEA Grapalat" w:cs="Sylfaen"/>
          <w:szCs w:val="24"/>
          <w:lang w:val="hy-AM"/>
        </w:rPr>
        <w:t>, որը ներառում է`</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ա) հավաստում սույն հրավերով սահմանված մասնակ</w:t>
      </w:r>
      <w:r w:rsidRPr="00AA608E">
        <w:rPr>
          <w:rFonts w:ascii="GHEA Grapalat" w:hAnsi="GHEA Grapalat" w:cs="Sylfaen"/>
          <w:szCs w:val="24"/>
          <w:lang w:val="hy-AM"/>
        </w:rPr>
        <w:softHyphen/>
        <w:t>ցության իրավունքի պահանջներին իր տվյալների համապատասխանության մասին.</w:t>
      </w:r>
    </w:p>
    <w:p w:rsidR="008E0B31" w:rsidRPr="00AA608E" w:rsidRDefault="008D04C2" w:rsidP="008E0B31">
      <w:pPr>
        <w:shd w:val="clear" w:color="auto" w:fill="FFFFFF"/>
        <w:ind w:firstLine="567"/>
        <w:jc w:val="both"/>
        <w:rPr>
          <w:rFonts w:ascii="GHEA Grapalat" w:hAnsi="GHEA Grapalat" w:cs="Sylfaen"/>
          <w:sz w:val="20"/>
          <w:lang w:val="hy-AM"/>
        </w:rPr>
      </w:pPr>
      <w:r w:rsidRPr="00AA608E">
        <w:rPr>
          <w:rFonts w:ascii="GHEA Grapalat" w:hAnsi="GHEA Grapalat" w:cs="Sylfaen"/>
          <w:sz w:val="20"/>
          <w:lang w:val="hy-AM"/>
        </w:rPr>
        <w:t>Բ</w:t>
      </w:r>
      <w:r w:rsidR="008E0B31" w:rsidRPr="00AA608E">
        <w:rPr>
          <w:rFonts w:ascii="GHEA Grapalat" w:hAnsi="GHEA Grapalat" w:cs="Sylfaen"/>
          <w:sz w:val="20"/>
          <w:lang w:val="hy-AM"/>
        </w:rPr>
        <w:t>)</w:t>
      </w:r>
      <w:r w:rsidR="008E0B31" w:rsidRPr="00AA608E">
        <w:rPr>
          <w:rFonts w:ascii="GHEA Grapalat" w:hAnsi="GHEA Grapalat" w:cs="Sylfaen"/>
          <w:lang w:val="hy-AM"/>
        </w:rPr>
        <w:t xml:space="preserve"> </w:t>
      </w:r>
      <w:r w:rsidR="008E0B31" w:rsidRPr="00AA608E">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8E0B31" w:rsidRPr="00AA608E" w:rsidRDefault="008D04C2"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lang w:val="hy-AM"/>
        </w:rPr>
        <w:t>Գ</w:t>
      </w:r>
      <w:r w:rsidR="008E0B31" w:rsidRPr="00AA608E">
        <w:rPr>
          <w:rFonts w:ascii="GHEA Grapalat" w:hAnsi="GHEA Grapalat" w:cs="Sylfaen"/>
          <w:szCs w:val="24"/>
          <w:lang w:val="hy-AM"/>
        </w:rPr>
        <w:t xml:space="preserve">) հայտարարություն սույն ընթացակարգի շրջանակում գերիշխող դիրքի չարաշահման և հակամրցակցային համաձայնության բացակայության մասին. </w:t>
      </w:r>
    </w:p>
    <w:p w:rsidR="008E0B31" w:rsidRPr="00AA608E" w:rsidRDefault="008D04C2" w:rsidP="009911F6">
      <w:pPr>
        <w:pStyle w:val="23"/>
        <w:spacing w:line="240" w:lineRule="auto"/>
        <w:ind w:firstLine="0"/>
        <w:rPr>
          <w:rFonts w:ascii="GHEA Grapalat" w:hAnsi="GHEA Grapalat" w:cs="Sylfaen"/>
          <w:szCs w:val="24"/>
          <w:lang w:val="hy-AM"/>
        </w:rPr>
      </w:pPr>
      <w:bookmarkStart w:id="4" w:name="_Hlk9261892"/>
      <w:bookmarkEnd w:id="3"/>
      <w:r w:rsidRPr="00AA608E">
        <w:rPr>
          <w:rFonts w:ascii="GHEA Grapalat" w:hAnsi="GHEA Grapalat" w:cs="Sylfaen"/>
          <w:szCs w:val="24"/>
          <w:lang w:val="hy-AM"/>
        </w:rPr>
        <w:t>Դ</w:t>
      </w:r>
      <w:r w:rsidR="008E0B31" w:rsidRPr="00AA608E">
        <w:rPr>
          <w:rFonts w:ascii="GHEA Grapalat" w:hAnsi="GHEA Grapalat" w:cs="Sylfaen"/>
          <w:szCs w:val="24"/>
          <w:lang w:val="hy-AM"/>
        </w:rPr>
        <w:t>)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0B31" w:rsidRPr="00AA608E" w:rsidRDefault="008D04C2" w:rsidP="009911F6">
      <w:pPr>
        <w:pStyle w:val="norm"/>
        <w:spacing w:line="240" w:lineRule="auto"/>
        <w:ind w:firstLine="0"/>
        <w:rPr>
          <w:rFonts w:ascii="GHEA Grapalat" w:hAnsi="GHEA Grapalat" w:cs="Sylfaen"/>
          <w:szCs w:val="24"/>
          <w:lang w:val="hy-AM"/>
        </w:rPr>
      </w:pPr>
      <w:r w:rsidRPr="00AA608E">
        <w:rPr>
          <w:rFonts w:ascii="GHEA Grapalat" w:hAnsi="GHEA Grapalat"/>
          <w:sz w:val="20"/>
          <w:lang w:val="hy-AM"/>
        </w:rPr>
        <w:t>Ե</w:t>
      </w:r>
      <w:r w:rsidR="008E0B31" w:rsidRPr="00AA608E">
        <w:rPr>
          <w:rFonts w:ascii="GHEA Grapalat" w:hAnsi="GHEA Grapalat"/>
          <w:sz w:val="20"/>
          <w:lang w:val="hy-AM"/>
        </w:rPr>
        <w:t xml:space="preserve">) </w:t>
      </w:r>
      <w:r w:rsidR="008E0B31" w:rsidRPr="00AA608E">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8E0B31" w:rsidRPr="00AA608E">
        <w:rPr>
          <w:rFonts w:ascii="GHEA Grapalat" w:hAnsi="GHEA Grapalat"/>
          <w:sz w:val="20"/>
          <w:lang w:val="hy-AM"/>
        </w:rPr>
        <w:t xml:space="preserve">: Ընդ որում </w:t>
      </w:r>
      <w:r w:rsidR="008E0B31" w:rsidRPr="00AA608E">
        <w:rPr>
          <w:rFonts w:ascii="GHEA Grapalat" w:hAnsi="GHEA Grapalat" w:cs="Sylfaen"/>
          <w:sz w:val="20"/>
          <w:lang w:val="hy-AM"/>
        </w:rPr>
        <w:t xml:space="preserve">եթե մասնակիցը հայտարարվում է </w:t>
      </w:r>
      <w:r w:rsidR="008E0B31" w:rsidRPr="00AA608E">
        <w:rPr>
          <w:rFonts w:ascii="GHEA Grapalat" w:hAnsi="GHEA Grapalat" w:cs="Sylfaen"/>
          <w:sz w:val="20"/>
          <w:lang w:val="hy-AM"/>
        </w:rPr>
        <w:lastRenderedPageBreak/>
        <w:t>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008E0B31" w:rsidRPr="00AA608E">
        <w:rPr>
          <w:rFonts w:ascii="GHEA Grapalat" w:hAnsi="GHEA Grapalat" w:cs="Sylfaen"/>
          <w:szCs w:val="24"/>
          <w:lang w:val="hy-AM"/>
        </w:rPr>
        <w:t xml:space="preserve"> </w:t>
      </w:r>
    </w:p>
    <w:p w:rsidR="008E0B31" w:rsidRPr="00AA608E" w:rsidRDefault="008E0B31" w:rsidP="009911F6">
      <w:pPr>
        <w:pStyle w:val="norm"/>
        <w:spacing w:line="240" w:lineRule="auto"/>
        <w:ind w:firstLine="0"/>
        <w:rPr>
          <w:rFonts w:ascii="GHEA Grapalat" w:hAnsi="GHEA Grapalat"/>
          <w:sz w:val="20"/>
          <w:lang w:val="hy-AM"/>
        </w:rPr>
      </w:pPr>
      <w:r w:rsidRPr="00AA608E">
        <w:rPr>
          <w:rFonts w:ascii="GHEA Grapalat" w:hAnsi="GHEA Grapalat" w:cs="Sylfaen"/>
          <w:sz w:val="20"/>
          <w:szCs w:val="24"/>
          <w:lang w:val="hy-AM" w:eastAsia="en-US"/>
        </w:rPr>
        <w:t xml:space="preserve">2) իր կողմից առաջարկվող </w:t>
      </w:r>
      <w:r w:rsidR="00C673A6" w:rsidRPr="00AA608E">
        <w:rPr>
          <w:rFonts w:ascii="GHEA Grapalat" w:hAnsi="GHEA Grapalat" w:cs="Sylfaen"/>
          <w:sz w:val="20"/>
          <w:szCs w:val="24"/>
          <w:lang w:val="hy-AM" w:eastAsia="en-US"/>
        </w:rPr>
        <w:t xml:space="preserve">ապրանքի տեխնիկական բնութագրերը, </w:t>
      </w:r>
      <w:r w:rsidRPr="00AA608E">
        <w:rPr>
          <w:rFonts w:ascii="GHEA Grapalat" w:hAnsi="GHEA Grapalat" w:cs="Sylfaen"/>
          <w:sz w:val="20"/>
          <w:szCs w:val="24"/>
          <w:lang w:val="hy-AM" w:eastAsia="en-US"/>
        </w:rPr>
        <w:t>(այսուհետ՝ ապրանքի ամբողջական նկարագիր).</w:t>
      </w:r>
      <w:r w:rsidRPr="00AA608E">
        <w:rPr>
          <w:rFonts w:ascii="GHEA Grapalat" w:hAnsi="GHEA Grapalat" w:cs="Sylfaen"/>
          <w:sz w:val="20"/>
          <w:szCs w:val="24"/>
          <w:vertAlign w:val="superscript"/>
          <w:lang w:val="hy-AM" w:eastAsia="en-US"/>
        </w:rPr>
        <w:t>7</w:t>
      </w:r>
      <w:r w:rsidRPr="00AA608E">
        <w:rPr>
          <w:rStyle w:val="af6"/>
          <w:rFonts w:ascii="GHEA Grapalat" w:hAnsi="GHEA Grapalat" w:cs="Sylfaen"/>
          <w:color w:val="FFFFFF"/>
          <w:sz w:val="20"/>
          <w:szCs w:val="24"/>
          <w:lang w:val="hy-AM" w:eastAsia="en-US"/>
        </w:rPr>
        <w:footnoteReference w:id="2"/>
      </w:r>
    </w:p>
    <w:bookmarkEnd w:id="4"/>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2) իր կողմից հաստատված գնային առաջարկ.</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bookmarkStart w:id="5" w:name="_Hlk9262052"/>
      <w:r w:rsidRPr="00AA608E">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8E0B31" w:rsidRPr="00AA608E" w:rsidRDefault="008E0B31" w:rsidP="008E0B31">
      <w:pPr>
        <w:pStyle w:val="norm"/>
        <w:numPr>
          <w:ilvl w:val="0"/>
          <w:numId w:val="18"/>
        </w:numPr>
        <w:spacing w:line="240" w:lineRule="auto"/>
        <w:ind w:left="0" w:firstLine="810"/>
        <w:rPr>
          <w:rFonts w:ascii="GHEA Grapalat" w:hAnsi="GHEA Grapalat" w:cs="Sylfaen"/>
          <w:sz w:val="20"/>
          <w:szCs w:val="24"/>
          <w:lang w:val="hy-AM" w:eastAsia="en-US"/>
        </w:rPr>
      </w:pPr>
      <w:r w:rsidRPr="00AA608E">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8E0B31" w:rsidRPr="00AA608E" w:rsidRDefault="008E0B31" w:rsidP="008E0B31">
      <w:pPr>
        <w:pStyle w:val="norm"/>
        <w:numPr>
          <w:ilvl w:val="0"/>
          <w:numId w:val="18"/>
        </w:numPr>
        <w:spacing w:line="240" w:lineRule="auto"/>
        <w:ind w:left="0" w:firstLine="810"/>
        <w:rPr>
          <w:rFonts w:ascii="GHEA Grapalat" w:hAnsi="GHEA Grapalat" w:cs="Sylfaen"/>
          <w:sz w:val="20"/>
          <w:szCs w:val="24"/>
          <w:lang w:val="hy-AM" w:eastAsia="en-US"/>
        </w:rPr>
      </w:pPr>
      <w:r w:rsidRPr="00AA608E">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8E0B31" w:rsidRPr="00AA608E" w:rsidRDefault="008E0B31" w:rsidP="008E0B31">
      <w:pPr>
        <w:pStyle w:val="norm"/>
        <w:spacing w:line="240" w:lineRule="auto"/>
        <w:rPr>
          <w:rFonts w:ascii="GHEA Grapalat" w:hAnsi="GHEA Grapalat" w:cs="Sylfaen"/>
          <w:sz w:val="20"/>
          <w:szCs w:val="24"/>
          <w:lang w:val="hy-AM" w:eastAsia="en-US"/>
        </w:rPr>
      </w:pPr>
    </w:p>
    <w:p w:rsidR="008E0B31" w:rsidRPr="00AA608E" w:rsidRDefault="008E0B31" w:rsidP="008E0B31">
      <w:pPr>
        <w:jc w:val="center"/>
        <w:rPr>
          <w:rFonts w:ascii="GHEA Grapalat" w:hAnsi="GHEA Grapalat" w:cs="Arial"/>
          <w:b/>
          <w:sz w:val="20"/>
          <w:lang w:val="es-ES"/>
        </w:rPr>
      </w:pPr>
      <w:r w:rsidRPr="00AA608E">
        <w:rPr>
          <w:rFonts w:ascii="GHEA Grapalat" w:hAnsi="GHEA Grapalat"/>
          <w:b/>
          <w:sz w:val="20"/>
          <w:lang w:val="es-ES"/>
        </w:rPr>
        <w:t xml:space="preserve">5.   </w:t>
      </w:r>
      <w:r w:rsidRPr="00AA608E">
        <w:rPr>
          <w:rFonts w:ascii="GHEA Grapalat" w:hAnsi="GHEA Grapalat" w:cs="Sylfaen"/>
          <w:b/>
          <w:sz w:val="20"/>
          <w:lang w:val="es-ES"/>
        </w:rPr>
        <w:t>ՀԱՅՏԻ</w:t>
      </w:r>
      <w:r w:rsidRPr="00AA608E">
        <w:rPr>
          <w:rFonts w:ascii="GHEA Grapalat" w:hAnsi="GHEA Grapalat" w:cs="Arial"/>
          <w:b/>
          <w:sz w:val="20"/>
          <w:lang w:val="es-ES"/>
        </w:rPr>
        <w:t xml:space="preserve">   </w:t>
      </w:r>
      <w:r w:rsidRPr="00AA608E">
        <w:rPr>
          <w:rFonts w:ascii="GHEA Grapalat" w:hAnsi="GHEA Grapalat" w:cs="Sylfaen"/>
          <w:b/>
          <w:sz w:val="20"/>
          <w:lang w:val="es-ES"/>
        </w:rPr>
        <w:t>ԳՆԱՅԻՆ</w:t>
      </w:r>
      <w:r w:rsidRPr="00AA608E">
        <w:rPr>
          <w:rFonts w:ascii="GHEA Grapalat" w:hAnsi="GHEA Grapalat" w:cs="Arial"/>
          <w:b/>
          <w:sz w:val="20"/>
          <w:lang w:val="es-ES"/>
        </w:rPr>
        <w:t xml:space="preserve">  </w:t>
      </w:r>
      <w:r w:rsidRPr="00AA608E">
        <w:rPr>
          <w:rFonts w:ascii="GHEA Grapalat" w:hAnsi="GHEA Grapalat" w:cs="Sylfaen"/>
          <w:b/>
          <w:sz w:val="20"/>
          <w:lang w:val="es-ES"/>
        </w:rPr>
        <w:t>ԱՌԱՋԱՐԿԸ</w:t>
      </w:r>
      <w:r w:rsidRPr="00AA608E">
        <w:rPr>
          <w:rFonts w:ascii="GHEA Grapalat" w:hAnsi="GHEA Grapalat" w:cs="Arial"/>
          <w:b/>
          <w:sz w:val="20"/>
          <w:lang w:val="es-ES"/>
        </w:rPr>
        <w:t xml:space="preserve"> </w:t>
      </w:r>
    </w:p>
    <w:p w:rsidR="008E0B31" w:rsidRPr="00AA608E" w:rsidRDefault="008E0B31" w:rsidP="008E0B31">
      <w:pPr>
        <w:jc w:val="center"/>
        <w:rPr>
          <w:rFonts w:ascii="GHEA Grapalat" w:hAnsi="GHEA Grapalat" w:cs="Arial"/>
          <w:b/>
          <w:sz w:val="20"/>
          <w:lang w:val="es-ES"/>
        </w:rPr>
      </w:pPr>
    </w:p>
    <w:p w:rsidR="008E0B31" w:rsidRPr="00AA608E" w:rsidRDefault="008E0B31" w:rsidP="009911F6">
      <w:pPr>
        <w:jc w:val="both"/>
        <w:rPr>
          <w:rFonts w:ascii="GHEA Grapalat" w:hAnsi="GHEA Grapalat"/>
          <w:sz w:val="20"/>
          <w:lang w:val="es-ES"/>
        </w:rPr>
      </w:pPr>
      <w:r w:rsidRPr="00AA608E">
        <w:rPr>
          <w:rFonts w:ascii="GHEA Grapalat" w:hAnsi="GHEA Grapalat" w:cs="Sylfaen"/>
          <w:sz w:val="20"/>
          <w:lang w:val="es-ES"/>
        </w:rPr>
        <w:t xml:space="preserve">5.1 </w:t>
      </w:r>
      <w:r w:rsidRPr="00AA608E">
        <w:rPr>
          <w:rFonts w:ascii="GHEA Grapalat" w:hAnsi="GHEA Grapalat" w:cs="Sylfaen"/>
          <w:sz w:val="20"/>
          <w:lang w:val="hy-AM"/>
        </w:rPr>
        <w:t>Առաջարկվող</w:t>
      </w:r>
      <w:r w:rsidRPr="00AA608E">
        <w:rPr>
          <w:rFonts w:ascii="GHEA Grapalat" w:hAnsi="GHEA Grapalat" w:cs="Sylfaen"/>
          <w:sz w:val="20"/>
          <w:lang w:val="es-ES"/>
        </w:rPr>
        <w:t xml:space="preserve"> </w:t>
      </w:r>
      <w:r w:rsidRPr="00AA608E">
        <w:rPr>
          <w:rFonts w:ascii="GHEA Grapalat" w:hAnsi="GHEA Grapalat" w:cs="Sylfaen"/>
          <w:sz w:val="20"/>
          <w:lang w:val="hy-AM"/>
        </w:rPr>
        <w:t>գինը</w:t>
      </w:r>
      <w:r w:rsidRPr="00AA608E">
        <w:rPr>
          <w:rFonts w:ascii="GHEA Grapalat" w:hAnsi="GHEA Grapalat" w:cs="Sylfaen"/>
          <w:sz w:val="20"/>
          <w:lang w:val="es-ES"/>
        </w:rPr>
        <w:t xml:space="preserve"> </w:t>
      </w:r>
      <w:r w:rsidRPr="00AA608E">
        <w:rPr>
          <w:rFonts w:ascii="GHEA Grapalat" w:hAnsi="GHEA Grapalat" w:cs="Sylfaen"/>
          <w:sz w:val="20"/>
          <w:lang w:val="hy-AM"/>
        </w:rPr>
        <w:t>ապրանքի</w:t>
      </w:r>
      <w:r w:rsidRPr="00AA608E">
        <w:rPr>
          <w:rFonts w:ascii="GHEA Grapalat" w:hAnsi="GHEA Grapalat" w:cs="Sylfaen"/>
          <w:sz w:val="20"/>
          <w:lang w:val="es-ES"/>
        </w:rPr>
        <w:t xml:space="preserve"> </w:t>
      </w:r>
      <w:r w:rsidRPr="00AA608E">
        <w:rPr>
          <w:rFonts w:ascii="GHEA Grapalat" w:hAnsi="GHEA Grapalat" w:cs="Sylfaen"/>
          <w:sz w:val="20"/>
          <w:lang w:val="hy-AM"/>
        </w:rPr>
        <w:t>արժեքից</w:t>
      </w:r>
      <w:r w:rsidRPr="00AA608E">
        <w:rPr>
          <w:rFonts w:ascii="GHEA Grapalat" w:hAnsi="GHEA Grapalat" w:cs="Sylfaen"/>
          <w:sz w:val="20"/>
          <w:lang w:val="es-ES"/>
        </w:rPr>
        <w:t xml:space="preserve"> </w:t>
      </w:r>
      <w:r w:rsidRPr="00AA608E">
        <w:rPr>
          <w:rFonts w:ascii="GHEA Grapalat" w:hAnsi="GHEA Grapalat" w:cs="Sylfaen"/>
          <w:sz w:val="20"/>
          <w:lang w:val="hy-AM"/>
        </w:rPr>
        <w:t>բացի</w:t>
      </w:r>
      <w:r w:rsidRPr="00AA608E">
        <w:rPr>
          <w:rFonts w:ascii="GHEA Grapalat" w:hAnsi="GHEA Grapalat" w:cs="Sylfaen"/>
          <w:sz w:val="20"/>
          <w:lang w:val="es-ES"/>
        </w:rPr>
        <w:t xml:space="preserve"> </w:t>
      </w:r>
      <w:r w:rsidRPr="00AA608E">
        <w:rPr>
          <w:rFonts w:ascii="GHEA Grapalat" w:hAnsi="GHEA Grapalat" w:cs="Sylfaen"/>
          <w:sz w:val="20"/>
          <w:lang w:val="hy-AM"/>
        </w:rPr>
        <w:t>ներառում</w:t>
      </w:r>
      <w:r w:rsidRPr="00AA608E">
        <w:rPr>
          <w:rFonts w:ascii="GHEA Grapalat" w:hAnsi="GHEA Grapalat" w:cs="Sylfaen"/>
          <w:sz w:val="20"/>
          <w:lang w:val="es-ES"/>
        </w:rPr>
        <w:t xml:space="preserve"> </w:t>
      </w:r>
      <w:r w:rsidRPr="00AA608E">
        <w:rPr>
          <w:rFonts w:ascii="GHEA Grapalat" w:hAnsi="GHEA Grapalat" w:cs="Sylfaen"/>
          <w:sz w:val="20"/>
          <w:lang w:val="hy-AM"/>
        </w:rPr>
        <w:t>է</w:t>
      </w:r>
      <w:r w:rsidRPr="00AA608E">
        <w:rPr>
          <w:rFonts w:ascii="GHEA Grapalat" w:hAnsi="GHEA Grapalat" w:cs="Sylfaen"/>
          <w:sz w:val="20"/>
          <w:lang w:val="es-ES"/>
        </w:rPr>
        <w:t xml:space="preserve"> </w:t>
      </w:r>
      <w:r w:rsidRPr="00AA608E">
        <w:rPr>
          <w:rFonts w:ascii="GHEA Grapalat" w:hAnsi="GHEA Grapalat" w:cs="Sylfaen"/>
          <w:sz w:val="20"/>
          <w:lang w:val="hy-AM"/>
        </w:rPr>
        <w:t>փոխադրման</w:t>
      </w:r>
      <w:r w:rsidRPr="00AA608E">
        <w:rPr>
          <w:rFonts w:ascii="GHEA Grapalat" w:hAnsi="GHEA Grapalat" w:cs="Sylfaen"/>
          <w:sz w:val="20"/>
          <w:lang w:val="es-ES"/>
        </w:rPr>
        <w:t xml:space="preserve">, </w:t>
      </w:r>
      <w:r w:rsidRPr="00AA608E">
        <w:rPr>
          <w:rFonts w:ascii="GHEA Grapalat" w:hAnsi="GHEA Grapalat" w:cs="Sylfaen"/>
          <w:sz w:val="20"/>
          <w:lang w:val="hy-AM"/>
        </w:rPr>
        <w:t>ապահովագրման</w:t>
      </w:r>
      <w:r w:rsidRPr="00AA608E">
        <w:rPr>
          <w:rFonts w:ascii="GHEA Grapalat" w:hAnsi="GHEA Grapalat" w:cs="Sylfaen"/>
          <w:sz w:val="20"/>
          <w:lang w:val="es-ES"/>
        </w:rPr>
        <w:t xml:space="preserve">, </w:t>
      </w:r>
      <w:r w:rsidRPr="00AA608E">
        <w:rPr>
          <w:rFonts w:ascii="GHEA Grapalat" w:hAnsi="GHEA Grapalat" w:cs="Sylfaen"/>
          <w:sz w:val="20"/>
          <w:lang w:val="hy-AM"/>
        </w:rPr>
        <w:t>տուրքերի</w:t>
      </w:r>
      <w:r w:rsidRPr="00AA608E">
        <w:rPr>
          <w:rFonts w:ascii="GHEA Grapalat" w:hAnsi="GHEA Grapalat" w:cs="Sylfaen"/>
          <w:sz w:val="20"/>
          <w:lang w:val="es-ES"/>
        </w:rPr>
        <w:t xml:space="preserve">, </w:t>
      </w:r>
      <w:r w:rsidRPr="00AA608E">
        <w:rPr>
          <w:rFonts w:ascii="GHEA Grapalat" w:hAnsi="GHEA Grapalat" w:cs="Sylfaen"/>
          <w:sz w:val="20"/>
          <w:lang w:val="hy-AM"/>
        </w:rPr>
        <w:t>հարկերի</w:t>
      </w:r>
      <w:r w:rsidRPr="00AA608E">
        <w:rPr>
          <w:rFonts w:ascii="GHEA Grapalat" w:hAnsi="GHEA Grapalat" w:cs="Sylfaen"/>
          <w:sz w:val="20"/>
          <w:lang w:val="es-ES"/>
        </w:rPr>
        <w:t xml:space="preserve">, </w:t>
      </w:r>
      <w:r w:rsidRPr="00AA608E">
        <w:rPr>
          <w:rFonts w:ascii="GHEA Grapalat" w:hAnsi="GHEA Grapalat" w:cs="Sylfaen"/>
          <w:sz w:val="20"/>
          <w:lang w:val="hy-AM"/>
        </w:rPr>
        <w:t>այլ</w:t>
      </w:r>
      <w:r w:rsidRPr="00AA608E">
        <w:rPr>
          <w:rFonts w:ascii="GHEA Grapalat" w:hAnsi="GHEA Grapalat" w:cs="Sylfaen"/>
          <w:sz w:val="20"/>
          <w:lang w:val="es-ES"/>
        </w:rPr>
        <w:t xml:space="preserve"> </w:t>
      </w:r>
      <w:r w:rsidRPr="00AA608E">
        <w:rPr>
          <w:rFonts w:ascii="GHEA Grapalat" w:hAnsi="GHEA Grapalat" w:cs="Sylfaen"/>
          <w:sz w:val="20"/>
          <w:lang w:val="hy-AM"/>
        </w:rPr>
        <w:t>վճարումների</w:t>
      </w:r>
      <w:r w:rsidRPr="00AA608E">
        <w:rPr>
          <w:rFonts w:ascii="GHEA Grapalat" w:hAnsi="GHEA Grapalat" w:cs="Sylfaen"/>
          <w:sz w:val="20"/>
          <w:lang w:val="es-ES"/>
        </w:rPr>
        <w:t xml:space="preserve"> </w:t>
      </w:r>
      <w:r w:rsidRPr="00AA608E">
        <w:rPr>
          <w:rFonts w:ascii="GHEA Grapalat" w:hAnsi="GHEA Grapalat" w:cs="Sylfaen"/>
          <w:sz w:val="20"/>
          <w:lang w:val="hy-AM"/>
        </w:rPr>
        <w:t>գծով</w:t>
      </w:r>
      <w:r w:rsidRPr="00AA608E">
        <w:rPr>
          <w:rFonts w:ascii="GHEA Grapalat" w:hAnsi="GHEA Grapalat" w:cs="Sylfaen"/>
          <w:sz w:val="20"/>
          <w:lang w:val="es-ES"/>
        </w:rPr>
        <w:t xml:space="preserve"> </w:t>
      </w:r>
      <w:r w:rsidRPr="00AA608E">
        <w:rPr>
          <w:rFonts w:ascii="GHEA Grapalat" w:hAnsi="GHEA Grapalat" w:cs="Sylfaen"/>
          <w:sz w:val="20"/>
          <w:lang w:val="hy-AM"/>
        </w:rPr>
        <w:t>ծախսերը</w:t>
      </w:r>
      <w:r w:rsidRPr="00AA608E">
        <w:rPr>
          <w:rFonts w:ascii="GHEA Grapalat" w:hAnsi="GHEA Grapalat" w:cs="Sylfaen"/>
          <w:sz w:val="20"/>
          <w:lang w:val="es-ES"/>
        </w:rPr>
        <w:t xml:space="preserve"> </w:t>
      </w:r>
      <w:r w:rsidRPr="00AA608E">
        <w:rPr>
          <w:rFonts w:ascii="GHEA Grapalat" w:hAnsi="GHEA Grapalat" w:cs="Sylfaen"/>
          <w:sz w:val="20"/>
          <w:lang w:val="hy-AM"/>
        </w:rPr>
        <w:t>և</w:t>
      </w:r>
      <w:r w:rsidRPr="00AA608E">
        <w:rPr>
          <w:rFonts w:ascii="GHEA Grapalat" w:hAnsi="GHEA Grapalat" w:cs="Sylfaen"/>
          <w:sz w:val="20"/>
          <w:lang w:val="es-ES"/>
        </w:rPr>
        <w:t xml:space="preserve"> </w:t>
      </w:r>
      <w:r w:rsidRPr="00AA608E">
        <w:rPr>
          <w:rFonts w:ascii="GHEA Grapalat" w:hAnsi="GHEA Grapalat" w:cs="Sylfaen"/>
          <w:sz w:val="20"/>
          <w:lang w:val="hy-AM"/>
        </w:rPr>
        <w:t>չի</w:t>
      </w:r>
      <w:r w:rsidRPr="00AA608E">
        <w:rPr>
          <w:rFonts w:ascii="GHEA Grapalat" w:hAnsi="GHEA Grapalat" w:cs="Sylfaen"/>
          <w:sz w:val="20"/>
          <w:lang w:val="es-ES"/>
        </w:rPr>
        <w:t xml:space="preserve"> </w:t>
      </w:r>
      <w:r w:rsidRPr="00AA608E">
        <w:rPr>
          <w:rFonts w:ascii="GHEA Grapalat" w:hAnsi="GHEA Grapalat" w:cs="Sylfaen"/>
          <w:sz w:val="20"/>
          <w:lang w:val="hy-AM"/>
        </w:rPr>
        <w:t>կարող</w:t>
      </w:r>
      <w:r w:rsidRPr="00AA608E">
        <w:rPr>
          <w:rFonts w:ascii="GHEA Grapalat" w:hAnsi="GHEA Grapalat" w:cs="Sylfaen"/>
          <w:sz w:val="20"/>
          <w:lang w:val="es-ES"/>
        </w:rPr>
        <w:t xml:space="preserve"> </w:t>
      </w:r>
      <w:r w:rsidRPr="00AA608E">
        <w:rPr>
          <w:rFonts w:ascii="GHEA Grapalat" w:hAnsi="GHEA Grapalat" w:cs="Sylfaen"/>
          <w:sz w:val="20"/>
          <w:lang w:val="hy-AM"/>
        </w:rPr>
        <w:t>պակաս</w:t>
      </w:r>
      <w:r w:rsidRPr="00AA608E">
        <w:rPr>
          <w:rFonts w:ascii="GHEA Grapalat" w:hAnsi="GHEA Grapalat" w:cs="Sylfaen"/>
          <w:sz w:val="20"/>
          <w:lang w:val="es-ES"/>
        </w:rPr>
        <w:t xml:space="preserve"> </w:t>
      </w:r>
      <w:r w:rsidRPr="00AA608E">
        <w:rPr>
          <w:rFonts w:ascii="GHEA Grapalat" w:hAnsi="GHEA Grapalat" w:cs="Sylfaen"/>
          <w:sz w:val="20"/>
          <w:lang w:val="hy-AM"/>
        </w:rPr>
        <w:t>լինել</w:t>
      </w:r>
      <w:r w:rsidRPr="00AA608E">
        <w:rPr>
          <w:rFonts w:ascii="GHEA Grapalat" w:hAnsi="GHEA Grapalat" w:cs="Sylfaen"/>
          <w:sz w:val="20"/>
          <w:lang w:val="es-ES"/>
        </w:rPr>
        <w:t xml:space="preserve"> </w:t>
      </w:r>
      <w:r w:rsidRPr="00AA608E">
        <w:rPr>
          <w:rFonts w:ascii="GHEA Grapalat" w:hAnsi="GHEA Grapalat" w:cs="Sylfaen"/>
          <w:sz w:val="20"/>
          <w:lang w:val="hy-AM"/>
        </w:rPr>
        <w:t>դրանց</w:t>
      </w:r>
      <w:r w:rsidRPr="00AA608E">
        <w:rPr>
          <w:rFonts w:ascii="GHEA Grapalat" w:hAnsi="GHEA Grapalat" w:cs="Sylfaen"/>
          <w:sz w:val="20"/>
          <w:lang w:val="es-ES"/>
        </w:rPr>
        <w:t xml:space="preserve"> </w:t>
      </w:r>
      <w:r w:rsidRPr="00AA608E">
        <w:rPr>
          <w:rFonts w:ascii="GHEA Grapalat" w:hAnsi="GHEA Grapalat" w:cs="Sylfaen"/>
          <w:sz w:val="20"/>
          <w:lang w:val="hy-AM"/>
        </w:rPr>
        <w:t>ինքնարժեքից</w:t>
      </w:r>
      <w:r w:rsidRPr="00AA608E">
        <w:rPr>
          <w:rFonts w:ascii="GHEA Grapalat" w:hAnsi="GHEA Grapalat" w:cs="Sylfaen"/>
          <w:sz w:val="20"/>
          <w:lang w:val="es-ES"/>
        </w:rPr>
        <w:t xml:space="preserve">: </w:t>
      </w:r>
      <w:r w:rsidRPr="00AA608E">
        <w:rPr>
          <w:rFonts w:ascii="GHEA Grapalat" w:hAnsi="GHEA Grapalat" w:cs="Sylfaen"/>
          <w:sz w:val="20"/>
          <w:lang w:val="hy-AM"/>
        </w:rPr>
        <w:t>Առաջարկվող</w:t>
      </w:r>
      <w:r w:rsidRPr="00AA608E">
        <w:rPr>
          <w:rFonts w:ascii="GHEA Grapalat" w:hAnsi="GHEA Grapalat" w:cs="Sylfaen"/>
          <w:sz w:val="20"/>
          <w:lang w:val="es-ES"/>
        </w:rPr>
        <w:t xml:space="preserve"> </w:t>
      </w:r>
      <w:r w:rsidRPr="00AA608E">
        <w:rPr>
          <w:rFonts w:ascii="GHEA Grapalat" w:hAnsi="GHEA Grapalat" w:cs="Sylfaen"/>
          <w:sz w:val="20"/>
          <w:lang w:val="hy-AM"/>
        </w:rPr>
        <w:t>գնի</w:t>
      </w:r>
      <w:r w:rsidRPr="00AA608E">
        <w:rPr>
          <w:rFonts w:ascii="GHEA Grapalat" w:hAnsi="GHEA Grapalat" w:cs="Sylfaen"/>
          <w:sz w:val="20"/>
          <w:lang w:val="es-ES"/>
        </w:rPr>
        <w:t xml:space="preserve">  </w:t>
      </w:r>
      <w:r w:rsidRPr="00AA608E">
        <w:rPr>
          <w:rFonts w:ascii="GHEA Grapalat" w:hAnsi="GHEA Grapalat" w:cs="Sylfaen"/>
          <w:sz w:val="20"/>
          <w:lang w:val="hy-AM"/>
        </w:rPr>
        <w:t>հաշվարկը</w:t>
      </w:r>
      <w:r w:rsidRPr="00AA608E">
        <w:rPr>
          <w:rFonts w:ascii="GHEA Grapalat" w:hAnsi="GHEA Grapalat" w:cs="Sylfaen"/>
          <w:sz w:val="20"/>
          <w:lang w:val="es-ES"/>
        </w:rPr>
        <w:t xml:space="preserve"> </w:t>
      </w:r>
      <w:r w:rsidRPr="00AA608E">
        <w:rPr>
          <w:rFonts w:ascii="GHEA Grapalat" w:hAnsi="GHEA Grapalat" w:cs="Sylfaen"/>
          <w:sz w:val="20"/>
          <w:lang w:val="hy-AM"/>
        </w:rPr>
        <w:t>պետք</w:t>
      </w:r>
      <w:r w:rsidRPr="00AA608E">
        <w:rPr>
          <w:rFonts w:ascii="GHEA Grapalat" w:hAnsi="GHEA Grapalat" w:cs="Sylfaen"/>
          <w:sz w:val="20"/>
          <w:lang w:val="es-ES"/>
        </w:rPr>
        <w:t xml:space="preserve"> </w:t>
      </w:r>
      <w:r w:rsidRPr="00AA608E">
        <w:rPr>
          <w:rFonts w:ascii="GHEA Grapalat" w:hAnsi="GHEA Grapalat" w:cs="Sylfaen"/>
          <w:sz w:val="20"/>
          <w:lang w:val="hy-AM"/>
        </w:rPr>
        <w:t>է</w:t>
      </w:r>
      <w:r w:rsidRPr="00AA608E">
        <w:rPr>
          <w:rFonts w:ascii="GHEA Grapalat" w:hAnsi="GHEA Grapalat" w:cs="Sylfaen"/>
          <w:sz w:val="20"/>
          <w:lang w:val="es-ES"/>
        </w:rPr>
        <w:t xml:space="preserve"> </w:t>
      </w:r>
      <w:r w:rsidRPr="00AA608E">
        <w:rPr>
          <w:rFonts w:ascii="GHEA Grapalat" w:hAnsi="GHEA Grapalat" w:cs="Sylfaen"/>
          <w:sz w:val="20"/>
          <w:lang w:val="hy-AM"/>
        </w:rPr>
        <w:t>ներկայացվի</w:t>
      </w:r>
      <w:r w:rsidRPr="00AA608E">
        <w:rPr>
          <w:rFonts w:ascii="GHEA Grapalat" w:hAnsi="GHEA Grapalat" w:cs="Sylfaen"/>
          <w:sz w:val="20"/>
          <w:lang w:val="es-ES"/>
        </w:rPr>
        <w:t xml:space="preserve"> </w:t>
      </w:r>
      <w:r w:rsidRPr="00AA608E">
        <w:rPr>
          <w:rFonts w:ascii="GHEA Grapalat" w:hAnsi="GHEA Grapalat" w:cs="Sylfaen"/>
          <w:sz w:val="20"/>
          <w:lang w:val="hy-AM"/>
        </w:rPr>
        <w:t>հայտով</w:t>
      </w:r>
      <w:r w:rsidRPr="00AA608E">
        <w:rPr>
          <w:rFonts w:ascii="GHEA Grapalat" w:hAnsi="GHEA Grapalat"/>
          <w:sz w:val="20"/>
          <w:lang w:val="es-ES"/>
        </w:rPr>
        <w:t>:</w:t>
      </w:r>
    </w:p>
    <w:p w:rsidR="008E0B31" w:rsidRPr="00AA608E" w:rsidRDefault="008E0B31" w:rsidP="009911F6">
      <w:pPr>
        <w:pStyle w:val="norm"/>
        <w:spacing w:line="240" w:lineRule="auto"/>
        <w:ind w:firstLine="0"/>
        <w:rPr>
          <w:rFonts w:ascii="GHEA Grapalat" w:hAnsi="GHEA Grapalat" w:cs="Sylfaen"/>
          <w:sz w:val="20"/>
          <w:szCs w:val="24"/>
          <w:lang w:val="es-ES" w:eastAsia="en-US"/>
        </w:rPr>
      </w:pPr>
      <w:r w:rsidRPr="00AA608E">
        <w:rPr>
          <w:rFonts w:ascii="GHEA Grapalat" w:hAnsi="GHEA Grapalat"/>
          <w:sz w:val="20"/>
          <w:lang w:val="es-ES"/>
        </w:rPr>
        <w:t>5.</w:t>
      </w:r>
      <w:r w:rsidRPr="00AA608E">
        <w:rPr>
          <w:rFonts w:ascii="GHEA Grapalat" w:hAnsi="GHEA Grapalat"/>
          <w:sz w:val="20"/>
          <w:lang w:val="hy-AM"/>
        </w:rPr>
        <w:t>2</w:t>
      </w:r>
      <w:r w:rsidRPr="00AA608E">
        <w:rPr>
          <w:rFonts w:ascii="GHEA Grapalat" w:hAnsi="GHEA Grapalat" w:cs="Sylfaen"/>
          <w:sz w:val="20"/>
          <w:lang w:val="es-ES"/>
        </w:rPr>
        <w:t xml:space="preserve"> Մ</w:t>
      </w:r>
      <w:r w:rsidRPr="00AA608E">
        <w:rPr>
          <w:rFonts w:ascii="GHEA Grapalat" w:hAnsi="GHEA Grapalat" w:cs="Sylfaen"/>
          <w:sz w:val="20"/>
          <w:szCs w:val="24"/>
          <w:lang w:val="hy-AM" w:eastAsia="en-US"/>
        </w:rPr>
        <w:t xml:space="preserve">ասնակիցը գնային առաջարկը ներկայացնում է </w:t>
      </w:r>
      <w:r w:rsidRPr="00AA608E">
        <w:rPr>
          <w:rFonts w:ascii="GHEA Grapalat" w:hAnsi="GHEA Grapalat" w:cs="Sylfaen"/>
          <w:sz w:val="20"/>
          <w:lang w:val="hy-AM"/>
        </w:rPr>
        <w:t>ինքնարժեք, շահույթ</w:t>
      </w:r>
      <w:r w:rsidRPr="00AA608E">
        <w:rPr>
          <w:rFonts w:ascii="GHEA Grapalat" w:hAnsi="GHEA Grapalat" w:cs="Sylfaen"/>
          <w:szCs w:val="22"/>
          <w:lang w:val="es-ES"/>
        </w:rPr>
        <w:t xml:space="preserve"> </w:t>
      </w:r>
      <w:r w:rsidRPr="00AA608E">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AA608E">
        <w:rPr>
          <w:rFonts w:ascii="GHEA Grapalat" w:hAnsi="GHEA Grapalat" w:cs="Sylfaen"/>
          <w:sz w:val="20"/>
          <w:szCs w:val="24"/>
          <w:lang w:eastAsia="en-US"/>
        </w:rPr>
        <w:t>մ</w:t>
      </w:r>
      <w:r w:rsidRPr="00AA608E">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AA608E">
        <w:rPr>
          <w:rFonts w:ascii="GHEA Grapalat" w:hAnsi="GHEA Grapalat" w:cs="Sylfaen"/>
          <w:sz w:val="20"/>
          <w:szCs w:val="24"/>
          <w:lang w:val="es-ES" w:eastAsia="en-US"/>
        </w:rPr>
        <w:t xml:space="preserve"> </w:t>
      </w:r>
      <w:r w:rsidRPr="00AA608E">
        <w:rPr>
          <w:rFonts w:ascii="GHEA Grapalat" w:hAnsi="GHEA Grapalat" w:cs="Sylfaen"/>
          <w:sz w:val="20"/>
          <w:lang w:val="ru-RU"/>
        </w:rPr>
        <w:t>ներկայաց</w:t>
      </w:r>
      <w:r w:rsidRPr="00AA608E">
        <w:rPr>
          <w:rFonts w:ascii="GHEA Grapalat" w:hAnsi="GHEA Grapalat" w:cs="Sylfaen"/>
          <w:sz w:val="20"/>
        </w:rPr>
        <w:t>վող</w:t>
      </w:r>
      <w:r w:rsidRPr="00AA608E">
        <w:rPr>
          <w:rFonts w:ascii="GHEA Grapalat" w:hAnsi="GHEA Grapalat" w:cs="Sylfaen"/>
          <w:sz w:val="20"/>
          <w:lang w:val="es-ES"/>
        </w:rPr>
        <w:t xml:space="preserve"> </w:t>
      </w:r>
      <w:r w:rsidRPr="00AA608E">
        <w:rPr>
          <w:rFonts w:ascii="GHEA Grapalat" w:hAnsi="GHEA Grapalat" w:cs="Sylfaen"/>
          <w:sz w:val="20"/>
          <w:lang w:val="ru-RU"/>
        </w:rPr>
        <w:t>գնային</w:t>
      </w:r>
      <w:r w:rsidRPr="00AA608E">
        <w:rPr>
          <w:rFonts w:ascii="GHEA Grapalat" w:hAnsi="GHEA Grapalat" w:cs="Sylfaen"/>
          <w:sz w:val="20"/>
          <w:lang w:val="es-ES"/>
        </w:rPr>
        <w:t xml:space="preserve"> </w:t>
      </w:r>
      <w:r w:rsidRPr="00AA608E">
        <w:rPr>
          <w:rFonts w:ascii="GHEA Grapalat" w:hAnsi="GHEA Grapalat" w:cs="Sylfaen"/>
          <w:sz w:val="20"/>
          <w:lang w:val="ru-RU"/>
        </w:rPr>
        <w:t>առաջարկում</w:t>
      </w:r>
      <w:r w:rsidRPr="00AA608E">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AA608E">
        <w:rPr>
          <w:rFonts w:ascii="GHEA Grapalat" w:hAnsi="GHEA Grapalat" w:cs="Sylfaen"/>
          <w:sz w:val="20"/>
          <w:szCs w:val="24"/>
          <w:lang w:val="es-ES" w:eastAsia="en-US"/>
        </w:rPr>
        <w:t xml:space="preserve"> </w:t>
      </w:r>
    </w:p>
    <w:p w:rsidR="008E0B31" w:rsidRPr="00AA608E" w:rsidRDefault="008E0B31" w:rsidP="008E0B31">
      <w:pPr>
        <w:pStyle w:val="norm"/>
        <w:spacing w:line="240" w:lineRule="auto"/>
        <w:rPr>
          <w:rFonts w:ascii="GHEA Grapalat" w:hAnsi="GHEA Grapalat" w:cs="Sylfaen"/>
          <w:sz w:val="20"/>
          <w:szCs w:val="24"/>
          <w:lang w:val="hy-AM" w:eastAsia="en-US"/>
        </w:rPr>
      </w:pPr>
      <w:r w:rsidRPr="00AA608E">
        <w:rPr>
          <w:rFonts w:ascii="GHEA Grapalat" w:hAnsi="GHEA Grapalat" w:cs="Sylfaen"/>
          <w:sz w:val="20"/>
          <w:szCs w:val="24"/>
          <w:lang w:eastAsia="en-US"/>
        </w:rPr>
        <w:t>Մ</w:t>
      </w:r>
      <w:r w:rsidRPr="00AA608E">
        <w:rPr>
          <w:rFonts w:ascii="GHEA Grapalat" w:hAnsi="GHEA Grapalat" w:cs="Sylfaen"/>
          <w:sz w:val="20"/>
          <w:szCs w:val="24"/>
          <w:lang w:val="hy-AM" w:eastAsia="en-US"/>
        </w:rPr>
        <w:t>ասնակիցների գնային առաջարկների գնահատում</w:t>
      </w:r>
      <w:r w:rsidRPr="00AA608E">
        <w:rPr>
          <w:rFonts w:ascii="GHEA Grapalat" w:hAnsi="GHEA Grapalat" w:cs="Sylfaen"/>
          <w:sz w:val="20"/>
          <w:szCs w:val="24"/>
          <w:lang w:eastAsia="en-US"/>
        </w:rPr>
        <w:t>ն</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eastAsia="en-US"/>
        </w:rPr>
        <w:t>ու</w:t>
      </w:r>
      <w:r w:rsidRPr="00AA608E">
        <w:rPr>
          <w:rFonts w:ascii="GHEA Grapalat" w:hAnsi="GHEA Grapalat" w:cs="Sylfaen"/>
          <w:sz w:val="20"/>
          <w:szCs w:val="24"/>
          <w:lang w:val="hy-AM" w:eastAsia="en-US"/>
        </w:rPr>
        <w:t xml:space="preserve"> համեմատումն իրականացվում </w:t>
      </w:r>
      <w:r w:rsidRPr="00AA608E">
        <w:rPr>
          <w:rFonts w:ascii="GHEA Grapalat" w:hAnsi="GHEA Grapalat" w:cs="Sylfaen"/>
          <w:sz w:val="20"/>
          <w:szCs w:val="24"/>
          <w:lang w:eastAsia="en-US"/>
        </w:rPr>
        <w:t>են</w:t>
      </w:r>
      <w:r w:rsidRPr="00AA608E">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 xml:space="preserve">ա. </w:t>
      </w:r>
      <w:r w:rsidR="008D04C2" w:rsidRPr="00AA608E">
        <w:rPr>
          <w:rFonts w:ascii="GHEA Grapalat" w:hAnsi="GHEA Grapalat" w:cs="Sylfaen"/>
          <w:sz w:val="20"/>
          <w:szCs w:val="24"/>
          <w:lang w:val="hy-AM" w:eastAsia="en-US"/>
        </w:rPr>
        <w:t>Գ</w:t>
      </w:r>
      <w:r w:rsidRPr="00AA608E">
        <w:rPr>
          <w:rFonts w:ascii="GHEA Grapalat" w:hAnsi="GHEA Grapalat" w:cs="Sylfaen"/>
          <w:sz w:val="20"/>
          <w:szCs w:val="24"/>
          <w:lang w:val="hy-AM" w:eastAsia="en-US"/>
        </w:rPr>
        <w:t>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8E0B31" w:rsidRPr="00AA608E" w:rsidRDefault="008D04C2"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Բ</w:t>
      </w:r>
      <w:r w:rsidR="008E0B31"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val="hy-AM" w:eastAsia="en-US"/>
        </w:rPr>
        <w:t>Գ</w:t>
      </w:r>
      <w:r w:rsidR="008E0B31" w:rsidRPr="00AA608E">
        <w:rPr>
          <w:rFonts w:ascii="GHEA Grapalat" w:hAnsi="GHEA Grapalat" w:cs="Sylfaen"/>
          <w:sz w:val="20"/>
          <w:szCs w:val="24"/>
          <w:lang w:val="hy-AM" w:eastAsia="en-US"/>
        </w:rPr>
        <w:t>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9911F6" w:rsidRPr="00AA608E" w:rsidRDefault="008D04C2"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Գ</w:t>
      </w:r>
      <w:r w:rsidR="008E0B31"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val="hy-AM" w:eastAsia="en-US"/>
        </w:rPr>
        <w:t>Գ</w:t>
      </w:r>
      <w:r w:rsidR="008E0B31" w:rsidRPr="00AA608E">
        <w:rPr>
          <w:rFonts w:ascii="GHEA Grapalat" w:hAnsi="GHEA Grapalat" w:cs="Sylfaen"/>
          <w:sz w:val="20"/>
          <w:szCs w:val="24"/>
          <w:lang w:val="hy-AM" w:eastAsia="en-US"/>
        </w:rPr>
        <w:t>նային առաջարկում չափաբաժնի համարը սխալ է նշված, սակայն գնման առ</w:t>
      </w:r>
      <w:r w:rsidR="009911F6" w:rsidRPr="00AA608E">
        <w:rPr>
          <w:rFonts w:ascii="GHEA Grapalat" w:hAnsi="GHEA Grapalat" w:cs="Sylfaen"/>
          <w:sz w:val="20"/>
          <w:szCs w:val="24"/>
          <w:lang w:val="hy-AM" w:eastAsia="en-US"/>
        </w:rPr>
        <w:t>արկայի անվանումը ճիշտ է լրացված</w:t>
      </w:r>
    </w:p>
    <w:p w:rsidR="009911F6"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lang w:val="hy-AM"/>
        </w:rPr>
        <w:t xml:space="preserve"> դ. </w:t>
      </w:r>
      <w:r w:rsidR="008D04C2" w:rsidRPr="00AA608E">
        <w:rPr>
          <w:rFonts w:ascii="GHEA Grapalat" w:hAnsi="GHEA Grapalat" w:cs="Sylfaen"/>
          <w:sz w:val="20"/>
          <w:lang w:val="hy-AM"/>
        </w:rPr>
        <w:t>Գ</w:t>
      </w:r>
      <w:r w:rsidRPr="00AA608E">
        <w:rPr>
          <w:rFonts w:ascii="GHEA Grapalat" w:hAnsi="GHEA Grapalat" w:cs="Sylfaen"/>
          <w:sz w:val="20"/>
          <w:lang w:val="hy-AM"/>
        </w:rPr>
        <w:t>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009911F6" w:rsidRPr="00AA608E">
        <w:rPr>
          <w:rFonts w:ascii="GHEA Grapalat" w:hAnsi="GHEA Grapalat" w:cs="Sylfaen"/>
          <w:sz w:val="20"/>
          <w:lang w:val="hy-AM"/>
        </w:rPr>
        <w:t xml:space="preserve">վելին՝ դեպի վերև ամբողջ թիվը.  </w:t>
      </w:r>
    </w:p>
    <w:p w:rsidR="008E0B31" w:rsidRPr="00AA608E" w:rsidRDefault="008D04C2"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Ե</w:t>
      </w:r>
      <w:r w:rsidR="008E0B31" w:rsidRPr="00AA608E">
        <w:rPr>
          <w:rFonts w:ascii="GHEA Grapalat" w:hAnsi="GHEA Grapalat" w:cs="Sylfaen"/>
          <w:sz w:val="20"/>
          <w:lang w:val="hy-AM"/>
        </w:rPr>
        <w:t xml:space="preserve">. </w:t>
      </w:r>
      <w:r w:rsidRPr="00AA608E">
        <w:rPr>
          <w:rFonts w:ascii="GHEA Grapalat" w:hAnsi="GHEA Grapalat" w:cs="Sylfaen"/>
          <w:sz w:val="20"/>
          <w:lang w:val="hy-AM"/>
        </w:rPr>
        <w:t>Գ</w:t>
      </w:r>
      <w:r w:rsidR="008E0B31" w:rsidRPr="00AA608E">
        <w:rPr>
          <w:rFonts w:ascii="GHEA Grapalat" w:hAnsi="GHEA Grapalat" w:cs="Sylfaen"/>
          <w:sz w:val="20"/>
          <w:lang w:val="hy-AM"/>
        </w:rPr>
        <w:t>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8E0B31" w:rsidRPr="00AA608E" w:rsidRDefault="008E0B31" w:rsidP="008E0B31">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 xml:space="preserve"> </w:t>
      </w:r>
      <w:r w:rsidR="008D04C2" w:rsidRPr="00AA608E">
        <w:rPr>
          <w:rFonts w:ascii="GHEA Grapalat" w:hAnsi="GHEA Grapalat" w:cs="Sylfaen"/>
          <w:sz w:val="20"/>
          <w:szCs w:val="24"/>
          <w:lang w:val="hy-AM" w:eastAsia="en-US"/>
        </w:rPr>
        <w:t>Զ</w:t>
      </w:r>
      <w:r w:rsidRPr="00AA608E">
        <w:rPr>
          <w:rFonts w:ascii="GHEA Grapalat" w:hAnsi="GHEA Grapalat" w:cs="Sylfaen"/>
          <w:sz w:val="20"/>
          <w:szCs w:val="24"/>
          <w:lang w:val="hy-AM" w:eastAsia="en-US"/>
        </w:rPr>
        <w:t xml:space="preserve">. </w:t>
      </w:r>
      <w:r w:rsidR="008D04C2" w:rsidRPr="00AA608E">
        <w:rPr>
          <w:rFonts w:ascii="GHEA Grapalat" w:hAnsi="GHEA Grapalat" w:cs="Sylfaen"/>
          <w:sz w:val="20"/>
          <w:szCs w:val="24"/>
          <w:lang w:val="hy-AM" w:eastAsia="en-US"/>
        </w:rPr>
        <w:t>Գ</w:t>
      </w:r>
      <w:r w:rsidRPr="00AA608E">
        <w:rPr>
          <w:rFonts w:ascii="GHEA Grapalat" w:hAnsi="GHEA Grapalat" w:cs="Sylfaen"/>
          <w:sz w:val="20"/>
          <w:szCs w:val="24"/>
          <w:lang w:val="hy-AM" w:eastAsia="en-US"/>
        </w:rPr>
        <w:t>նային առաջարկի սյունակներում տառերով լրացված գումարների մեջ լումաները նշված են թվերով :</w:t>
      </w:r>
    </w:p>
    <w:p w:rsidR="008E0B31" w:rsidRPr="00AA608E" w:rsidRDefault="008E0B31" w:rsidP="009911F6">
      <w:pPr>
        <w:pStyle w:val="norm"/>
        <w:spacing w:line="240" w:lineRule="auto"/>
        <w:ind w:firstLine="0"/>
        <w:rPr>
          <w:rFonts w:ascii="GHEA Grapalat" w:hAnsi="GHEA Grapalat"/>
          <w:sz w:val="20"/>
          <w:lang w:val="es-ES"/>
        </w:rPr>
      </w:pPr>
      <w:r w:rsidRPr="00AA608E">
        <w:rPr>
          <w:rFonts w:ascii="GHEA Grapalat" w:hAnsi="GHEA Grapalat"/>
          <w:sz w:val="20"/>
          <w:lang w:val="es-ES"/>
        </w:rPr>
        <w:t>5.</w:t>
      </w:r>
      <w:r w:rsidRPr="00AA608E">
        <w:rPr>
          <w:rFonts w:ascii="GHEA Grapalat" w:hAnsi="GHEA Grapalat"/>
          <w:sz w:val="20"/>
          <w:lang w:val="hy-AM"/>
        </w:rPr>
        <w:t>3</w:t>
      </w:r>
      <w:r w:rsidRPr="00AA608E">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8E0B31" w:rsidRPr="00FD6097" w:rsidRDefault="008E0B31" w:rsidP="008E0B31">
      <w:pPr>
        <w:pStyle w:val="23"/>
        <w:spacing w:line="240" w:lineRule="auto"/>
        <w:ind w:firstLine="567"/>
        <w:rPr>
          <w:rFonts w:ascii="GHEA Grapalat" w:hAnsi="GHEA Grapalat"/>
          <w:lang w:val="hy-AM"/>
        </w:rPr>
      </w:pPr>
    </w:p>
    <w:p w:rsidR="008E0B31" w:rsidRPr="00AA608E" w:rsidRDefault="008E0B31" w:rsidP="008E0B31">
      <w:pPr>
        <w:jc w:val="center"/>
        <w:rPr>
          <w:rFonts w:ascii="GHEA Grapalat" w:hAnsi="GHEA Grapalat"/>
          <w:b/>
          <w:sz w:val="20"/>
          <w:lang w:val="es-ES"/>
        </w:rPr>
      </w:pPr>
      <w:r w:rsidRPr="00AA608E">
        <w:rPr>
          <w:rFonts w:ascii="GHEA Grapalat" w:hAnsi="GHEA Grapalat"/>
          <w:b/>
          <w:sz w:val="20"/>
          <w:lang w:val="es-ES"/>
        </w:rPr>
        <w:lastRenderedPageBreak/>
        <w:t xml:space="preserve">6. </w:t>
      </w:r>
      <w:r w:rsidRPr="00FD6097">
        <w:rPr>
          <w:rFonts w:ascii="GHEA Grapalat" w:hAnsi="GHEA Grapalat"/>
          <w:b/>
          <w:sz w:val="20"/>
          <w:lang w:val="hy-AM"/>
        </w:rPr>
        <w:t>ՀԱՅՏԻ</w:t>
      </w:r>
      <w:r w:rsidRPr="00AA608E">
        <w:rPr>
          <w:rFonts w:ascii="GHEA Grapalat" w:hAnsi="GHEA Grapalat"/>
          <w:b/>
          <w:sz w:val="20"/>
          <w:lang w:val="es-ES"/>
        </w:rPr>
        <w:t xml:space="preserve"> </w:t>
      </w:r>
      <w:r w:rsidRPr="00FD6097">
        <w:rPr>
          <w:rFonts w:ascii="GHEA Grapalat" w:hAnsi="GHEA Grapalat"/>
          <w:b/>
          <w:sz w:val="20"/>
          <w:lang w:val="hy-AM"/>
        </w:rPr>
        <w:t>ԳՈՐԾՈՂՈՒԹՅԱՆ</w:t>
      </w:r>
      <w:r w:rsidRPr="00AA608E">
        <w:rPr>
          <w:rFonts w:ascii="GHEA Grapalat" w:hAnsi="GHEA Grapalat"/>
          <w:b/>
          <w:sz w:val="20"/>
          <w:lang w:val="es-ES"/>
        </w:rPr>
        <w:t xml:space="preserve"> </w:t>
      </w:r>
      <w:r w:rsidRPr="00FD6097">
        <w:rPr>
          <w:rFonts w:ascii="GHEA Grapalat" w:hAnsi="GHEA Grapalat"/>
          <w:b/>
          <w:sz w:val="20"/>
          <w:lang w:val="hy-AM"/>
        </w:rPr>
        <w:t>ԺԱՄԿԵՏԸ</w:t>
      </w:r>
      <w:r w:rsidRPr="00AA608E">
        <w:rPr>
          <w:rFonts w:ascii="GHEA Grapalat" w:hAnsi="GHEA Grapalat"/>
          <w:b/>
          <w:sz w:val="20"/>
          <w:lang w:val="es-ES"/>
        </w:rPr>
        <w:t xml:space="preserve">, </w:t>
      </w:r>
      <w:r w:rsidRPr="00FD6097">
        <w:rPr>
          <w:rFonts w:ascii="GHEA Grapalat" w:hAnsi="GHEA Grapalat"/>
          <w:b/>
          <w:sz w:val="20"/>
          <w:lang w:val="hy-AM"/>
        </w:rPr>
        <w:t>ՀԱՅՏԵՐՈՒՄ</w:t>
      </w:r>
      <w:r w:rsidRPr="00AA608E">
        <w:rPr>
          <w:rFonts w:ascii="GHEA Grapalat" w:hAnsi="GHEA Grapalat"/>
          <w:b/>
          <w:sz w:val="20"/>
          <w:lang w:val="es-ES"/>
        </w:rPr>
        <w:t xml:space="preserve"> </w:t>
      </w:r>
      <w:r w:rsidRPr="00FD6097">
        <w:rPr>
          <w:rFonts w:ascii="GHEA Grapalat" w:hAnsi="GHEA Grapalat"/>
          <w:b/>
          <w:sz w:val="20"/>
          <w:lang w:val="hy-AM"/>
        </w:rPr>
        <w:t>ՓՈՓՈԽՈՒԹՅՈՒՆ</w:t>
      </w:r>
      <w:r w:rsidRPr="00AA608E">
        <w:rPr>
          <w:rFonts w:ascii="GHEA Grapalat" w:hAnsi="GHEA Grapalat"/>
          <w:b/>
          <w:sz w:val="20"/>
          <w:lang w:val="es-ES"/>
        </w:rPr>
        <w:t xml:space="preserve"> </w:t>
      </w:r>
      <w:r w:rsidRPr="00FD6097">
        <w:rPr>
          <w:rFonts w:ascii="GHEA Grapalat" w:hAnsi="GHEA Grapalat"/>
          <w:b/>
          <w:sz w:val="20"/>
          <w:lang w:val="hy-AM"/>
        </w:rPr>
        <w:t>ԿԱՏԱՐԵԼՈՒ</w:t>
      </w:r>
    </w:p>
    <w:p w:rsidR="008E0B31" w:rsidRPr="00AA608E" w:rsidRDefault="008E0B31" w:rsidP="008E0B31">
      <w:pPr>
        <w:jc w:val="center"/>
        <w:rPr>
          <w:rFonts w:ascii="GHEA Grapalat" w:hAnsi="GHEA Grapalat"/>
          <w:b/>
          <w:sz w:val="20"/>
          <w:lang w:val="es-ES"/>
        </w:rPr>
      </w:pPr>
      <w:r w:rsidRPr="00AA608E">
        <w:rPr>
          <w:rFonts w:ascii="GHEA Grapalat" w:hAnsi="GHEA Grapalat"/>
          <w:b/>
          <w:sz w:val="20"/>
        </w:rPr>
        <w:t>ԵՎ</w:t>
      </w:r>
      <w:r w:rsidRPr="00AA608E">
        <w:rPr>
          <w:rFonts w:ascii="GHEA Grapalat" w:hAnsi="GHEA Grapalat"/>
          <w:b/>
          <w:sz w:val="20"/>
          <w:lang w:val="es-ES"/>
        </w:rPr>
        <w:t xml:space="preserve"> </w:t>
      </w:r>
      <w:r w:rsidRPr="00AA608E">
        <w:rPr>
          <w:rFonts w:ascii="GHEA Grapalat" w:hAnsi="GHEA Grapalat"/>
          <w:b/>
          <w:sz w:val="20"/>
        </w:rPr>
        <w:t>ԴՐԱՆՔ</w:t>
      </w:r>
      <w:r w:rsidRPr="00AA608E">
        <w:rPr>
          <w:rFonts w:ascii="GHEA Grapalat" w:hAnsi="GHEA Grapalat"/>
          <w:b/>
          <w:sz w:val="20"/>
          <w:lang w:val="es-ES"/>
        </w:rPr>
        <w:t xml:space="preserve"> </w:t>
      </w:r>
      <w:r w:rsidRPr="00AA608E">
        <w:rPr>
          <w:rFonts w:ascii="GHEA Grapalat" w:hAnsi="GHEA Grapalat"/>
          <w:b/>
          <w:sz w:val="20"/>
        </w:rPr>
        <w:t>ՀԵՏ</w:t>
      </w:r>
      <w:r w:rsidRPr="00AA608E">
        <w:rPr>
          <w:rFonts w:ascii="GHEA Grapalat" w:hAnsi="GHEA Grapalat"/>
          <w:b/>
          <w:sz w:val="20"/>
          <w:lang w:val="es-ES"/>
        </w:rPr>
        <w:t xml:space="preserve"> </w:t>
      </w:r>
      <w:r w:rsidRPr="00AA608E">
        <w:rPr>
          <w:rFonts w:ascii="GHEA Grapalat" w:hAnsi="GHEA Grapalat"/>
          <w:b/>
          <w:sz w:val="20"/>
        </w:rPr>
        <w:t>ՎԵՐՑՆԵԼՈՒ</w:t>
      </w:r>
      <w:r w:rsidRPr="00AA608E">
        <w:rPr>
          <w:rFonts w:ascii="GHEA Grapalat" w:hAnsi="GHEA Grapalat"/>
          <w:b/>
          <w:sz w:val="20"/>
          <w:lang w:val="es-ES"/>
        </w:rPr>
        <w:t xml:space="preserve"> </w:t>
      </w:r>
      <w:r w:rsidRPr="00AA608E">
        <w:rPr>
          <w:rFonts w:ascii="GHEA Grapalat" w:hAnsi="GHEA Grapalat"/>
          <w:b/>
          <w:sz w:val="20"/>
        </w:rPr>
        <w:t>ԿԱՐԳԸ</w:t>
      </w:r>
    </w:p>
    <w:p w:rsidR="008E0B31" w:rsidRPr="00AA608E" w:rsidRDefault="008E0B31" w:rsidP="008E0B31">
      <w:pPr>
        <w:pStyle w:val="a3"/>
        <w:spacing w:line="240" w:lineRule="auto"/>
        <w:ind w:firstLine="567"/>
        <w:rPr>
          <w:rFonts w:ascii="GHEA Grapalat" w:hAnsi="GHEA Grapalat"/>
          <w:b/>
          <w:lang w:val="af-ZA"/>
        </w:rPr>
      </w:pP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i w:val="0"/>
          <w:lang w:val="af-ZA"/>
        </w:rPr>
        <w:t>6.1</w:t>
      </w:r>
      <w:r w:rsidRPr="00AA608E">
        <w:rPr>
          <w:rFonts w:ascii="GHEA Grapalat" w:hAnsi="GHEA Grapalat"/>
          <w:lang w:val="af-ZA"/>
        </w:rPr>
        <w:t xml:space="preserve">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31-</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վավեր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Օրենքին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պայմանագրի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կնքումը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կողմից</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վերցնելը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մերժումը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սույն </w:t>
      </w:r>
      <w:r w:rsidRPr="00AA608E">
        <w:rPr>
          <w:rFonts w:ascii="GHEA Grapalat" w:hAnsi="GHEA Grapalat" w:cs="Sylfaen"/>
          <w:i w:val="0"/>
          <w:szCs w:val="24"/>
          <w:lang w:val="ru-RU"/>
        </w:rPr>
        <w:t>ընթացակարգը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չկայացած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հայտարարվելը։</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6.2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31-</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ասնակիցը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1-ին մասի 4.2 </w:t>
      </w:r>
      <w:r w:rsidRPr="00AA608E">
        <w:rPr>
          <w:rFonts w:ascii="GHEA Grapalat" w:hAnsi="GHEA Grapalat" w:cs="Sylfaen"/>
          <w:i w:val="0"/>
          <w:szCs w:val="24"/>
          <w:lang w:val="ru-RU"/>
        </w:rPr>
        <w:t>կետում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նշված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վերջնաժամկետը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p>
    <w:p w:rsidR="008E0B31" w:rsidRPr="00AA608E" w:rsidRDefault="008E0B31" w:rsidP="008E0B31">
      <w:pPr>
        <w:ind w:firstLine="567"/>
        <w:jc w:val="center"/>
        <w:rPr>
          <w:rFonts w:ascii="GHEA Grapalat" w:hAnsi="GHEA Grapalat"/>
          <w:b/>
          <w:sz w:val="20"/>
          <w:lang w:val="af-ZA"/>
        </w:rPr>
      </w:pP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ind w:firstLine="567"/>
        <w:jc w:val="center"/>
        <w:rPr>
          <w:rFonts w:ascii="GHEA Grapalat" w:hAnsi="GHEA Grapalat"/>
          <w:b/>
          <w:sz w:val="20"/>
          <w:lang w:val="hy-AM"/>
        </w:rPr>
      </w:pPr>
      <w:r w:rsidRPr="00AA608E">
        <w:rPr>
          <w:rFonts w:ascii="GHEA Grapalat" w:hAnsi="GHEA Grapalat"/>
          <w:b/>
          <w:sz w:val="20"/>
          <w:lang w:val="af-ZA"/>
        </w:rPr>
        <w:t>8.  ՀԱՅՏԵՐԻ ԲԱՑՈՒՄԸ</w:t>
      </w:r>
      <w:r w:rsidRPr="00AA608E">
        <w:rPr>
          <w:rFonts w:ascii="GHEA Grapalat" w:hAnsi="GHEA Grapalat"/>
          <w:b/>
          <w:sz w:val="20"/>
          <w:lang w:val="hy-AM"/>
        </w:rPr>
        <w:t xml:space="preserve">, </w:t>
      </w:r>
      <w:r w:rsidRPr="00AA608E">
        <w:rPr>
          <w:rFonts w:ascii="GHEA Grapalat" w:hAnsi="GHEA Grapalat"/>
          <w:b/>
          <w:sz w:val="20"/>
          <w:lang w:val="af-ZA"/>
        </w:rPr>
        <w:t xml:space="preserve">ԳՆԱՀԱՏՈՒՄԸ  ԵՎ  </w:t>
      </w:r>
    </w:p>
    <w:p w:rsidR="008E0B31" w:rsidRPr="00AA608E" w:rsidRDefault="008E0B31" w:rsidP="008E0B31">
      <w:pPr>
        <w:ind w:firstLine="567"/>
        <w:jc w:val="center"/>
        <w:rPr>
          <w:rFonts w:ascii="GHEA Grapalat" w:hAnsi="GHEA Grapalat"/>
          <w:b/>
          <w:sz w:val="20"/>
          <w:lang w:val="af-ZA"/>
        </w:rPr>
      </w:pPr>
      <w:r w:rsidRPr="00AA608E">
        <w:rPr>
          <w:rFonts w:ascii="GHEA Grapalat" w:hAnsi="GHEA Grapalat"/>
          <w:b/>
          <w:sz w:val="20"/>
          <w:lang w:val="af-ZA"/>
        </w:rPr>
        <w:t xml:space="preserve">ԱՐԴՅՈՒՆՔՆԵՐԻ ԱՄՓՈՓՈՒՄԸ </w:t>
      </w:r>
    </w:p>
    <w:p w:rsidR="008E0B31" w:rsidRPr="00AA608E" w:rsidRDefault="008E0B31" w:rsidP="008E0B31">
      <w:pPr>
        <w:ind w:firstLine="567"/>
        <w:jc w:val="both"/>
        <w:rPr>
          <w:rFonts w:ascii="GHEA Grapalat" w:hAnsi="GHEA Grapalat"/>
          <w:b/>
          <w:sz w:val="20"/>
          <w:lang w:val="af-ZA"/>
        </w:rPr>
      </w:pPr>
    </w:p>
    <w:p w:rsidR="008E0B31" w:rsidRPr="00AA608E" w:rsidRDefault="008E0B31" w:rsidP="009911F6">
      <w:pPr>
        <w:pStyle w:val="23"/>
        <w:spacing w:line="240" w:lineRule="auto"/>
        <w:ind w:firstLine="0"/>
        <w:rPr>
          <w:rFonts w:ascii="GHEA Grapalat" w:hAnsi="GHEA Grapalat" w:cs="Tahoma"/>
        </w:rPr>
      </w:pPr>
      <w:r w:rsidRPr="00AA608E">
        <w:rPr>
          <w:rFonts w:ascii="GHEA Grapalat" w:hAnsi="GHEA Grapalat"/>
        </w:rPr>
        <w:t xml:space="preserve">8.1 </w:t>
      </w:r>
      <w:r w:rsidRPr="00AA608E">
        <w:rPr>
          <w:rFonts w:ascii="GHEA Grapalat" w:hAnsi="GHEA Grapalat" w:cs="Sylfaen"/>
          <w:lang w:val="ru-RU"/>
        </w:rPr>
        <w:t>Հայտերի</w:t>
      </w:r>
      <w:r w:rsidRPr="00AA608E">
        <w:rPr>
          <w:rFonts w:ascii="GHEA Grapalat" w:hAnsi="GHEA Grapalat" w:cs="Sylfaen"/>
        </w:rPr>
        <w:t xml:space="preserve"> </w:t>
      </w:r>
      <w:r w:rsidRPr="00AA608E">
        <w:rPr>
          <w:rFonts w:ascii="GHEA Grapalat" w:hAnsi="GHEA Grapalat" w:cs="Sylfaen"/>
          <w:lang w:val="ru-RU"/>
        </w:rPr>
        <w:t>բացումը</w:t>
      </w:r>
      <w:r w:rsidRPr="00AA608E">
        <w:rPr>
          <w:rFonts w:ascii="GHEA Grapalat" w:hAnsi="GHEA Grapalat" w:cs="Sylfaen"/>
        </w:rPr>
        <w:t xml:space="preserve"> </w:t>
      </w:r>
      <w:r w:rsidRPr="00AA608E">
        <w:rPr>
          <w:rFonts w:ascii="GHEA Grapalat" w:hAnsi="GHEA Grapalat" w:cs="Sylfaen"/>
          <w:lang w:val="ru-RU"/>
        </w:rPr>
        <w:t>կկատարվի</w:t>
      </w:r>
      <w:r w:rsidRPr="00AA608E">
        <w:rPr>
          <w:rFonts w:ascii="GHEA Grapalat" w:hAnsi="GHEA Grapalat" w:cs="Sylfaen"/>
        </w:rPr>
        <w:t xml:space="preserve"> հանձնաժողովի՝ հայտերի բացման և գնահատման նիստում՝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w:t>
      </w:r>
      <w:r w:rsidRPr="00AA608E">
        <w:rPr>
          <w:rFonts w:ascii="GHEA Grapalat" w:hAnsi="GHEA Grapalat" w:cs="Sylfaen"/>
          <w:szCs w:val="24"/>
        </w:rPr>
        <w:t xml:space="preserve"> </w:t>
      </w:r>
      <w:r w:rsidRPr="00AA608E">
        <w:rPr>
          <w:rFonts w:ascii="GHEA Grapalat" w:hAnsi="GHEA Grapalat" w:cs="Sylfaen"/>
          <w:szCs w:val="24"/>
          <w:lang w:val="ru-RU"/>
        </w:rPr>
        <w:t>հայտարարությունը</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հրավերը</w:t>
      </w:r>
      <w:r w:rsidRPr="00AA608E">
        <w:rPr>
          <w:rFonts w:ascii="GHEA Grapalat" w:hAnsi="GHEA Grapalat" w:cs="Sylfaen"/>
          <w:szCs w:val="24"/>
        </w:rPr>
        <w:t xml:space="preserve"> </w:t>
      </w:r>
      <w:r w:rsidRPr="00AA608E">
        <w:rPr>
          <w:rFonts w:ascii="GHEA Grapalat" w:hAnsi="GHEA Grapalat" w:cs="Sylfaen"/>
          <w:szCs w:val="24"/>
          <w:lang w:val="ru-RU"/>
        </w:rPr>
        <w:t>համակարգում</w:t>
      </w:r>
      <w:r w:rsidRPr="00AA608E">
        <w:rPr>
          <w:rFonts w:ascii="GHEA Grapalat" w:hAnsi="GHEA Grapalat" w:cs="Sylfaen"/>
          <w:szCs w:val="24"/>
        </w:rPr>
        <w:t xml:space="preserve"> </w:t>
      </w:r>
      <w:r w:rsidRPr="00AA608E">
        <w:rPr>
          <w:rFonts w:ascii="GHEA Grapalat" w:hAnsi="GHEA Grapalat" w:cs="Sylfaen"/>
          <w:szCs w:val="24"/>
          <w:lang w:val="en-US"/>
        </w:rPr>
        <w:t>հ</w:t>
      </w:r>
      <w:r w:rsidRPr="00AA608E">
        <w:rPr>
          <w:rFonts w:ascii="GHEA Grapalat" w:hAnsi="GHEA Grapalat" w:cs="Sylfaen"/>
          <w:szCs w:val="24"/>
          <w:lang w:val="ru-RU"/>
        </w:rPr>
        <w:t>րապարակվելու</w:t>
      </w:r>
      <w:r w:rsidRPr="00AA608E">
        <w:rPr>
          <w:rFonts w:ascii="GHEA Grapalat" w:hAnsi="GHEA Grapalat" w:cs="Sylfaen"/>
          <w:szCs w:val="24"/>
        </w:rPr>
        <w:t xml:space="preserve"> </w:t>
      </w:r>
      <w:r w:rsidRPr="00AA608E">
        <w:rPr>
          <w:rFonts w:ascii="GHEA Grapalat" w:hAnsi="GHEA Grapalat" w:cs="Sylfaen"/>
          <w:szCs w:val="24"/>
          <w:lang w:val="en-US"/>
        </w:rPr>
        <w:t>օրվանից</w:t>
      </w:r>
      <w:r w:rsidRPr="00AA608E">
        <w:rPr>
          <w:rFonts w:ascii="GHEA Grapalat" w:hAnsi="GHEA Grapalat" w:cs="Sylfaen"/>
          <w:szCs w:val="24"/>
        </w:rPr>
        <w:t xml:space="preserve"> </w:t>
      </w:r>
      <w:r w:rsidRPr="00AA608E">
        <w:rPr>
          <w:rFonts w:ascii="GHEA Grapalat" w:hAnsi="GHEA Grapalat" w:cs="Sylfaen"/>
          <w:szCs w:val="24"/>
          <w:lang w:val="ru-RU"/>
        </w:rPr>
        <w:t>հաշված</w:t>
      </w:r>
      <w:r w:rsidR="00C673A6" w:rsidRPr="00AA608E">
        <w:rPr>
          <w:rFonts w:ascii="GHEA Grapalat" w:hAnsi="GHEA Grapalat" w:cs="Sylfaen"/>
          <w:szCs w:val="24"/>
        </w:rPr>
        <w:t xml:space="preserve"> «7</w:t>
      </w:r>
      <w:r w:rsidRPr="00AA608E">
        <w:rPr>
          <w:rFonts w:ascii="GHEA Grapalat" w:hAnsi="GHEA Grapalat" w:cs="Sylfaen"/>
          <w:szCs w:val="24"/>
        </w:rPr>
        <w:t>»</w:t>
      </w:r>
      <w:r w:rsidRPr="00AA608E">
        <w:rPr>
          <w:rFonts w:ascii="GHEA Grapalat" w:hAnsi="GHEA Grapalat" w:cs="Sylfaen"/>
          <w:szCs w:val="24"/>
          <w:lang w:val="ru-RU"/>
        </w:rPr>
        <w:t>րդ</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ժամը</w:t>
      </w:r>
      <w:r w:rsidRPr="00AA608E">
        <w:rPr>
          <w:rFonts w:ascii="GHEA Grapalat" w:hAnsi="GHEA Grapalat" w:cs="Sylfaen"/>
          <w:szCs w:val="24"/>
        </w:rPr>
        <w:t xml:space="preserve"> </w:t>
      </w:r>
      <w:r w:rsidRPr="00AA608E">
        <w:rPr>
          <w:rFonts w:ascii="GHEA Grapalat" w:hAnsi="GHEA Grapalat" w:cs="Sylfaen"/>
        </w:rPr>
        <w:t>«</w:t>
      </w:r>
      <w:r w:rsidR="00C673A6" w:rsidRPr="00AA608E">
        <w:rPr>
          <w:rFonts w:ascii="GHEA Grapalat" w:hAnsi="GHEA Grapalat" w:cs="Sylfaen"/>
        </w:rPr>
        <w:t>1</w:t>
      </w:r>
      <w:r w:rsidR="005C08E9" w:rsidRPr="005C08E9">
        <w:rPr>
          <w:rFonts w:ascii="GHEA Grapalat" w:hAnsi="GHEA Grapalat" w:cs="Sylfaen"/>
        </w:rPr>
        <w:t>1</w:t>
      </w:r>
      <w:r w:rsidR="00C673A6" w:rsidRPr="00AA608E">
        <w:rPr>
          <w:rFonts w:ascii="GHEA Grapalat" w:hAnsi="GHEA Grapalat" w:cs="Sylfaen"/>
        </w:rPr>
        <w:t>;00</w:t>
      </w:r>
      <w:r w:rsidRPr="00AA608E">
        <w:rPr>
          <w:rFonts w:ascii="GHEA Grapalat" w:hAnsi="GHEA Grapalat" w:cs="Sylfaen"/>
        </w:rPr>
        <w:t>»-</w:t>
      </w:r>
      <w:r w:rsidRPr="00AA608E">
        <w:rPr>
          <w:rFonts w:ascii="GHEA Grapalat" w:hAnsi="GHEA Grapalat" w:cs="Sylfaen"/>
          <w:lang w:val="en-US"/>
        </w:rPr>
        <w:t>ի</w:t>
      </w:r>
      <w:r w:rsidRPr="00AA608E">
        <w:rPr>
          <w:rFonts w:ascii="GHEA Grapalat" w:hAnsi="GHEA Grapalat" w:cs="Sylfaen"/>
          <w:lang w:val="ru-RU"/>
        </w:rPr>
        <w:t>ն։</w:t>
      </w:r>
      <w:r w:rsidRPr="00AA608E">
        <w:rPr>
          <w:rFonts w:ascii="GHEA Grapalat" w:hAnsi="GHEA Grapalat" w:cs="Sylfaen"/>
          <w:szCs w:val="24"/>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ru-RU"/>
        </w:rPr>
        <w:t>Հայտերի</w:t>
      </w:r>
      <w:r w:rsidRPr="00AA608E">
        <w:rPr>
          <w:rFonts w:ascii="GHEA Grapalat" w:hAnsi="GHEA Grapalat" w:cs="Sylfaen"/>
          <w:sz w:val="20"/>
          <w:lang w:val="af-ZA"/>
        </w:rPr>
        <w:t xml:space="preserve"> </w:t>
      </w:r>
      <w:r w:rsidRPr="00AA608E">
        <w:rPr>
          <w:rFonts w:ascii="GHEA Grapalat" w:hAnsi="GHEA Grapalat" w:cs="Sylfaen"/>
          <w:sz w:val="20"/>
          <w:lang w:val="ru-RU"/>
        </w:rPr>
        <w:t>բացման</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գնահատման</w:t>
      </w:r>
      <w:r w:rsidRPr="00AA608E">
        <w:rPr>
          <w:rFonts w:ascii="GHEA Grapalat" w:hAnsi="GHEA Grapalat" w:cs="Sylfaen"/>
          <w:sz w:val="20"/>
          <w:lang w:val="af-ZA"/>
        </w:rPr>
        <w:t xml:space="preserve"> </w:t>
      </w:r>
      <w:r w:rsidRPr="00AA608E">
        <w:rPr>
          <w:rFonts w:ascii="GHEA Grapalat" w:hAnsi="GHEA Grapalat" w:cs="Sylfaen"/>
          <w:sz w:val="20"/>
          <w:lang w:val="ru-RU"/>
        </w:rPr>
        <w:t>նիստում</w:t>
      </w:r>
      <w:r w:rsidRPr="00AA608E">
        <w:rPr>
          <w:rFonts w:ascii="GHEA Grapalat" w:hAnsi="GHEA Grapalat" w:cs="Sylfaen"/>
          <w:sz w:val="20"/>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 </w:t>
      </w:r>
      <w:r w:rsidRPr="00AA608E">
        <w:rPr>
          <w:rFonts w:ascii="GHEA Grapalat" w:hAnsi="GHEA Grapalat" w:cs="Sylfaen"/>
          <w:sz w:val="20"/>
        </w:rPr>
        <w:t>հանձնաժողովի</w:t>
      </w:r>
      <w:r w:rsidRPr="00AA608E">
        <w:rPr>
          <w:rFonts w:ascii="GHEA Grapalat" w:hAnsi="GHEA Grapalat" w:cs="Sylfaen"/>
          <w:sz w:val="20"/>
          <w:lang w:val="af-ZA"/>
        </w:rPr>
        <w:t xml:space="preserve"> </w:t>
      </w:r>
      <w:r w:rsidRPr="00AA608E">
        <w:rPr>
          <w:rFonts w:ascii="GHEA Grapalat" w:hAnsi="GHEA Grapalat" w:cs="Sylfaen"/>
          <w:sz w:val="20"/>
        </w:rPr>
        <w:t>նախագահը</w:t>
      </w:r>
      <w:r w:rsidRPr="00AA608E">
        <w:rPr>
          <w:rFonts w:ascii="GHEA Grapalat" w:hAnsi="GHEA Grapalat" w:cs="Sylfaen"/>
          <w:sz w:val="20"/>
          <w:lang w:val="af-ZA"/>
        </w:rPr>
        <w:t xml:space="preserve"> (</w:t>
      </w:r>
      <w:r w:rsidRPr="00AA608E">
        <w:rPr>
          <w:rFonts w:ascii="GHEA Grapalat" w:hAnsi="GHEA Grapalat" w:cs="Sylfaen"/>
          <w:sz w:val="20"/>
          <w:lang w:val="hy-AM"/>
        </w:rPr>
        <w:t>նիստը</w:t>
      </w:r>
      <w:r w:rsidRPr="00AA608E">
        <w:rPr>
          <w:rFonts w:ascii="GHEA Grapalat" w:hAnsi="GHEA Grapalat" w:cs="Sylfaen"/>
          <w:sz w:val="20"/>
          <w:lang w:val="af-ZA"/>
        </w:rPr>
        <w:t xml:space="preserve"> </w:t>
      </w:r>
      <w:r w:rsidRPr="00AA608E">
        <w:rPr>
          <w:rFonts w:ascii="GHEA Grapalat" w:hAnsi="GHEA Grapalat" w:cs="Sylfaen"/>
          <w:sz w:val="20"/>
          <w:lang w:val="hy-AM"/>
        </w:rPr>
        <w:t>նախագահողը</w:t>
      </w:r>
      <w:r w:rsidRPr="00AA608E">
        <w:rPr>
          <w:rFonts w:ascii="GHEA Grapalat" w:hAnsi="GHEA Grapalat" w:cs="Sylfaen"/>
          <w:sz w:val="20"/>
          <w:lang w:val="af-ZA"/>
        </w:rPr>
        <w:t xml:space="preserve">) </w:t>
      </w:r>
      <w:r w:rsidRPr="00AA608E">
        <w:rPr>
          <w:rFonts w:ascii="GHEA Grapalat" w:hAnsi="GHEA Grapalat" w:cs="Sylfaen"/>
          <w:sz w:val="20"/>
          <w:lang w:val="hy-AM"/>
        </w:rPr>
        <w:t>նիստը</w:t>
      </w:r>
      <w:r w:rsidRPr="00AA608E">
        <w:rPr>
          <w:rFonts w:ascii="GHEA Grapalat" w:hAnsi="GHEA Grapalat" w:cs="Sylfaen"/>
          <w:sz w:val="20"/>
          <w:lang w:val="af-ZA"/>
        </w:rPr>
        <w:t xml:space="preserve"> </w:t>
      </w:r>
      <w:r w:rsidRPr="00AA608E">
        <w:rPr>
          <w:rFonts w:ascii="GHEA Grapalat" w:hAnsi="GHEA Grapalat" w:cs="Sylfaen"/>
          <w:sz w:val="20"/>
          <w:lang w:val="hy-AM"/>
        </w:rPr>
        <w:t>հայտարարում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բացված</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հրապա</w:t>
      </w:r>
      <w:r w:rsidRPr="00AA608E">
        <w:rPr>
          <w:rFonts w:ascii="GHEA Grapalat" w:hAnsi="GHEA Grapalat" w:cs="Sylfaen"/>
          <w:sz w:val="20"/>
          <w:lang w:val="hy-AM"/>
        </w:rPr>
        <w:softHyphen/>
        <w:t>րակում է գնման հայտով սահմանված</w:t>
      </w:r>
      <w:r w:rsidRPr="00AA608E">
        <w:rPr>
          <w:rFonts w:ascii="GHEA Grapalat" w:hAnsi="GHEA Grapalat" w:cs="Sylfaen"/>
          <w:sz w:val="20"/>
          <w:lang w:val="af-ZA"/>
        </w:rPr>
        <w:t>`</w:t>
      </w:r>
      <w:r w:rsidRPr="00AA608E">
        <w:rPr>
          <w:rFonts w:ascii="GHEA Grapalat" w:hAnsi="GHEA Grapalat" w:cs="Sylfaen"/>
          <w:sz w:val="20"/>
          <w:lang w:val="hy-AM"/>
        </w:rPr>
        <w:t xml:space="preserve"> </w:t>
      </w:r>
      <w:r w:rsidRPr="00AA608E">
        <w:rPr>
          <w:rFonts w:ascii="GHEA Grapalat" w:hAnsi="GHEA Grapalat" w:cs="Sylfaen"/>
          <w:sz w:val="20"/>
        </w:rPr>
        <w:t>սույն</w:t>
      </w:r>
      <w:r w:rsidRPr="00AA608E">
        <w:rPr>
          <w:rFonts w:ascii="GHEA Grapalat" w:hAnsi="GHEA Grapalat" w:cs="Sylfaen"/>
          <w:sz w:val="20"/>
          <w:lang w:val="af-ZA"/>
        </w:rPr>
        <w:t xml:space="preserve"> </w:t>
      </w:r>
      <w:r w:rsidRPr="00AA608E">
        <w:rPr>
          <w:rFonts w:ascii="GHEA Grapalat" w:hAnsi="GHEA Grapalat" w:cs="Sylfaen"/>
          <w:sz w:val="20"/>
        </w:rPr>
        <w:t>ընթացակարգի</w:t>
      </w:r>
      <w:r w:rsidRPr="00AA608E">
        <w:rPr>
          <w:rFonts w:ascii="GHEA Grapalat" w:hAnsi="GHEA Grapalat" w:cs="Sylfaen"/>
          <w:sz w:val="20"/>
          <w:lang w:val="af-ZA"/>
        </w:rPr>
        <w:t xml:space="preserve"> </w:t>
      </w:r>
      <w:r w:rsidRPr="00AA608E">
        <w:rPr>
          <w:rFonts w:ascii="GHEA Grapalat" w:hAnsi="GHEA Grapalat" w:cs="Sylfaen"/>
          <w:sz w:val="20"/>
        </w:rPr>
        <w:t>շրջանակում</w:t>
      </w:r>
      <w:r w:rsidRPr="00AA608E">
        <w:rPr>
          <w:rFonts w:ascii="GHEA Grapalat" w:hAnsi="GHEA Grapalat" w:cs="Sylfaen"/>
          <w:sz w:val="20"/>
          <w:lang w:val="af-ZA"/>
        </w:rPr>
        <w:t xml:space="preserve"> </w:t>
      </w:r>
      <w:r w:rsidRPr="00AA608E">
        <w:rPr>
          <w:rFonts w:ascii="GHEA Grapalat" w:hAnsi="GHEA Grapalat" w:cs="Sylfaen"/>
          <w:sz w:val="20"/>
        </w:rPr>
        <w:t>գնվելիք</w:t>
      </w:r>
      <w:r w:rsidRPr="00AA608E">
        <w:rPr>
          <w:rFonts w:ascii="GHEA Grapalat" w:hAnsi="GHEA Grapalat" w:cs="Sylfaen"/>
          <w:sz w:val="20"/>
          <w:lang w:val="af-ZA"/>
        </w:rPr>
        <w:t xml:space="preserve"> </w:t>
      </w:r>
      <w:r w:rsidRPr="00AA608E">
        <w:rPr>
          <w:rFonts w:ascii="GHEA Grapalat" w:hAnsi="GHEA Grapalat" w:cs="Sylfaen"/>
          <w:sz w:val="20"/>
        </w:rPr>
        <w:t>ապրանքների</w:t>
      </w:r>
      <w:r w:rsidRPr="00AA608E">
        <w:rPr>
          <w:rFonts w:ascii="GHEA Grapalat" w:hAnsi="GHEA Grapalat" w:cs="Sylfaen"/>
          <w:sz w:val="20"/>
          <w:lang w:val="af-ZA"/>
        </w:rPr>
        <w:t xml:space="preserve"> </w:t>
      </w:r>
      <w:r w:rsidRPr="00AA608E">
        <w:rPr>
          <w:rFonts w:ascii="GHEA Grapalat" w:hAnsi="GHEA Grapalat" w:cs="Sylfaen"/>
          <w:sz w:val="20"/>
          <w:lang w:val="hy-AM"/>
        </w:rPr>
        <w:t>գինը՝</w:t>
      </w:r>
      <w:r w:rsidRPr="00AA608E">
        <w:rPr>
          <w:rFonts w:ascii="GHEA Grapalat" w:hAnsi="GHEA Grapalat" w:cs="Sylfaen"/>
          <w:sz w:val="20"/>
          <w:lang w:val="af-ZA"/>
        </w:rPr>
        <w:t xml:space="preserve"> </w:t>
      </w:r>
      <w:r w:rsidRPr="00AA608E">
        <w:rPr>
          <w:rFonts w:ascii="GHEA Grapalat" w:hAnsi="GHEA Grapalat" w:cs="Sylfaen"/>
          <w:sz w:val="20"/>
          <w:lang w:val="hy-AM"/>
        </w:rPr>
        <w:t>մեկ</w:t>
      </w:r>
      <w:r w:rsidRPr="00AA608E">
        <w:rPr>
          <w:rFonts w:ascii="GHEA Grapalat" w:hAnsi="GHEA Grapalat" w:cs="Sylfaen"/>
          <w:sz w:val="20"/>
          <w:lang w:val="af-ZA"/>
        </w:rPr>
        <w:t xml:space="preserve"> </w:t>
      </w:r>
      <w:r w:rsidRPr="00AA608E">
        <w:rPr>
          <w:rFonts w:ascii="GHEA Grapalat" w:hAnsi="GHEA Grapalat" w:cs="Sylfaen"/>
          <w:sz w:val="20"/>
          <w:lang w:val="hy-AM"/>
        </w:rPr>
        <w:t>թվով</w:t>
      </w:r>
      <w:r w:rsidRPr="00AA608E">
        <w:rPr>
          <w:rFonts w:ascii="GHEA Grapalat" w:hAnsi="GHEA Grapalat" w:cs="Sylfaen"/>
          <w:sz w:val="20"/>
          <w:lang w:val="af-ZA"/>
        </w:rPr>
        <w:t xml:space="preserve"> </w:t>
      </w:r>
      <w:r w:rsidRPr="00AA608E">
        <w:rPr>
          <w:rFonts w:ascii="GHEA Grapalat" w:hAnsi="GHEA Grapalat" w:cs="Sylfaen"/>
          <w:sz w:val="20"/>
          <w:lang w:val="hy-AM"/>
        </w:rPr>
        <w:t>արտահայտված</w:t>
      </w:r>
      <w:r w:rsidRPr="00AA608E">
        <w:rPr>
          <w:rFonts w:ascii="GHEA Grapalat" w:hAnsi="GHEA Grapalat" w:cs="Sylfaen"/>
          <w:sz w:val="20"/>
          <w:lang w:val="af-ZA"/>
        </w:rPr>
        <w:t xml:space="preserve">, </w:t>
      </w:r>
      <w:r w:rsidRPr="00AA608E">
        <w:rPr>
          <w:rFonts w:ascii="GHEA Grapalat" w:hAnsi="GHEA Grapalat" w:cs="Sylfaen"/>
          <w:sz w:val="20"/>
        </w:rPr>
        <w:t>ինչպես</w:t>
      </w:r>
      <w:r w:rsidRPr="00AA608E">
        <w:rPr>
          <w:rFonts w:ascii="GHEA Grapalat" w:hAnsi="GHEA Grapalat" w:cs="Sylfaen"/>
          <w:sz w:val="20"/>
          <w:lang w:val="af-ZA"/>
        </w:rPr>
        <w:t xml:space="preserve"> </w:t>
      </w:r>
      <w:r w:rsidRPr="00AA608E">
        <w:rPr>
          <w:rFonts w:ascii="GHEA Grapalat" w:hAnsi="GHEA Grapalat" w:cs="Sylfaen"/>
          <w:sz w:val="20"/>
        </w:rPr>
        <w:t>նաև</w:t>
      </w:r>
      <w:r w:rsidRPr="00AA608E">
        <w:rPr>
          <w:rFonts w:ascii="GHEA Grapalat" w:hAnsi="GHEA Grapalat" w:cs="Sylfaen"/>
          <w:sz w:val="20"/>
          <w:lang w:val="af-ZA"/>
        </w:rPr>
        <w:t xml:space="preserve"> </w:t>
      </w:r>
      <w:r w:rsidRPr="00AA608E">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A608E">
        <w:rPr>
          <w:rFonts w:ascii="GHEA Grapalat" w:hAnsi="GHEA Grapalat" w:cs="Sylfaen"/>
          <w:sz w:val="20"/>
          <w:lang w:val="af-ZA"/>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sz w:val="20"/>
          <w:szCs w:val="20"/>
          <w:lang w:val="hy-AM"/>
        </w:rPr>
        <w:t xml:space="preserve">2) </w:t>
      </w:r>
      <w:r w:rsidRPr="00AA608E">
        <w:rPr>
          <w:rFonts w:ascii="GHEA Grapalat" w:hAnsi="GHEA Grapalat" w:cs="Sylfaen"/>
          <w:sz w:val="20"/>
          <w:szCs w:val="20"/>
          <w:lang w:val="hy-AM"/>
        </w:rPr>
        <w:t>սույն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կետի</w:t>
      </w:r>
      <w:r w:rsidRPr="00AA608E">
        <w:rPr>
          <w:rFonts w:ascii="GHEA Grapalat" w:hAnsi="GHEA Grapalat"/>
          <w:sz w:val="20"/>
          <w:szCs w:val="20"/>
          <w:lang w:val="hy-AM"/>
        </w:rPr>
        <w:t xml:space="preserve"> 1-</w:t>
      </w:r>
      <w:r w:rsidRPr="00AA608E">
        <w:rPr>
          <w:rFonts w:ascii="GHEA Grapalat" w:hAnsi="GHEA Grapalat" w:cs="Sylfaen"/>
          <w:sz w:val="20"/>
          <w:szCs w:val="20"/>
          <w:lang w:val="hy-AM"/>
        </w:rPr>
        <w:t>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ենթակետում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նշված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փաստաթղթերը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նախագահին</w:t>
      </w:r>
      <w:r w:rsidRPr="00AA608E">
        <w:rPr>
          <w:rFonts w:ascii="GHEA Grapalat" w:hAnsi="GHEA Grapalat"/>
          <w:sz w:val="20"/>
          <w:szCs w:val="20"/>
          <w:lang w:val="hy-AM"/>
        </w:rPr>
        <w:t xml:space="preserve"> (նիստը նախագահողին) </w:t>
      </w:r>
      <w:r w:rsidRPr="00AA608E">
        <w:rPr>
          <w:rFonts w:ascii="GHEA Grapalat" w:hAnsi="GHEA Grapalat" w:cs="Sylfaen"/>
          <w:sz w:val="20"/>
          <w:szCs w:val="20"/>
          <w:lang w:val="hy-AM"/>
        </w:rPr>
        <w:t>փոխանցվելուց</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հետո</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հանձնաժողովը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գնահատում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է</w:t>
      </w:r>
      <w:r w:rsidRPr="00AA608E">
        <w:rPr>
          <w:rFonts w:ascii="GHEA Grapalat" w:hAnsi="GHEA Grapalat"/>
          <w:sz w:val="20"/>
          <w:szCs w:val="20"/>
          <w:lang w:val="hy-AM"/>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cs="Sylfaen"/>
          <w:sz w:val="20"/>
          <w:szCs w:val="20"/>
          <w:lang w:val="hy-AM"/>
        </w:rPr>
        <w:t>ա</w:t>
      </w:r>
      <w:r w:rsidRPr="00AA608E">
        <w:rPr>
          <w:rFonts w:ascii="GHEA Grapalat" w:hAnsi="GHEA Grapalat"/>
          <w:sz w:val="20"/>
          <w:szCs w:val="20"/>
          <w:lang w:val="hy-AM"/>
        </w:rPr>
        <w:t xml:space="preserve">. </w:t>
      </w:r>
      <w:r w:rsidR="008D04C2" w:rsidRPr="00AA608E">
        <w:rPr>
          <w:rFonts w:ascii="GHEA Grapalat" w:hAnsi="GHEA Grapalat" w:cs="Sylfaen"/>
          <w:sz w:val="20"/>
          <w:szCs w:val="20"/>
          <w:lang w:val="hy-AM"/>
        </w:rPr>
        <w:t>Հ</w:t>
      </w:r>
      <w:r w:rsidRPr="00AA608E">
        <w:rPr>
          <w:rFonts w:ascii="GHEA Grapalat" w:hAnsi="GHEA Grapalat" w:cs="Sylfaen"/>
          <w:sz w:val="20"/>
          <w:szCs w:val="20"/>
          <w:lang w:val="hy-AM"/>
        </w:rPr>
        <w:t>այտեր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պարունակող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ծրարները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կազմելու</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ներկայացնելու</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սահմանված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կարգին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բացում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գնահատված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հայտերը</w:t>
      </w:r>
      <w:r w:rsidRPr="00AA608E">
        <w:rPr>
          <w:rFonts w:ascii="GHEA Grapalat" w:hAnsi="GHEA Grapalat"/>
          <w:sz w:val="20"/>
          <w:szCs w:val="20"/>
          <w:lang w:val="hy-AM"/>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cs="Sylfaen"/>
          <w:sz w:val="20"/>
          <w:szCs w:val="20"/>
          <w:lang w:val="hy-AM"/>
        </w:rPr>
        <w:t>բ</w:t>
      </w:r>
      <w:r w:rsidRPr="00AA608E">
        <w:rPr>
          <w:rFonts w:ascii="GHEA Grapalat" w:hAnsi="GHEA Grapalat"/>
          <w:sz w:val="20"/>
          <w:szCs w:val="20"/>
          <w:lang w:val="hy-AM"/>
        </w:rPr>
        <w:t xml:space="preserve">. </w:t>
      </w:r>
      <w:r w:rsidR="008D04C2" w:rsidRPr="00AA608E">
        <w:rPr>
          <w:rFonts w:ascii="GHEA Grapalat" w:hAnsi="GHEA Grapalat" w:cs="Sylfaen"/>
          <w:sz w:val="20"/>
          <w:szCs w:val="20"/>
          <w:lang w:val="hy-AM"/>
        </w:rPr>
        <w:t>Բ</w:t>
      </w:r>
      <w:r w:rsidRPr="00AA608E">
        <w:rPr>
          <w:rFonts w:ascii="GHEA Grapalat" w:hAnsi="GHEA Grapalat" w:cs="Sylfaen"/>
          <w:sz w:val="20"/>
          <w:szCs w:val="20"/>
          <w:lang w:val="hy-AM"/>
        </w:rPr>
        <w:t>ացված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յուրաքանչյուր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ծրարում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պահանջվող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նախատեսված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փաստաթղթերի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առկայությունը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դրանց</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կազմման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հրավերով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սահմանված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վավերապայմաններին</w:t>
      </w:r>
      <w:r w:rsidRPr="00AA608E">
        <w:rPr>
          <w:rFonts w:ascii="GHEA Grapalat" w:hAnsi="GHEA Grapalat"/>
          <w:sz w:val="20"/>
          <w:szCs w:val="20"/>
          <w:lang w:val="hy-AM"/>
        </w:rPr>
        <w:t>.</w:t>
      </w: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szCs w:val="20"/>
          <w:lang w:val="hy-AM"/>
        </w:rPr>
        <w:t xml:space="preserve">3) </w:t>
      </w:r>
      <w:r w:rsidRPr="00AA608E">
        <w:rPr>
          <w:rFonts w:ascii="GHEA Grapalat" w:hAnsi="GHEA Grapalat" w:cs="Sylfaen"/>
          <w:sz w:val="20"/>
          <w:szCs w:val="20"/>
          <w:lang w:val="hy-AM"/>
        </w:rPr>
        <w:t>հանձնաժողովի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նախագահը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հայտարարում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է</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ներկայացրած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մասնակիցների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գնային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առաջարկները՝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մեկ</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թվով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արտահայտված,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հիմք</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ընդունելով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տառերով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գրվածը:</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8.2 </w:t>
      </w:r>
      <w:r w:rsidRPr="00AA608E">
        <w:rPr>
          <w:rFonts w:ascii="GHEA Grapalat" w:hAnsi="GHEA Grapalat" w:cs="Sylfaen"/>
          <w:sz w:val="20"/>
          <w:lang w:val="hy-AM"/>
        </w:rPr>
        <w:t>Հայտերը</w:t>
      </w:r>
      <w:r w:rsidRPr="00AA608E">
        <w:rPr>
          <w:rFonts w:ascii="GHEA Grapalat" w:hAnsi="GHEA Grapalat" w:cs="Sylfaen"/>
          <w:sz w:val="20"/>
          <w:lang w:val="af-ZA"/>
        </w:rPr>
        <w:t xml:space="preserve"> </w:t>
      </w:r>
      <w:r w:rsidRPr="00AA608E">
        <w:rPr>
          <w:rFonts w:ascii="GHEA Grapalat" w:hAnsi="GHEA Grapalat" w:cs="Sylfaen"/>
          <w:sz w:val="20"/>
          <w:lang w:val="hy-AM"/>
        </w:rPr>
        <w:t>գնահատվում</w:t>
      </w:r>
      <w:r w:rsidRPr="00AA608E">
        <w:rPr>
          <w:rFonts w:ascii="GHEA Grapalat" w:hAnsi="GHEA Grapalat" w:cs="Sylfaen"/>
          <w:sz w:val="20"/>
          <w:lang w:val="af-ZA"/>
        </w:rPr>
        <w:t xml:space="preserve"> </w:t>
      </w:r>
      <w:r w:rsidRPr="00AA608E">
        <w:rPr>
          <w:rFonts w:ascii="GHEA Grapalat" w:hAnsi="GHEA Grapalat" w:cs="Sylfaen"/>
          <w:sz w:val="20"/>
          <w:lang w:val="hy-AM"/>
        </w:rPr>
        <w:t>են</w:t>
      </w:r>
      <w:r w:rsidRPr="00AA608E">
        <w:rPr>
          <w:rFonts w:ascii="GHEA Grapalat" w:hAnsi="GHEA Grapalat" w:cs="Sylfaen"/>
          <w:sz w:val="20"/>
          <w:lang w:val="af-ZA"/>
        </w:rPr>
        <w:t xml:space="preserve"> </w:t>
      </w:r>
      <w:r w:rsidRPr="00AA608E">
        <w:rPr>
          <w:rFonts w:ascii="GHEA Grapalat" w:hAnsi="GHEA Grapalat" w:cs="Sylfaen"/>
          <w:sz w:val="20"/>
          <w:lang w:val="hy-AM"/>
        </w:rPr>
        <w:t>սույն</w:t>
      </w:r>
      <w:r w:rsidRPr="00AA608E">
        <w:rPr>
          <w:rFonts w:ascii="GHEA Grapalat" w:hAnsi="GHEA Grapalat" w:cs="Sylfaen"/>
          <w:sz w:val="20"/>
          <w:lang w:val="af-ZA"/>
        </w:rPr>
        <w:t xml:space="preserve"> </w:t>
      </w:r>
      <w:r w:rsidRPr="00AA608E">
        <w:rPr>
          <w:rFonts w:ascii="GHEA Grapalat" w:hAnsi="GHEA Grapalat" w:cs="Sylfaen"/>
          <w:sz w:val="20"/>
          <w:lang w:val="hy-AM"/>
        </w:rPr>
        <w:t>հրավերով</w:t>
      </w:r>
      <w:r w:rsidRPr="00AA608E">
        <w:rPr>
          <w:rFonts w:ascii="GHEA Grapalat" w:hAnsi="GHEA Grapalat" w:cs="Sylfaen"/>
          <w:sz w:val="20"/>
          <w:lang w:val="af-ZA"/>
        </w:rPr>
        <w:t xml:space="preserve"> </w:t>
      </w:r>
      <w:r w:rsidRPr="00AA608E">
        <w:rPr>
          <w:rFonts w:ascii="GHEA Grapalat" w:hAnsi="GHEA Grapalat" w:cs="Sylfaen"/>
          <w:sz w:val="20"/>
          <w:lang w:val="hy-AM"/>
        </w:rPr>
        <w:t>սահմանված</w:t>
      </w:r>
      <w:r w:rsidRPr="00AA608E">
        <w:rPr>
          <w:rFonts w:ascii="GHEA Grapalat" w:hAnsi="GHEA Grapalat" w:cs="Sylfaen"/>
          <w:sz w:val="20"/>
          <w:lang w:val="af-ZA"/>
        </w:rPr>
        <w:t xml:space="preserve"> </w:t>
      </w:r>
      <w:r w:rsidRPr="00AA608E">
        <w:rPr>
          <w:rFonts w:ascii="GHEA Grapalat" w:hAnsi="GHEA Grapalat" w:cs="Sylfaen"/>
          <w:sz w:val="20"/>
          <w:lang w:val="hy-AM"/>
        </w:rPr>
        <w:t>կարգով</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rPr>
        <w:t>Գնման</w:t>
      </w:r>
      <w:r w:rsidRPr="00AA608E">
        <w:rPr>
          <w:rFonts w:ascii="GHEA Grapalat" w:hAnsi="GHEA Grapalat" w:cs="Sylfaen"/>
          <w:sz w:val="20"/>
          <w:lang w:val="af-ZA"/>
        </w:rPr>
        <w:t xml:space="preserve"> </w:t>
      </w:r>
      <w:r w:rsidRPr="00AA608E">
        <w:rPr>
          <w:rFonts w:ascii="GHEA Grapalat" w:hAnsi="GHEA Grapalat" w:cs="Sylfaen"/>
          <w:sz w:val="20"/>
        </w:rPr>
        <w:t>ընթացակարգի</w:t>
      </w:r>
      <w:r w:rsidRPr="00AA608E">
        <w:rPr>
          <w:rFonts w:ascii="GHEA Grapalat" w:hAnsi="GHEA Grapalat" w:cs="Sylfaen"/>
          <w:sz w:val="20"/>
          <w:lang w:val="af-ZA"/>
        </w:rPr>
        <w:t xml:space="preserve"> </w:t>
      </w:r>
      <w:r w:rsidRPr="00AA608E">
        <w:rPr>
          <w:rFonts w:ascii="GHEA Grapalat" w:hAnsi="GHEA Grapalat" w:cs="Sylfaen"/>
          <w:sz w:val="20"/>
        </w:rPr>
        <w:t>չափաբաժինների</w:t>
      </w:r>
      <w:r w:rsidRPr="00AA608E">
        <w:rPr>
          <w:rFonts w:ascii="GHEA Grapalat" w:hAnsi="GHEA Grapalat" w:cs="Sylfaen"/>
          <w:sz w:val="20"/>
          <w:lang w:val="af-ZA"/>
        </w:rPr>
        <w:t xml:space="preserve"> </w:t>
      </w:r>
      <w:r w:rsidRPr="00AA608E">
        <w:rPr>
          <w:rFonts w:ascii="GHEA Grapalat" w:hAnsi="GHEA Grapalat" w:cs="Sylfaen"/>
          <w:sz w:val="20"/>
        </w:rPr>
        <w:t>քանակը</w:t>
      </w:r>
      <w:r w:rsidRPr="00AA608E">
        <w:rPr>
          <w:rFonts w:ascii="GHEA Grapalat" w:hAnsi="GHEA Grapalat" w:cs="Sylfaen"/>
          <w:sz w:val="20"/>
          <w:lang w:val="af-ZA"/>
        </w:rPr>
        <w:t xml:space="preserve"> </w:t>
      </w:r>
      <w:r w:rsidRPr="00AA608E">
        <w:rPr>
          <w:rFonts w:ascii="GHEA Grapalat" w:hAnsi="GHEA Grapalat" w:cs="Sylfaen"/>
          <w:sz w:val="20"/>
        </w:rPr>
        <w:t>յոթանասունհինգը</w:t>
      </w:r>
      <w:r w:rsidRPr="00AA608E">
        <w:rPr>
          <w:rFonts w:ascii="GHEA Grapalat" w:hAnsi="GHEA Grapalat" w:cs="Sylfaen"/>
          <w:sz w:val="20"/>
          <w:lang w:val="af-ZA"/>
        </w:rPr>
        <w:t xml:space="preserve"> </w:t>
      </w:r>
      <w:r w:rsidRPr="00AA608E">
        <w:rPr>
          <w:rFonts w:ascii="GHEA Grapalat" w:hAnsi="GHEA Grapalat" w:cs="Sylfaen"/>
          <w:sz w:val="20"/>
        </w:rPr>
        <w:t>չգերազանցելու</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հայտերի</w:t>
      </w:r>
      <w:r w:rsidRPr="00AA608E">
        <w:rPr>
          <w:rFonts w:ascii="GHEA Grapalat" w:hAnsi="GHEA Grapalat" w:cs="Sylfaen"/>
          <w:sz w:val="20"/>
          <w:lang w:val="af-ZA"/>
        </w:rPr>
        <w:t xml:space="preserve"> </w:t>
      </w:r>
      <w:r w:rsidRPr="00AA608E">
        <w:rPr>
          <w:rFonts w:ascii="GHEA Grapalat" w:hAnsi="GHEA Grapalat" w:cs="Sylfaen"/>
          <w:sz w:val="20"/>
        </w:rPr>
        <w:t>գնահատումն</w:t>
      </w:r>
      <w:r w:rsidRPr="00AA608E">
        <w:rPr>
          <w:rFonts w:ascii="GHEA Grapalat" w:hAnsi="GHEA Grapalat" w:cs="Sylfaen"/>
          <w:sz w:val="20"/>
          <w:lang w:val="af-ZA"/>
        </w:rPr>
        <w:t xml:space="preserve"> </w:t>
      </w:r>
      <w:r w:rsidRPr="00AA608E">
        <w:rPr>
          <w:rFonts w:ascii="GHEA Grapalat" w:hAnsi="GHEA Grapalat" w:cs="Sylfaen"/>
          <w:sz w:val="20"/>
        </w:rPr>
        <w:t>իրականացվում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դրանց</w:t>
      </w:r>
      <w:r w:rsidRPr="00AA608E">
        <w:rPr>
          <w:rFonts w:ascii="GHEA Grapalat" w:hAnsi="GHEA Grapalat" w:cs="Sylfaen"/>
          <w:sz w:val="20"/>
          <w:lang w:val="af-ZA"/>
        </w:rPr>
        <w:t xml:space="preserve"> </w:t>
      </w:r>
      <w:r w:rsidRPr="00AA608E">
        <w:rPr>
          <w:rFonts w:ascii="GHEA Grapalat" w:hAnsi="GHEA Grapalat" w:cs="Sylfaen"/>
          <w:sz w:val="20"/>
        </w:rPr>
        <w:t>ներկայացման</w:t>
      </w:r>
      <w:r w:rsidRPr="00AA608E">
        <w:rPr>
          <w:rFonts w:ascii="GHEA Grapalat" w:hAnsi="GHEA Grapalat" w:cs="Sylfaen"/>
          <w:sz w:val="20"/>
          <w:lang w:val="af-ZA"/>
        </w:rPr>
        <w:t xml:space="preserve"> </w:t>
      </w:r>
      <w:r w:rsidRPr="00AA608E">
        <w:rPr>
          <w:rFonts w:ascii="GHEA Grapalat" w:hAnsi="GHEA Grapalat" w:cs="Sylfaen"/>
          <w:sz w:val="20"/>
        </w:rPr>
        <w:t>վերջնաժամկետը</w:t>
      </w:r>
      <w:r w:rsidRPr="00AA608E">
        <w:rPr>
          <w:rFonts w:ascii="GHEA Grapalat" w:hAnsi="GHEA Grapalat" w:cs="Sylfaen"/>
          <w:sz w:val="20"/>
          <w:lang w:val="af-ZA"/>
        </w:rPr>
        <w:t xml:space="preserve"> </w:t>
      </w:r>
      <w:r w:rsidRPr="00AA608E">
        <w:rPr>
          <w:rFonts w:ascii="GHEA Grapalat" w:hAnsi="GHEA Grapalat" w:cs="Sylfaen"/>
          <w:sz w:val="20"/>
        </w:rPr>
        <w:t>լրանալու</w:t>
      </w:r>
      <w:r w:rsidRPr="00AA608E">
        <w:rPr>
          <w:rFonts w:ascii="GHEA Grapalat" w:hAnsi="GHEA Grapalat" w:cs="Sylfaen"/>
          <w:sz w:val="20"/>
          <w:lang w:val="af-ZA"/>
        </w:rPr>
        <w:t xml:space="preserve"> </w:t>
      </w:r>
      <w:r w:rsidRPr="00AA608E">
        <w:rPr>
          <w:rFonts w:ascii="GHEA Grapalat" w:hAnsi="GHEA Grapalat" w:cs="Sylfaen"/>
          <w:sz w:val="20"/>
        </w:rPr>
        <w:t>օրվանից</w:t>
      </w:r>
      <w:r w:rsidRPr="00AA608E">
        <w:rPr>
          <w:rFonts w:ascii="GHEA Grapalat" w:hAnsi="GHEA Grapalat" w:cs="Sylfaen"/>
          <w:sz w:val="20"/>
          <w:lang w:val="af-ZA"/>
        </w:rPr>
        <w:t xml:space="preserve"> </w:t>
      </w:r>
      <w:r w:rsidRPr="00AA608E">
        <w:rPr>
          <w:rFonts w:ascii="GHEA Grapalat" w:hAnsi="GHEA Grapalat" w:cs="Sylfaen"/>
          <w:sz w:val="20"/>
        </w:rPr>
        <w:t>հաշված</w:t>
      </w:r>
      <w:r w:rsidRPr="00AA608E">
        <w:rPr>
          <w:rFonts w:ascii="GHEA Grapalat" w:hAnsi="GHEA Grapalat" w:cs="Sylfaen"/>
          <w:sz w:val="20"/>
          <w:lang w:val="af-ZA"/>
        </w:rPr>
        <w:t xml:space="preserve">  </w:t>
      </w:r>
      <w:r w:rsidRPr="00AA608E">
        <w:rPr>
          <w:rFonts w:ascii="GHEA Grapalat" w:hAnsi="GHEA Grapalat" w:cs="Sylfaen"/>
          <w:sz w:val="20"/>
        </w:rPr>
        <w:t>տաս</w:t>
      </w:r>
      <w:r w:rsidRPr="00AA608E">
        <w:rPr>
          <w:rFonts w:ascii="GHEA Grapalat" w:hAnsi="GHEA Grapalat" w:cs="Sylfaen"/>
          <w:sz w:val="20"/>
          <w:lang w:val="af-ZA"/>
        </w:rPr>
        <w:t xml:space="preserve">, </w:t>
      </w:r>
      <w:r w:rsidRPr="00AA608E">
        <w:rPr>
          <w:rFonts w:ascii="GHEA Grapalat" w:hAnsi="GHEA Grapalat" w:cs="Sylfaen"/>
          <w:sz w:val="20"/>
        </w:rPr>
        <w:t>իսկ</w:t>
      </w:r>
      <w:r w:rsidRPr="00AA608E">
        <w:rPr>
          <w:rFonts w:ascii="GHEA Grapalat" w:hAnsi="GHEA Grapalat" w:cs="Sylfaen"/>
          <w:sz w:val="20"/>
          <w:lang w:val="af-ZA"/>
        </w:rPr>
        <w:t xml:space="preserve"> </w:t>
      </w:r>
      <w:r w:rsidRPr="00AA608E">
        <w:rPr>
          <w:rFonts w:ascii="GHEA Grapalat" w:hAnsi="GHEA Grapalat" w:cs="Sylfaen"/>
          <w:sz w:val="20"/>
        </w:rPr>
        <w:t>գերազանցելու</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տասնհինգ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rPr>
        <w:t>Բավարար</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գնահատվում</w:t>
      </w:r>
      <w:r w:rsidRPr="00AA608E">
        <w:rPr>
          <w:rFonts w:ascii="GHEA Grapalat" w:hAnsi="GHEA Grapalat" w:cs="Sylfaen"/>
          <w:sz w:val="20"/>
          <w:lang w:val="af-ZA"/>
        </w:rPr>
        <w:t xml:space="preserve"> </w:t>
      </w:r>
      <w:r w:rsidRPr="00AA608E">
        <w:rPr>
          <w:rFonts w:ascii="GHEA Grapalat" w:hAnsi="GHEA Grapalat" w:cs="Sylfaen"/>
          <w:sz w:val="20"/>
        </w:rPr>
        <w:t>սույն</w:t>
      </w:r>
      <w:r w:rsidRPr="00AA608E">
        <w:rPr>
          <w:rFonts w:ascii="GHEA Grapalat" w:hAnsi="GHEA Grapalat" w:cs="Sylfaen"/>
          <w:sz w:val="20"/>
          <w:lang w:val="af-ZA"/>
        </w:rPr>
        <w:t xml:space="preserve">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պայմաններին</w:t>
      </w:r>
      <w:r w:rsidRPr="00AA608E">
        <w:rPr>
          <w:rFonts w:ascii="GHEA Grapalat" w:hAnsi="GHEA Grapalat" w:cs="Sylfaen"/>
          <w:sz w:val="20"/>
          <w:lang w:val="af-ZA"/>
        </w:rPr>
        <w:t xml:space="preserve"> </w:t>
      </w:r>
      <w:r w:rsidRPr="00AA608E">
        <w:rPr>
          <w:rFonts w:ascii="GHEA Grapalat" w:hAnsi="GHEA Grapalat" w:cs="Sylfaen"/>
          <w:sz w:val="20"/>
        </w:rPr>
        <w:t>համապատասխանող</w:t>
      </w:r>
      <w:r w:rsidRPr="00AA608E">
        <w:rPr>
          <w:rFonts w:ascii="GHEA Grapalat" w:hAnsi="GHEA Grapalat" w:cs="Sylfaen"/>
          <w:sz w:val="20"/>
          <w:lang w:val="af-ZA"/>
        </w:rPr>
        <w:t xml:space="preserve"> </w:t>
      </w:r>
      <w:r w:rsidRPr="00AA608E">
        <w:rPr>
          <w:rFonts w:ascii="GHEA Grapalat" w:hAnsi="GHEA Grapalat" w:cs="Sylfaen"/>
          <w:sz w:val="20"/>
        </w:rPr>
        <w:t>հայտերը</w:t>
      </w:r>
      <w:r w:rsidRPr="00AA608E">
        <w:rPr>
          <w:rFonts w:ascii="GHEA Grapalat" w:hAnsi="GHEA Grapalat" w:cs="Sylfaen"/>
          <w:sz w:val="20"/>
          <w:lang w:val="af-ZA"/>
        </w:rPr>
        <w:t xml:space="preserve">, </w:t>
      </w:r>
      <w:r w:rsidRPr="00AA608E">
        <w:rPr>
          <w:rFonts w:ascii="GHEA Grapalat" w:hAnsi="GHEA Grapalat" w:cs="Sylfaen"/>
          <w:sz w:val="20"/>
        </w:rPr>
        <w:t>հակառակ</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հայտերը</w:t>
      </w:r>
      <w:r w:rsidRPr="00AA608E">
        <w:rPr>
          <w:rFonts w:ascii="GHEA Grapalat" w:hAnsi="GHEA Grapalat" w:cs="Sylfaen"/>
          <w:sz w:val="20"/>
          <w:lang w:val="af-ZA"/>
        </w:rPr>
        <w:t xml:space="preserve"> </w:t>
      </w:r>
      <w:r w:rsidRPr="00AA608E">
        <w:rPr>
          <w:rFonts w:ascii="GHEA Grapalat" w:hAnsi="GHEA Grapalat" w:cs="Sylfaen"/>
          <w:sz w:val="20"/>
        </w:rPr>
        <w:t>գնահատվում</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անբավարար</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մերժվում</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Ընդ</w:t>
      </w:r>
      <w:r w:rsidRPr="00AA608E">
        <w:rPr>
          <w:rFonts w:ascii="GHEA Grapalat" w:hAnsi="GHEA Grapalat" w:cs="Sylfaen"/>
          <w:sz w:val="20"/>
          <w:lang w:val="af-ZA"/>
        </w:rPr>
        <w:t xml:space="preserve"> որում հայտերի բացման և գնահատման նիստում հանձնաժողովը մերժում է այն հայտերը, </w:t>
      </w:r>
      <w:r w:rsidRPr="00AA608E">
        <w:rPr>
          <w:rFonts w:ascii="GHEA Grapalat" w:hAnsi="GHEA Grapalat" w:cs="Sylfaen"/>
          <w:sz w:val="20"/>
        </w:rPr>
        <w:t>որոնցում</w:t>
      </w:r>
      <w:r w:rsidRPr="00AA608E">
        <w:rPr>
          <w:rFonts w:ascii="GHEA Grapalat" w:hAnsi="GHEA Grapalat" w:cs="Sylfaen"/>
          <w:sz w:val="20"/>
          <w:lang w:val="af-ZA"/>
        </w:rPr>
        <w:t xml:space="preserve"> </w:t>
      </w:r>
      <w:r w:rsidRPr="00AA608E">
        <w:rPr>
          <w:rFonts w:ascii="GHEA Grapalat" w:hAnsi="GHEA Grapalat" w:cs="Sylfaen"/>
          <w:sz w:val="20"/>
        </w:rPr>
        <w:t>բացակայում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rPr>
        <w:t>գնային</w:t>
      </w:r>
      <w:r w:rsidRPr="00AA608E">
        <w:rPr>
          <w:rFonts w:ascii="GHEA Grapalat" w:hAnsi="GHEA Grapalat" w:cs="Sylfaen"/>
          <w:sz w:val="20"/>
          <w:lang w:val="af-ZA"/>
        </w:rPr>
        <w:t xml:space="preserve"> </w:t>
      </w:r>
      <w:r w:rsidRPr="00AA608E">
        <w:rPr>
          <w:rFonts w:ascii="GHEA Grapalat" w:hAnsi="GHEA Grapalat" w:cs="Sylfaen"/>
          <w:sz w:val="20"/>
        </w:rPr>
        <w:t>առաջարկները</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դրանք </w:t>
      </w:r>
      <w:r w:rsidRPr="00AA608E">
        <w:rPr>
          <w:rFonts w:ascii="GHEA Grapalat" w:hAnsi="GHEA Grapalat" w:cs="Sylfaen"/>
          <w:sz w:val="20"/>
        </w:rPr>
        <w:t>ներկայացված</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հրավերի</w:t>
      </w:r>
      <w:r w:rsidRPr="00AA608E">
        <w:rPr>
          <w:rFonts w:ascii="GHEA Grapalat" w:hAnsi="GHEA Grapalat" w:cs="Sylfaen"/>
          <w:sz w:val="20"/>
          <w:lang w:val="af-ZA"/>
        </w:rPr>
        <w:t xml:space="preserve"> </w:t>
      </w:r>
      <w:r w:rsidRPr="00AA608E">
        <w:rPr>
          <w:rFonts w:ascii="GHEA Grapalat" w:hAnsi="GHEA Grapalat" w:cs="Sylfaen"/>
          <w:sz w:val="20"/>
        </w:rPr>
        <w:t>պահանջներին</w:t>
      </w:r>
      <w:r w:rsidRPr="00AA608E">
        <w:rPr>
          <w:rFonts w:ascii="GHEA Grapalat" w:hAnsi="GHEA Grapalat" w:cs="Sylfaen"/>
          <w:sz w:val="20"/>
          <w:lang w:val="af-ZA"/>
        </w:rPr>
        <w:t xml:space="preserve"> </w:t>
      </w:r>
      <w:r w:rsidRPr="00AA608E">
        <w:rPr>
          <w:rFonts w:ascii="GHEA Grapalat" w:hAnsi="GHEA Grapalat" w:cs="Sylfaen"/>
          <w:sz w:val="20"/>
        </w:rPr>
        <w:t>անհամապատասխան</w:t>
      </w:r>
      <w:r w:rsidRPr="00AA608E">
        <w:rPr>
          <w:rFonts w:ascii="GHEA Grapalat" w:hAnsi="GHEA Grapalat" w:cs="Sylfaen"/>
          <w:sz w:val="20"/>
          <w:lang w:val="af-ZA"/>
        </w:rPr>
        <w:t>:</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rPr>
        <w:t xml:space="preserve">8.3 </w:t>
      </w:r>
      <w:r w:rsidRPr="00AA608E">
        <w:rPr>
          <w:rFonts w:ascii="GHEA Grapalat" w:hAnsi="GHEA Grapalat" w:cs="Sylfaen"/>
          <w:szCs w:val="24"/>
          <w:lang w:val="hy-AM"/>
        </w:rPr>
        <w:t>Ընտրված</w:t>
      </w:r>
      <w:r w:rsidRPr="00AA608E">
        <w:rPr>
          <w:rFonts w:ascii="GHEA Grapalat" w:hAnsi="GHEA Grapalat" w:cs="Sylfaen"/>
          <w:szCs w:val="24"/>
        </w:rPr>
        <w:t xml:space="preserve"> </w:t>
      </w:r>
      <w:r w:rsidRPr="00AA608E">
        <w:rPr>
          <w:rFonts w:ascii="GHEA Grapalat" w:hAnsi="GHEA Grapalat" w:cs="Sylfaen"/>
          <w:szCs w:val="24"/>
          <w:lang w:val="ru-RU"/>
        </w:rPr>
        <w:t>մասնակիցը</w:t>
      </w:r>
      <w:r w:rsidRPr="00AA608E">
        <w:rPr>
          <w:rFonts w:ascii="GHEA Grapalat" w:hAnsi="GHEA Grapalat" w:cs="Sylfaen"/>
          <w:szCs w:val="24"/>
        </w:rPr>
        <w:t xml:space="preserve"> </w:t>
      </w:r>
      <w:r w:rsidRPr="00AA608E">
        <w:rPr>
          <w:rFonts w:ascii="GHEA Grapalat" w:hAnsi="GHEA Grapalat" w:cs="Sylfaen"/>
          <w:szCs w:val="24"/>
          <w:lang w:val="ru-RU"/>
        </w:rPr>
        <w:t>որոշվում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բավարար</w:t>
      </w:r>
      <w:r w:rsidRPr="00AA608E">
        <w:rPr>
          <w:rFonts w:ascii="GHEA Grapalat" w:hAnsi="GHEA Grapalat" w:cs="Sylfaen"/>
          <w:szCs w:val="24"/>
        </w:rPr>
        <w:t xml:space="preserve"> </w:t>
      </w:r>
      <w:r w:rsidRPr="00AA608E">
        <w:rPr>
          <w:rFonts w:ascii="GHEA Grapalat" w:hAnsi="GHEA Grapalat" w:cs="Sylfaen"/>
          <w:szCs w:val="24"/>
          <w:lang w:val="ru-RU"/>
        </w:rPr>
        <w:t>գնահատված</w:t>
      </w:r>
      <w:r w:rsidRPr="00AA608E">
        <w:rPr>
          <w:rFonts w:ascii="GHEA Grapalat" w:hAnsi="GHEA Grapalat" w:cs="Sylfaen"/>
          <w:szCs w:val="24"/>
        </w:rPr>
        <w:t xml:space="preserve"> </w:t>
      </w:r>
      <w:r w:rsidRPr="00AA608E">
        <w:rPr>
          <w:rFonts w:ascii="GHEA Grapalat" w:hAnsi="GHEA Grapalat" w:cs="Sylfaen"/>
          <w:szCs w:val="24"/>
          <w:lang w:val="ru-RU"/>
        </w:rPr>
        <w:t>հայտեր</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մասնակիցների</w:t>
      </w:r>
      <w:r w:rsidRPr="00AA608E">
        <w:rPr>
          <w:rFonts w:ascii="GHEA Grapalat" w:hAnsi="GHEA Grapalat" w:cs="Sylfaen"/>
          <w:szCs w:val="24"/>
        </w:rPr>
        <w:t xml:space="preserve"> </w:t>
      </w:r>
      <w:r w:rsidRPr="00AA608E">
        <w:rPr>
          <w:rFonts w:ascii="GHEA Grapalat" w:hAnsi="GHEA Grapalat" w:cs="Sylfaen"/>
          <w:szCs w:val="24"/>
          <w:lang w:val="ru-RU"/>
        </w:rPr>
        <w:t>թվից</w:t>
      </w:r>
      <w:r w:rsidRPr="00AA608E">
        <w:rPr>
          <w:rFonts w:ascii="GHEA Grapalat" w:hAnsi="GHEA Grapalat" w:cs="Sylfaen"/>
          <w:szCs w:val="24"/>
        </w:rPr>
        <w:t xml:space="preserve">` </w:t>
      </w:r>
      <w:r w:rsidRPr="00AA608E">
        <w:rPr>
          <w:rFonts w:ascii="GHEA Grapalat" w:hAnsi="GHEA Grapalat" w:cs="Sylfaen"/>
          <w:szCs w:val="24"/>
          <w:lang w:val="ru-RU"/>
        </w:rPr>
        <w:t>նվազագույն</w:t>
      </w:r>
      <w:r w:rsidRPr="00AA608E">
        <w:rPr>
          <w:rFonts w:ascii="GHEA Grapalat" w:hAnsi="GHEA Grapalat" w:cs="Sylfaen"/>
          <w:szCs w:val="24"/>
        </w:rPr>
        <w:t xml:space="preserve"> </w:t>
      </w:r>
      <w:r w:rsidRPr="00AA608E">
        <w:rPr>
          <w:rFonts w:ascii="GHEA Grapalat" w:hAnsi="GHEA Grapalat" w:cs="Sylfaen"/>
          <w:szCs w:val="24"/>
          <w:lang w:val="ru-RU"/>
        </w:rPr>
        <w:t>գնային</w:t>
      </w:r>
      <w:r w:rsidRPr="00AA608E">
        <w:rPr>
          <w:rFonts w:ascii="GHEA Grapalat" w:hAnsi="GHEA Grapalat" w:cs="Sylfaen"/>
          <w:szCs w:val="24"/>
        </w:rPr>
        <w:t xml:space="preserve"> </w:t>
      </w:r>
      <w:r w:rsidRPr="00AA608E">
        <w:rPr>
          <w:rFonts w:ascii="GHEA Grapalat" w:hAnsi="GHEA Grapalat" w:cs="Sylfaen"/>
          <w:szCs w:val="24"/>
          <w:lang w:val="ru-RU"/>
        </w:rPr>
        <w:t>առաջարկ</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ասնակցին</w:t>
      </w:r>
      <w:r w:rsidRPr="00AA608E">
        <w:rPr>
          <w:rFonts w:ascii="GHEA Grapalat" w:hAnsi="GHEA Grapalat" w:cs="Sylfaen"/>
          <w:szCs w:val="24"/>
        </w:rPr>
        <w:t xml:space="preserve"> </w:t>
      </w:r>
      <w:r w:rsidRPr="00AA608E">
        <w:rPr>
          <w:rFonts w:ascii="GHEA Grapalat" w:hAnsi="GHEA Grapalat" w:cs="Sylfaen"/>
          <w:szCs w:val="24"/>
          <w:lang w:val="ru-RU"/>
        </w:rPr>
        <w:t>նախապատվություն</w:t>
      </w:r>
      <w:r w:rsidRPr="00AA608E">
        <w:rPr>
          <w:rFonts w:ascii="GHEA Grapalat" w:hAnsi="GHEA Grapalat" w:cs="Sylfaen"/>
          <w:szCs w:val="24"/>
        </w:rPr>
        <w:t xml:space="preserve"> </w:t>
      </w:r>
      <w:r w:rsidRPr="00AA608E">
        <w:rPr>
          <w:rFonts w:ascii="GHEA Grapalat" w:hAnsi="GHEA Grapalat" w:cs="Sylfaen"/>
          <w:szCs w:val="24"/>
          <w:lang w:val="ru-RU"/>
        </w:rPr>
        <w:t>տալու</w:t>
      </w:r>
      <w:r w:rsidRPr="00AA608E">
        <w:rPr>
          <w:rFonts w:ascii="GHEA Grapalat" w:hAnsi="GHEA Grapalat" w:cs="Sylfaen"/>
          <w:szCs w:val="24"/>
        </w:rPr>
        <w:t xml:space="preserve"> </w:t>
      </w:r>
      <w:r w:rsidRPr="00AA608E">
        <w:rPr>
          <w:rFonts w:ascii="GHEA Grapalat" w:hAnsi="GHEA Grapalat" w:cs="Sylfaen"/>
          <w:szCs w:val="24"/>
          <w:lang w:val="ru-RU"/>
        </w:rPr>
        <w:t>սկզբունքով։</w:t>
      </w:r>
      <w:r w:rsidRPr="00AA608E">
        <w:rPr>
          <w:rFonts w:ascii="GHEA Grapalat" w:hAnsi="GHEA Grapalat" w:cs="Sylfaen"/>
          <w:szCs w:val="24"/>
        </w:rPr>
        <w:t xml:space="preserve"> </w:t>
      </w:r>
      <w:r w:rsidRPr="00AA608E">
        <w:rPr>
          <w:rFonts w:ascii="GHEA Grapalat" w:hAnsi="GHEA Grapalat" w:cs="Sylfaen"/>
          <w:szCs w:val="24"/>
          <w:lang w:val="ru-RU"/>
        </w:rPr>
        <w:t>Ընդ</w:t>
      </w:r>
      <w:r w:rsidRPr="00AA608E">
        <w:rPr>
          <w:rFonts w:ascii="GHEA Grapalat" w:hAnsi="GHEA Grapalat" w:cs="Sylfaen"/>
          <w:szCs w:val="24"/>
        </w:rPr>
        <w:t xml:space="preserve"> </w:t>
      </w:r>
      <w:r w:rsidRPr="00AA608E">
        <w:rPr>
          <w:rFonts w:ascii="GHEA Grapalat" w:hAnsi="GHEA Grapalat" w:cs="Sylfaen"/>
          <w:szCs w:val="24"/>
          <w:lang w:val="ru-RU"/>
        </w:rPr>
        <w:t>որում</w:t>
      </w:r>
      <w:r w:rsidRPr="00AA608E">
        <w:rPr>
          <w:rFonts w:ascii="GHEA Grapalat" w:hAnsi="GHEA Grapalat" w:cs="Sylfaen"/>
          <w:szCs w:val="24"/>
        </w:rPr>
        <w:t xml:space="preserve">,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կողմից</w:t>
      </w:r>
      <w:r w:rsidRPr="00AA608E">
        <w:rPr>
          <w:rFonts w:ascii="GHEA Grapalat" w:hAnsi="GHEA Grapalat" w:cs="Sylfaen"/>
          <w:szCs w:val="24"/>
        </w:rPr>
        <w:t xml:space="preserve"> </w:t>
      </w:r>
      <w:r w:rsidRPr="00AA608E">
        <w:rPr>
          <w:rFonts w:ascii="GHEA Grapalat" w:hAnsi="GHEA Grapalat" w:cs="Sylfaen"/>
          <w:szCs w:val="24"/>
          <w:lang w:val="hy-AM"/>
        </w:rPr>
        <w:t>ընտրված</w:t>
      </w:r>
      <w:r w:rsidRPr="00AA608E">
        <w:rPr>
          <w:rFonts w:ascii="GHEA Grapalat" w:hAnsi="GHEA Grapalat" w:cs="Sylfaen"/>
          <w:szCs w:val="24"/>
        </w:rPr>
        <w:t xml:space="preserve"> </w:t>
      </w:r>
      <w:r w:rsidRPr="00AA608E">
        <w:rPr>
          <w:rFonts w:ascii="GHEA Grapalat" w:hAnsi="GHEA Grapalat" w:cs="Sylfaen"/>
          <w:szCs w:val="24"/>
          <w:lang w:val="en-US"/>
        </w:rPr>
        <w:t>և</w:t>
      </w:r>
      <w:r w:rsidRPr="00AA608E">
        <w:rPr>
          <w:rFonts w:ascii="GHEA Grapalat" w:hAnsi="GHEA Grapalat" w:cs="Sylfaen"/>
          <w:szCs w:val="24"/>
        </w:rPr>
        <w:t xml:space="preserve"> </w:t>
      </w:r>
      <w:r w:rsidRPr="00AA608E">
        <w:rPr>
          <w:rFonts w:ascii="GHEA Grapalat" w:hAnsi="GHEA Grapalat" w:cs="Sylfaen"/>
          <w:szCs w:val="24"/>
          <w:lang w:val="en-US"/>
        </w:rPr>
        <w:t>հաջորդաբար</w:t>
      </w:r>
      <w:r w:rsidRPr="00AA608E">
        <w:rPr>
          <w:rFonts w:ascii="GHEA Grapalat" w:hAnsi="GHEA Grapalat" w:cs="Sylfaen"/>
          <w:szCs w:val="24"/>
        </w:rPr>
        <w:t xml:space="preserve"> </w:t>
      </w:r>
      <w:r w:rsidRPr="00AA608E">
        <w:rPr>
          <w:rFonts w:ascii="GHEA Grapalat" w:hAnsi="GHEA Grapalat" w:cs="Sylfaen"/>
          <w:szCs w:val="24"/>
          <w:lang w:val="en-US"/>
        </w:rPr>
        <w:t>տեղեր</w:t>
      </w:r>
      <w:r w:rsidRPr="00AA608E">
        <w:rPr>
          <w:rFonts w:ascii="GHEA Grapalat" w:hAnsi="GHEA Grapalat" w:cs="Sylfaen"/>
          <w:szCs w:val="24"/>
        </w:rPr>
        <w:t xml:space="preserve"> </w:t>
      </w:r>
      <w:r w:rsidRPr="00AA608E">
        <w:rPr>
          <w:rFonts w:ascii="GHEA Grapalat" w:hAnsi="GHEA Grapalat" w:cs="Sylfaen"/>
          <w:szCs w:val="24"/>
          <w:lang w:val="ru-RU"/>
        </w:rPr>
        <w:t>զբաղեցրած</w:t>
      </w:r>
      <w:r w:rsidRPr="00AA608E">
        <w:rPr>
          <w:rFonts w:ascii="GHEA Grapalat" w:hAnsi="GHEA Grapalat" w:cs="Sylfaen"/>
          <w:szCs w:val="24"/>
        </w:rPr>
        <w:t xml:space="preserve"> </w:t>
      </w:r>
      <w:r w:rsidRPr="00AA608E">
        <w:rPr>
          <w:rFonts w:ascii="GHEA Grapalat" w:hAnsi="GHEA Grapalat" w:cs="Sylfaen"/>
          <w:szCs w:val="24"/>
          <w:lang w:val="ru-RU"/>
        </w:rPr>
        <w:t>մասնակիցներին</w:t>
      </w:r>
      <w:r w:rsidRPr="00AA608E">
        <w:rPr>
          <w:rFonts w:ascii="GHEA Grapalat" w:hAnsi="GHEA Grapalat" w:cs="Sylfaen"/>
          <w:szCs w:val="24"/>
        </w:rPr>
        <w:t xml:space="preserve"> </w:t>
      </w:r>
      <w:r w:rsidRPr="00AA608E">
        <w:rPr>
          <w:rFonts w:ascii="GHEA Grapalat" w:hAnsi="GHEA Grapalat" w:cs="Sylfaen"/>
          <w:szCs w:val="24"/>
          <w:lang w:val="ru-RU"/>
        </w:rPr>
        <w:t>որոշելիս</w:t>
      </w:r>
      <w:r w:rsidRPr="00AA608E">
        <w:rPr>
          <w:rFonts w:ascii="GHEA Grapalat" w:hAnsi="GHEA Grapalat" w:cs="Sylfaen"/>
          <w:szCs w:val="24"/>
        </w:rPr>
        <w:t xml:space="preserve"> </w:t>
      </w:r>
      <w:r w:rsidRPr="00AA608E">
        <w:rPr>
          <w:rFonts w:ascii="GHEA Grapalat" w:hAnsi="GHEA Grapalat" w:cs="Sylfaen"/>
          <w:szCs w:val="24"/>
          <w:lang w:val="ru-RU"/>
        </w:rPr>
        <w:t>գնային</w:t>
      </w:r>
      <w:r w:rsidRPr="00AA608E">
        <w:rPr>
          <w:rFonts w:ascii="GHEA Grapalat" w:hAnsi="GHEA Grapalat" w:cs="Sylfaen"/>
          <w:szCs w:val="24"/>
        </w:rPr>
        <w:t xml:space="preserve"> </w:t>
      </w:r>
      <w:r w:rsidRPr="00AA608E">
        <w:rPr>
          <w:rFonts w:ascii="GHEA Grapalat" w:hAnsi="GHEA Grapalat" w:cs="Sylfaen"/>
          <w:szCs w:val="24"/>
          <w:lang w:val="ru-RU"/>
        </w:rPr>
        <w:t>առաջարկների</w:t>
      </w:r>
      <w:r w:rsidRPr="00AA608E">
        <w:rPr>
          <w:rFonts w:ascii="GHEA Grapalat" w:hAnsi="GHEA Grapalat" w:cs="Sylfaen"/>
          <w:szCs w:val="24"/>
        </w:rPr>
        <w:t xml:space="preserve"> գնահատումը և </w:t>
      </w:r>
      <w:r w:rsidRPr="00AA608E">
        <w:rPr>
          <w:rFonts w:ascii="GHEA Grapalat" w:hAnsi="GHEA Grapalat" w:cs="Sylfaen"/>
          <w:szCs w:val="24"/>
          <w:lang w:val="ru-RU"/>
        </w:rPr>
        <w:t>համեմատումն</w:t>
      </w:r>
      <w:r w:rsidRPr="00AA608E">
        <w:rPr>
          <w:rFonts w:ascii="GHEA Grapalat" w:hAnsi="GHEA Grapalat" w:cs="Sylfaen"/>
          <w:szCs w:val="24"/>
        </w:rPr>
        <w:t xml:space="preserve"> </w:t>
      </w:r>
      <w:r w:rsidRPr="00AA608E">
        <w:rPr>
          <w:rFonts w:ascii="GHEA Grapalat" w:hAnsi="GHEA Grapalat" w:cs="Sylfaen"/>
          <w:szCs w:val="24"/>
          <w:lang w:val="ru-RU"/>
        </w:rPr>
        <w:t>իրականացվում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առանց</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հրավերի</w:t>
      </w:r>
      <w:r w:rsidRPr="00AA608E">
        <w:rPr>
          <w:rFonts w:ascii="GHEA Grapalat" w:hAnsi="GHEA Grapalat" w:cs="Sylfaen"/>
          <w:szCs w:val="24"/>
        </w:rPr>
        <w:t xml:space="preserve"> 1-ին </w:t>
      </w:r>
      <w:r w:rsidRPr="00AA608E">
        <w:rPr>
          <w:rFonts w:ascii="GHEA Grapalat" w:hAnsi="GHEA Grapalat" w:cs="Sylfaen"/>
          <w:szCs w:val="24"/>
          <w:lang w:val="ru-RU"/>
        </w:rPr>
        <w:t>մասի</w:t>
      </w:r>
      <w:r w:rsidRPr="00AA608E">
        <w:rPr>
          <w:rFonts w:ascii="GHEA Grapalat" w:hAnsi="GHEA Grapalat" w:cs="Sylfaen"/>
          <w:szCs w:val="24"/>
        </w:rPr>
        <w:t xml:space="preserve"> 5.2-րդ </w:t>
      </w:r>
      <w:r w:rsidRPr="00AA608E">
        <w:rPr>
          <w:rFonts w:ascii="GHEA Grapalat" w:hAnsi="GHEA Grapalat" w:cs="Sylfaen"/>
          <w:szCs w:val="24"/>
          <w:lang w:val="ru-RU"/>
        </w:rPr>
        <w:t>կետում</w:t>
      </w:r>
      <w:r w:rsidRPr="00AA608E">
        <w:rPr>
          <w:rFonts w:ascii="GHEA Grapalat" w:hAnsi="GHEA Grapalat" w:cs="Sylfaen"/>
          <w:szCs w:val="24"/>
        </w:rPr>
        <w:t xml:space="preserve"> </w:t>
      </w:r>
      <w:r w:rsidRPr="00AA608E">
        <w:rPr>
          <w:rFonts w:ascii="GHEA Grapalat" w:hAnsi="GHEA Grapalat" w:cs="Sylfaen"/>
          <w:szCs w:val="24"/>
          <w:lang w:val="ru-RU"/>
        </w:rPr>
        <w:t>նշված</w:t>
      </w:r>
      <w:r w:rsidRPr="00AA608E">
        <w:rPr>
          <w:rFonts w:ascii="GHEA Grapalat" w:hAnsi="GHEA Grapalat" w:cs="Sylfaen"/>
          <w:szCs w:val="24"/>
        </w:rPr>
        <w:t xml:space="preserve"> </w:t>
      </w:r>
      <w:r w:rsidRPr="00AA608E">
        <w:rPr>
          <w:rFonts w:ascii="GHEA Grapalat" w:hAnsi="GHEA Grapalat" w:cs="Sylfaen"/>
          <w:szCs w:val="24"/>
          <w:lang w:val="ru-RU"/>
        </w:rPr>
        <w:t>հարկի</w:t>
      </w:r>
      <w:r w:rsidRPr="00AA608E">
        <w:rPr>
          <w:rFonts w:ascii="GHEA Grapalat" w:hAnsi="GHEA Grapalat" w:cs="Sylfaen"/>
          <w:szCs w:val="24"/>
        </w:rPr>
        <w:t xml:space="preserve"> </w:t>
      </w:r>
      <w:r w:rsidRPr="00AA608E">
        <w:rPr>
          <w:rFonts w:ascii="GHEA Grapalat" w:hAnsi="GHEA Grapalat" w:cs="Sylfaen"/>
          <w:szCs w:val="24"/>
          <w:lang w:val="ru-RU"/>
        </w:rPr>
        <w:t>գումարի</w:t>
      </w:r>
      <w:r w:rsidRPr="00AA608E">
        <w:rPr>
          <w:rFonts w:ascii="GHEA Grapalat" w:hAnsi="GHEA Grapalat" w:cs="Sylfaen"/>
          <w:szCs w:val="24"/>
        </w:rPr>
        <w:t xml:space="preserve"> </w:t>
      </w:r>
      <w:r w:rsidRPr="00AA608E">
        <w:rPr>
          <w:rFonts w:ascii="GHEA Grapalat" w:hAnsi="GHEA Grapalat" w:cs="Sylfaen"/>
          <w:szCs w:val="24"/>
          <w:lang w:val="ru-RU"/>
        </w:rPr>
        <w:t>հաշվարկման</w:t>
      </w:r>
      <w:r w:rsidRPr="00AA608E">
        <w:rPr>
          <w:rFonts w:ascii="GHEA Grapalat" w:hAnsi="GHEA Grapalat" w:cs="Sylfaen"/>
          <w:lang w:val="hy-AM"/>
        </w:rPr>
        <w:t>:</w:t>
      </w:r>
    </w:p>
    <w:p w:rsidR="003B2BB1" w:rsidRPr="00AA608E" w:rsidRDefault="008E0B31" w:rsidP="003B2BB1">
      <w:pPr>
        <w:pStyle w:val="a3"/>
        <w:spacing w:line="240" w:lineRule="auto"/>
        <w:ind w:firstLine="0"/>
        <w:rPr>
          <w:rFonts w:ascii="GHEA Grapalat" w:eastAsiaTheme="minorHAnsi" w:hAnsi="GHEA Grapalat" w:cs="Sylfaen"/>
          <w:i w:val="0"/>
          <w:szCs w:val="22"/>
          <w:lang w:val="af-ZA"/>
        </w:rPr>
      </w:pPr>
      <w:r w:rsidRPr="00AA608E">
        <w:rPr>
          <w:rFonts w:ascii="GHEA Grapalat" w:hAnsi="GHEA Grapalat" w:cs="Sylfaen"/>
          <w:i w:val="0"/>
          <w:szCs w:val="24"/>
          <w:lang w:val="af-ZA"/>
        </w:rPr>
        <w:t xml:space="preserve">8.4 </w:t>
      </w:r>
      <w:r w:rsidRPr="00AA608E">
        <w:rPr>
          <w:rFonts w:ascii="GHEA Grapalat" w:hAnsi="GHEA Grapalat" w:cs="Sylfaen"/>
          <w:i w:val="0"/>
          <w:szCs w:val="24"/>
          <w:lang w:val="hy-AM"/>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հայտում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անհամապատասխանություն</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տեղ</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գտել</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տառերով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և</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թվերով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գումարների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միջև</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ապա</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հիմք</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ընդունվում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տառերով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գումարը։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երկու</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ավելի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արժույթներով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ապա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դրանք</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համեմատվում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003B2BB1" w:rsidRPr="00AA608E">
        <w:rPr>
          <w:rFonts w:ascii="GHEA Grapalat" w:eastAsiaTheme="minorHAnsi" w:hAnsi="GHEA Grapalat" w:cs="Sylfaen"/>
          <w:i w:val="0"/>
          <w:lang w:val="ru-RU"/>
        </w:rPr>
        <w:t>Հայաստանի</w:t>
      </w:r>
      <w:r w:rsidR="003B2BB1" w:rsidRPr="00AA608E">
        <w:rPr>
          <w:rFonts w:ascii="GHEA Grapalat" w:eastAsiaTheme="minorHAnsi" w:hAnsi="GHEA Grapalat" w:cs="Sylfaen"/>
          <w:i w:val="0"/>
          <w:lang w:val="af-ZA"/>
        </w:rPr>
        <w:t xml:space="preserve"> </w:t>
      </w:r>
      <w:r w:rsidR="003B2BB1" w:rsidRPr="00AA608E">
        <w:rPr>
          <w:rFonts w:ascii="GHEA Grapalat" w:eastAsiaTheme="minorHAnsi" w:hAnsi="GHEA Grapalat" w:cs="Sylfaen"/>
          <w:i w:val="0"/>
          <w:lang w:val="ru-RU"/>
        </w:rPr>
        <w:t>Հանրապետության</w:t>
      </w:r>
      <w:r w:rsidR="003B2BB1" w:rsidRPr="00AA608E">
        <w:rPr>
          <w:rFonts w:ascii="GHEA Grapalat" w:eastAsiaTheme="minorHAnsi" w:hAnsi="GHEA Grapalat" w:cs="Sylfaen"/>
          <w:i w:val="0"/>
          <w:lang w:val="af-ZA"/>
        </w:rPr>
        <w:t xml:space="preserve"> </w:t>
      </w:r>
      <w:r w:rsidR="003B2BB1" w:rsidRPr="00AA608E">
        <w:rPr>
          <w:rFonts w:ascii="GHEA Grapalat" w:eastAsiaTheme="minorHAnsi" w:hAnsi="GHEA Grapalat" w:cs="Sylfaen"/>
          <w:i w:val="0"/>
          <w:lang w:val="ru-RU"/>
        </w:rPr>
        <w:t>դրամով</w:t>
      </w:r>
      <w:r w:rsidR="003B2BB1" w:rsidRPr="00AA608E">
        <w:rPr>
          <w:rFonts w:ascii="GHEA Grapalat" w:eastAsiaTheme="minorHAnsi" w:hAnsi="GHEA Grapalat" w:cs="Sylfaen"/>
          <w:i w:val="0"/>
          <w:lang w:val="af-ZA"/>
        </w:rPr>
        <w:t xml:space="preserve">` տվյալ օրվա Կենտրոնական Բանկի սահմանած </w:t>
      </w:r>
      <w:r w:rsidR="003B2BB1" w:rsidRPr="00AA608E">
        <w:rPr>
          <w:rFonts w:ascii="GHEA Grapalat" w:eastAsiaTheme="minorHAnsi" w:hAnsi="GHEA Grapalat" w:cs="Sylfaen"/>
          <w:i w:val="0"/>
          <w:lang w:val="ru-RU"/>
        </w:rPr>
        <w:t>փոխարժեքով</w:t>
      </w:r>
      <w:r w:rsidR="003B2BB1" w:rsidRPr="00AA608E">
        <w:rPr>
          <w:rFonts w:ascii="GHEA Grapalat" w:eastAsiaTheme="minorHAnsi" w:hAnsi="GHEA Grapalat" w:cs="Sylfaen"/>
          <w:i w:val="0"/>
          <w:szCs w:val="22"/>
          <w:lang w:val="af-ZA"/>
        </w:rPr>
        <w:t xml:space="preserve"> </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8.5 Հ</w:t>
      </w:r>
      <w:r w:rsidRPr="00AA608E">
        <w:rPr>
          <w:rFonts w:ascii="GHEA Grapalat" w:hAnsi="GHEA Grapalat" w:cs="Sylfaen"/>
          <w:i w:val="0"/>
          <w:szCs w:val="24"/>
          <w:lang w:val="ru-RU"/>
        </w:rPr>
        <w:t>անձնաժողովի</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պ</w:t>
      </w:r>
      <w:r w:rsidRPr="00AA608E">
        <w:rPr>
          <w:rFonts w:ascii="GHEA Grapalat" w:hAnsi="GHEA Grapalat" w:cs="Sylfaen"/>
          <w:i w:val="0"/>
          <w:szCs w:val="24"/>
          <w:lang w:val="ru-RU"/>
        </w:rPr>
        <w:t>ատվիրատուի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և</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միջև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արգելվում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բացառությամբ</w:t>
      </w:r>
      <w:r w:rsidRPr="00AA608E">
        <w:rPr>
          <w:rFonts w:ascii="GHEA Grapalat" w:hAnsi="GHEA Grapalat" w:cs="Sylfaen"/>
          <w:i w:val="0"/>
          <w:szCs w:val="24"/>
          <w:lang w:val="af-ZA"/>
        </w:rPr>
        <w:t>`</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1) </w:t>
      </w:r>
      <w:r w:rsidRPr="00AA608E">
        <w:rPr>
          <w:rFonts w:ascii="GHEA Grapalat" w:hAnsi="GHEA Grapalat" w:cs="Sylfaen"/>
          <w:i w:val="0"/>
          <w:szCs w:val="24"/>
          <w:lang w:val="ru-RU"/>
        </w:rPr>
        <w:t>երբ</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ընթացակարգին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մասնակցել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մեկ</w:t>
      </w:r>
      <w:r w:rsidRPr="00AA608E">
        <w:rPr>
          <w:rFonts w:ascii="GHEA Grapalat" w:hAnsi="GHEA Grapalat" w:cs="Sylfaen"/>
          <w:i w:val="0"/>
          <w:szCs w:val="24"/>
          <w:lang w:val="af-ZA"/>
        </w:rPr>
        <w:t xml:space="preserve"> մ</w:t>
      </w:r>
      <w:r w:rsidRPr="00AA608E">
        <w:rPr>
          <w:rFonts w:ascii="GHEA Grapalat" w:hAnsi="GHEA Grapalat" w:cs="Sylfaen"/>
          <w:i w:val="0"/>
          <w:szCs w:val="24"/>
          <w:lang w:val="ru-RU"/>
        </w:rPr>
        <w:t>ասնակից</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որի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պահանջներին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արդյունքում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պահանջներին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գնահատվել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մեկ</w:t>
      </w:r>
      <w:r w:rsidRPr="00AA608E">
        <w:rPr>
          <w:rFonts w:ascii="GHEA Grapalat" w:hAnsi="GHEA Grapalat" w:cs="Sylfaen"/>
          <w:i w:val="0"/>
          <w:szCs w:val="24"/>
          <w:lang w:val="af-ZA"/>
        </w:rPr>
        <w:t xml:space="preserve"> մ</w:t>
      </w:r>
      <w:r w:rsidRPr="00AA608E">
        <w:rPr>
          <w:rFonts w:ascii="GHEA Grapalat" w:hAnsi="GHEA Grapalat" w:cs="Sylfaen"/>
          <w:i w:val="0"/>
          <w:szCs w:val="24"/>
          <w:lang w:val="ru-RU"/>
        </w:rPr>
        <w:t>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նվազագույն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հավասարության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դեպքում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ոչ</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գնային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բավարարող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բոլոր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գնային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գերազանցում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այդ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կատարելու</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հրավերի</w:t>
      </w:r>
      <w:r w:rsidRPr="00AA608E">
        <w:rPr>
          <w:rFonts w:ascii="GHEA Grapalat" w:hAnsi="GHEA Grapalat" w:cs="Sylfaen"/>
          <w:i w:val="0"/>
          <w:szCs w:val="24"/>
          <w:lang w:val="af-ZA"/>
        </w:rPr>
        <w:t xml:space="preserve"> 1-</w:t>
      </w:r>
      <w:r w:rsidRPr="00AA608E">
        <w:rPr>
          <w:rFonts w:ascii="GHEA Grapalat" w:hAnsi="GHEA Grapalat" w:cs="Sylfaen"/>
          <w:i w:val="0"/>
          <w:szCs w:val="24"/>
          <w:lang w:val="en-US"/>
        </w:rPr>
        <w:t>ին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մասի</w:t>
      </w:r>
      <w:r w:rsidRPr="00AA608E">
        <w:rPr>
          <w:rFonts w:ascii="GHEA Grapalat" w:hAnsi="GHEA Grapalat" w:cs="Sylfaen"/>
          <w:i w:val="0"/>
          <w:szCs w:val="24"/>
          <w:lang w:val="af-ZA"/>
        </w:rPr>
        <w:t xml:space="preserve"> 8.1 </w:t>
      </w:r>
      <w:r w:rsidRPr="00AA608E">
        <w:rPr>
          <w:rFonts w:ascii="GHEA Grapalat" w:hAnsi="GHEA Grapalat" w:cs="Sylfaen"/>
          <w:i w:val="0"/>
          <w:szCs w:val="24"/>
          <w:lang w:val="en-US"/>
        </w:rPr>
        <w:t>կետի</w:t>
      </w:r>
      <w:r w:rsidRPr="00AA608E">
        <w:rPr>
          <w:rFonts w:ascii="GHEA Grapalat" w:hAnsi="GHEA Grapalat" w:cs="Sylfaen"/>
          <w:i w:val="0"/>
          <w:szCs w:val="24"/>
          <w:lang w:val="af-ZA"/>
        </w:rPr>
        <w:t xml:space="preserve"> 2-</w:t>
      </w:r>
      <w:r w:rsidRPr="00AA608E">
        <w:rPr>
          <w:rFonts w:ascii="GHEA Grapalat" w:hAnsi="GHEA Grapalat" w:cs="Sylfaen"/>
          <w:i w:val="0"/>
          <w:szCs w:val="24"/>
          <w:lang w:val="en-US"/>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պարբերությամբ</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ֆինանսական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միջոցները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գնումն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իրականացվում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15-</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6-</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հիման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վրա։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կետի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վարվող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հանգեցնել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նվազեցմանը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վճարման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փոփոխությանը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իսկ</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վարվում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միաժամանակյա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բոլոր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w:t>
      </w:r>
    </w:p>
    <w:p w:rsidR="008E0B31" w:rsidRPr="00AA608E" w:rsidDel="00992C40"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 xml:space="preserve">2)  </w:t>
      </w:r>
      <w:r w:rsidRPr="00AA608E">
        <w:rPr>
          <w:rFonts w:ascii="GHEA Grapalat" w:hAnsi="GHEA Grapalat" w:cs="Sylfaen"/>
          <w:szCs w:val="24"/>
          <w:lang w:val="ru-RU"/>
        </w:rPr>
        <w:t>Օրենքով</w:t>
      </w:r>
      <w:r w:rsidRPr="00AA608E">
        <w:rPr>
          <w:rFonts w:ascii="GHEA Grapalat" w:hAnsi="GHEA Grapalat" w:cs="Sylfaen"/>
          <w:szCs w:val="24"/>
        </w:rPr>
        <w:t xml:space="preserve"> </w:t>
      </w:r>
      <w:r w:rsidRPr="00AA608E">
        <w:rPr>
          <w:rFonts w:ascii="GHEA Grapalat" w:hAnsi="GHEA Grapalat" w:cs="Sylfaen"/>
          <w:szCs w:val="24"/>
          <w:lang w:val="ru-RU"/>
        </w:rPr>
        <w:t>նախատեսված</w:t>
      </w:r>
      <w:r w:rsidRPr="00AA608E">
        <w:rPr>
          <w:rFonts w:ascii="GHEA Grapalat" w:hAnsi="GHEA Grapalat" w:cs="Sylfaen"/>
          <w:szCs w:val="24"/>
        </w:rPr>
        <w:t xml:space="preserve"> </w:t>
      </w:r>
      <w:r w:rsidRPr="00AA608E">
        <w:rPr>
          <w:rFonts w:ascii="GHEA Grapalat" w:hAnsi="GHEA Grapalat" w:cs="Sylfaen"/>
          <w:szCs w:val="24"/>
          <w:lang w:val="ru-RU"/>
        </w:rPr>
        <w:t>այլ</w:t>
      </w:r>
      <w:r w:rsidRPr="00AA608E">
        <w:rPr>
          <w:rFonts w:ascii="GHEA Grapalat" w:hAnsi="GHEA Grapalat" w:cs="Sylfaen"/>
          <w:szCs w:val="24"/>
        </w:rPr>
        <w:t xml:space="preserve"> </w:t>
      </w:r>
      <w:r w:rsidRPr="00AA608E">
        <w:rPr>
          <w:rFonts w:ascii="GHEA Grapalat" w:hAnsi="GHEA Grapalat" w:cs="Sylfaen"/>
          <w:szCs w:val="24"/>
          <w:lang w:val="ru-RU"/>
        </w:rPr>
        <w:t>դեպքերի։</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sz w:val="20"/>
          <w:lang w:val="af-ZA" w:eastAsia="x-none"/>
        </w:rPr>
        <w:t>8.6 Հ</w:t>
      </w:r>
      <w:r w:rsidRPr="00AA608E">
        <w:rPr>
          <w:rFonts w:ascii="GHEA Grapalat" w:hAnsi="GHEA Grapalat" w:cs="Sylfaen"/>
          <w:sz w:val="20"/>
          <w:szCs w:val="24"/>
          <w:lang w:val="ru-RU" w:eastAsia="en-US"/>
        </w:rPr>
        <w:t>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պահանջների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նկատմամբ</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w:t>
      </w:r>
      <w:r w:rsidRPr="00AA608E">
        <w:rPr>
          <w:rFonts w:ascii="GHEA Grapalat" w:hAnsi="GHEA Grapalat" w:cs="Sylfaen"/>
          <w:sz w:val="20"/>
          <w:szCs w:val="24"/>
          <w:lang w:val="ru-RU" w:eastAsia="en-US"/>
        </w:rPr>
        <w:t>ասնակիցներից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հայտարարում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մասնակիցներին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ամբողջական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lastRenderedPageBreak/>
        <w:t>նկարագրերի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համապատասխանությունը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պահանջներին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նվազագույն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հավասարության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պայմաններին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գերազանցում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ընթացակարգի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շրջանակում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գնվելիք</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գինը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գնումն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իրականացվում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Օրենքի</w:t>
      </w:r>
      <w:r w:rsidRPr="00AA608E">
        <w:rPr>
          <w:rFonts w:ascii="GHEA Grapalat" w:hAnsi="GHEA Grapalat" w:cs="Sylfaen"/>
          <w:sz w:val="20"/>
          <w:szCs w:val="24"/>
          <w:lang w:val="af-ZA" w:eastAsia="en-US"/>
        </w:rPr>
        <w:t xml:space="preserve"> 15-</w:t>
      </w:r>
      <w:r w:rsidRPr="00AA608E">
        <w:rPr>
          <w:rFonts w:ascii="GHEA Grapalat" w:hAnsi="GHEA Grapalat" w:cs="Sylfaen"/>
          <w:sz w:val="20"/>
          <w:szCs w:val="24"/>
          <w:lang w:val="ru-RU"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հոդվածի</w:t>
      </w:r>
      <w:r w:rsidRPr="00AA608E">
        <w:rPr>
          <w:rFonts w:ascii="GHEA Grapalat" w:hAnsi="GHEA Grapalat" w:cs="Sylfaen"/>
          <w:sz w:val="20"/>
          <w:szCs w:val="24"/>
          <w:lang w:val="af-ZA" w:eastAsia="en-US"/>
        </w:rPr>
        <w:t xml:space="preserve"> 6-</w:t>
      </w:r>
      <w:r w:rsidRPr="00AA608E">
        <w:rPr>
          <w:rFonts w:ascii="GHEA Grapalat" w:hAnsi="GHEA Grapalat" w:cs="Sylfaen"/>
          <w:sz w:val="20"/>
          <w:szCs w:val="24"/>
          <w:lang w:val="ru-RU"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հիման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վրա՝</w:t>
      </w:r>
      <w:r w:rsidRPr="00AA608E">
        <w:rPr>
          <w:rFonts w:ascii="GHEA Grapalat" w:hAnsi="GHEA Grapalat" w:cs="Sylfaen"/>
          <w:sz w:val="20"/>
          <w:szCs w:val="24"/>
          <w:lang w:val="af-ZA" w:eastAsia="en-US"/>
        </w:rPr>
        <w:t xml:space="preserve"> </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ա</w:t>
      </w:r>
      <w:r w:rsidRPr="00AA608E">
        <w:rPr>
          <w:rFonts w:ascii="GHEA Grapalat" w:hAnsi="GHEA Grapalat" w:cs="Sylfaen"/>
          <w:sz w:val="20"/>
          <w:szCs w:val="24"/>
          <w:lang w:val="af-ZA" w:eastAsia="en-US"/>
        </w:rPr>
        <w:t xml:space="preserve">. </w:t>
      </w:r>
      <w:r w:rsidR="008D04C2" w:rsidRPr="00AA608E">
        <w:rPr>
          <w:rFonts w:ascii="GHEA Grapalat" w:hAnsi="GHEA Grapalat" w:cs="Sylfaen"/>
          <w:sz w:val="20"/>
          <w:szCs w:val="24"/>
          <w:lang w:val="hy-AM" w:eastAsia="en-US"/>
        </w:rPr>
        <w:t>Ը</w:t>
      </w:r>
      <w:r w:rsidRPr="00AA608E">
        <w:rPr>
          <w:rFonts w:ascii="GHEA Grapalat" w:hAnsi="GHEA Grapalat" w:cs="Sylfaen"/>
          <w:sz w:val="20"/>
          <w:szCs w:val="24"/>
          <w:lang w:val="hy-AM" w:eastAsia="en-US"/>
        </w:rPr>
        <w:t>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պայման</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ru-RU" w:eastAsia="en-US"/>
        </w:rPr>
        <w:t>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հետ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միաժամանակյա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համապատասխան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լիազորություն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ունեցող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ներկայացուցիչները</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բ</w:t>
      </w:r>
      <w:r w:rsidRPr="00AA608E">
        <w:rPr>
          <w:rFonts w:ascii="GHEA Grapalat" w:hAnsi="GHEA Grapalat" w:cs="Sylfaen"/>
          <w:sz w:val="20"/>
          <w:szCs w:val="24"/>
          <w:lang w:val="af-ZA" w:eastAsia="en-US"/>
        </w:rPr>
        <w:t xml:space="preserve">. </w:t>
      </w:r>
      <w:r w:rsidR="008D04C2" w:rsidRPr="00AA608E">
        <w:rPr>
          <w:rFonts w:ascii="GHEA Grapalat" w:hAnsi="GHEA Grapalat" w:cs="Sylfaen"/>
          <w:sz w:val="20"/>
          <w:szCs w:val="24"/>
          <w:lang w:val="ru-RU" w:eastAsia="en-US"/>
        </w:rPr>
        <w:t>Հ</w:t>
      </w:r>
      <w:r w:rsidRPr="00AA608E">
        <w:rPr>
          <w:rFonts w:ascii="GHEA Grapalat" w:hAnsi="GHEA Grapalat" w:cs="Sylfaen"/>
          <w:sz w:val="20"/>
          <w:szCs w:val="24"/>
          <w:lang w:val="ru-RU" w:eastAsia="en-US"/>
        </w:rPr>
        <w:t>ակառակ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կասեցվում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մեկ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ընթացքում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մասնակիցներին</w:t>
      </w:r>
      <w:r w:rsidRPr="00AA608E">
        <w:rPr>
          <w:rFonts w:ascii="GHEA Grapalat" w:hAnsi="GHEA Grapalat" w:cs="Sylfaen"/>
          <w:sz w:val="20"/>
          <w:szCs w:val="24"/>
          <w:lang w:val="af-ZA" w:eastAsia="en-US"/>
        </w:rPr>
        <w:t xml:space="preserve"> էլեկտրոնային եղանակով </w:t>
      </w:r>
      <w:r w:rsidRPr="00AA608E">
        <w:rPr>
          <w:rFonts w:ascii="GHEA Grapalat" w:hAnsi="GHEA Grapalat" w:cs="Sylfaen"/>
          <w:sz w:val="20"/>
          <w:szCs w:val="24"/>
          <w:lang w:val="ru-RU" w:eastAsia="en-US"/>
        </w:rPr>
        <w:t>միաժամանակ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ծանուցում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շուրջ</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միաժամանակյա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ժամի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վայրի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մասին</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color w:val="FF0000"/>
          <w:sz w:val="20"/>
          <w:szCs w:val="24"/>
          <w:lang w:val="af-ZA" w:eastAsia="en-US"/>
        </w:rPr>
      </w:pPr>
      <w:r w:rsidRPr="00AA608E">
        <w:rPr>
          <w:rFonts w:ascii="GHEA Grapalat" w:hAnsi="GHEA Grapalat" w:cs="Sylfaen"/>
          <w:sz w:val="20"/>
          <w:szCs w:val="24"/>
          <w:lang w:val="ru-RU" w:eastAsia="en-US"/>
        </w:rPr>
        <w:t>գ</w:t>
      </w:r>
      <w:r w:rsidRPr="00AA608E">
        <w:rPr>
          <w:rFonts w:ascii="GHEA Grapalat" w:hAnsi="GHEA Grapalat" w:cs="Sylfaen"/>
          <w:sz w:val="20"/>
          <w:szCs w:val="24"/>
          <w:lang w:val="af-ZA" w:eastAsia="en-US"/>
        </w:rPr>
        <w:t xml:space="preserve">. </w:t>
      </w:r>
      <w:r w:rsidR="008D04C2" w:rsidRPr="00AA608E">
        <w:rPr>
          <w:rFonts w:ascii="GHEA Grapalat" w:hAnsi="GHEA Grapalat" w:cs="Sylfaen"/>
          <w:sz w:val="20"/>
          <w:szCs w:val="24"/>
          <w:lang w:val="ru-RU" w:eastAsia="en-US"/>
        </w:rPr>
        <w:t>Բ</w:t>
      </w:r>
      <w:r w:rsidRPr="00AA608E">
        <w:rPr>
          <w:rFonts w:ascii="GHEA Grapalat" w:hAnsi="GHEA Grapalat" w:cs="Sylfaen"/>
          <w:sz w:val="20"/>
          <w:szCs w:val="24"/>
          <w:lang w:val="ru-RU" w:eastAsia="en-US"/>
        </w:rPr>
        <w:t>անակցությունները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շուտ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ծանուցումն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ուղարկվելու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օրվանից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երկրորդ</w:t>
      </w:r>
      <w:r w:rsidRPr="00AA608E">
        <w:rPr>
          <w:rFonts w:ascii="GHEA Grapalat" w:hAnsi="GHEA Grapalat" w:cs="Sylfaen"/>
          <w:sz w:val="20"/>
          <w:szCs w:val="24"/>
          <w:lang w:val="af-ZA" w:eastAsia="en-US"/>
        </w:rPr>
        <w:t xml:space="preserve"> և ոչ ուշ, քան </w:t>
      </w:r>
      <w:r w:rsidRPr="00AA608E">
        <w:rPr>
          <w:rFonts w:ascii="GHEA Grapalat" w:hAnsi="GHEA Grapalat" w:cs="Sylfaen"/>
          <w:sz w:val="20"/>
          <w:szCs w:val="24"/>
          <w:lang w:val="hy-AM" w:eastAsia="en-US"/>
        </w:rPr>
        <w:t>հինգերորդ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օրը</w:t>
      </w:r>
      <w:r w:rsidRPr="00AA608E">
        <w:rPr>
          <w:rFonts w:ascii="GHEA Grapalat" w:hAnsi="GHEA Grapalat" w:cs="Sylfaen"/>
          <w:sz w:val="20"/>
          <w:szCs w:val="24"/>
          <w:lang w:val="af-ZA" w:eastAsia="en-US"/>
        </w:rPr>
        <w:t xml:space="preserve">, </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դ</w:t>
      </w:r>
      <w:r w:rsidRPr="00AA608E">
        <w:rPr>
          <w:rFonts w:ascii="GHEA Grapalat" w:hAnsi="GHEA Grapalat" w:cs="Sylfaen"/>
          <w:sz w:val="20"/>
          <w:szCs w:val="24"/>
          <w:lang w:val="af-ZA" w:eastAsia="en-US"/>
        </w:rPr>
        <w:t xml:space="preserve">. </w:t>
      </w:r>
      <w:r w:rsidR="008D04C2" w:rsidRPr="00AA608E">
        <w:rPr>
          <w:rFonts w:ascii="GHEA Grapalat" w:hAnsi="GHEA Grapalat" w:cs="Sylfaen"/>
          <w:sz w:val="20"/>
          <w:szCs w:val="24"/>
          <w:lang w:val="ru-RU" w:eastAsia="en-US"/>
        </w:rPr>
        <w:t>Յ</w:t>
      </w:r>
      <w:r w:rsidRPr="00AA608E">
        <w:rPr>
          <w:rFonts w:ascii="GHEA Grapalat" w:hAnsi="GHEA Grapalat" w:cs="Sylfaen"/>
          <w:sz w:val="20"/>
          <w:szCs w:val="24"/>
          <w:lang w:val="ru-RU" w:eastAsia="en-US"/>
        </w:rPr>
        <w:t>ուրաքանչյուր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w:t>
      </w:r>
      <w:r w:rsidRPr="00AA608E">
        <w:rPr>
          <w:rFonts w:ascii="GHEA Grapalat" w:hAnsi="GHEA Grapalat" w:cs="Sylfaen"/>
          <w:sz w:val="20"/>
          <w:szCs w:val="24"/>
          <w:lang w:val="ru-RU" w:eastAsia="en-US"/>
        </w:rPr>
        <w:t>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տվյալ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հրապարակվում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մյուս</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մինչև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նախատեսված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վերջնաժամկետի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ավարտը</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վերանայել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առաջարկը</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ե</w:t>
      </w:r>
      <w:r w:rsidRPr="00AA608E">
        <w:rPr>
          <w:rFonts w:ascii="GHEA Grapalat" w:hAnsi="GHEA Grapalat" w:cs="Sylfaen"/>
          <w:sz w:val="20"/>
          <w:szCs w:val="24"/>
          <w:lang w:val="af-ZA" w:eastAsia="en-US"/>
        </w:rPr>
        <w:t xml:space="preserve">. </w:t>
      </w:r>
      <w:r w:rsidR="008D04C2" w:rsidRPr="00AA608E">
        <w:rPr>
          <w:rFonts w:ascii="GHEA Grapalat" w:hAnsi="GHEA Grapalat" w:cs="Sylfaen"/>
          <w:sz w:val="20"/>
          <w:szCs w:val="24"/>
          <w:lang w:val="ru-RU" w:eastAsia="en-US"/>
        </w:rPr>
        <w:t>Բ</w:t>
      </w:r>
      <w:r w:rsidRPr="00AA608E">
        <w:rPr>
          <w:rFonts w:ascii="GHEA Grapalat" w:hAnsi="GHEA Grapalat" w:cs="Sylfaen"/>
          <w:sz w:val="20"/>
          <w:szCs w:val="24"/>
          <w:lang w:val="ru-RU" w:eastAsia="en-US"/>
        </w:rPr>
        <w:t>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վերջնաժամկետը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լրանալու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ըստ</w:t>
      </w:r>
      <w:r w:rsidRPr="00AA608E">
        <w:rPr>
          <w:rFonts w:ascii="GHEA Grapalat" w:hAnsi="GHEA Grapalat" w:cs="Sylfaen"/>
          <w:sz w:val="20"/>
          <w:szCs w:val="24"/>
          <w:lang w:val="hy-AM" w:eastAsia="en-US"/>
        </w:rPr>
        <w:t xml:space="preserve"> դրան ներկա</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որոնք չեն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գերազանցում</w:t>
      </w:r>
      <w:r w:rsidRPr="00AA608E">
        <w:rPr>
          <w:rFonts w:ascii="GHEA Grapalat" w:hAnsi="GHEA Grapalat" w:cs="Sylfaen"/>
          <w:sz w:val="20"/>
          <w:szCs w:val="24"/>
          <w:lang w:val="hy-AM" w:eastAsia="en-US"/>
        </w:rPr>
        <w:t xml:space="preserve"> գնման հայտով սահմանված գինը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հայտարարվում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ասնակիցները</w:t>
      </w:r>
      <w:r w:rsidRPr="00AA608E">
        <w:rPr>
          <w:rFonts w:ascii="GHEA Grapalat" w:hAnsi="GHEA Grapalat" w:cs="Sylfaen"/>
          <w:sz w:val="20"/>
          <w:szCs w:val="24"/>
          <w:lang w:val="af-ZA" w:eastAsia="en-US"/>
        </w:rPr>
        <w:t>,</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ru-RU"/>
        </w:rPr>
        <w:t>զ</w:t>
      </w:r>
      <w:r w:rsidRPr="00AA608E">
        <w:rPr>
          <w:rFonts w:ascii="GHEA Grapalat" w:hAnsi="GHEA Grapalat" w:cs="Sylfaen"/>
          <w:sz w:val="20"/>
          <w:lang w:val="af-ZA"/>
        </w:rPr>
        <w:t xml:space="preserve">. </w:t>
      </w:r>
      <w:r w:rsidR="008D04C2" w:rsidRPr="00AA608E">
        <w:rPr>
          <w:rFonts w:ascii="GHEA Grapalat" w:hAnsi="GHEA Grapalat" w:cs="Sylfaen"/>
          <w:sz w:val="20"/>
          <w:lang w:val="ru-RU"/>
        </w:rPr>
        <w:t>Բ</w:t>
      </w:r>
      <w:r w:rsidRPr="00AA608E">
        <w:rPr>
          <w:rFonts w:ascii="GHEA Grapalat" w:hAnsi="GHEA Grapalat" w:cs="Sylfaen"/>
          <w:sz w:val="20"/>
          <w:lang w:val="ru-RU"/>
        </w:rPr>
        <w:t>անակցությունների</w:t>
      </w:r>
      <w:r w:rsidRPr="00AA608E">
        <w:rPr>
          <w:rFonts w:ascii="GHEA Grapalat" w:hAnsi="GHEA Grapalat" w:cs="Sylfaen"/>
          <w:sz w:val="20"/>
          <w:lang w:val="af-ZA"/>
        </w:rPr>
        <w:t xml:space="preserve"> </w:t>
      </w:r>
      <w:r w:rsidRPr="00AA608E">
        <w:rPr>
          <w:rFonts w:ascii="GHEA Grapalat" w:hAnsi="GHEA Grapalat" w:cs="Sylfaen"/>
          <w:sz w:val="20"/>
          <w:lang w:val="ru-RU"/>
        </w:rPr>
        <w:t>համար</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վերջնաժամկետը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w:t>
      </w:r>
      <w:r w:rsidRPr="00AA608E">
        <w:rPr>
          <w:rFonts w:ascii="GHEA Grapalat" w:hAnsi="GHEA Grapalat" w:cs="Sylfaen"/>
          <w:sz w:val="20"/>
          <w:lang w:val="af-ZA"/>
        </w:rPr>
        <w:t xml:space="preserve"> </w:t>
      </w:r>
      <w:r w:rsidRPr="00AA608E">
        <w:rPr>
          <w:rFonts w:ascii="GHEA Grapalat" w:hAnsi="GHEA Grapalat" w:cs="Sylfaen"/>
          <w:sz w:val="20"/>
          <w:lang w:val="ru-RU"/>
        </w:rPr>
        <w:t>պահին</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hy-AM"/>
        </w:rPr>
        <w:t xml:space="preserve">դրան ներկա </w:t>
      </w:r>
      <w:r w:rsidRPr="00AA608E">
        <w:rPr>
          <w:rFonts w:ascii="GHEA Grapalat" w:hAnsi="GHEA Grapalat" w:cs="Sylfaen"/>
          <w:sz w:val="20"/>
          <w:lang w:val="af-ZA"/>
        </w:rPr>
        <w:t>մ</w:t>
      </w:r>
      <w:r w:rsidRPr="00AA608E">
        <w:rPr>
          <w:rFonts w:ascii="GHEA Grapalat" w:hAnsi="GHEA Grapalat" w:cs="Sylfaen"/>
          <w:sz w:val="20"/>
          <w:lang w:val="ru-RU"/>
        </w:rPr>
        <w:t>ասնակիցների</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ներկայացրած</w:t>
      </w:r>
      <w:r w:rsidRPr="00AA608E">
        <w:rPr>
          <w:rFonts w:ascii="GHEA Grapalat" w:hAnsi="GHEA Grapalat" w:cs="Sylfaen"/>
          <w:sz w:val="20"/>
          <w:lang w:val="af-ZA"/>
        </w:rPr>
        <w:t xml:space="preserve"> </w:t>
      </w:r>
      <w:r w:rsidRPr="00AA608E">
        <w:rPr>
          <w:rFonts w:ascii="GHEA Grapalat" w:hAnsi="GHEA Grapalat" w:cs="Sylfaen"/>
          <w:sz w:val="20"/>
          <w:lang w:val="ru-RU"/>
        </w:rPr>
        <w:t>գները</w:t>
      </w:r>
      <w:r w:rsidRPr="00AA608E">
        <w:rPr>
          <w:rFonts w:ascii="GHEA Grapalat" w:hAnsi="GHEA Grapalat" w:cs="Sylfaen"/>
          <w:sz w:val="20"/>
          <w:lang w:val="af-ZA"/>
        </w:rPr>
        <w:t xml:space="preserve"> </w:t>
      </w:r>
      <w:r w:rsidRPr="00AA608E">
        <w:rPr>
          <w:rFonts w:ascii="GHEA Grapalat" w:hAnsi="GHEA Grapalat" w:cs="Sylfaen"/>
          <w:sz w:val="20"/>
          <w:lang w:val="ru-RU"/>
        </w:rPr>
        <w:t>գերազանցում</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հայտով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գինը</w:t>
      </w:r>
      <w:r w:rsidRPr="00AA608E">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8E0B31" w:rsidRPr="00AA608E" w:rsidRDefault="008D04C2" w:rsidP="009911F6">
      <w:pPr>
        <w:jc w:val="both"/>
        <w:rPr>
          <w:rFonts w:ascii="GHEA Grapalat" w:hAnsi="GHEA Grapalat" w:cs="Sylfaen"/>
          <w:sz w:val="20"/>
          <w:lang w:val="hy-AM"/>
        </w:rPr>
      </w:pPr>
      <w:r w:rsidRPr="00AA608E">
        <w:rPr>
          <w:rFonts w:ascii="GHEA Grapalat" w:hAnsi="GHEA Grapalat" w:cs="Sylfaen"/>
          <w:sz w:val="20"/>
          <w:lang w:val="hy-AM"/>
        </w:rPr>
        <w:t>Է</w:t>
      </w:r>
      <w:r w:rsidR="008E0B31" w:rsidRPr="00AA608E">
        <w:rPr>
          <w:rFonts w:ascii="GHEA Grapalat" w:hAnsi="GHEA Grapalat" w:cs="Sylfaen"/>
          <w:sz w:val="20"/>
          <w:lang w:val="hy-AM"/>
        </w:rPr>
        <w:t xml:space="preserve">. </w:t>
      </w:r>
      <w:r w:rsidRPr="00AA608E">
        <w:rPr>
          <w:rFonts w:ascii="GHEA Grapalat" w:hAnsi="GHEA Grapalat" w:cs="Sylfaen"/>
          <w:sz w:val="20"/>
          <w:lang w:val="hy-AM"/>
        </w:rPr>
        <w:t>Բ</w:t>
      </w:r>
      <w:r w:rsidR="008E0B31" w:rsidRPr="00AA608E">
        <w:rPr>
          <w:rFonts w:ascii="GHEA Grapalat" w:hAnsi="GHEA Grapalat" w:cs="Sylfaen"/>
          <w:sz w:val="20"/>
          <w:lang w:val="hy-AM"/>
        </w:rPr>
        <w:t>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008E0B31" w:rsidRPr="00AA608E">
        <w:rPr>
          <w:rFonts w:ascii="GHEA Grapalat" w:hAnsi="GHEA Grapalat" w:cs="Sylfaen"/>
          <w:sz w:val="20"/>
          <w:lang w:val="af-ZA"/>
        </w:rPr>
        <w:t xml:space="preserve"> </w:t>
      </w:r>
      <w:r w:rsidR="008E0B31" w:rsidRPr="00AA608E">
        <w:rPr>
          <w:rFonts w:ascii="GHEA Grapalat" w:hAnsi="GHEA Grapalat" w:cs="Sylfaen"/>
          <w:sz w:val="20"/>
          <w:lang w:val="hy-AM"/>
        </w:rPr>
        <w:t>նվազագույն</w:t>
      </w:r>
      <w:r w:rsidR="008E0B31" w:rsidRPr="00AA608E">
        <w:rPr>
          <w:rFonts w:ascii="GHEA Grapalat" w:hAnsi="GHEA Grapalat" w:cs="Sylfaen"/>
          <w:sz w:val="20"/>
          <w:lang w:val="af-ZA"/>
        </w:rPr>
        <w:t xml:space="preserve"> </w:t>
      </w:r>
      <w:r w:rsidR="008E0B31" w:rsidRPr="00AA608E">
        <w:rPr>
          <w:rFonts w:ascii="GHEA Grapalat" w:hAnsi="GHEA Grapalat" w:cs="Sylfaen"/>
          <w:sz w:val="20"/>
          <w:lang w:val="hy-AM"/>
        </w:rPr>
        <w:t>գները</w:t>
      </w:r>
      <w:r w:rsidR="008E0B31" w:rsidRPr="00AA608E">
        <w:rPr>
          <w:rFonts w:ascii="GHEA Grapalat" w:hAnsi="GHEA Grapalat" w:cs="Sylfaen"/>
          <w:sz w:val="20"/>
          <w:lang w:val="af-ZA"/>
        </w:rPr>
        <w:t xml:space="preserve"> </w:t>
      </w:r>
      <w:r w:rsidR="008E0B31" w:rsidRPr="00AA608E">
        <w:rPr>
          <w:rFonts w:ascii="GHEA Grapalat" w:hAnsi="GHEA Grapalat" w:cs="Sylfaen"/>
          <w:sz w:val="20"/>
          <w:lang w:val="hy-AM"/>
        </w:rPr>
        <w:t>հավասար</w:t>
      </w:r>
      <w:r w:rsidR="008E0B31" w:rsidRPr="00AA608E">
        <w:rPr>
          <w:rFonts w:ascii="GHEA Grapalat" w:hAnsi="GHEA Grapalat" w:cs="Sylfaen"/>
          <w:sz w:val="20"/>
          <w:lang w:val="af-ZA"/>
        </w:rPr>
        <w:t xml:space="preserve"> </w:t>
      </w:r>
      <w:r w:rsidR="008E0B31" w:rsidRPr="00AA608E">
        <w:rPr>
          <w:rFonts w:ascii="GHEA Grapalat" w:hAnsi="GHEA Grapalat" w:cs="Sylfaen"/>
          <w:sz w:val="20"/>
          <w:lang w:val="hy-AM"/>
        </w:rPr>
        <w:t>են</w:t>
      </w:r>
      <w:r w:rsidR="008E0B31" w:rsidRPr="00AA608E">
        <w:rPr>
          <w:rFonts w:ascii="GHEA Grapalat" w:hAnsi="GHEA Grapalat" w:cs="Sylfaen"/>
          <w:sz w:val="20"/>
          <w:lang w:val="af-ZA"/>
        </w:rPr>
        <w:t xml:space="preserve">, </w:t>
      </w:r>
      <w:r w:rsidR="008E0B31" w:rsidRPr="00AA608E">
        <w:rPr>
          <w:rFonts w:ascii="GHEA Grapalat" w:hAnsi="GHEA Grapalat" w:cs="Sylfaen"/>
          <w:sz w:val="20"/>
          <w:lang w:val="hy-AM"/>
        </w:rPr>
        <w:t>գնման</w:t>
      </w:r>
      <w:r w:rsidR="008E0B31" w:rsidRPr="00AA608E">
        <w:rPr>
          <w:rFonts w:ascii="GHEA Grapalat" w:hAnsi="GHEA Grapalat" w:cs="Sylfaen"/>
          <w:sz w:val="20"/>
          <w:lang w:val="af-ZA"/>
        </w:rPr>
        <w:t xml:space="preserve"> </w:t>
      </w:r>
      <w:r w:rsidR="008E0B31" w:rsidRPr="00AA608E">
        <w:rPr>
          <w:rFonts w:ascii="GHEA Grapalat" w:hAnsi="GHEA Grapalat" w:cs="Sylfaen"/>
          <w:sz w:val="20"/>
          <w:lang w:val="hy-AM"/>
        </w:rPr>
        <w:t>ընթացակարգը</w:t>
      </w:r>
      <w:r w:rsidR="008E0B31" w:rsidRPr="00AA608E">
        <w:rPr>
          <w:rFonts w:ascii="GHEA Grapalat" w:hAnsi="GHEA Grapalat" w:cs="Sylfaen"/>
          <w:sz w:val="20"/>
          <w:lang w:val="af-ZA"/>
        </w:rPr>
        <w:t xml:space="preserve"> </w:t>
      </w:r>
      <w:r w:rsidR="008E0B31" w:rsidRPr="00AA608E">
        <w:rPr>
          <w:rFonts w:ascii="GHEA Grapalat" w:hAnsi="GHEA Grapalat" w:cs="Sylfaen"/>
          <w:sz w:val="20"/>
          <w:lang w:val="hy-AM"/>
        </w:rPr>
        <w:t>Օրենքի</w:t>
      </w:r>
      <w:r w:rsidR="008E0B31" w:rsidRPr="00AA608E">
        <w:rPr>
          <w:rFonts w:ascii="GHEA Grapalat" w:hAnsi="GHEA Grapalat" w:cs="Sylfaen"/>
          <w:sz w:val="20"/>
          <w:lang w:val="af-ZA"/>
        </w:rPr>
        <w:t xml:space="preserve"> 37-</w:t>
      </w:r>
      <w:r w:rsidR="008E0B31" w:rsidRPr="00AA608E">
        <w:rPr>
          <w:rFonts w:ascii="GHEA Grapalat" w:hAnsi="GHEA Grapalat" w:cs="Sylfaen"/>
          <w:sz w:val="20"/>
          <w:lang w:val="hy-AM"/>
        </w:rPr>
        <w:t>րդ</w:t>
      </w:r>
      <w:r w:rsidR="008E0B31" w:rsidRPr="00AA608E">
        <w:rPr>
          <w:rFonts w:ascii="GHEA Grapalat" w:hAnsi="GHEA Grapalat" w:cs="Sylfaen"/>
          <w:sz w:val="20"/>
          <w:lang w:val="af-ZA"/>
        </w:rPr>
        <w:t xml:space="preserve"> </w:t>
      </w:r>
      <w:r w:rsidR="008E0B31" w:rsidRPr="00AA608E">
        <w:rPr>
          <w:rFonts w:ascii="GHEA Grapalat" w:hAnsi="GHEA Grapalat" w:cs="Sylfaen"/>
          <w:sz w:val="20"/>
          <w:lang w:val="hy-AM"/>
        </w:rPr>
        <w:t>հոդվածի</w:t>
      </w:r>
      <w:r w:rsidR="008E0B31" w:rsidRPr="00AA608E">
        <w:rPr>
          <w:rFonts w:ascii="GHEA Grapalat" w:hAnsi="GHEA Grapalat" w:cs="Sylfaen"/>
          <w:sz w:val="20"/>
          <w:lang w:val="af-ZA"/>
        </w:rPr>
        <w:t xml:space="preserve"> 1-</w:t>
      </w:r>
      <w:r w:rsidR="008E0B31" w:rsidRPr="00AA608E">
        <w:rPr>
          <w:rFonts w:ascii="GHEA Grapalat" w:hAnsi="GHEA Grapalat" w:cs="Sylfaen"/>
          <w:sz w:val="20"/>
          <w:lang w:val="hy-AM"/>
        </w:rPr>
        <w:t>ին</w:t>
      </w:r>
      <w:r w:rsidR="008E0B31" w:rsidRPr="00AA608E">
        <w:rPr>
          <w:rFonts w:ascii="GHEA Grapalat" w:hAnsi="GHEA Grapalat" w:cs="Sylfaen"/>
          <w:sz w:val="20"/>
          <w:lang w:val="af-ZA"/>
        </w:rPr>
        <w:t xml:space="preserve"> </w:t>
      </w:r>
      <w:r w:rsidR="008E0B31" w:rsidRPr="00AA608E">
        <w:rPr>
          <w:rFonts w:ascii="GHEA Grapalat" w:hAnsi="GHEA Grapalat" w:cs="Sylfaen"/>
          <w:sz w:val="20"/>
          <w:lang w:val="hy-AM"/>
        </w:rPr>
        <w:t>մասի</w:t>
      </w:r>
      <w:r w:rsidR="008E0B31" w:rsidRPr="00AA608E">
        <w:rPr>
          <w:rFonts w:ascii="GHEA Grapalat" w:hAnsi="GHEA Grapalat" w:cs="Sylfaen"/>
          <w:sz w:val="20"/>
          <w:lang w:val="af-ZA"/>
        </w:rPr>
        <w:t xml:space="preserve"> 1-</w:t>
      </w:r>
      <w:r w:rsidR="008E0B31" w:rsidRPr="00AA608E">
        <w:rPr>
          <w:rFonts w:ascii="GHEA Grapalat" w:hAnsi="GHEA Grapalat" w:cs="Sylfaen"/>
          <w:sz w:val="20"/>
          <w:lang w:val="hy-AM"/>
        </w:rPr>
        <w:t>ին</w:t>
      </w:r>
      <w:r w:rsidR="008E0B31" w:rsidRPr="00AA608E">
        <w:rPr>
          <w:rFonts w:ascii="GHEA Grapalat" w:hAnsi="GHEA Grapalat" w:cs="Sylfaen"/>
          <w:sz w:val="20"/>
          <w:lang w:val="af-ZA"/>
        </w:rPr>
        <w:t xml:space="preserve"> </w:t>
      </w:r>
      <w:r w:rsidR="008E0B31" w:rsidRPr="00AA608E">
        <w:rPr>
          <w:rFonts w:ascii="GHEA Grapalat" w:hAnsi="GHEA Grapalat" w:cs="Sylfaen"/>
          <w:sz w:val="20"/>
          <w:lang w:val="hy-AM"/>
        </w:rPr>
        <w:t>կետի</w:t>
      </w:r>
      <w:r w:rsidR="008E0B31" w:rsidRPr="00AA608E">
        <w:rPr>
          <w:rFonts w:ascii="GHEA Grapalat" w:hAnsi="GHEA Grapalat" w:cs="Sylfaen"/>
          <w:sz w:val="20"/>
          <w:lang w:val="af-ZA"/>
        </w:rPr>
        <w:t xml:space="preserve"> </w:t>
      </w:r>
      <w:r w:rsidR="008E0B31" w:rsidRPr="00AA608E">
        <w:rPr>
          <w:rFonts w:ascii="GHEA Grapalat" w:hAnsi="GHEA Grapalat" w:cs="Sylfaen"/>
          <w:sz w:val="20"/>
          <w:lang w:val="hy-AM"/>
        </w:rPr>
        <w:t>հիման</w:t>
      </w:r>
      <w:r w:rsidR="008E0B31" w:rsidRPr="00AA608E">
        <w:rPr>
          <w:rFonts w:ascii="GHEA Grapalat" w:hAnsi="GHEA Grapalat" w:cs="Sylfaen"/>
          <w:sz w:val="20"/>
          <w:lang w:val="af-ZA"/>
        </w:rPr>
        <w:t xml:space="preserve"> </w:t>
      </w:r>
      <w:r w:rsidR="008E0B31" w:rsidRPr="00AA608E">
        <w:rPr>
          <w:rFonts w:ascii="GHEA Grapalat" w:hAnsi="GHEA Grapalat" w:cs="Sylfaen"/>
          <w:sz w:val="20"/>
          <w:lang w:val="hy-AM"/>
        </w:rPr>
        <w:t>վրա</w:t>
      </w:r>
      <w:r w:rsidR="008E0B31" w:rsidRPr="00AA608E">
        <w:rPr>
          <w:rFonts w:ascii="GHEA Grapalat" w:hAnsi="GHEA Grapalat" w:cs="Sylfaen"/>
          <w:sz w:val="20"/>
          <w:lang w:val="af-ZA"/>
        </w:rPr>
        <w:t xml:space="preserve"> </w:t>
      </w:r>
      <w:r w:rsidR="008E0B31" w:rsidRPr="00AA608E">
        <w:rPr>
          <w:rFonts w:ascii="GHEA Grapalat" w:hAnsi="GHEA Grapalat" w:cs="Sylfaen"/>
          <w:sz w:val="20"/>
          <w:lang w:val="hy-AM"/>
        </w:rPr>
        <w:t>հայտարարվում</w:t>
      </w:r>
      <w:r w:rsidR="008E0B31" w:rsidRPr="00AA608E">
        <w:rPr>
          <w:rFonts w:ascii="GHEA Grapalat" w:hAnsi="GHEA Grapalat" w:cs="Sylfaen"/>
          <w:sz w:val="20"/>
          <w:lang w:val="af-ZA"/>
        </w:rPr>
        <w:t xml:space="preserve"> </w:t>
      </w:r>
      <w:r w:rsidR="008E0B31" w:rsidRPr="00AA608E">
        <w:rPr>
          <w:rFonts w:ascii="GHEA Grapalat" w:hAnsi="GHEA Grapalat" w:cs="Sylfaen"/>
          <w:sz w:val="20"/>
          <w:lang w:val="hy-AM"/>
        </w:rPr>
        <w:t>է</w:t>
      </w:r>
      <w:r w:rsidR="008E0B31" w:rsidRPr="00AA608E">
        <w:rPr>
          <w:rFonts w:ascii="GHEA Grapalat" w:hAnsi="GHEA Grapalat" w:cs="Sylfaen"/>
          <w:sz w:val="20"/>
          <w:lang w:val="af-ZA"/>
        </w:rPr>
        <w:t xml:space="preserve"> </w:t>
      </w:r>
      <w:r w:rsidR="008E0B31" w:rsidRPr="00AA608E">
        <w:rPr>
          <w:rFonts w:ascii="GHEA Grapalat" w:hAnsi="GHEA Grapalat" w:cs="Sylfaen"/>
          <w:sz w:val="20"/>
          <w:lang w:val="hy-AM"/>
        </w:rPr>
        <w:t>չկայացած, բացառությամբ սույն ենթակետի «զ» պարբերությամբ նախատեսված դեպքի:</w:t>
      </w:r>
    </w:p>
    <w:p w:rsidR="008E0B31" w:rsidRPr="00AA608E" w:rsidRDefault="008E0B31" w:rsidP="009911F6">
      <w:pPr>
        <w:jc w:val="both"/>
        <w:rPr>
          <w:rFonts w:ascii="GHEA Grapalat" w:hAnsi="GHEA Grapalat"/>
          <w:sz w:val="20"/>
          <w:szCs w:val="20"/>
          <w:lang w:val="hy-AM" w:eastAsia="x-none"/>
        </w:rPr>
      </w:pPr>
      <w:r w:rsidRPr="00AA608E">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AA608E">
        <w:rPr>
          <w:rFonts w:ascii="GHEA Grapalat" w:hAnsi="GHEA Grapalat"/>
          <w:sz w:val="20"/>
          <w:szCs w:val="20"/>
          <w:lang w:val="hy-AM" w:eastAsia="x-none"/>
        </w:rPr>
        <w:t xml:space="preserve"> </w:t>
      </w:r>
      <w:r w:rsidRPr="00AA608E">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A608E">
        <w:rPr>
          <w:rFonts w:ascii="GHEA Grapalat" w:hAnsi="GHEA Grapalat"/>
          <w:sz w:val="20"/>
          <w:szCs w:val="20"/>
          <w:lang w:val="hy-AM" w:eastAsia="x-none"/>
        </w:rPr>
        <w:t xml:space="preserve">հայտում ներառված </w:t>
      </w:r>
      <w:r w:rsidRPr="00AA608E">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A608E">
        <w:rPr>
          <w:rFonts w:ascii="GHEA Grapalat" w:hAnsi="GHEA Grapalat"/>
          <w:sz w:val="20"/>
          <w:szCs w:val="20"/>
          <w:lang w:val="hy-AM" w:eastAsia="x-none"/>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sz w:val="20"/>
          <w:lang w:val="af-ZA" w:eastAsia="x-none"/>
        </w:rPr>
        <w:t>8.8 Եթե հայտերի բացման</w:t>
      </w:r>
      <w:r w:rsidRPr="00AA608E">
        <w:rPr>
          <w:rFonts w:ascii="GHEA Grapalat" w:hAnsi="GHEA Grapalat"/>
          <w:sz w:val="20"/>
          <w:lang w:val="hy-AM" w:eastAsia="x-none"/>
        </w:rPr>
        <w:t xml:space="preserve"> և գնահատման</w:t>
      </w:r>
      <w:r w:rsidRPr="00AA608E">
        <w:rPr>
          <w:rFonts w:ascii="GHEA Grapalat" w:hAnsi="GHEA Grapalat"/>
          <w:sz w:val="20"/>
          <w:lang w:val="af-ZA" w:eastAsia="x-none"/>
        </w:rPr>
        <w:t xml:space="preserve"> նիստի ընթացքում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իրականացված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արդյուն</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hy-AM" w:eastAsia="en-US"/>
        </w:rPr>
        <w:t>քում</w:t>
      </w:r>
      <w:r w:rsidRPr="00AA608E">
        <w:rPr>
          <w:rFonts w:ascii="GHEA Grapalat" w:hAnsi="GHEA Grapalat" w:cs="Sylfaen"/>
          <w:sz w:val="20"/>
          <w:szCs w:val="24"/>
          <w:lang w:val="af-ZA" w:eastAsia="en-US"/>
        </w:rPr>
        <w:t xml:space="preserve"> մասնակցի </w:t>
      </w:r>
      <w:r w:rsidRPr="00AA608E">
        <w:rPr>
          <w:rFonts w:ascii="GHEA Grapalat" w:hAnsi="GHEA Grapalat" w:cs="Sylfaen"/>
          <w:sz w:val="20"/>
          <w:szCs w:val="24"/>
          <w:lang w:val="hy-AM" w:eastAsia="en-US"/>
        </w:rPr>
        <w:t>հայտում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արձանագրվում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անհամապատասխանություններ՝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պահանջների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նկատմամբ,ապա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մեկ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օրով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կասեցնում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նիստը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իսկ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օրը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դրա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մասին</w:t>
      </w:r>
      <w:r w:rsidRPr="00AA608E">
        <w:rPr>
          <w:rFonts w:ascii="GHEA Grapalat" w:hAnsi="GHEA Grapalat" w:cs="Sylfaen"/>
          <w:sz w:val="20"/>
          <w:szCs w:val="24"/>
          <w:lang w:val="af-ZA" w:eastAsia="en-US"/>
        </w:rPr>
        <w:t xml:space="preserve"> էլեկտրոնային եղանակով </w:t>
      </w:r>
      <w:r w:rsidRPr="00AA608E">
        <w:rPr>
          <w:rFonts w:ascii="GHEA Grapalat" w:hAnsi="GHEA Grapalat" w:cs="Sylfaen"/>
          <w:sz w:val="20"/>
          <w:szCs w:val="24"/>
          <w:lang w:val="hy-AM" w:eastAsia="en-US"/>
        </w:rPr>
        <w:t>տեղեկացնում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hy-AM" w:eastAsia="en-US"/>
        </w:rPr>
        <w:t>ասնակցին՝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առաջարկելով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մինչև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կասեցման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ժամկետի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ավարտը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շտկել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անհամապատասխանությունը</w:t>
      </w:r>
      <w:r w:rsidRPr="00AA608E">
        <w:rPr>
          <w:rFonts w:ascii="GHEA Grapalat" w:hAnsi="GHEA Grapalat" w:cs="Sylfaen"/>
          <w:sz w:val="20"/>
          <w:szCs w:val="24"/>
          <w:lang w:val="af-ZA" w:eastAsia="en-US"/>
        </w:rPr>
        <w:t>:</w:t>
      </w:r>
    </w:p>
    <w:p w:rsidR="008E0B31" w:rsidRPr="00AA608E" w:rsidRDefault="008E0B31" w:rsidP="008E0B31">
      <w:pPr>
        <w:pStyle w:val="norm"/>
        <w:spacing w:line="240" w:lineRule="auto"/>
        <w:rPr>
          <w:rFonts w:ascii="GHEA Grapalat" w:hAnsi="GHEA Grapalat" w:cs="Sylfaen"/>
          <w:sz w:val="20"/>
          <w:szCs w:val="24"/>
          <w:lang w:val="hy-AM" w:eastAsia="en-US"/>
        </w:rPr>
      </w:pPr>
      <w:r w:rsidRPr="00AA608E">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AA608E">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AA608E">
        <w:rPr>
          <w:rFonts w:ascii="GHEA Grapalat" w:hAnsi="GHEA Grapalat" w:cs="Sylfaen"/>
          <w:sz w:val="20"/>
          <w:szCs w:val="24"/>
          <w:lang w:eastAsia="en-US"/>
        </w:rPr>
        <w:t>ա</w:t>
      </w:r>
      <w:r w:rsidRPr="00AA608E">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af-ZA" w:eastAsia="en-US"/>
        </w:rPr>
        <w:lastRenderedPageBreak/>
        <w:t xml:space="preserve">8.9 </w:t>
      </w:r>
      <w:r w:rsidRPr="00AA608E">
        <w:rPr>
          <w:rFonts w:ascii="GHEA Grapalat" w:hAnsi="GHEA Grapalat" w:cs="Sylfaen"/>
          <w:sz w:val="20"/>
          <w:szCs w:val="24"/>
          <w:lang w:val="hy-AM"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հրավերի</w:t>
      </w:r>
      <w:r w:rsidRPr="00AA608E">
        <w:rPr>
          <w:rFonts w:ascii="GHEA Grapalat" w:hAnsi="GHEA Grapalat" w:cs="Sylfaen"/>
          <w:sz w:val="20"/>
          <w:szCs w:val="24"/>
          <w:lang w:val="af-ZA" w:eastAsia="en-US"/>
        </w:rPr>
        <w:t xml:space="preserve"> 8.8-</w:t>
      </w:r>
      <w:r w:rsidRPr="00AA608E">
        <w:rPr>
          <w:rFonts w:ascii="GHEA Grapalat" w:hAnsi="GHEA Grapalat" w:cs="Sylfaen"/>
          <w:sz w:val="20"/>
          <w:szCs w:val="24"/>
          <w:lang w:val="hy-AM"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կետով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ժամկետում</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hy-AM" w:eastAsia="en-US"/>
        </w:rPr>
        <w:t>ասնակիցը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շտկում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արձանագրված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ապա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վերջինիս</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հայտը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Հակառակ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դեպքում տվյալ մասնակցի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հայտը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մերժվում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 իսկ ընտրված մասնակից է ճանաչվում հաջորդող տեղ զբաղեցրած մասնակիցը:</w:t>
      </w:r>
    </w:p>
    <w:p w:rsidR="008E0B31" w:rsidRPr="00AA608E" w:rsidRDefault="008E0B31" w:rsidP="008E0B31">
      <w:pPr>
        <w:pStyle w:val="norm"/>
        <w:spacing w:line="240" w:lineRule="auto"/>
        <w:ind w:firstLine="567"/>
        <w:rPr>
          <w:rFonts w:ascii="GHEA Grapalat" w:hAnsi="GHEA Grapalat" w:cs="Sylfaen"/>
          <w:sz w:val="20"/>
          <w:szCs w:val="24"/>
          <w:lang w:val="hy-AM" w:eastAsia="en-US"/>
        </w:rPr>
      </w:pPr>
      <w:r w:rsidRPr="00AA608E">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rPr>
        <w:t>8.</w:t>
      </w:r>
      <w:r w:rsidRPr="00AA608E">
        <w:rPr>
          <w:rFonts w:ascii="GHEA Grapalat" w:hAnsi="GHEA Grapalat" w:cs="Sylfaen"/>
          <w:szCs w:val="24"/>
          <w:lang w:val="hy-AM"/>
        </w:rPr>
        <w:t>10</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անդամը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քարտուղարը</w:t>
      </w:r>
      <w:r w:rsidRPr="00AA608E">
        <w:rPr>
          <w:rFonts w:ascii="GHEA Grapalat" w:hAnsi="GHEA Grapalat" w:cs="Sylfaen"/>
          <w:szCs w:val="24"/>
        </w:rPr>
        <w:t xml:space="preserve"> </w:t>
      </w:r>
      <w:r w:rsidRPr="00AA608E">
        <w:rPr>
          <w:rFonts w:ascii="GHEA Grapalat" w:hAnsi="GHEA Grapalat" w:cs="Sylfaen"/>
          <w:szCs w:val="24"/>
          <w:lang w:val="hy-AM"/>
        </w:rPr>
        <w:t>չի</w:t>
      </w:r>
      <w:r w:rsidRPr="00AA608E">
        <w:rPr>
          <w:rFonts w:ascii="GHEA Grapalat" w:hAnsi="GHEA Grapalat" w:cs="Sylfaen"/>
          <w:szCs w:val="24"/>
        </w:rPr>
        <w:t xml:space="preserve"> </w:t>
      </w:r>
      <w:r w:rsidRPr="00AA608E">
        <w:rPr>
          <w:rFonts w:ascii="GHEA Grapalat" w:hAnsi="GHEA Grapalat" w:cs="Sylfaen"/>
          <w:szCs w:val="24"/>
          <w:lang w:val="hy-AM"/>
        </w:rPr>
        <w:t>կարող</w:t>
      </w:r>
      <w:r w:rsidRPr="00AA608E">
        <w:rPr>
          <w:rFonts w:ascii="GHEA Grapalat" w:hAnsi="GHEA Grapalat" w:cs="Sylfaen"/>
          <w:szCs w:val="24"/>
        </w:rPr>
        <w:t xml:space="preserve"> </w:t>
      </w:r>
      <w:r w:rsidRPr="00AA608E">
        <w:rPr>
          <w:rFonts w:ascii="GHEA Grapalat" w:hAnsi="GHEA Grapalat" w:cs="Sylfaen"/>
          <w:szCs w:val="24"/>
          <w:lang w:val="hy-AM"/>
        </w:rPr>
        <w:t>մասնակցել</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աշխատանքներին</w:t>
      </w:r>
      <w:r w:rsidRPr="00AA608E">
        <w:rPr>
          <w:rFonts w:ascii="GHEA Grapalat" w:hAnsi="GHEA Grapalat" w:cs="Sylfaen"/>
          <w:szCs w:val="24"/>
        </w:rPr>
        <w:t xml:space="preserve">, </w:t>
      </w:r>
      <w:r w:rsidRPr="00AA608E">
        <w:rPr>
          <w:rFonts w:ascii="GHEA Grapalat" w:hAnsi="GHEA Grapalat" w:cs="Sylfaen"/>
          <w:szCs w:val="24"/>
          <w:lang w:val="hy-AM"/>
        </w:rPr>
        <w:t>եթե</w:t>
      </w:r>
      <w:r w:rsidRPr="00AA608E">
        <w:rPr>
          <w:rFonts w:ascii="GHEA Grapalat" w:hAnsi="GHEA Grapalat" w:cs="Sylfaen"/>
          <w:szCs w:val="24"/>
        </w:rPr>
        <w:t xml:space="preserve"> </w:t>
      </w:r>
      <w:r w:rsidRPr="00AA608E">
        <w:rPr>
          <w:rFonts w:ascii="GHEA Grapalat" w:hAnsi="GHEA Grapalat" w:cs="Sylfaen"/>
          <w:szCs w:val="24"/>
          <w:lang w:val="hy-AM"/>
        </w:rPr>
        <w:t>հայտերի</w:t>
      </w:r>
      <w:r w:rsidRPr="00AA608E">
        <w:rPr>
          <w:rFonts w:ascii="GHEA Grapalat" w:hAnsi="GHEA Grapalat" w:cs="Sylfaen"/>
          <w:szCs w:val="24"/>
        </w:rPr>
        <w:t xml:space="preserve"> </w:t>
      </w:r>
      <w:r w:rsidRPr="00AA608E">
        <w:rPr>
          <w:rFonts w:ascii="GHEA Grapalat" w:hAnsi="GHEA Grapalat" w:cs="Sylfaen"/>
          <w:szCs w:val="24"/>
          <w:lang w:val="hy-AM"/>
        </w:rPr>
        <w:t>բացման</w:t>
      </w:r>
      <w:r w:rsidRPr="00AA608E">
        <w:rPr>
          <w:rFonts w:ascii="GHEA Grapalat" w:hAnsi="GHEA Grapalat" w:cs="Sylfaen"/>
          <w:szCs w:val="24"/>
        </w:rPr>
        <w:t xml:space="preserve"> </w:t>
      </w:r>
      <w:r w:rsidRPr="00AA608E">
        <w:rPr>
          <w:rFonts w:ascii="GHEA Grapalat" w:hAnsi="GHEA Grapalat" w:cs="Sylfaen"/>
          <w:szCs w:val="24"/>
          <w:lang w:val="hy-AM"/>
        </w:rPr>
        <w:t>նիստում</w:t>
      </w:r>
      <w:r w:rsidRPr="00AA608E">
        <w:rPr>
          <w:rFonts w:ascii="GHEA Grapalat" w:hAnsi="GHEA Grapalat" w:cs="Sylfaen"/>
          <w:szCs w:val="24"/>
        </w:rPr>
        <w:t xml:space="preserve"> </w:t>
      </w:r>
      <w:r w:rsidRPr="00AA608E">
        <w:rPr>
          <w:rFonts w:ascii="GHEA Grapalat" w:hAnsi="GHEA Grapalat" w:cs="Sylfaen"/>
          <w:szCs w:val="24"/>
          <w:lang w:val="hy-AM"/>
        </w:rPr>
        <w:t>պարզվում</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որ</w:t>
      </w:r>
      <w:r w:rsidRPr="00AA608E">
        <w:rPr>
          <w:rFonts w:ascii="GHEA Grapalat" w:hAnsi="GHEA Grapalat" w:cs="Sylfaen"/>
          <w:szCs w:val="24"/>
        </w:rPr>
        <w:t xml:space="preserve"> </w:t>
      </w:r>
      <w:r w:rsidRPr="00AA608E">
        <w:rPr>
          <w:rFonts w:ascii="GHEA Grapalat" w:hAnsi="GHEA Grapalat" w:cs="Sylfaen"/>
          <w:szCs w:val="24"/>
          <w:lang w:val="hy-AM"/>
        </w:rPr>
        <w:t>վերջիններիս</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հիմնադրված</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բաժնեմաս</w:t>
      </w:r>
      <w:r w:rsidRPr="00AA608E">
        <w:rPr>
          <w:rFonts w:ascii="GHEA Grapalat" w:hAnsi="GHEA Grapalat" w:cs="Sylfaen"/>
          <w:szCs w:val="24"/>
        </w:rPr>
        <w:t xml:space="preserve"> (</w:t>
      </w:r>
      <w:r w:rsidRPr="00AA608E">
        <w:rPr>
          <w:rFonts w:ascii="GHEA Grapalat" w:hAnsi="GHEA Grapalat" w:cs="Sylfaen"/>
          <w:szCs w:val="24"/>
          <w:lang w:val="hy-AM"/>
        </w:rPr>
        <w:t>փայաբաժին</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կազմակերպությունը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իրենց</w:t>
      </w:r>
      <w:r w:rsidRPr="00AA608E">
        <w:rPr>
          <w:rFonts w:ascii="GHEA Grapalat" w:hAnsi="GHEA Grapalat" w:cs="Sylfaen"/>
          <w:szCs w:val="24"/>
        </w:rPr>
        <w:t xml:space="preserve"> </w:t>
      </w:r>
      <w:r w:rsidRPr="00AA608E">
        <w:rPr>
          <w:rFonts w:ascii="GHEA Grapalat" w:hAnsi="GHEA Grapalat" w:cs="Sylfaen"/>
          <w:szCs w:val="24"/>
          <w:lang w:val="hy-AM"/>
        </w:rPr>
        <w:t>մերձավոր</w:t>
      </w:r>
      <w:r w:rsidRPr="00AA608E">
        <w:rPr>
          <w:rFonts w:ascii="GHEA Grapalat" w:hAnsi="GHEA Grapalat" w:cs="Sylfaen"/>
          <w:szCs w:val="24"/>
        </w:rPr>
        <w:t xml:space="preserve"> </w:t>
      </w:r>
      <w:r w:rsidRPr="00AA608E">
        <w:rPr>
          <w:rFonts w:ascii="GHEA Grapalat" w:hAnsi="GHEA Grapalat" w:cs="Sylfaen"/>
          <w:szCs w:val="24"/>
          <w:lang w:val="hy-AM"/>
        </w:rPr>
        <w:t>ազգակցությամբ</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խնամիությամբ</w:t>
      </w:r>
      <w:r w:rsidRPr="00AA608E">
        <w:rPr>
          <w:rFonts w:ascii="GHEA Grapalat" w:hAnsi="GHEA Grapalat" w:cs="Sylfaen"/>
          <w:szCs w:val="24"/>
        </w:rPr>
        <w:t xml:space="preserve"> </w:t>
      </w:r>
      <w:r w:rsidRPr="00AA608E">
        <w:rPr>
          <w:rFonts w:ascii="GHEA Grapalat" w:hAnsi="GHEA Grapalat" w:cs="Sylfaen"/>
          <w:szCs w:val="24"/>
          <w:lang w:val="hy-AM"/>
        </w:rPr>
        <w:t>կապված</w:t>
      </w:r>
      <w:r w:rsidRPr="00AA608E">
        <w:rPr>
          <w:rFonts w:ascii="GHEA Grapalat" w:hAnsi="GHEA Grapalat" w:cs="Sylfaen"/>
          <w:szCs w:val="24"/>
        </w:rPr>
        <w:t xml:space="preserve"> </w:t>
      </w:r>
      <w:r w:rsidRPr="00AA608E">
        <w:rPr>
          <w:rFonts w:ascii="GHEA Grapalat" w:hAnsi="GHEA Grapalat" w:cs="Sylfaen"/>
          <w:szCs w:val="24"/>
          <w:lang w:val="hy-AM"/>
        </w:rPr>
        <w:t>անձը</w:t>
      </w:r>
      <w:r w:rsidRPr="00AA608E">
        <w:rPr>
          <w:rFonts w:ascii="GHEA Grapalat" w:hAnsi="GHEA Grapalat" w:cs="Sylfaen"/>
          <w:szCs w:val="24"/>
        </w:rPr>
        <w:t xml:space="preserve"> (</w:t>
      </w:r>
      <w:r w:rsidRPr="00AA608E">
        <w:rPr>
          <w:rFonts w:ascii="GHEA Grapalat" w:hAnsi="GHEA Grapalat" w:cs="Sylfaen"/>
          <w:szCs w:val="24"/>
          <w:lang w:val="hy-AM"/>
        </w:rPr>
        <w:t>ծնող</w:t>
      </w:r>
      <w:r w:rsidRPr="00AA608E">
        <w:rPr>
          <w:rFonts w:ascii="GHEA Grapalat" w:hAnsi="GHEA Grapalat" w:cs="Sylfaen"/>
          <w:szCs w:val="24"/>
        </w:rPr>
        <w:t xml:space="preserve">, </w:t>
      </w:r>
      <w:r w:rsidRPr="00AA608E">
        <w:rPr>
          <w:rFonts w:ascii="GHEA Grapalat" w:hAnsi="GHEA Grapalat" w:cs="Sylfaen"/>
          <w:szCs w:val="24"/>
          <w:lang w:val="hy-AM"/>
        </w:rPr>
        <w:t>ամուսին</w:t>
      </w:r>
      <w:r w:rsidRPr="00AA608E">
        <w:rPr>
          <w:rFonts w:ascii="GHEA Grapalat" w:hAnsi="GHEA Grapalat" w:cs="Sylfaen"/>
          <w:szCs w:val="24"/>
        </w:rPr>
        <w:t xml:space="preserve">, </w:t>
      </w:r>
      <w:r w:rsidRPr="00AA608E">
        <w:rPr>
          <w:rFonts w:ascii="GHEA Grapalat" w:hAnsi="GHEA Grapalat" w:cs="Sylfaen"/>
          <w:szCs w:val="24"/>
          <w:lang w:val="hy-AM"/>
        </w:rPr>
        <w:t>երեխա</w:t>
      </w:r>
      <w:r w:rsidRPr="00AA608E">
        <w:rPr>
          <w:rFonts w:ascii="GHEA Grapalat" w:hAnsi="GHEA Grapalat" w:cs="Sylfaen"/>
          <w:szCs w:val="24"/>
        </w:rPr>
        <w:t xml:space="preserve">, </w:t>
      </w:r>
      <w:r w:rsidRPr="00AA608E">
        <w:rPr>
          <w:rFonts w:ascii="GHEA Grapalat" w:hAnsi="GHEA Grapalat" w:cs="Sylfaen"/>
          <w:szCs w:val="24"/>
          <w:lang w:val="hy-AM"/>
        </w:rPr>
        <w:t>եղբայր</w:t>
      </w:r>
      <w:r w:rsidRPr="00AA608E">
        <w:rPr>
          <w:rFonts w:ascii="GHEA Grapalat" w:hAnsi="GHEA Grapalat" w:cs="Sylfaen"/>
          <w:szCs w:val="24"/>
        </w:rPr>
        <w:t xml:space="preserve">, </w:t>
      </w:r>
      <w:r w:rsidRPr="00AA608E">
        <w:rPr>
          <w:rFonts w:ascii="GHEA Grapalat" w:hAnsi="GHEA Grapalat" w:cs="Sylfaen"/>
          <w:szCs w:val="24"/>
          <w:lang w:val="hy-AM"/>
        </w:rPr>
        <w:t>քույր</w:t>
      </w:r>
      <w:r w:rsidRPr="00AA608E">
        <w:rPr>
          <w:rFonts w:ascii="GHEA Grapalat" w:hAnsi="GHEA Grapalat" w:cs="Sylfaen"/>
          <w:szCs w:val="24"/>
        </w:rPr>
        <w:t xml:space="preserve">, </w:t>
      </w:r>
      <w:r w:rsidRPr="00AA608E">
        <w:rPr>
          <w:rFonts w:ascii="GHEA Grapalat" w:hAnsi="GHEA Grapalat" w:cs="Sylfaen"/>
          <w:szCs w:val="24"/>
          <w:lang w:val="hy-AM"/>
        </w:rPr>
        <w:t>ինչպես</w:t>
      </w:r>
      <w:r w:rsidRPr="00AA608E">
        <w:rPr>
          <w:rFonts w:ascii="GHEA Grapalat" w:hAnsi="GHEA Grapalat" w:cs="Sylfaen"/>
          <w:szCs w:val="24"/>
        </w:rPr>
        <w:t xml:space="preserve"> </w:t>
      </w:r>
      <w:r w:rsidRPr="00AA608E">
        <w:rPr>
          <w:rFonts w:ascii="GHEA Grapalat" w:hAnsi="GHEA Grapalat" w:cs="Sylfaen"/>
          <w:szCs w:val="24"/>
          <w:lang w:val="hy-AM"/>
        </w:rPr>
        <w:t>նաև</w:t>
      </w:r>
      <w:r w:rsidRPr="00AA608E">
        <w:rPr>
          <w:rFonts w:ascii="GHEA Grapalat" w:hAnsi="GHEA Grapalat" w:cs="Sylfaen"/>
          <w:szCs w:val="24"/>
        </w:rPr>
        <w:t xml:space="preserve"> </w:t>
      </w:r>
      <w:r w:rsidRPr="00AA608E">
        <w:rPr>
          <w:rFonts w:ascii="GHEA Grapalat" w:hAnsi="GHEA Grapalat" w:cs="Sylfaen"/>
          <w:szCs w:val="24"/>
          <w:lang w:val="hy-AM"/>
        </w:rPr>
        <w:t>ամուսնու</w:t>
      </w:r>
      <w:r w:rsidRPr="00AA608E">
        <w:rPr>
          <w:rFonts w:ascii="GHEA Grapalat" w:hAnsi="GHEA Grapalat" w:cs="Sylfaen"/>
          <w:szCs w:val="24"/>
        </w:rPr>
        <w:t xml:space="preserve"> </w:t>
      </w:r>
      <w:r w:rsidRPr="00AA608E">
        <w:rPr>
          <w:rFonts w:ascii="GHEA Grapalat" w:hAnsi="GHEA Grapalat" w:cs="Sylfaen"/>
          <w:szCs w:val="24"/>
          <w:lang w:val="hy-AM"/>
        </w:rPr>
        <w:t>ծնող</w:t>
      </w:r>
      <w:r w:rsidRPr="00AA608E">
        <w:rPr>
          <w:rFonts w:ascii="GHEA Grapalat" w:hAnsi="GHEA Grapalat" w:cs="Sylfaen"/>
          <w:szCs w:val="24"/>
        </w:rPr>
        <w:t xml:space="preserve">, </w:t>
      </w:r>
      <w:r w:rsidRPr="00AA608E">
        <w:rPr>
          <w:rFonts w:ascii="GHEA Grapalat" w:hAnsi="GHEA Grapalat" w:cs="Sylfaen"/>
          <w:szCs w:val="24"/>
          <w:lang w:val="hy-AM"/>
        </w:rPr>
        <w:t>երեխա</w:t>
      </w:r>
      <w:r w:rsidRPr="00AA608E">
        <w:rPr>
          <w:rFonts w:ascii="GHEA Grapalat" w:hAnsi="GHEA Grapalat" w:cs="Sylfaen"/>
          <w:szCs w:val="24"/>
        </w:rPr>
        <w:t xml:space="preserve">, </w:t>
      </w:r>
      <w:r w:rsidRPr="00AA608E">
        <w:rPr>
          <w:rFonts w:ascii="GHEA Grapalat" w:hAnsi="GHEA Grapalat" w:cs="Sylfaen"/>
          <w:szCs w:val="24"/>
          <w:lang w:val="hy-AM"/>
        </w:rPr>
        <w:t>եղբայր</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քույր</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այդ</w:t>
      </w:r>
      <w:r w:rsidRPr="00AA608E">
        <w:rPr>
          <w:rFonts w:ascii="GHEA Grapalat" w:hAnsi="GHEA Grapalat" w:cs="Sylfaen"/>
          <w:szCs w:val="24"/>
        </w:rPr>
        <w:t xml:space="preserve"> </w:t>
      </w:r>
      <w:r w:rsidRPr="00AA608E">
        <w:rPr>
          <w:rFonts w:ascii="GHEA Grapalat" w:hAnsi="GHEA Grapalat" w:cs="Sylfaen"/>
          <w:szCs w:val="24"/>
          <w:lang w:val="hy-AM"/>
        </w:rPr>
        <w:t>անձի</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հիմնադրված</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բաժնեմաս</w:t>
      </w:r>
      <w:r w:rsidRPr="00AA608E">
        <w:rPr>
          <w:rFonts w:ascii="GHEA Grapalat" w:hAnsi="GHEA Grapalat" w:cs="Sylfaen"/>
          <w:szCs w:val="24"/>
        </w:rPr>
        <w:t xml:space="preserve"> (</w:t>
      </w:r>
      <w:r w:rsidRPr="00AA608E">
        <w:rPr>
          <w:rFonts w:ascii="GHEA Grapalat" w:hAnsi="GHEA Grapalat" w:cs="Sylfaen"/>
          <w:szCs w:val="24"/>
          <w:lang w:val="hy-AM"/>
        </w:rPr>
        <w:t>փայաբաժին</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կազմակերպությունը</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ընթացակարգին</w:t>
      </w:r>
      <w:r w:rsidRPr="00AA608E">
        <w:rPr>
          <w:rFonts w:ascii="GHEA Grapalat" w:hAnsi="GHEA Grapalat" w:cs="Sylfaen"/>
          <w:szCs w:val="24"/>
        </w:rPr>
        <w:t xml:space="preserve"> </w:t>
      </w:r>
      <w:r w:rsidRPr="00AA608E">
        <w:rPr>
          <w:rFonts w:ascii="GHEA Grapalat" w:hAnsi="GHEA Grapalat" w:cs="Sylfaen"/>
          <w:szCs w:val="24"/>
          <w:lang w:val="hy-AM"/>
        </w:rPr>
        <w:t>մասնակցելու</w:t>
      </w:r>
      <w:r w:rsidRPr="00AA608E">
        <w:rPr>
          <w:rFonts w:ascii="GHEA Grapalat" w:hAnsi="GHEA Grapalat" w:cs="Sylfaen"/>
          <w:szCs w:val="24"/>
        </w:rPr>
        <w:t xml:space="preserve"> </w:t>
      </w:r>
      <w:r w:rsidRPr="00AA608E">
        <w:rPr>
          <w:rFonts w:ascii="GHEA Grapalat" w:hAnsi="GHEA Grapalat" w:cs="Sylfaen"/>
          <w:szCs w:val="24"/>
          <w:lang w:val="hy-AM"/>
        </w:rPr>
        <w:t>համար</w:t>
      </w:r>
      <w:r w:rsidRPr="00AA608E">
        <w:rPr>
          <w:rFonts w:ascii="GHEA Grapalat" w:hAnsi="GHEA Grapalat" w:cs="Sylfaen"/>
          <w:szCs w:val="24"/>
        </w:rPr>
        <w:t xml:space="preserve"> </w:t>
      </w:r>
      <w:r w:rsidRPr="00AA608E">
        <w:rPr>
          <w:rFonts w:ascii="GHEA Grapalat" w:hAnsi="GHEA Grapalat" w:cs="Sylfaen"/>
          <w:szCs w:val="24"/>
          <w:lang w:val="hy-AM"/>
        </w:rPr>
        <w:t>ներկայացրել</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հայտ</w:t>
      </w:r>
      <w:r w:rsidRPr="00AA608E">
        <w:rPr>
          <w:rFonts w:ascii="GHEA Grapalat" w:hAnsi="GHEA Grapalat" w:cs="Sylfaen"/>
          <w:szCs w:val="24"/>
        </w:rPr>
        <w:t>:</w:t>
      </w:r>
      <w:r w:rsidRPr="00AA608E">
        <w:rPr>
          <w:rFonts w:ascii="GHEA Grapalat" w:hAnsi="GHEA Grapalat" w:cs="Sylfaen"/>
          <w:szCs w:val="24"/>
          <w:lang w:val="hy-AM"/>
        </w:rPr>
        <w:t xml:space="preserve"> Եթե</w:t>
      </w:r>
      <w:r w:rsidRPr="00AA608E">
        <w:rPr>
          <w:rFonts w:ascii="GHEA Grapalat" w:hAnsi="GHEA Grapalat" w:cs="Sylfaen"/>
          <w:szCs w:val="24"/>
        </w:rPr>
        <w:t xml:space="preserve"> </w:t>
      </w:r>
      <w:r w:rsidRPr="00AA608E">
        <w:rPr>
          <w:rFonts w:ascii="GHEA Grapalat" w:hAnsi="GHEA Grapalat" w:cs="Sylfaen"/>
          <w:szCs w:val="24"/>
          <w:lang w:val="hy-AM"/>
        </w:rPr>
        <w:t>առկա</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սույն</w:t>
      </w:r>
      <w:r w:rsidRPr="00AA608E">
        <w:rPr>
          <w:rFonts w:ascii="GHEA Grapalat" w:hAnsi="GHEA Grapalat" w:cs="Sylfaen"/>
          <w:szCs w:val="24"/>
        </w:rPr>
        <w:t xml:space="preserve"> </w:t>
      </w:r>
      <w:r w:rsidRPr="00AA608E">
        <w:rPr>
          <w:rFonts w:ascii="GHEA Grapalat" w:hAnsi="GHEA Grapalat" w:cs="Sylfaen"/>
          <w:szCs w:val="24"/>
          <w:lang w:val="hy-AM"/>
        </w:rPr>
        <w:t>կետով</w:t>
      </w:r>
      <w:r w:rsidRPr="00AA608E">
        <w:rPr>
          <w:rFonts w:ascii="GHEA Grapalat" w:hAnsi="GHEA Grapalat" w:cs="Sylfaen"/>
          <w:szCs w:val="24"/>
        </w:rPr>
        <w:t xml:space="preserve"> </w:t>
      </w:r>
      <w:r w:rsidRPr="00AA608E">
        <w:rPr>
          <w:rFonts w:ascii="GHEA Grapalat" w:hAnsi="GHEA Grapalat" w:cs="Sylfaen"/>
          <w:szCs w:val="24"/>
          <w:lang w:val="hy-AM"/>
        </w:rPr>
        <w:t>նախատեսված</w:t>
      </w:r>
      <w:r w:rsidRPr="00AA608E">
        <w:rPr>
          <w:rFonts w:ascii="GHEA Grapalat" w:hAnsi="GHEA Grapalat" w:cs="Sylfaen"/>
          <w:szCs w:val="24"/>
        </w:rPr>
        <w:t xml:space="preserve"> </w:t>
      </w:r>
      <w:r w:rsidRPr="00AA608E">
        <w:rPr>
          <w:rFonts w:ascii="GHEA Grapalat" w:hAnsi="GHEA Grapalat" w:cs="Sylfaen"/>
          <w:szCs w:val="24"/>
          <w:lang w:val="hy-AM"/>
        </w:rPr>
        <w:t>պայմանը</w:t>
      </w:r>
      <w:r w:rsidRPr="00AA608E">
        <w:rPr>
          <w:rFonts w:ascii="GHEA Grapalat" w:hAnsi="GHEA Grapalat" w:cs="Sylfaen"/>
          <w:szCs w:val="24"/>
        </w:rPr>
        <w:t xml:space="preserve">, </w:t>
      </w:r>
      <w:r w:rsidRPr="00AA608E">
        <w:rPr>
          <w:rFonts w:ascii="GHEA Grapalat" w:hAnsi="GHEA Grapalat" w:cs="Sylfaen"/>
          <w:szCs w:val="24"/>
          <w:lang w:val="hy-AM"/>
        </w:rPr>
        <w:t>ապա</w:t>
      </w:r>
      <w:r w:rsidRPr="00AA608E">
        <w:rPr>
          <w:rFonts w:ascii="GHEA Grapalat" w:hAnsi="GHEA Grapalat" w:cs="Sylfaen"/>
          <w:szCs w:val="24"/>
        </w:rPr>
        <w:t xml:space="preserve"> </w:t>
      </w:r>
      <w:r w:rsidRPr="00AA608E">
        <w:rPr>
          <w:rFonts w:ascii="GHEA Grapalat" w:hAnsi="GHEA Grapalat" w:cs="Sylfaen"/>
          <w:szCs w:val="24"/>
          <w:lang w:val="hy-AM"/>
        </w:rPr>
        <w:t>հայտերի</w:t>
      </w:r>
      <w:r w:rsidRPr="00AA608E">
        <w:rPr>
          <w:rFonts w:ascii="GHEA Grapalat" w:hAnsi="GHEA Grapalat" w:cs="Sylfaen"/>
          <w:szCs w:val="24"/>
        </w:rPr>
        <w:t xml:space="preserve"> </w:t>
      </w:r>
      <w:r w:rsidRPr="00AA608E">
        <w:rPr>
          <w:rFonts w:ascii="GHEA Grapalat" w:hAnsi="GHEA Grapalat" w:cs="Sylfaen"/>
          <w:szCs w:val="24"/>
          <w:lang w:val="hy-AM"/>
        </w:rPr>
        <w:t>բացման</w:t>
      </w:r>
      <w:r w:rsidRPr="00AA608E">
        <w:rPr>
          <w:rFonts w:ascii="GHEA Grapalat" w:hAnsi="GHEA Grapalat" w:cs="Sylfaen"/>
          <w:szCs w:val="24"/>
        </w:rPr>
        <w:t xml:space="preserve"> </w:t>
      </w:r>
      <w:r w:rsidRPr="00AA608E">
        <w:rPr>
          <w:rFonts w:ascii="GHEA Grapalat" w:hAnsi="GHEA Grapalat" w:cs="Sylfaen"/>
          <w:szCs w:val="24"/>
          <w:lang w:val="hy-AM"/>
        </w:rPr>
        <w:t>նիստից</w:t>
      </w:r>
      <w:r w:rsidRPr="00AA608E">
        <w:rPr>
          <w:rFonts w:ascii="GHEA Grapalat" w:hAnsi="GHEA Grapalat" w:cs="Sylfaen"/>
          <w:szCs w:val="24"/>
        </w:rPr>
        <w:t xml:space="preserve"> </w:t>
      </w:r>
      <w:r w:rsidRPr="00AA608E">
        <w:rPr>
          <w:rFonts w:ascii="GHEA Grapalat" w:hAnsi="GHEA Grapalat" w:cs="Sylfaen"/>
          <w:szCs w:val="24"/>
          <w:lang w:val="hy-AM"/>
        </w:rPr>
        <w:t>անմիջապես</w:t>
      </w:r>
      <w:r w:rsidRPr="00AA608E">
        <w:rPr>
          <w:rFonts w:ascii="GHEA Grapalat" w:hAnsi="GHEA Grapalat" w:cs="Sylfaen"/>
          <w:szCs w:val="24"/>
        </w:rPr>
        <w:t xml:space="preserve"> </w:t>
      </w:r>
      <w:r w:rsidRPr="00AA608E">
        <w:rPr>
          <w:rFonts w:ascii="GHEA Grapalat" w:hAnsi="GHEA Grapalat" w:cs="Sylfaen"/>
          <w:szCs w:val="24"/>
          <w:lang w:val="hy-AM"/>
        </w:rPr>
        <w:t>հետո</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w:t>
      </w:r>
      <w:r w:rsidRPr="00AA608E">
        <w:rPr>
          <w:rFonts w:ascii="GHEA Grapalat" w:hAnsi="GHEA Grapalat" w:cs="Sylfaen"/>
          <w:szCs w:val="24"/>
        </w:rPr>
        <w:t xml:space="preserve"> </w:t>
      </w:r>
      <w:r w:rsidRPr="00AA608E">
        <w:rPr>
          <w:rFonts w:ascii="GHEA Grapalat" w:hAnsi="GHEA Grapalat" w:cs="Sylfaen"/>
          <w:szCs w:val="24"/>
          <w:lang w:val="hy-AM"/>
        </w:rPr>
        <w:t>առնչությամբ</w:t>
      </w:r>
      <w:r w:rsidRPr="00AA608E">
        <w:rPr>
          <w:rFonts w:ascii="GHEA Grapalat" w:hAnsi="GHEA Grapalat" w:cs="Sylfaen"/>
          <w:szCs w:val="24"/>
        </w:rPr>
        <w:t xml:space="preserve"> </w:t>
      </w:r>
      <w:r w:rsidRPr="00AA608E">
        <w:rPr>
          <w:rFonts w:ascii="GHEA Grapalat" w:hAnsi="GHEA Grapalat" w:cs="Sylfaen"/>
          <w:szCs w:val="24"/>
          <w:lang w:val="hy-AM"/>
        </w:rPr>
        <w:t>շահերի</w:t>
      </w:r>
      <w:r w:rsidRPr="00AA608E">
        <w:rPr>
          <w:rFonts w:ascii="GHEA Grapalat" w:hAnsi="GHEA Grapalat" w:cs="Sylfaen"/>
          <w:szCs w:val="24"/>
        </w:rPr>
        <w:t xml:space="preserve"> </w:t>
      </w:r>
      <w:r w:rsidRPr="00AA608E">
        <w:rPr>
          <w:rFonts w:ascii="GHEA Grapalat" w:hAnsi="GHEA Grapalat" w:cs="Sylfaen"/>
          <w:szCs w:val="24"/>
          <w:lang w:val="hy-AM"/>
        </w:rPr>
        <w:t>բախում</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անդամը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քարտուղարը</w:t>
      </w:r>
      <w:r w:rsidRPr="00AA608E">
        <w:rPr>
          <w:rFonts w:ascii="GHEA Grapalat" w:hAnsi="GHEA Grapalat" w:cs="Sylfaen"/>
          <w:szCs w:val="24"/>
        </w:rPr>
        <w:t xml:space="preserve"> </w:t>
      </w:r>
      <w:r w:rsidRPr="00AA608E">
        <w:rPr>
          <w:rFonts w:ascii="GHEA Grapalat" w:hAnsi="GHEA Grapalat" w:cs="Sylfaen"/>
          <w:szCs w:val="24"/>
          <w:lang w:val="hy-AM"/>
        </w:rPr>
        <w:t>ինքնաբացարկ</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հայտնում</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ընթացակարգից</w:t>
      </w:r>
      <w:r w:rsidRPr="00AA608E">
        <w:rPr>
          <w:rFonts w:ascii="GHEA Grapalat" w:hAnsi="GHEA Grapalat" w:cs="Sylfaen"/>
          <w:szCs w:val="24"/>
        </w:rPr>
        <w:t xml:space="preserve">: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lang w:val="hy-AM"/>
        </w:rPr>
        <w:t xml:space="preserve">8.11 </w:t>
      </w:r>
      <w:r w:rsidRPr="00AA608E">
        <w:rPr>
          <w:rFonts w:ascii="GHEA Grapalat" w:hAnsi="GHEA Grapalat" w:cs="Sylfaen"/>
          <w:szCs w:val="24"/>
          <w:lang w:val="es-ES"/>
        </w:rPr>
        <w:t>Հայտերը բացվելուց և գնահատվելուց հետո հետո կազմվում է արձանագրություն`</w:t>
      </w:r>
      <w:r w:rsidRPr="00AA608E">
        <w:rPr>
          <w:rFonts w:ascii="GHEA Grapalat" w:hAnsi="GHEA Grapalat" w:cs="Sylfaen"/>
        </w:rPr>
        <w:t xml:space="preserve"> գնումների մասին ՀՀ օրենսդրությամբ սահմանված կարգով</w:t>
      </w:r>
      <w:r w:rsidRPr="00AA608E">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A608E">
        <w:rPr>
          <w:rFonts w:ascii="GHEA Grapalat" w:hAnsi="GHEA Grapalat" w:cs="Sylfaen"/>
          <w:szCs w:val="24"/>
          <w:lang w:val="hy-AM"/>
        </w:rPr>
        <w:t>Արձանագրությունն</w:t>
      </w:r>
      <w:r w:rsidRPr="00AA608E">
        <w:rPr>
          <w:rFonts w:ascii="GHEA Grapalat" w:hAnsi="GHEA Grapalat" w:cs="Sylfaen"/>
          <w:szCs w:val="24"/>
        </w:rPr>
        <w:t xml:space="preserve"> </w:t>
      </w:r>
      <w:r w:rsidRPr="00AA608E">
        <w:rPr>
          <w:rFonts w:ascii="GHEA Grapalat" w:hAnsi="GHEA Grapalat" w:cs="Sylfaen"/>
          <w:szCs w:val="24"/>
          <w:lang w:val="hy-AM"/>
        </w:rPr>
        <w:t>ստորագրում</w:t>
      </w:r>
      <w:r w:rsidRPr="00AA608E">
        <w:rPr>
          <w:rFonts w:ascii="GHEA Grapalat" w:hAnsi="GHEA Grapalat" w:cs="Sylfaen"/>
          <w:szCs w:val="24"/>
        </w:rPr>
        <w:t xml:space="preserve"> </w:t>
      </w:r>
      <w:r w:rsidRPr="00AA608E">
        <w:rPr>
          <w:rFonts w:ascii="GHEA Grapalat" w:hAnsi="GHEA Grapalat" w:cs="Sylfaen"/>
          <w:szCs w:val="24"/>
          <w:lang w:val="hy-AM"/>
        </w:rPr>
        <w:t>են</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նիստին</w:t>
      </w:r>
      <w:r w:rsidRPr="00AA608E">
        <w:rPr>
          <w:rFonts w:ascii="GHEA Grapalat" w:hAnsi="GHEA Grapalat" w:cs="Sylfaen"/>
          <w:szCs w:val="24"/>
        </w:rPr>
        <w:t xml:space="preserve"> </w:t>
      </w:r>
      <w:r w:rsidRPr="00AA608E">
        <w:rPr>
          <w:rFonts w:ascii="GHEA Grapalat" w:hAnsi="GHEA Grapalat" w:cs="Sylfaen"/>
          <w:szCs w:val="24"/>
          <w:lang w:val="hy-AM"/>
        </w:rPr>
        <w:t>ներկա</w:t>
      </w:r>
      <w:r w:rsidRPr="00AA608E">
        <w:rPr>
          <w:rFonts w:ascii="GHEA Grapalat" w:hAnsi="GHEA Grapalat" w:cs="Sylfaen"/>
          <w:szCs w:val="24"/>
        </w:rPr>
        <w:t xml:space="preserve"> </w:t>
      </w:r>
      <w:r w:rsidRPr="00AA608E">
        <w:rPr>
          <w:rFonts w:ascii="GHEA Grapalat" w:hAnsi="GHEA Grapalat" w:cs="Sylfaen"/>
          <w:szCs w:val="24"/>
          <w:lang w:val="hy-AM"/>
        </w:rPr>
        <w:t xml:space="preserve">անդամները։8.12 </w:t>
      </w:r>
      <w:r w:rsidRPr="00AA608E">
        <w:rPr>
          <w:rFonts w:ascii="GHEA Grapalat" w:hAnsi="GHEA Grapalat" w:cs="Sylfaen"/>
          <w:szCs w:val="24"/>
        </w:rPr>
        <w:t xml:space="preserve"> Հանձնաժողովի քարտուղարը հայտերի բացման</w:t>
      </w:r>
      <w:r w:rsidRPr="00AA608E">
        <w:rPr>
          <w:rFonts w:ascii="GHEA Grapalat" w:hAnsi="GHEA Grapalat" w:cs="Sylfaen"/>
          <w:szCs w:val="24"/>
          <w:lang w:val="hy-AM"/>
        </w:rPr>
        <w:t xml:space="preserve"> և գնահատման</w:t>
      </w:r>
      <w:r w:rsidRPr="00AA608E">
        <w:rPr>
          <w:rFonts w:ascii="GHEA Grapalat" w:hAnsi="GHEA Grapalat" w:cs="Sylfaen"/>
          <w:szCs w:val="24"/>
        </w:rPr>
        <w:t xml:space="preserve"> նիստի ավարտից հետո ոչ ուշ քան</w:t>
      </w:r>
      <w:r w:rsidRPr="00AA608E">
        <w:rPr>
          <w:rFonts w:ascii="GHEA Grapalat" w:hAnsi="GHEA Grapalat" w:cs="Arial"/>
          <w:spacing w:val="-8"/>
          <w:sz w:val="24"/>
          <w:szCs w:val="24"/>
        </w:rPr>
        <w:t xml:space="preserve"> </w:t>
      </w:r>
      <w:r w:rsidRPr="00AA608E">
        <w:rPr>
          <w:rFonts w:ascii="GHEA Grapalat" w:hAnsi="GHEA Grapalat" w:cs="Sylfaen"/>
          <w:szCs w:val="24"/>
        </w:rPr>
        <w:t xml:space="preserve">հաջորդող աշխատանքային օրը` </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rPr>
        <w:t>1)</w:t>
      </w:r>
      <w:r w:rsidRPr="00AA608E">
        <w:rPr>
          <w:rFonts w:ascii="GHEA Grapalat" w:hAnsi="GHEA Grapalat" w:cs="Sylfaen"/>
          <w:lang w:val="hy-AM"/>
        </w:rPr>
        <w:t xml:space="preserve"> հայտերի բացման</w:t>
      </w:r>
      <w:r w:rsidRPr="00AA608E">
        <w:rPr>
          <w:rFonts w:ascii="GHEA Grapalat" w:hAnsi="GHEA Grapalat" w:cs="Sylfaen"/>
        </w:rPr>
        <w:t xml:space="preserve"> և գնահատման</w:t>
      </w:r>
      <w:r w:rsidRPr="00AA608E">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AA608E">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9911F6"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8.13 </w:t>
      </w:r>
      <w:r w:rsidRPr="00AA608E">
        <w:rPr>
          <w:rFonts w:ascii="GHEA Grapalat" w:hAnsi="GHEA Grapalat" w:cs="Sylfaen"/>
          <w:sz w:val="20"/>
        </w:rPr>
        <w:t>Օրենքի</w:t>
      </w:r>
      <w:r w:rsidRPr="00AA608E">
        <w:rPr>
          <w:rFonts w:ascii="GHEA Grapalat" w:hAnsi="GHEA Grapalat" w:cs="Sylfaen"/>
          <w:sz w:val="20"/>
          <w:lang w:val="af-ZA"/>
        </w:rPr>
        <w:t xml:space="preserve"> 6-</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հոդվածի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6-</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կետով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հիմքերն</w:t>
      </w:r>
      <w:r w:rsidRPr="00AA608E">
        <w:rPr>
          <w:rFonts w:ascii="GHEA Grapalat" w:hAnsi="GHEA Grapalat" w:cs="Sylfaen"/>
          <w:sz w:val="20"/>
          <w:lang w:val="af-ZA"/>
        </w:rPr>
        <w:t xml:space="preserve"> </w:t>
      </w:r>
      <w:r w:rsidRPr="00AA608E">
        <w:rPr>
          <w:rFonts w:ascii="GHEA Grapalat" w:hAnsi="GHEA Grapalat" w:cs="Sylfaen"/>
          <w:sz w:val="20"/>
        </w:rPr>
        <w:t>ի</w:t>
      </w:r>
      <w:r w:rsidRPr="00AA608E">
        <w:rPr>
          <w:rFonts w:ascii="GHEA Grapalat" w:hAnsi="GHEA Grapalat" w:cs="Sylfaen"/>
          <w:sz w:val="20"/>
          <w:lang w:val="af-ZA"/>
        </w:rPr>
        <w:t xml:space="preserve"> </w:t>
      </w:r>
      <w:r w:rsidRPr="00AA608E">
        <w:rPr>
          <w:rFonts w:ascii="GHEA Grapalat" w:hAnsi="GHEA Grapalat" w:cs="Sylfaen"/>
          <w:sz w:val="20"/>
        </w:rPr>
        <w:t>հայտ</w:t>
      </w:r>
      <w:r w:rsidRPr="00AA608E">
        <w:rPr>
          <w:rFonts w:ascii="GHEA Grapalat" w:hAnsi="GHEA Grapalat" w:cs="Sylfaen"/>
          <w:sz w:val="20"/>
          <w:lang w:val="af-ZA"/>
        </w:rPr>
        <w:t xml:space="preserve"> </w:t>
      </w:r>
      <w:r w:rsidRPr="00AA608E">
        <w:rPr>
          <w:rFonts w:ascii="GHEA Grapalat" w:hAnsi="GHEA Grapalat" w:cs="Sylfaen"/>
          <w:sz w:val="20"/>
        </w:rPr>
        <w:t>գալու</w:t>
      </w:r>
      <w:r w:rsidRPr="00AA608E">
        <w:rPr>
          <w:rFonts w:ascii="GHEA Grapalat" w:hAnsi="GHEA Grapalat" w:cs="Sylfaen"/>
          <w:sz w:val="20"/>
          <w:lang w:val="af-ZA"/>
        </w:rPr>
        <w:t xml:space="preserve"> </w:t>
      </w:r>
      <w:r w:rsidRPr="00AA608E">
        <w:rPr>
          <w:rFonts w:ascii="GHEA Grapalat" w:hAnsi="GHEA Grapalat" w:cs="Sylfaen"/>
          <w:sz w:val="20"/>
        </w:rPr>
        <w:t>օրվան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հինգ</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r w:rsidRPr="00AA608E">
        <w:rPr>
          <w:rFonts w:ascii="GHEA Grapalat" w:hAnsi="GHEA Grapalat" w:cs="Sylfaen"/>
          <w:sz w:val="20"/>
        </w:rPr>
        <w:t>պատվիրատուն</w:t>
      </w:r>
      <w:r w:rsidRPr="00AA608E">
        <w:rPr>
          <w:rFonts w:ascii="GHEA Grapalat" w:hAnsi="GHEA Grapalat" w:cs="Sylfaen"/>
          <w:sz w:val="20"/>
          <w:lang w:val="af-ZA"/>
        </w:rPr>
        <w:t xml:space="preserve"> </w:t>
      </w:r>
      <w:r w:rsidRPr="00AA608E">
        <w:rPr>
          <w:rFonts w:ascii="GHEA Grapalat" w:hAnsi="GHEA Grapalat" w:cs="Sylfaen"/>
          <w:sz w:val="20"/>
        </w:rPr>
        <w:t>տվյալ</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տվյալները</w:t>
      </w:r>
      <w:r w:rsidRPr="00AA608E">
        <w:rPr>
          <w:rFonts w:ascii="GHEA Grapalat" w:hAnsi="GHEA Grapalat" w:cs="Sylfaen"/>
          <w:sz w:val="20"/>
          <w:lang w:val="af-ZA"/>
        </w:rPr>
        <w:t xml:space="preserve">` </w:t>
      </w:r>
      <w:r w:rsidRPr="00AA608E">
        <w:rPr>
          <w:rFonts w:ascii="GHEA Grapalat" w:hAnsi="GHEA Grapalat" w:cs="Sylfaen"/>
          <w:sz w:val="20"/>
        </w:rPr>
        <w:t>համապատասխան</w:t>
      </w:r>
      <w:r w:rsidRPr="00AA608E">
        <w:rPr>
          <w:rFonts w:ascii="GHEA Grapalat" w:hAnsi="GHEA Grapalat" w:cs="Sylfaen"/>
          <w:sz w:val="20"/>
          <w:lang w:val="af-ZA"/>
        </w:rPr>
        <w:t xml:space="preserve"> </w:t>
      </w:r>
      <w:r w:rsidRPr="00AA608E">
        <w:rPr>
          <w:rFonts w:ascii="GHEA Grapalat" w:hAnsi="GHEA Grapalat" w:cs="Sylfaen"/>
          <w:sz w:val="20"/>
        </w:rPr>
        <w:t>հիմքերով</w:t>
      </w:r>
      <w:r w:rsidRPr="00AA608E">
        <w:rPr>
          <w:rFonts w:ascii="GHEA Grapalat" w:hAnsi="GHEA Grapalat" w:cs="Sylfaen"/>
          <w:sz w:val="20"/>
          <w:lang w:val="af-ZA"/>
        </w:rPr>
        <w:t xml:space="preserve">, </w:t>
      </w:r>
      <w:r w:rsidRPr="00AA608E">
        <w:rPr>
          <w:rFonts w:ascii="GHEA Grapalat" w:hAnsi="GHEA Grapalat" w:cs="Sylfaen"/>
          <w:sz w:val="20"/>
        </w:rPr>
        <w:t>գրավոր</w:t>
      </w:r>
      <w:r w:rsidRPr="00AA608E">
        <w:rPr>
          <w:rFonts w:ascii="GHEA Grapalat" w:hAnsi="GHEA Grapalat" w:cs="Sylfaen"/>
          <w:sz w:val="20"/>
          <w:lang w:val="af-ZA"/>
        </w:rPr>
        <w:t xml:space="preserve"> </w:t>
      </w:r>
      <w:r w:rsidRPr="00AA608E">
        <w:rPr>
          <w:rFonts w:ascii="GHEA Grapalat" w:hAnsi="GHEA Grapalat" w:cs="Sylfaen"/>
          <w:sz w:val="20"/>
        </w:rPr>
        <w:t>ուղարկում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լիազորված</w:t>
      </w:r>
      <w:r w:rsidRPr="00AA608E">
        <w:rPr>
          <w:rFonts w:ascii="GHEA Grapalat" w:hAnsi="GHEA Grapalat" w:cs="Sylfaen"/>
          <w:sz w:val="20"/>
          <w:lang w:val="af-ZA"/>
        </w:rPr>
        <w:t xml:space="preserve"> </w:t>
      </w:r>
      <w:r w:rsidRPr="00AA608E">
        <w:rPr>
          <w:rFonts w:ascii="GHEA Grapalat" w:hAnsi="GHEA Grapalat" w:cs="Sylfaen"/>
          <w:sz w:val="20"/>
        </w:rPr>
        <w:t>մարմին</w:t>
      </w:r>
      <w:r w:rsidRPr="00AA608E">
        <w:rPr>
          <w:rFonts w:ascii="GHEA Grapalat" w:hAnsi="GHEA Grapalat" w:cs="Sylfaen"/>
          <w:sz w:val="20"/>
          <w:lang w:val="hy-AM"/>
        </w:rPr>
        <w:t xml:space="preserve">, </w:t>
      </w:r>
      <w:r w:rsidRPr="00AA608E">
        <w:rPr>
          <w:rFonts w:ascii="GHEA Grapalat" w:hAnsi="GHEA Grapalat" w:cs="Sylfaen"/>
          <w:sz w:val="20"/>
        </w:rPr>
        <w:t>որը</w:t>
      </w:r>
      <w:r w:rsidRPr="00AA608E">
        <w:rPr>
          <w:rFonts w:ascii="GHEA Grapalat" w:hAnsi="GHEA Grapalat" w:cs="Sylfaen"/>
          <w:sz w:val="20"/>
          <w:lang w:val="af-ZA"/>
        </w:rPr>
        <w:t xml:space="preserve"> </w:t>
      </w:r>
      <w:r w:rsidRPr="00AA608E">
        <w:rPr>
          <w:rFonts w:ascii="GHEA Grapalat" w:hAnsi="GHEA Grapalat" w:cs="Sylfaen"/>
          <w:sz w:val="20"/>
        </w:rPr>
        <w:t>դրանք</w:t>
      </w:r>
      <w:r w:rsidRPr="00AA608E">
        <w:rPr>
          <w:rFonts w:ascii="GHEA Grapalat" w:hAnsi="GHEA Grapalat" w:cs="Sylfaen"/>
          <w:sz w:val="20"/>
          <w:lang w:val="af-ZA"/>
        </w:rPr>
        <w:t xml:space="preserve"> </w:t>
      </w:r>
      <w:r w:rsidRPr="00AA608E">
        <w:rPr>
          <w:rFonts w:ascii="GHEA Grapalat" w:hAnsi="GHEA Grapalat" w:cs="Sylfaen"/>
          <w:sz w:val="20"/>
        </w:rPr>
        <w:t>ստանալուն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հինգ</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bookmarkStart w:id="6" w:name="_Hlk9262748"/>
      <w:r w:rsidRPr="00AA608E">
        <w:rPr>
          <w:rFonts w:ascii="GHEA Grapalat" w:hAnsi="GHEA Grapalat" w:cs="Sylfaen"/>
          <w:sz w:val="20"/>
        </w:rPr>
        <w:t>նախաձեռնում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տվյալ</w:t>
      </w:r>
      <w:r w:rsidRPr="00AA608E">
        <w:rPr>
          <w:rFonts w:ascii="GHEA Grapalat" w:hAnsi="GHEA Grapalat" w:cs="Sylfaen"/>
          <w:sz w:val="20"/>
          <w:lang w:val="af-ZA"/>
        </w:rPr>
        <w:t xml:space="preserve"> </w:t>
      </w:r>
      <w:r w:rsidRPr="00AA608E">
        <w:rPr>
          <w:rFonts w:ascii="GHEA Grapalat" w:hAnsi="GHEA Grapalat" w:cs="Sylfaen"/>
          <w:sz w:val="20"/>
        </w:rPr>
        <w:t>մասնակցին</w:t>
      </w:r>
      <w:r w:rsidRPr="00AA608E">
        <w:rPr>
          <w:rFonts w:ascii="GHEA Grapalat" w:hAnsi="GHEA Grapalat" w:cs="Sylfaen"/>
          <w:sz w:val="20"/>
          <w:lang w:val="af-ZA"/>
        </w:rPr>
        <w:t xml:space="preserve"> </w:t>
      </w:r>
      <w:r w:rsidRPr="00AA608E">
        <w:rPr>
          <w:rFonts w:ascii="GHEA Grapalat" w:hAnsi="GHEA Grapalat" w:cs="Sylfaen"/>
          <w:sz w:val="20"/>
        </w:rPr>
        <w:t>գնումների</w:t>
      </w:r>
      <w:r w:rsidRPr="00AA608E">
        <w:rPr>
          <w:rFonts w:ascii="GHEA Grapalat" w:hAnsi="GHEA Grapalat" w:cs="Sylfaen"/>
          <w:sz w:val="20"/>
          <w:lang w:val="af-ZA"/>
        </w:rPr>
        <w:t xml:space="preserve"> </w:t>
      </w:r>
      <w:r w:rsidRPr="00AA608E">
        <w:rPr>
          <w:rFonts w:ascii="GHEA Grapalat" w:hAnsi="GHEA Grapalat" w:cs="Sylfaen"/>
          <w:sz w:val="20"/>
        </w:rPr>
        <w:t>գործընթացին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Sylfaen"/>
          <w:sz w:val="20"/>
          <w:lang w:val="af-ZA"/>
        </w:rPr>
        <w:t xml:space="preserve"> </w:t>
      </w:r>
      <w:r w:rsidRPr="00AA608E">
        <w:rPr>
          <w:rFonts w:ascii="GHEA Grapalat" w:hAnsi="GHEA Grapalat" w:cs="Sylfaen"/>
          <w:sz w:val="20"/>
        </w:rPr>
        <w:t>իրավունք</w:t>
      </w:r>
      <w:r w:rsidRPr="00AA608E">
        <w:rPr>
          <w:rFonts w:ascii="GHEA Grapalat" w:hAnsi="GHEA Grapalat" w:cs="Sylfaen"/>
          <w:sz w:val="20"/>
          <w:lang w:val="af-ZA"/>
        </w:rPr>
        <w:t xml:space="preserve"> </w:t>
      </w:r>
      <w:r w:rsidRPr="00AA608E">
        <w:rPr>
          <w:rFonts w:ascii="GHEA Grapalat" w:hAnsi="GHEA Grapalat" w:cs="Sylfaen"/>
          <w:sz w:val="20"/>
        </w:rPr>
        <w:t>չունեցող</w:t>
      </w:r>
      <w:r w:rsidRPr="00AA608E">
        <w:rPr>
          <w:rFonts w:ascii="GHEA Grapalat" w:hAnsi="GHEA Grapalat" w:cs="Sylfaen"/>
          <w:sz w:val="20"/>
          <w:lang w:val="af-ZA"/>
        </w:rPr>
        <w:t xml:space="preserve"> </w:t>
      </w:r>
      <w:r w:rsidRPr="00AA608E">
        <w:rPr>
          <w:rFonts w:ascii="GHEA Grapalat" w:hAnsi="GHEA Grapalat" w:cs="Sylfaen"/>
          <w:sz w:val="20"/>
        </w:rPr>
        <w:t>մասնակիցների</w:t>
      </w:r>
      <w:r w:rsidRPr="00AA608E">
        <w:rPr>
          <w:rFonts w:ascii="GHEA Grapalat" w:hAnsi="GHEA Grapalat" w:cs="Sylfaen"/>
          <w:sz w:val="20"/>
          <w:lang w:val="af-ZA"/>
        </w:rPr>
        <w:t xml:space="preserve"> </w:t>
      </w:r>
      <w:r w:rsidRPr="00AA608E">
        <w:rPr>
          <w:rFonts w:ascii="GHEA Grapalat" w:hAnsi="GHEA Grapalat" w:cs="Sylfaen"/>
          <w:sz w:val="20"/>
        </w:rPr>
        <w:t>ցուցակում</w:t>
      </w:r>
      <w:r w:rsidRPr="00AA608E">
        <w:rPr>
          <w:rFonts w:ascii="GHEA Grapalat" w:hAnsi="GHEA Grapalat" w:cs="Sylfaen"/>
          <w:sz w:val="20"/>
          <w:lang w:val="af-ZA"/>
        </w:rPr>
        <w:t xml:space="preserve"> </w:t>
      </w:r>
      <w:r w:rsidRPr="00AA608E">
        <w:rPr>
          <w:rFonts w:ascii="GHEA Grapalat" w:hAnsi="GHEA Grapalat" w:cs="Sylfaen"/>
          <w:sz w:val="20"/>
        </w:rPr>
        <w:t>ներառելու</w:t>
      </w:r>
      <w:r w:rsidRPr="00AA608E">
        <w:rPr>
          <w:rFonts w:ascii="GHEA Grapalat" w:hAnsi="GHEA Grapalat" w:cs="Sylfaen"/>
          <w:sz w:val="20"/>
          <w:lang w:val="af-ZA"/>
        </w:rPr>
        <w:t xml:space="preserve"> </w:t>
      </w:r>
      <w:r w:rsidRPr="00AA608E">
        <w:rPr>
          <w:rFonts w:ascii="GHEA Grapalat" w:hAnsi="GHEA Grapalat" w:cs="Sylfaen"/>
          <w:sz w:val="20"/>
        </w:rPr>
        <w:t>ընթացակարգ</w:t>
      </w:r>
      <w:bookmarkEnd w:id="6"/>
      <w:r w:rsidRPr="00AA608E">
        <w:rPr>
          <w:rFonts w:ascii="GHEA Grapalat" w:hAnsi="GHEA Grapalat" w:cs="Sylfaen"/>
          <w:sz w:val="20"/>
          <w:lang w:val="af-ZA"/>
        </w:rPr>
        <w:t xml:space="preserve">: </w:t>
      </w:r>
      <w:r w:rsidRPr="00AA608E">
        <w:rPr>
          <w:rFonts w:ascii="GHEA Grapalat" w:hAnsi="GHEA Grapalat" w:cs="Sylfaen"/>
          <w:sz w:val="20"/>
        </w:rPr>
        <w:t>Ընդ</w:t>
      </w:r>
      <w:r w:rsidRPr="00AA608E">
        <w:rPr>
          <w:rFonts w:ascii="GHEA Grapalat" w:hAnsi="GHEA Grapalat" w:cs="Sylfaen"/>
          <w:sz w:val="20"/>
          <w:lang w:val="af-ZA"/>
        </w:rPr>
        <w:t xml:space="preserve"> </w:t>
      </w:r>
      <w:r w:rsidRPr="00AA608E">
        <w:rPr>
          <w:rFonts w:ascii="GHEA Grapalat" w:hAnsi="GHEA Grapalat" w:cs="Sylfaen"/>
          <w:sz w:val="20"/>
        </w:rPr>
        <w:t>որում</w:t>
      </w:r>
      <w:r w:rsidRPr="00AA608E">
        <w:rPr>
          <w:rFonts w:ascii="GHEA Grapalat" w:hAnsi="GHEA Grapalat" w:cs="Sylfaen"/>
          <w:sz w:val="20"/>
          <w:lang w:val="af-ZA"/>
        </w:rPr>
        <w:t xml:space="preserve">, </w:t>
      </w:r>
      <w:r w:rsidRPr="00AA608E">
        <w:rPr>
          <w:rFonts w:ascii="GHEA Grapalat" w:hAnsi="GHEA Grapalat" w:cs="Sylfaen"/>
          <w:sz w:val="20"/>
        </w:rPr>
        <w:t>եթե</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գնումներին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Sylfaen"/>
          <w:sz w:val="20"/>
          <w:lang w:val="af-ZA"/>
        </w:rPr>
        <w:t xml:space="preserve"> </w:t>
      </w:r>
      <w:r w:rsidRPr="00AA608E">
        <w:rPr>
          <w:rFonts w:ascii="GHEA Grapalat" w:hAnsi="GHEA Grapalat" w:cs="Sylfaen"/>
          <w:sz w:val="20"/>
        </w:rPr>
        <w:t>իրավունք</w:t>
      </w:r>
      <w:r w:rsidRPr="00AA608E">
        <w:rPr>
          <w:rFonts w:ascii="GHEA Grapalat" w:hAnsi="GHEA Grapalat" w:cs="Sylfaen"/>
          <w:sz w:val="20"/>
          <w:lang w:val="af-ZA"/>
        </w:rPr>
        <w:t xml:space="preserve"> </w:t>
      </w:r>
      <w:r w:rsidRPr="00AA608E">
        <w:rPr>
          <w:rFonts w:ascii="GHEA Grapalat" w:hAnsi="GHEA Grapalat" w:cs="Sylfaen"/>
          <w:sz w:val="20"/>
        </w:rPr>
        <w:t>ունենալու</w:t>
      </w:r>
      <w:r w:rsidRPr="00AA608E">
        <w:rPr>
          <w:rFonts w:ascii="GHEA Grapalat" w:hAnsi="GHEA Grapalat" w:cs="Sylfaen"/>
          <w:sz w:val="20"/>
          <w:lang w:val="hy-AM"/>
        </w:rPr>
        <w:t xml:space="preserve"> մասին հավաստումը</w:t>
      </w:r>
      <w:r w:rsidRPr="00AA608E">
        <w:rPr>
          <w:rFonts w:ascii="GHEA Grapalat" w:hAnsi="GHEA Grapalat" w:cs="Sylfaen"/>
          <w:sz w:val="20"/>
          <w:lang w:val="af-ZA"/>
        </w:rPr>
        <w:t xml:space="preserve"> </w:t>
      </w:r>
      <w:r w:rsidRPr="00AA608E">
        <w:rPr>
          <w:rFonts w:ascii="GHEA Grapalat" w:hAnsi="GHEA Grapalat" w:cs="Sylfaen"/>
          <w:sz w:val="20"/>
        </w:rPr>
        <w:t>որակվում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rPr>
        <w:t>որպես</w:t>
      </w:r>
      <w:r w:rsidRPr="00AA608E">
        <w:rPr>
          <w:rFonts w:ascii="GHEA Grapalat" w:hAnsi="GHEA Grapalat" w:cs="Sylfaen"/>
          <w:sz w:val="20"/>
          <w:lang w:val="af-ZA"/>
        </w:rPr>
        <w:t xml:space="preserve"> </w:t>
      </w:r>
      <w:r w:rsidRPr="00AA608E">
        <w:rPr>
          <w:rFonts w:ascii="GHEA Grapalat" w:hAnsi="GHEA Grapalat" w:cs="Sylfaen"/>
          <w:sz w:val="20"/>
        </w:rPr>
        <w:t>իրականությանը</w:t>
      </w:r>
      <w:r w:rsidRPr="00AA608E">
        <w:rPr>
          <w:rFonts w:ascii="GHEA Grapalat" w:hAnsi="GHEA Grapalat" w:cs="Sylfaen"/>
          <w:sz w:val="20"/>
          <w:lang w:val="af-ZA"/>
        </w:rPr>
        <w:t xml:space="preserve"> </w:t>
      </w:r>
      <w:r w:rsidRPr="00AA608E">
        <w:rPr>
          <w:rFonts w:ascii="GHEA Grapalat" w:hAnsi="GHEA Grapalat" w:cs="Sylfaen"/>
          <w:sz w:val="20"/>
        </w:rPr>
        <w:t>չհամապատասխանող</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w:t>
      </w:r>
      <w:r w:rsidRPr="00AA608E">
        <w:rPr>
          <w:rFonts w:ascii="GHEA Grapalat" w:hAnsi="GHEA Grapalat" w:cs="Sylfaen"/>
          <w:sz w:val="20"/>
        </w:rPr>
        <w:t>մասնակիցը</w:t>
      </w:r>
      <w:r w:rsidRPr="00AA608E">
        <w:rPr>
          <w:rFonts w:ascii="GHEA Grapalat" w:hAnsi="GHEA Grapalat" w:cs="Sylfaen"/>
          <w:sz w:val="20"/>
          <w:lang w:val="af-ZA"/>
        </w:rPr>
        <w:t xml:space="preserve"> սույն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սահմանված</w:t>
      </w:r>
      <w:r w:rsidRPr="00AA608E">
        <w:rPr>
          <w:rFonts w:ascii="GHEA Grapalat" w:hAnsi="GHEA Grapalat" w:cs="Sylfaen"/>
          <w:sz w:val="20"/>
          <w:lang w:val="af-ZA"/>
        </w:rPr>
        <w:t xml:space="preserve"> </w:t>
      </w:r>
      <w:r w:rsidRPr="00AA608E">
        <w:rPr>
          <w:rFonts w:ascii="GHEA Grapalat" w:hAnsi="GHEA Grapalat" w:cs="Sylfaen"/>
          <w:sz w:val="20"/>
        </w:rPr>
        <w:t>կարգով</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ժամկետներում</w:t>
      </w:r>
      <w:r w:rsidRPr="00AA608E">
        <w:rPr>
          <w:rFonts w:ascii="GHEA Grapalat" w:hAnsi="GHEA Grapalat" w:cs="Sylfaen"/>
          <w:sz w:val="20"/>
          <w:lang w:val="af-ZA"/>
        </w:rPr>
        <w:t xml:space="preserve"> </w:t>
      </w:r>
      <w:r w:rsidRPr="00AA608E">
        <w:rPr>
          <w:rFonts w:ascii="GHEA Grapalat" w:hAnsi="GHEA Grapalat" w:cs="Sylfaen"/>
          <w:sz w:val="20"/>
        </w:rPr>
        <w:t>չի</w:t>
      </w:r>
      <w:r w:rsidRPr="00AA608E">
        <w:rPr>
          <w:rFonts w:ascii="GHEA Grapalat" w:hAnsi="GHEA Grapalat" w:cs="Sylfaen"/>
          <w:sz w:val="20"/>
          <w:lang w:val="af-ZA"/>
        </w:rPr>
        <w:t xml:space="preserve"> </w:t>
      </w:r>
      <w:r w:rsidRPr="00AA608E">
        <w:rPr>
          <w:rFonts w:ascii="GHEA Grapalat" w:hAnsi="GHEA Grapalat" w:cs="Sylfaen"/>
          <w:sz w:val="20"/>
        </w:rPr>
        <w:t>ներկայացնում</w:t>
      </w:r>
      <w:r w:rsidRPr="00AA608E">
        <w:rPr>
          <w:rFonts w:ascii="GHEA Grapalat" w:hAnsi="GHEA Grapalat" w:cs="Sylfaen"/>
          <w:sz w:val="20"/>
          <w:lang w:val="af-ZA"/>
        </w:rPr>
        <w:t xml:space="preserve">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փաստաթղթերը</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մասնակիցը</w:t>
      </w:r>
      <w:r w:rsidRPr="00AA608E">
        <w:rPr>
          <w:rFonts w:ascii="GHEA Grapalat" w:hAnsi="GHEA Grapalat" w:cs="Sylfaen"/>
          <w:sz w:val="20"/>
          <w:lang w:val="af-ZA"/>
        </w:rPr>
        <w:t xml:space="preserve"> </w:t>
      </w:r>
      <w:r w:rsidRPr="00AA608E">
        <w:rPr>
          <w:rFonts w:ascii="GHEA Grapalat" w:hAnsi="GHEA Grapalat" w:cs="Sylfaen"/>
          <w:sz w:val="20"/>
        </w:rPr>
        <w:t>չի</w:t>
      </w:r>
      <w:r w:rsidRPr="00AA608E">
        <w:rPr>
          <w:rFonts w:ascii="GHEA Grapalat" w:hAnsi="GHEA Grapalat" w:cs="Sylfaen"/>
          <w:sz w:val="20"/>
          <w:lang w:val="af-ZA"/>
        </w:rPr>
        <w:t xml:space="preserve"> </w:t>
      </w:r>
      <w:r w:rsidRPr="00AA608E">
        <w:rPr>
          <w:rFonts w:ascii="GHEA Grapalat" w:hAnsi="GHEA Grapalat" w:cs="Sylfaen"/>
          <w:sz w:val="20"/>
        </w:rPr>
        <w:t>ներկայացնում</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 xml:space="preserve">, </w:t>
      </w:r>
      <w:r w:rsidRPr="00AA608E">
        <w:rPr>
          <w:rFonts w:ascii="GHEA Grapalat" w:hAnsi="GHEA Grapalat" w:cs="Sylfaen"/>
          <w:sz w:val="20"/>
        </w:rPr>
        <w:t>ապա</w:t>
      </w:r>
      <w:r w:rsidRPr="00AA608E">
        <w:rPr>
          <w:rFonts w:ascii="GHEA Grapalat" w:hAnsi="GHEA Grapalat" w:cs="Sylfaen"/>
          <w:sz w:val="20"/>
          <w:lang w:val="af-ZA"/>
        </w:rPr>
        <w:t xml:space="preserve"> </w:t>
      </w:r>
      <w:r w:rsidRPr="00AA608E">
        <w:rPr>
          <w:rFonts w:ascii="GHEA Grapalat" w:hAnsi="GHEA Grapalat" w:cs="Sylfaen"/>
          <w:sz w:val="20"/>
        </w:rPr>
        <w:t>այդ</w:t>
      </w:r>
      <w:r w:rsidRPr="00AA608E">
        <w:rPr>
          <w:rFonts w:ascii="GHEA Grapalat" w:hAnsi="GHEA Grapalat" w:cs="Sylfaen"/>
          <w:sz w:val="20"/>
          <w:lang w:val="af-ZA"/>
        </w:rPr>
        <w:t xml:space="preserve"> </w:t>
      </w:r>
      <w:r w:rsidRPr="00AA608E">
        <w:rPr>
          <w:rFonts w:ascii="GHEA Grapalat" w:hAnsi="GHEA Grapalat" w:cs="Sylfaen"/>
          <w:sz w:val="20"/>
        </w:rPr>
        <w:t>հանգամանքը</w:t>
      </w:r>
      <w:r w:rsidRPr="00AA608E">
        <w:rPr>
          <w:rFonts w:ascii="GHEA Grapalat" w:hAnsi="GHEA Grapalat" w:cs="Sylfaen"/>
          <w:sz w:val="20"/>
          <w:lang w:val="af-ZA"/>
        </w:rPr>
        <w:t xml:space="preserve"> </w:t>
      </w:r>
      <w:r w:rsidRPr="00AA608E">
        <w:rPr>
          <w:rFonts w:ascii="GHEA Grapalat" w:hAnsi="GHEA Grapalat" w:cs="Sylfaen"/>
          <w:sz w:val="20"/>
        </w:rPr>
        <w:t>համարվում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որպես</w:t>
      </w:r>
      <w:r w:rsidRPr="00AA608E">
        <w:rPr>
          <w:rFonts w:ascii="GHEA Grapalat" w:hAnsi="GHEA Grapalat" w:cs="Sylfaen"/>
          <w:sz w:val="20"/>
          <w:lang w:val="af-ZA"/>
        </w:rPr>
        <w:t xml:space="preserve"> </w:t>
      </w:r>
      <w:r w:rsidRPr="00AA608E">
        <w:rPr>
          <w:rFonts w:ascii="GHEA Grapalat" w:hAnsi="GHEA Grapalat" w:cs="Sylfaen"/>
          <w:sz w:val="20"/>
        </w:rPr>
        <w:t>գնման</w:t>
      </w:r>
      <w:r w:rsidRPr="00AA608E">
        <w:rPr>
          <w:rFonts w:ascii="GHEA Grapalat" w:hAnsi="GHEA Grapalat" w:cs="Sylfaen"/>
          <w:sz w:val="20"/>
          <w:lang w:val="af-ZA"/>
        </w:rPr>
        <w:t xml:space="preserve"> </w:t>
      </w:r>
      <w:r w:rsidRPr="00AA608E">
        <w:rPr>
          <w:rFonts w:ascii="GHEA Grapalat" w:hAnsi="GHEA Grapalat" w:cs="Sylfaen"/>
          <w:sz w:val="20"/>
        </w:rPr>
        <w:t>գործընթացի</w:t>
      </w:r>
      <w:r w:rsidRPr="00AA608E">
        <w:rPr>
          <w:rFonts w:ascii="GHEA Grapalat" w:hAnsi="GHEA Grapalat" w:cs="Sylfaen"/>
          <w:sz w:val="20"/>
          <w:lang w:val="af-ZA"/>
        </w:rPr>
        <w:t xml:space="preserve"> </w:t>
      </w:r>
      <w:r w:rsidRPr="00AA608E">
        <w:rPr>
          <w:rFonts w:ascii="GHEA Grapalat" w:hAnsi="GHEA Grapalat" w:cs="Sylfaen"/>
          <w:sz w:val="20"/>
        </w:rPr>
        <w:t>շրջանակում</w:t>
      </w:r>
      <w:r w:rsidRPr="00AA608E">
        <w:rPr>
          <w:rFonts w:ascii="GHEA Grapalat" w:hAnsi="GHEA Grapalat" w:cs="Sylfaen"/>
          <w:sz w:val="20"/>
          <w:lang w:val="af-ZA"/>
        </w:rPr>
        <w:t xml:space="preserve"> </w:t>
      </w:r>
      <w:r w:rsidRPr="00AA608E">
        <w:rPr>
          <w:rFonts w:ascii="GHEA Grapalat" w:hAnsi="GHEA Grapalat" w:cs="Sylfaen"/>
          <w:sz w:val="20"/>
        </w:rPr>
        <w:t>ստանձնված</w:t>
      </w:r>
      <w:r w:rsidRPr="00AA608E">
        <w:rPr>
          <w:rFonts w:ascii="GHEA Grapalat" w:hAnsi="GHEA Grapalat" w:cs="Sylfaen"/>
          <w:sz w:val="20"/>
          <w:lang w:val="af-ZA"/>
        </w:rPr>
        <w:t xml:space="preserve"> </w:t>
      </w:r>
      <w:r w:rsidRPr="00AA608E">
        <w:rPr>
          <w:rFonts w:ascii="GHEA Grapalat" w:hAnsi="GHEA Grapalat" w:cs="Sylfaen"/>
          <w:sz w:val="20"/>
        </w:rPr>
        <w:t>պարտավորության</w:t>
      </w:r>
      <w:r w:rsidRPr="00AA608E">
        <w:rPr>
          <w:rFonts w:ascii="GHEA Grapalat" w:hAnsi="GHEA Grapalat" w:cs="Sylfaen"/>
          <w:sz w:val="20"/>
          <w:lang w:val="af-ZA"/>
        </w:rPr>
        <w:t xml:space="preserve"> խախտում: </w:t>
      </w:r>
    </w:p>
    <w:p w:rsidR="008E0B31" w:rsidRPr="00AA608E" w:rsidRDefault="008E0B31" w:rsidP="009911F6">
      <w:pPr>
        <w:jc w:val="both"/>
        <w:rPr>
          <w:rFonts w:ascii="GHEA Grapalat" w:hAnsi="GHEA Grapalat" w:cs="Sylfaen"/>
          <w:sz w:val="20"/>
          <w:lang w:val="af-ZA"/>
        </w:rPr>
      </w:pPr>
      <w:r w:rsidRPr="00AA608E">
        <w:rPr>
          <w:rFonts w:ascii="GHEA Grapalat" w:hAnsi="GHEA Grapalat"/>
          <w:color w:val="000000"/>
          <w:sz w:val="20"/>
          <w:szCs w:val="20"/>
          <w:lang w:val="af-ZA"/>
        </w:rPr>
        <w:t xml:space="preserve">8.14 </w:t>
      </w:r>
      <w:r w:rsidRPr="00AA608E">
        <w:rPr>
          <w:rFonts w:ascii="GHEA Grapalat" w:hAnsi="GHEA Grapalat"/>
          <w:color w:val="000000"/>
          <w:sz w:val="20"/>
          <w:szCs w:val="20"/>
        </w:rPr>
        <w:t>Ե</w:t>
      </w:r>
      <w:r w:rsidRPr="00AA608E">
        <w:rPr>
          <w:rFonts w:ascii="GHEA Grapalat" w:hAnsi="GHEA Grapalat"/>
          <w:color w:val="000000"/>
          <w:sz w:val="20"/>
          <w:szCs w:val="20"/>
          <w:lang w:val="hy-AM"/>
        </w:rPr>
        <w:t>թե մասնակից</w:t>
      </w:r>
      <w:r w:rsidRPr="00AA608E">
        <w:rPr>
          <w:rFonts w:ascii="GHEA Grapalat" w:hAnsi="GHEA Grapalat"/>
          <w:color w:val="000000"/>
          <w:sz w:val="20"/>
          <w:szCs w:val="20"/>
        </w:rPr>
        <w:t>ն</w:t>
      </w:r>
      <w:r w:rsidRPr="00AA608E">
        <w:rPr>
          <w:rFonts w:ascii="GHEA Grapalat" w:hAnsi="GHEA Grapalat"/>
          <w:color w:val="000000"/>
          <w:sz w:val="20"/>
          <w:szCs w:val="20"/>
          <w:lang w:val="hy-AM"/>
        </w:rPr>
        <w:t xml:space="preserve"> </w:t>
      </w:r>
      <w:r w:rsidRPr="00AA608E">
        <w:rPr>
          <w:rFonts w:ascii="GHEA Grapalat" w:hAnsi="GHEA Grapalat"/>
          <w:color w:val="000000"/>
          <w:sz w:val="20"/>
          <w:szCs w:val="20"/>
        </w:rPr>
        <w:t>Օ</w:t>
      </w:r>
      <w:r w:rsidRPr="00AA608E">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A608E">
        <w:rPr>
          <w:rFonts w:ascii="GHEA Grapalat" w:hAnsi="GHEA Grapalat" w:cs="Sylfaen"/>
          <w:sz w:val="20"/>
          <w:szCs w:val="20"/>
          <w:lang w:val="af-ZA"/>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af-ZA" w:eastAsia="en-US"/>
        </w:rPr>
        <w:t xml:space="preserve">8.15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1-</w:t>
      </w:r>
      <w:r w:rsidRPr="00AA608E">
        <w:rPr>
          <w:rFonts w:ascii="GHEA Grapalat" w:hAnsi="GHEA Grapalat" w:cs="Sylfaen"/>
          <w:sz w:val="20"/>
          <w:szCs w:val="24"/>
          <w:lang w:val="ru-RU" w:eastAsia="en-US"/>
        </w:rPr>
        <w:t>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w:t>
      </w:r>
      <w:r w:rsidRPr="00AA608E">
        <w:rPr>
          <w:rFonts w:ascii="GHEA Grapalat" w:hAnsi="GHEA Grapalat" w:cs="Sylfaen"/>
          <w:sz w:val="20"/>
          <w:szCs w:val="24"/>
          <w:lang w:val="af-ZA" w:eastAsia="en-US"/>
        </w:rPr>
        <w:t xml:space="preserve"> 8.8 և 8.9 </w:t>
      </w:r>
      <w:r w:rsidRPr="00AA608E">
        <w:rPr>
          <w:rFonts w:ascii="GHEA Grapalat" w:hAnsi="GHEA Grapalat" w:cs="Sylfaen"/>
          <w:sz w:val="20"/>
          <w:szCs w:val="24"/>
          <w:lang w:val="ru-RU" w:eastAsia="en-US"/>
        </w:rPr>
        <w:t>կետ</w:t>
      </w:r>
      <w:r w:rsidRPr="00AA608E">
        <w:rPr>
          <w:rFonts w:ascii="GHEA Grapalat" w:hAnsi="GHEA Grapalat" w:cs="Sylfaen"/>
          <w:sz w:val="20"/>
          <w:szCs w:val="24"/>
          <w:lang w:eastAsia="en-US"/>
        </w:rPr>
        <w:t>եր</w:t>
      </w:r>
      <w:r w:rsidRPr="00AA608E">
        <w:rPr>
          <w:rFonts w:ascii="GHEA Grapalat" w:hAnsi="GHEA Grapalat" w:cs="Sylfaen"/>
          <w:sz w:val="20"/>
          <w:szCs w:val="24"/>
          <w:lang w:val="ru-RU" w:eastAsia="en-US"/>
        </w:rPr>
        <w:t>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նշված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փաստաթղթերը</w:t>
      </w:r>
      <w:r w:rsidRPr="00AA608E">
        <w:rPr>
          <w:rFonts w:ascii="GHEA Grapalat" w:hAnsi="GHEA Grapalat" w:cs="Sylfaen"/>
          <w:sz w:val="20"/>
          <w:szCs w:val="24"/>
          <w:lang w:val="af-ZA" w:eastAsia="en-US"/>
        </w:rPr>
        <w:t xml:space="preserve"> մասնակիցը </w:t>
      </w:r>
      <w:r w:rsidRPr="00AA608E">
        <w:rPr>
          <w:rFonts w:ascii="GHEA Grapalat" w:hAnsi="GHEA Grapalat" w:cs="Sylfaen"/>
          <w:sz w:val="20"/>
          <w:szCs w:val="24"/>
          <w:lang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ժամկետում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ru-RU" w:eastAsia="en-US"/>
        </w:rPr>
        <w:t>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w:t>
      </w:r>
      <w:r w:rsidRPr="00AA608E">
        <w:rPr>
          <w:rFonts w:ascii="GHEA Grapalat" w:hAnsi="GHEA Grapalat" w:cs="Sylfaen"/>
          <w:sz w:val="20"/>
          <w:szCs w:val="24"/>
          <w:lang w:eastAsia="en-US"/>
        </w:rPr>
        <w:t>ն</w:t>
      </w:r>
      <w:r w:rsidRPr="00AA608E">
        <w:rPr>
          <w:rFonts w:ascii="GHEA Grapalat" w:hAnsi="GHEA Grapalat" w:cs="Sylfaen"/>
          <w:sz w:val="20"/>
          <w:szCs w:val="24"/>
          <w:lang w:val="ru-RU" w:eastAsia="en-US"/>
        </w:rPr>
        <w:t>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է</w:t>
      </w:r>
      <w:r w:rsidRPr="00AA608E">
        <w:rPr>
          <w:rFonts w:ascii="GHEA Grapalat" w:hAnsi="GHEA Grapalat" w:cs="Sylfaen"/>
          <w:sz w:val="20"/>
          <w:szCs w:val="24"/>
          <w:lang w:val="af-ZA" w:eastAsia="en-US"/>
        </w:rPr>
        <w:t xml:space="preserve"> վերջինիս՝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նախատեսված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ուղարկելու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միջոցով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պարտավոր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փաստաթղթերն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ստանալու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հաստատել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դրանց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ստանալու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հանգամանքը՝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val="ru-RU" w:eastAsia="en-US"/>
        </w:rPr>
        <w:t>հրավերում</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val="ru-RU" w:eastAsia="en-US"/>
        </w:rPr>
        <w:t>նշված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հավաստում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ուղարկելու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միջոցով</w:t>
      </w:r>
      <w:r w:rsidRPr="00AA608E">
        <w:rPr>
          <w:rFonts w:ascii="GHEA Grapalat" w:hAnsi="GHEA Grapalat" w:cs="Sylfaen"/>
          <w:sz w:val="20"/>
          <w:szCs w:val="24"/>
          <w:lang w:val="af-ZA" w:eastAsia="en-US"/>
        </w:rPr>
        <w:t>:</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 xml:space="preserve">8.16 </w:t>
      </w:r>
      <w:r w:rsidRPr="00AA608E">
        <w:rPr>
          <w:rFonts w:ascii="GHEA Grapalat" w:hAnsi="GHEA Grapalat" w:cs="Sylfaen"/>
          <w:szCs w:val="24"/>
          <w:lang w:val="ru-RU"/>
        </w:rPr>
        <w:t>Մասնակիցները</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նրանց</w:t>
      </w:r>
      <w:r w:rsidRPr="00AA608E">
        <w:rPr>
          <w:rFonts w:ascii="GHEA Grapalat" w:hAnsi="GHEA Grapalat" w:cs="Sylfaen"/>
          <w:szCs w:val="24"/>
        </w:rPr>
        <w:t xml:space="preserve"> </w:t>
      </w:r>
      <w:r w:rsidRPr="00AA608E">
        <w:rPr>
          <w:rFonts w:ascii="GHEA Grapalat" w:hAnsi="GHEA Grapalat" w:cs="Sylfaen"/>
          <w:szCs w:val="24"/>
          <w:lang w:val="ru-RU"/>
        </w:rPr>
        <w:t>ներկայացուցիչները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ներկա</w:t>
      </w:r>
      <w:r w:rsidRPr="00AA608E">
        <w:rPr>
          <w:rFonts w:ascii="GHEA Grapalat" w:hAnsi="GHEA Grapalat" w:cs="Sylfaen"/>
          <w:szCs w:val="24"/>
        </w:rPr>
        <w:t xml:space="preserve"> լինել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նիստերին։</w:t>
      </w:r>
      <w:r w:rsidRPr="00AA608E">
        <w:rPr>
          <w:rFonts w:ascii="GHEA Grapalat" w:hAnsi="GHEA Grapalat" w:cs="Sylfaen"/>
          <w:szCs w:val="24"/>
        </w:rPr>
        <w:t xml:space="preserve"> </w:t>
      </w:r>
      <w:r w:rsidRPr="00AA608E">
        <w:rPr>
          <w:rFonts w:ascii="GHEA Grapalat" w:hAnsi="GHEA Grapalat" w:cs="Sylfaen"/>
          <w:szCs w:val="24"/>
          <w:lang w:val="ru-RU"/>
        </w:rPr>
        <w:t>Մասնակիցները</w:t>
      </w:r>
      <w:r w:rsidRPr="00AA608E">
        <w:rPr>
          <w:rFonts w:ascii="GHEA Grapalat" w:hAnsi="GHEA Grapalat" w:cs="Sylfaen"/>
          <w:szCs w:val="24"/>
        </w:rPr>
        <w:t xml:space="preserve"> կամ </w:t>
      </w:r>
      <w:r w:rsidRPr="00AA608E">
        <w:rPr>
          <w:rFonts w:ascii="GHEA Grapalat" w:hAnsi="GHEA Grapalat" w:cs="Sylfaen"/>
          <w:szCs w:val="24"/>
          <w:lang w:val="ru-RU"/>
        </w:rPr>
        <w:t>նրանց</w:t>
      </w:r>
      <w:r w:rsidRPr="00AA608E">
        <w:rPr>
          <w:rFonts w:ascii="GHEA Grapalat" w:hAnsi="GHEA Grapalat" w:cs="Sylfaen"/>
          <w:szCs w:val="24"/>
        </w:rPr>
        <w:t xml:space="preserve"> </w:t>
      </w:r>
      <w:r w:rsidRPr="00AA608E">
        <w:rPr>
          <w:rFonts w:ascii="GHEA Grapalat" w:hAnsi="GHEA Grapalat" w:cs="Sylfaen"/>
          <w:szCs w:val="24"/>
          <w:lang w:val="ru-RU"/>
        </w:rPr>
        <w:t>ներկայացուցիչները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պահանջել</w:t>
      </w:r>
      <w:r w:rsidRPr="00AA608E">
        <w:rPr>
          <w:rFonts w:ascii="GHEA Grapalat" w:hAnsi="GHEA Grapalat" w:cs="Sylfaen"/>
          <w:szCs w:val="24"/>
        </w:rPr>
        <w:t xml:space="preserve">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նիստերի</w:t>
      </w:r>
      <w:r w:rsidRPr="00AA608E">
        <w:rPr>
          <w:rFonts w:ascii="GHEA Grapalat" w:hAnsi="GHEA Grapalat" w:cs="Sylfaen"/>
          <w:szCs w:val="24"/>
        </w:rPr>
        <w:t xml:space="preserve"> </w:t>
      </w:r>
      <w:r w:rsidRPr="00AA608E">
        <w:rPr>
          <w:rFonts w:ascii="GHEA Grapalat" w:hAnsi="GHEA Grapalat" w:cs="Sylfaen"/>
          <w:szCs w:val="24"/>
          <w:lang w:val="ru-RU"/>
        </w:rPr>
        <w:t>արձանագրությունների</w:t>
      </w:r>
      <w:r w:rsidRPr="00AA608E">
        <w:rPr>
          <w:rFonts w:ascii="GHEA Grapalat" w:hAnsi="GHEA Grapalat" w:cs="Sylfaen"/>
          <w:szCs w:val="24"/>
        </w:rPr>
        <w:t xml:space="preserve"> </w:t>
      </w:r>
      <w:r w:rsidRPr="00AA608E">
        <w:rPr>
          <w:rFonts w:ascii="GHEA Grapalat" w:hAnsi="GHEA Grapalat" w:cs="Sylfaen"/>
          <w:szCs w:val="24"/>
          <w:lang w:val="ru-RU"/>
        </w:rPr>
        <w:t>պատճենները</w:t>
      </w:r>
      <w:r w:rsidRPr="00AA608E">
        <w:rPr>
          <w:rFonts w:ascii="GHEA Grapalat" w:hAnsi="GHEA Grapalat" w:cs="Sylfaen"/>
          <w:szCs w:val="24"/>
        </w:rPr>
        <w:t xml:space="preserve">, </w:t>
      </w:r>
      <w:r w:rsidRPr="00AA608E">
        <w:rPr>
          <w:rFonts w:ascii="GHEA Grapalat" w:hAnsi="GHEA Grapalat" w:cs="Sylfaen"/>
          <w:szCs w:val="24"/>
          <w:lang w:val="ru-RU"/>
        </w:rPr>
        <w:t>որոնք</w:t>
      </w:r>
      <w:r w:rsidRPr="00AA608E">
        <w:rPr>
          <w:rFonts w:ascii="GHEA Grapalat" w:hAnsi="GHEA Grapalat" w:cs="Sylfaen"/>
          <w:szCs w:val="24"/>
        </w:rPr>
        <w:t xml:space="preserve"> </w:t>
      </w:r>
      <w:r w:rsidRPr="00AA608E">
        <w:rPr>
          <w:rFonts w:ascii="GHEA Grapalat" w:hAnsi="GHEA Grapalat" w:cs="Sylfaen"/>
          <w:szCs w:val="24"/>
          <w:lang w:val="ru-RU"/>
        </w:rPr>
        <w:t>տրամադրվում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մեկ</w:t>
      </w:r>
      <w:r w:rsidRPr="00AA608E">
        <w:rPr>
          <w:rFonts w:ascii="GHEA Grapalat" w:hAnsi="GHEA Grapalat" w:cs="Sylfaen"/>
          <w:szCs w:val="24"/>
        </w:rPr>
        <w:t xml:space="preserve"> </w:t>
      </w:r>
      <w:r w:rsidRPr="00AA608E">
        <w:rPr>
          <w:rFonts w:ascii="GHEA Grapalat" w:hAnsi="GHEA Grapalat" w:cs="Sylfaen"/>
          <w:szCs w:val="24"/>
          <w:lang w:val="ru-RU"/>
        </w:rPr>
        <w:t>օրացուցային</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ընթացքում։</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8.17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պատվիրատուի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ծանուցումներն</w:t>
      </w:r>
      <w:r w:rsidRPr="00AA608E">
        <w:rPr>
          <w:rFonts w:ascii="GHEA Grapalat" w:hAnsi="GHEA Grapalat" w:cs="Sylfaen"/>
          <w:sz w:val="20"/>
          <w:lang w:val="af-ZA"/>
        </w:rPr>
        <w:t xml:space="preserve"> </w:t>
      </w:r>
      <w:r w:rsidRPr="00AA608E">
        <w:rPr>
          <w:rFonts w:ascii="GHEA Grapalat" w:hAnsi="GHEA Grapalat" w:cs="Sylfaen"/>
          <w:sz w:val="20"/>
          <w:lang w:val="ru-RU"/>
        </w:rPr>
        <w:t>ուղարկվում</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հայտում նշված էլեկտրոնային փոստին ուղարկելու միջոցով, </w:t>
      </w:r>
      <w:r w:rsidRPr="00AA608E">
        <w:rPr>
          <w:rFonts w:ascii="GHEA Grapalat" w:hAnsi="GHEA Grapalat" w:cs="Sylfaen"/>
          <w:sz w:val="20"/>
          <w:lang w:val="ru-RU"/>
        </w:rPr>
        <w:t>իսկ</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իր</w:t>
      </w:r>
      <w:r w:rsidRPr="00AA608E">
        <w:rPr>
          <w:rFonts w:ascii="GHEA Grapalat" w:hAnsi="GHEA Grapalat" w:cs="Sylfaen"/>
          <w:sz w:val="20"/>
          <w:lang w:val="af-ZA"/>
        </w:rPr>
        <w:t xml:space="preserve"> </w:t>
      </w:r>
      <w:r w:rsidRPr="00AA608E">
        <w:rPr>
          <w:rFonts w:ascii="GHEA Grapalat" w:hAnsi="GHEA Grapalat" w:cs="Sylfaen"/>
          <w:sz w:val="20"/>
          <w:lang w:val="ru-RU"/>
        </w:rPr>
        <w:t>հայտում</w:t>
      </w:r>
      <w:r w:rsidRPr="00AA608E">
        <w:rPr>
          <w:rFonts w:ascii="GHEA Grapalat" w:hAnsi="GHEA Grapalat" w:cs="Sylfaen"/>
          <w:sz w:val="20"/>
          <w:lang w:val="af-ZA"/>
        </w:rPr>
        <w:t xml:space="preserve"> </w:t>
      </w:r>
      <w:r w:rsidRPr="00AA608E">
        <w:rPr>
          <w:rFonts w:ascii="GHEA Grapalat" w:hAnsi="GHEA Grapalat" w:cs="Sylfaen"/>
          <w:sz w:val="20"/>
          <w:lang w:val="ru-RU"/>
        </w:rPr>
        <w:t>նշված</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փոստից</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հրավերում</w:t>
      </w:r>
      <w:r w:rsidRPr="00AA608E">
        <w:rPr>
          <w:rFonts w:ascii="GHEA Grapalat" w:hAnsi="GHEA Grapalat" w:cs="Sylfaen"/>
          <w:sz w:val="20"/>
          <w:lang w:val="af-ZA"/>
        </w:rPr>
        <w:t xml:space="preserve"> </w:t>
      </w:r>
      <w:r w:rsidRPr="00AA608E">
        <w:rPr>
          <w:rFonts w:ascii="GHEA Grapalat" w:hAnsi="GHEA Grapalat" w:cs="Sylfaen"/>
          <w:sz w:val="20"/>
          <w:lang w:val="ru-RU"/>
        </w:rPr>
        <w:t>նշված</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քարտուղարի</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փոստին</w:t>
      </w:r>
      <w:r w:rsidRPr="00AA608E">
        <w:rPr>
          <w:rFonts w:ascii="GHEA Grapalat" w:hAnsi="GHEA Grapalat" w:cs="Sylfaen"/>
          <w:sz w:val="20"/>
          <w:lang w:val="af-ZA"/>
        </w:rPr>
        <w:t xml:space="preserve"> </w:t>
      </w:r>
      <w:r w:rsidRPr="00AA608E">
        <w:rPr>
          <w:rFonts w:ascii="GHEA Grapalat" w:hAnsi="GHEA Grapalat"/>
          <w:sz w:val="20"/>
          <w:szCs w:val="20"/>
          <w:lang w:val="af-ZA" w:eastAsia="x-none"/>
        </w:rPr>
        <w:t>ուղարկվելու միջոցով:</w:t>
      </w:r>
    </w:p>
    <w:p w:rsidR="008E0B31" w:rsidRPr="00AA608E" w:rsidRDefault="008E0B31" w:rsidP="008E0B31">
      <w:pPr>
        <w:ind w:firstLine="567"/>
        <w:jc w:val="both"/>
        <w:rPr>
          <w:rFonts w:ascii="GHEA Grapalat" w:hAnsi="GHEA Grapalat"/>
          <w:sz w:val="20"/>
          <w:szCs w:val="20"/>
          <w:lang w:val="af-ZA" w:eastAsia="x-none"/>
        </w:rPr>
      </w:pPr>
      <w:r w:rsidRPr="00AA608E">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8E0B31" w:rsidRPr="00AA608E" w:rsidRDefault="008E0B31" w:rsidP="009911F6">
      <w:pPr>
        <w:pStyle w:val="23"/>
        <w:spacing w:line="240" w:lineRule="auto"/>
        <w:ind w:firstLine="0"/>
        <w:rPr>
          <w:rFonts w:ascii="GHEA Grapalat" w:hAnsi="GHEA Grapalat"/>
          <w:lang w:val="hy-AM"/>
        </w:rPr>
      </w:pPr>
      <w:r w:rsidRPr="00AA608E">
        <w:rPr>
          <w:rFonts w:ascii="GHEA Grapalat" w:hAnsi="GHEA Grapalat"/>
        </w:rPr>
        <w:lastRenderedPageBreak/>
        <w:t>8</w:t>
      </w:r>
      <w:r w:rsidRPr="00AA608E">
        <w:rPr>
          <w:rFonts w:ascii="GHEA Grapalat" w:hAnsi="GHEA Grapalat"/>
          <w:lang w:val="hy-AM"/>
        </w:rPr>
        <w:t>.</w:t>
      </w:r>
      <w:r w:rsidRPr="00AA608E">
        <w:rPr>
          <w:rFonts w:ascii="GHEA Grapalat" w:hAnsi="GHEA Grapalat"/>
        </w:rPr>
        <w:t xml:space="preserve">18 </w:t>
      </w:r>
      <w:r w:rsidRPr="00AA608E">
        <w:rPr>
          <w:rFonts w:ascii="GHEA Grapalat" w:hAnsi="GHEA Grapalat" w:cs="Sylfaen"/>
        </w:rPr>
        <w:t>Հայտերի</w:t>
      </w:r>
      <w:r w:rsidRPr="00AA608E">
        <w:rPr>
          <w:rFonts w:ascii="GHEA Grapalat" w:hAnsi="GHEA Grapalat" w:cs="Arial"/>
        </w:rPr>
        <w:t xml:space="preserve"> </w:t>
      </w:r>
      <w:r w:rsidRPr="00AA608E">
        <w:rPr>
          <w:rFonts w:ascii="GHEA Grapalat" w:hAnsi="GHEA Grapalat" w:cs="Sylfaen"/>
        </w:rPr>
        <w:t>գնահատումը</w:t>
      </w:r>
      <w:r w:rsidRPr="00AA608E">
        <w:rPr>
          <w:rFonts w:ascii="GHEA Grapalat" w:hAnsi="GHEA Grapalat" w:cs="Arial"/>
        </w:rPr>
        <w:t xml:space="preserve"> </w:t>
      </w:r>
      <w:r w:rsidRPr="00AA608E">
        <w:rPr>
          <w:rFonts w:ascii="GHEA Grapalat" w:hAnsi="GHEA Grapalat" w:cs="Sylfaen"/>
        </w:rPr>
        <w:t>և</w:t>
      </w:r>
      <w:r w:rsidRPr="00AA608E">
        <w:rPr>
          <w:rFonts w:ascii="GHEA Grapalat" w:hAnsi="GHEA Grapalat" w:cs="Arial"/>
        </w:rPr>
        <w:t xml:space="preserve"> </w:t>
      </w:r>
      <w:r w:rsidRPr="00AA608E">
        <w:rPr>
          <w:rFonts w:ascii="GHEA Grapalat" w:hAnsi="GHEA Grapalat" w:cs="Sylfaen"/>
        </w:rPr>
        <w:t>ընտրված մասնակցի որոշումն</w:t>
      </w:r>
      <w:r w:rsidRPr="00AA608E">
        <w:rPr>
          <w:rFonts w:ascii="GHEA Grapalat" w:hAnsi="GHEA Grapalat" w:cs="Arial"/>
        </w:rPr>
        <w:t xml:space="preserve"> </w:t>
      </w:r>
      <w:r w:rsidRPr="00AA608E">
        <w:rPr>
          <w:rFonts w:ascii="GHEA Grapalat" w:hAnsi="GHEA Grapalat" w:cs="Sylfaen"/>
        </w:rPr>
        <w:t>իրականացվում</w:t>
      </w:r>
      <w:r w:rsidRPr="00AA608E">
        <w:rPr>
          <w:rFonts w:ascii="GHEA Grapalat" w:hAnsi="GHEA Grapalat" w:cs="Arial"/>
        </w:rPr>
        <w:t xml:space="preserve"> </w:t>
      </w:r>
      <w:r w:rsidRPr="00AA608E">
        <w:rPr>
          <w:rFonts w:ascii="GHEA Grapalat" w:hAnsi="GHEA Grapalat" w:cs="Sylfaen"/>
        </w:rPr>
        <w:t>է</w:t>
      </w:r>
      <w:r w:rsidRPr="00AA608E">
        <w:rPr>
          <w:rFonts w:ascii="GHEA Grapalat" w:hAnsi="GHEA Grapalat" w:cs="Arial"/>
        </w:rPr>
        <w:t xml:space="preserve"> </w:t>
      </w:r>
      <w:r w:rsidRPr="00AA608E">
        <w:rPr>
          <w:rFonts w:ascii="GHEA Grapalat" w:hAnsi="GHEA Grapalat" w:cs="Sylfaen"/>
        </w:rPr>
        <w:t>ըստ</w:t>
      </w:r>
      <w:r w:rsidRPr="00AA608E">
        <w:rPr>
          <w:rFonts w:ascii="GHEA Grapalat" w:hAnsi="GHEA Grapalat" w:cs="Arial"/>
        </w:rPr>
        <w:t xml:space="preserve"> </w:t>
      </w:r>
      <w:r w:rsidRPr="00AA608E">
        <w:rPr>
          <w:rFonts w:ascii="GHEA Grapalat" w:hAnsi="GHEA Grapalat" w:cs="Sylfaen"/>
        </w:rPr>
        <w:t>առանձին</w:t>
      </w:r>
      <w:r w:rsidRPr="00AA608E">
        <w:rPr>
          <w:rFonts w:ascii="GHEA Grapalat" w:hAnsi="GHEA Grapalat" w:cs="Arial"/>
        </w:rPr>
        <w:t xml:space="preserve"> </w:t>
      </w:r>
      <w:r w:rsidRPr="00AA608E">
        <w:rPr>
          <w:rFonts w:ascii="GHEA Grapalat" w:hAnsi="GHEA Grapalat" w:cs="Sylfaen"/>
        </w:rPr>
        <w:t>չափաբաժինների</w:t>
      </w:r>
      <w:r w:rsidRPr="00AA608E">
        <w:rPr>
          <w:rStyle w:val="af6"/>
          <w:rFonts w:ascii="GHEA Grapalat" w:hAnsi="GHEA Grapalat" w:cs="Sylfaen"/>
          <w:color w:val="FFFFFF"/>
        </w:rPr>
        <w:footnoteReference w:id="3"/>
      </w:r>
      <w:r w:rsidRPr="00AA608E">
        <w:rPr>
          <w:rFonts w:ascii="GHEA Grapalat" w:hAnsi="GHEA Grapalat" w:cs="Tahoma"/>
        </w:rPr>
        <w:t>։</w:t>
      </w:r>
      <w:r w:rsidRPr="00AA608E">
        <w:rPr>
          <w:rFonts w:ascii="GHEA Grapalat" w:hAnsi="GHEA Grapalat" w:cs="Tahoma"/>
          <w:vertAlign w:val="superscript"/>
        </w:rPr>
        <w:t>11</w:t>
      </w:r>
      <w:r w:rsidRPr="00AA608E">
        <w:rPr>
          <w:rFonts w:ascii="GHEA Grapalat" w:hAnsi="GHEA Grapalat" w:cs="Tahoma"/>
          <w:lang w:val="hy-AM"/>
        </w:rPr>
        <w:t xml:space="preserve"> </w:t>
      </w:r>
    </w:p>
    <w:p w:rsidR="008E0B31" w:rsidRPr="00AA608E" w:rsidRDefault="008E0B31" w:rsidP="009911F6">
      <w:pPr>
        <w:jc w:val="both"/>
        <w:rPr>
          <w:rFonts w:ascii="GHEA Grapalat" w:hAnsi="GHEA Grapalat"/>
          <w:sz w:val="20"/>
          <w:szCs w:val="20"/>
          <w:lang w:val="af-ZA" w:eastAsia="x-none"/>
        </w:rPr>
      </w:pPr>
      <w:r w:rsidRPr="00AA608E">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A608E">
        <w:rPr>
          <w:rFonts w:ascii="GHEA Grapalat" w:hAnsi="GHEA Grapalat"/>
          <w:sz w:val="20"/>
          <w:szCs w:val="20"/>
          <w:lang w:val="hy-AM" w:eastAsia="x-none"/>
        </w:rPr>
        <w:t>հրավերի 1-ին մասի 8.12-ից 8.18-րդ կետերով սահմանված ընթացակարգի կիրառմամբ</w:t>
      </w:r>
      <w:r w:rsidRPr="00AA608E">
        <w:rPr>
          <w:rFonts w:ascii="GHEA Grapalat" w:hAnsi="GHEA Grapalat"/>
          <w:sz w:val="20"/>
          <w:szCs w:val="20"/>
          <w:lang w:val="af-ZA" w:eastAsia="x-none"/>
        </w:rPr>
        <w:t>:</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8</w:t>
      </w:r>
      <w:r w:rsidRPr="00AA608E">
        <w:rPr>
          <w:rFonts w:ascii="GHEA Grapalat" w:hAnsi="GHEA Grapalat" w:cs="Sylfaen"/>
          <w:szCs w:val="24"/>
          <w:lang w:val="hy-AM"/>
        </w:rPr>
        <w:t>.</w:t>
      </w:r>
      <w:r w:rsidRPr="00AA608E">
        <w:rPr>
          <w:rFonts w:ascii="GHEA Grapalat" w:hAnsi="GHEA Grapalat" w:cs="Sylfaen"/>
          <w:szCs w:val="24"/>
        </w:rPr>
        <w:t xml:space="preserve">20 </w:t>
      </w:r>
      <w:r w:rsidRPr="00AA608E">
        <w:rPr>
          <w:rFonts w:ascii="GHEA Grapalat" w:hAnsi="GHEA Grapalat" w:cs="Sylfaen"/>
          <w:szCs w:val="24"/>
          <w:lang w:val="ru-RU"/>
        </w:rPr>
        <w:t>Մասնակից</w:t>
      </w:r>
      <w:r w:rsidRPr="00AA608E">
        <w:rPr>
          <w:rFonts w:ascii="GHEA Grapalat" w:hAnsi="GHEA Grapalat" w:cs="Sylfaen"/>
          <w:szCs w:val="24"/>
          <w:lang w:val="en-US"/>
        </w:rPr>
        <w:t>ն</w:t>
      </w:r>
      <w:r w:rsidRPr="00AA608E">
        <w:rPr>
          <w:rFonts w:ascii="GHEA Grapalat" w:hAnsi="GHEA Grapalat" w:cs="Sylfaen"/>
          <w:szCs w:val="24"/>
        </w:rPr>
        <w:t xml:space="preserve"> </w:t>
      </w:r>
      <w:r w:rsidRPr="00AA608E">
        <w:rPr>
          <w:rFonts w:ascii="GHEA Grapalat" w:hAnsi="GHEA Grapalat" w:cs="Sylfaen"/>
          <w:szCs w:val="24"/>
          <w:lang w:val="ru-RU"/>
        </w:rPr>
        <w:t>իրեն</w:t>
      </w:r>
      <w:r w:rsidRPr="00AA608E">
        <w:rPr>
          <w:rFonts w:ascii="GHEA Grapalat" w:hAnsi="GHEA Grapalat" w:cs="Sylfaen"/>
          <w:szCs w:val="24"/>
        </w:rPr>
        <w:t xml:space="preserve"> </w:t>
      </w:r>
      <w:r w:rsidRPr="00AA608E">
        <w:rPr>
          <w:rFonts w:ascii="GHEA Grapalat" w:hAnsi="GHEA Grapalat" w:cs="Sylfaen"/>
          <w:szCs w:val="24"/>
          <w:lang w:val="ru-RU"/>
        </w:rPr>
        <w:t>ներկայացված</w:t>
      </w:r>
      <w:r w:rsidRPr="00AA608E">
        <w:rPr>
          <w:rFonts w:ascii="GHEA Grapalat" w:hAnsi="GHEA Grapalat" w:cs="Sylfaen"/>
          <w:szCs w:val="24"/>
        </w:rPr>
        <w:t xml:space="preserve"> </w:t>
      </w:r>
      <w:r w:rsidRPr="00AA608E">
        <w:rPr>
          <w:rFonts w:ascii="GHEA Grapalat" w:hAnsi="GHEA Grapalat" w:cs="Sylfaen"/>
          <w:szCs w:val="24"/>
          <w:lang w:val="ru-RU"/>
        </w:rPr>
        <w:t>պահանջների</w:t>
      </w:r>
      <w:r w:rsidRPr="00AA608E">
        <w:rPr>
          <w:rFonts w:ascii="GHEA Grapalat" w:hAnsi="GHEA Grapalat" w:cs="Sylfaen"/>
          <w:szCs w:val="24"/>
        </w:rPr>
        <w:t xml:space="preserve"> </w:t>
      </w:r>
      <w:r w:rsidRPr="00AA608E">
        <w:rPr>
          <w:rFonts w:ascii="GHEA Grapalat" w:hAnsi="GHEA Grapalat" w:cs="Sylfaen"/>
          <w:szCs w:val="24"/>
          <w:lang w:val="ru-RU"/>
        </w:rPr>
        <w:t>համապատասխանության</w:t>
      </w:r>
      <w:r w:rsidRPr="00AA608E">
        <w:rPr>
          <w:rFonts w:ascii="GHEA Grapalat" w:hAnsi="GHEA Grapalat" w:cs="Sylfaen"/>
          <w:szCs w:val="24"/>
        </w:rPr>
        <w:t xml:space="preserve"> </w:t>
      </w:r>
      <w:r w:rsidRPr="00AA608E">
        <w:rPr>
          <w:rFonts w:ascii="GHEA Grapalat" w:hAnsi="GHEA Grapalat" w:cs="Sylfaen"/>
          <w:szCs w:val="24"/>
          <w:lang w:val="ru-RU"/>
        </w:rPr>
        <w:t>հիմնավորման</w:t>
      </w:r>
      <w:r w:rsidRPr="00AA608E">
        <w:rPr>
          <w:rFonts w:ascii="GHEA Grapalat" w:hAnsi="GHEA Grapalat" w:cs="Sylfaen"/>
          <w:szCs w:val="24"/>
        </w:rPr>
        <w:t xml:space="preserve"> </w:t>
      </w:r>
      <w:r w:rsidRPr="00AA608E">
        <w:rPr>
          <w:rFonts w:ascii="GHEA Grapalat" w:hAnsi="GHEA Grapalat" w:cs="Sylfaen"/>
          <w:szCs w:val="24"/>
          <w:lang w:val="ru-RU"/>
        </w:rPr>
        <w:t>նպատակով</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ներկայացնել</w:t>
      </w:r>
      <w:r w:rsidRPr="00AA608E">
        <w:rPr>
          <w:rFonts w:ascii="GHEA Grapalat" w:hAnsi="GHEA Grapalat" w:cs="Sylfaen"/>
          <w:szCs w:val="24"/>
        </w:rPr>
        <w:t xml:space="preserve"> </w:t>
      </w:r>
      <w:r w:rsidRPr="00AA608E">
        <w:rPr>
          <w:rFonts w:ascii="GHEA Grapalat" w:hAnsi="GHEA Grapalat" w:cs="Sylfaen"/>
          <w:szCs w:val="24"/>
          <w:lang w:val="ru-RU"/>
        </w:rPr>
        <w:t>լրացուցիչ</w:t>
      </w:r>
      <w:r w:rsidRPr="00AA608E">
        <w:rPr>
          <w:rFonts w:ascii="GHEA Grapalat" w:hAnsi="GHEA Grapalat" w:cs="Sylfaen"/>
          <w:szCs w:val="24"/>
        </w:rPr>
        <w:t xml:space="preserve"> </w:t>
      </w:r>
      <w:r w:rsidRPr="00AA608E">
        <w:rPr>
          <w:rFonts w:ascii="GHEA Grapalat" w:hAnsi="GHEA Grapalat" w:cs="Sylfaen"/>
          <w:szCs w:val="24"/>
          <w:lang w:val="ru-RU"/>
        </w:rPr>
        <w:t>այլ</w:t>
      </w:r>
      <w:r w:rsidRPr="00AA608E">
        <w:rPr>
          <w:rFonts w:ascii="GHEA Grapalat" w:hAnsi="GHEA Grapalat" w:cs="Sylfaen"/>
          <w:szCs w:val="24"/>
        </w:rPr>
        <w:t xml:space="preserve"> </w:t>
      </w:r>
      <w:r w:rsidRPr="00AA608E">
        <w:rPr>
          <w:rFonts w:ascii="GHEA Grapalat" w:hAnsi="GHEA Grapalat" w:cs="Sylfaen"/>
          <w:szCs w:val="24"/>
          <w:lang w:val="ru-RU"/>
        </w:rPr>
        <w:t>փաստաթղթեր</w:t>
      </w:r>
      <w:r w:rsidRPr="00AA608E">
        <w:rPr>
          <w:rFonts w:ascii="GHEA Grapalat" w:hAnsi="GHEA Grapalat" w:cs="Sylfaen"/>
          <w:szCs w:val="24"/>
        </w:rPr>
        <w:t xml:space="preserve">, </w:t>
      </w:r>
      <w:r w:rsidRPr="00AA608E">
        <w:rPr>
          <w:rFonts w:ascii="GHEA Grapalat" w:hAnsi="GHEA Grapalat" w:cs="Sylfaen"/>
          <w:szCs w:val="24"/>
          <w:lang w:val="ru-RU"/>
        </w:rPr>
        <w:t>տեղեկություններ</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նյութեր։</w:t>
      </w:r>
    </w:p>
    <w:p w:rsidR="008E0B31" w:rsidRPr="00AA608E" w:rsidRDefault="008E0B31" w:rsidP="008E0B31">
      <w:pPr>
        <w:pStyle w:val="23"/>
        <w:spacing w:line="240" w:lineRule="auto"/>
        <w:ind w:firstLine="567"/>
        <w:rPr>
          <w:rFonts w:ascii="GHEA Grapalat" w:hAnsi="GHEA Grapalat" w:cs="Sylfaen"/>
          <w:szCs w:val="24"/>
        </w:rPr>
      </w:pPr>
      <w:r w:rsidRPr="00AA608E">
        <w:rPr>
          <w:rFonts w:ascii="GHEA Grapalat" w:hAnsi="GHEA Grapalat" w:cs="Sylfaen"/>
          <w:szCs w:val="24"/>
          <w:lang w:val="en-US"/>
        </w:rPr>
        <w:t>Հ</w:t>
      </w:r>
      <w:r w:rsidRPr="00AA608E">
        <w:rPr>
          <w:rFonts w:ascii="GHEA Grapalat" w:hAnsi="GHEA Grapalat" w:cs="Sylfaen"/>
          <w:szCs w:val="24"/>
          <w:lang w:val="ru-RU"/>
        </w:rPr>
        <w:t>անձնաժողովը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ստուգել</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տվյալների</w:t>
      </w:r>
      <w:r w:rsidRPr="00AA608E">
        <w:rPr>
          <w:rFonts w:ascii="GHEA Grapalat" w:hAnsi="GHEA Grapalat" w:cs="Sylfaen"/>
          <w:szCs w:val="24"/>
        </w:rPr>
        <w:t xml:space="preserve"> </w:t>
      </w:r>
      <w:r w:rsidRPr="00AA608E">
        <w:rPr>
          <w:rFonts w:ascii="GHEA Grapalat" w:hAnsi="GHEA Grapalat" w:cs="Sylfaen"/>
          <w:szCs w:val="24"/>
          <w:lang w:val="ru-RU"/>
        </w:rPr>
        <w:t>իսկությունը</w:t>
      </w:r>
      <w:r w:rsidRPr="00AA608E">
        <w:rPr>
          <w:rFonts w:ascii="GHEA Grapalat" w:hAnsi="GHEA Grapalat" w:cs="Sylfaen"/>
          <w:szCs w:val="24"/>
        </w:rPr>
        <w:t xml:space="preserve">` </w:t>
      </w:r>
      <w:r w:rsidRPr="00AA608E">
        <w:rPr>
          <w:rFonts w:ascii="GHEA Grapalat" w:hAnsi="GHEA Grapalat" w:cs="Sylfaen"/>
          <w:szCs w:val="24"/>
          <w:lang w:val="ru-RU"/>
        </w:rPr>
        <w:t>օգտագործելով</w:t>
      </w:r>
      <w:r w:rsidRPr="00AA608E">
        <w:rPr>
          <w:rFonts w:ascii="GHEA Grapalat" w:hAnsi="GHEA Grapalat" w:cs="Sylfaen"/>
          <w:szCs w:val="24"/>
        </w:rPr>
        <w:t xml:space="preserve"> </w:t>
      </w:r>
      <w:r w:rsidRPr="00AA608E">
        <w:rPr>
          <w:rFonts w:ascii="GHEA Grapalat" w:hAnsi="GHEA Grapalat" w:cs="Sylfaen"/>
          <w:szCs w:val="24"/>
          <w:lang w:val="ru-RU"/>
        </w:rPr>
        <w:t>պաշտոնական</w:t>
      </w:r>
      <w:r w:rsidRPr="00AA608E">
        <w:rPr>
          <w:rFonts w:ascii="GHEA Grapalat" w:hAnsi="GHEA Grapalat" w:cs="Sylfaen"/>
          <w:szCs w:val="24"/>
        </w:rPr>
        <w:t xml:space="preserve"> </w:t>
      </w:r>
      <w:r w:rsidRPr="00AA608E">
        <w:rPr>
          <w:rFonts w:ascii="GHEA Grapalat" w:hAnsi="GHEA Grapalat" w:cs="Sylfaen"/>
          <w:szCs w:val="24"/>
          <w:lang w:val="ru-RU"/>
        </w:rPr>
        <w:t>աղբյուրներից</w:t>
      </w:r>
      <w:r w:rsidRPr="00AA608E">
        <w:rPr>
          <w:rFonts w:ascii="GHEA Grapalat" w:hAnsi="GHEA Grapalat" w:cs="Sylfaen"/>
          <w:szCs w:val="24"/>
        </w:rPr>
        <w:t xml:space="preserve"> </w:t>
      </w:r>
      <w:r w:rsidRPr="00AA608E">
        <w:rPr>
          <w:rFonts w:ascii="GHEA Grapalat" w:hAnsi="GHEA Grapalat" w:cs="Sylfaen"/>
          <w:szCs w:val="24"/>
          <w:lang w:val="ru-RU"/>
        </w:rPr>
        <w:t>ստացված</w:t>
      </w:r>
      <w:r w:rsidRPr="00AA608E">
        <w:rPr>
          <w:rFonts w:ascii="GHEA Grapalat" w:hAnsi="GHEA Grapalat" w:cs="Sylfaen"/>
          <w:szCs w:val="24"/>
        </w:rPr>
        <w:t xml:space="preserve"> </w:t>
      </w:r>
      <w:r w:rsidRPr="00AA608E">
        <w:rPr>
          <w:rFonts w:ascii="GHEA Grapalat" w:hAnsi="GHEA Grapalat" w:cs="Sylfaen"/>
          <w:szCs w:val="24"/>
          <w:lang w:val="ru-RU"/>
        </w:rPr>
        <w:t>տվյալներ</w:t>
      </w:r>
      <w:r w:rsidRPr="00AA608E">
        <w:rPr>
          <w:rFonts w:ascii="GHEA Grapalat" w:hAnsi="GHEA Grapalat" w:cs="Sylfaen"/>
          <w:szCs w:val="24"/>
        </w:rPr>
        <w:t xml:space="preserve"> </w:t>
      </w:r>
      <w:r w:rsidRPr="00AA608E">
        <w:rPr>
          <w:rFonts w:ascii="GHEA Grapalat" w:hAnsi="GHEA Grapalat" w:cs="Sylfaen"/>
          <w:szCs w:val="24"/>
          <w:lang w:val="ru-RU"/>
        </w:rPr>
        <w:t>կամ</w:t>
      </w:r>
      <w:r w:rsidRPr="00AA608E">
        <w:rPr>
          <w:rFonts w:ascii="GHEA Grapalat" w:hAnsi="GHEA Grapalat" w:cs="Sylfaen"/>
          <w:szCs w:val="24"/>
        </w:rPr>
        <w:t xml:space="preserve"> </w:t>
      </w:r>
      <w:r w:rsidRPr="00AA608E">
        <w:rPr>
          <w:rFonts w:ascii="GHEA Grapalat" w:hAnsi="GHEA Grapalat" w:cs="Sylfaen"/>
          <w:szCs w:val="24"/>
          <w:lang w:val="ru-RU"/>
        </w:rPr>
        <w:t>դրա</w:t>
      </w:r>
      <w:r w:rsidRPr="00AA608E">
        <w:rPr>
          <w:rFonts w:ascii="GHEA Grapalat" w:hAnsi="GHEA Grapalat" w:cs="Sylfaen"/>
          <w:szCs w:val="24"/>
        </w:rPr>
        <w:t xml:space="preserve"> </w:t>
      </w:r>
      <w:r w:rsidRPr="00AA608E">
        <w:rPr>
          <w:rFonts w:ascii="GHEA Grapalat" w:hAnsi="GHEA Grapalat" w:cs="Sylfaen"/>
          <w:szCs w:val="24"/>
          <w:lang w:val="ru-RU"/>
        </w:rPr>
        <w:t>մասին</w:t>
      </w:r>
      <w:r w:rsidRPr="00AA608E">
        <w:rPr>
          <w:rFonts w:ascii="GHEA Grapalat" w:hAnsi="GHEA Grapalat" w:cs="Sylfaen"/>
          <w:szCs w:val="24"/>
        </w:rPr>
        <w:t xml:space="preserve"> </w:t>
      </w:r>
      <w:r w:rsidRPr="00AA608E">
        <w:rPr>
          <w:rFonts w:ascii="GHEA Grapalat" w:hAnsi="GHEA Grapalat" w:cs="Sylfaen"/>
          <w:szCs w:val="24"/>
          <w:lang w:val="ru-RU"/>
        </w:rPr>
        <w:t>ստանալով</w:t>
      </w:r>
      <w:r w:rsidRPr="00AA608E">
        <w:rPr>
          <w:rFonts w:ascii="GHEA Grapalat" w:hAnsi="GHEA Grapalat" w:cs="Sylfaen"/>
          <w:szCs w:val="24"/>
        </w:rPr>
        <w:t xml:space="preserve"> </w:t>
      </w:r>
      <w:r w:rsidRPr="00AA608E">
        <w:rPr>
          <w:rFonts w:ascii="GHEA Grapalat" w:hAnsi="GHEA Grapalat" w:cs="Sylfaen"/>
          <w:szCs w:val="24"/>
          <w:lang w:val="ru-RU"/>
        </w:rPr>
        <w:t>իրավասու</w:t>
      </w:r>
      <w:r w:rsidRPr="00AA608E">
        <w:rPr>
          <w:rFonts w:ascii="GHEA Grapalat" w:hAnsi="GHEA Grapalat" w:cs="Sylfaen"/>
          <w:szCs w:val="24"/>
        </w:rPr>
        <w:t xml:space="preserve"> </w:t>
      </w:r>
      <w:r w:rsidRPr="00AA608E">
        <w:rPr>
          <w:rFonts w:ascii="GHEA Grapalat" w:hAnsi="GHEA Grapalat" w:cs="Sylfaen"/>
          <w:szCs w:val="24"/>
          <w:lang w:val="ru-RU"/>
        </w:rPr>
        <w:t>մարմինների</w:t>
      </w:r>
      <w:r w:rsidRPr="00AA608E">
        <w:rPr>
          <w:rFonts w:ascii="GHEA Grapalat" w:hAnsi="GHEA Grapalat" w:cs="Sylfaen"/>
          <w:szCs w:val="24"/>
        </w:rPr>
        <w:t xml:space="preserve"> </w:t>
      </w:r>
      <w:r w:rsidRPr="00AA608E">
        <w:rPr>
          <w:rFonts w:ascii="GHEA Grapalat" w:hAnsi="GHEA Grapalat" w:cs="Sylfaen"/>
          <w:szCs w:val="24"/>
          <w:lang w:val="ru-RU"/>
        </w:rPr>
        <w:t>գրավոր</w:t>
      </w:r>
      <w:r w:rsidRPr="00AA608E">
        <w:rPr>
          <w:rFonts w:ascii="GHEA Grapalat" w:hAnsi="GHEA Grapalat" w:cs="Sylfaen"/>
          <w:szCs w:val="24"/>
        </w:rPr>
        <w:t xml:space="preserve"> </w:t>
      </w:r>
      <w:r w:rsidRPr="00AA608E">
        <w:rPr>
          <w:rFonts w:ascii="GHEA Grapalat" w:hAnsi="GHEA Grapalat" w:cs="Sylfaen"/>
          <w:szCs w:val="24"/>
          <w:lang w:val="ru-RU"/>
        </w:rPr>
        <w:t>եզրակացությունը</w:t>
      </w:r>
      <w:r w:rsidRPr="00AA608E">
        <w:rPr>
          <w:rFonts w:ascii="GHEA Grapalat" w:hAnsi="GHEA Grapalat" w:cs="Sylfaen"/>
          <w:szCs w:val="24"/>
        </w:rPr>
        <w:t xml:space="preserve">: </w:t>
      </w:r>
      <w:r w:rsidRPr="00AA608E">
        <w:rPr>
          <w:rFonts w:ascii="GHEA Grapalat" w:hAnsi="GHEA Grapalat" w:cs="Sylfaen"/>
          <w:szCs w:val="24"/>
          <w:lang w:val="ru-RU"/>
        </w:rPr>
        <w:t>Նման</w:t>
      </w:r>
      <w:r w:rsidRPr="00AA608E">
        <w:rPr>
          <w:rFonts w:ascii="GHEA Grapalat" w:hAnsi="GHEA Grapalat" w:cs="Sylfaen"/>
          <w:szCs w:val="24"/>
        </w:rPr>
        <w:t xml:space="preserve"> </w:t>
      </w:r>
      <w:r w:rsidRPr="00AA608E">
        <w:rPr>
          <w:rFonts w:ascii="GHEA Grapalat" w:hAnsi="GHEA Grapalat" w:cs="Sylfaen"/>
          <w:szCs w:val="24"/>
          <w:lang w:val="ru-RU"/>
        </w:rPr>
        <w:t>հարցում</w:t>
      </w:r>
      <w:r w:rsidRPr="00AA608E">
        <w:rPr>
          <w:rFonts w:ascii="GHEA Grapalat" w:hAnsi="GHEA Grapalat" w:cs="Sylfaen"/>
          <w:szCs w:val="24"/>
        </w:rPr>
        <w:t xml:space="preserve"> </w:t>
      </w:r>
      <w:r w:rsidRPr="00AA608E">
        <w:rPr>
          <w:rFonts w:ascii="GHEA Grapalat" w:hAnsi="GHEA Grapalat" w:cs="Sylfaen"/>
          <w:szCs w:val="24"/>
          <w:lang w:val="ru-RU"/>
        </w:rPr>
        <w:t>ուղարկվելու</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համապատասխան</w:t>
      </w:r>
      <w:r w:rsidRPr="00AA608E">
        <w:rPr>
          <w:rFonts w:ascii="GHEA Grapalat" w:hAnsi="GHEA Grapalat" w:cs="Sylfaen"/>
          <w:szCs w:val="24"/>
        </w:rPr>
        <w:t xml:space="preserve"> </w:t>
      </w:r>
      <w:r w:rsidRPr="00AA608E">
        <w:rPr>
          <w:rFonts w:ascii="GHEA Grapalat" w:hAnsi="GHEA Grapalat" w:cs="Sylfaen"/>
          <w:szCs w:val="24"/>
          <w:lang w:val="ru-RU"/>
        </w:rPr>
        <w:t>պետական</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տեղական</w:t>
      </w:r>
      <w:r w:rsidRPr="00AA608E">
        <w:rPr>
          <w:rFonts w:ascii="GHEA Grapalat" w:hAnsi="GHEA Grapalat" w:cs="Sylfaen"/>
          <w:szCs w:val="24"/>
        </w:rPr>
        <w:t xml:space="preserve"> </w:t>
      </w:r>
      <w:r w:rsidRPr="00AA608E">
        <w:rPr>
          <w:rFonts w:ascii="GHEA Grapalat" w:hAnsi="GHEA Grapalat" w:cs="Sylfaen"/>
          <w:szCs w:val="24"/>
          <w:lang w:val="ru-RU"/>
        </w:rPr>
        <w:t>ինքնակառավարման</w:t>
      </w:r>
      <w:r w:rsidRPr="00AA608E">
        <w:rPr>
          <w:rFonts w:ascii="GHEA Grapalat" w:hAnsi="GHEA Grapalat" w:cs="Sylfaen"/>
          <w:szCs w:val="24"/>
        </w:rPr>
        <w:t xml:space="preserve"> </w:t>
      </w:r>
      <w:r w:rsidRPr="00AA608E">
        <w:rPr>
          <w:rFonts w:ascii="GHEA Grapalat" w:hAnsi="GHEA Grapalat" w:cs="Sylfaen"/>
          <w:szCs w:val="24"/>
          <w:lang w:val="ru-RU"/>
        </w:rPr>
        <w:t>մարմինները</w:t>
      </w:r>
      <w:r w:rsidRPr="00AA608E">
        <w:rPr>
          <w:rFonts w:ascii="GHEA Grapalat" w:hAnsi="GHEA Grapalat" w:cs="Sylfaen"/>
          <w:szCs w:val="24"/>
        </w:rPr>
        <w:t xml:space="preserve"> </w:t>
      </w:r>
      <w:r w:rsidRPr="00AA608E">
        <w:rPr>
          <w:rFonts w:ascii="GHEA Grapalat" w:hAnsi="GHEA Grapalat" w:cs="Sylfaen"/>
          <w:szCs w:val="24"/>
          <w:lang w:val="ru-RU"/>
        </w:rPr>
        <w:t>հարցումն</w:t>
      </w:r>
      <w:r w:rsidRPr="00AA608E">
        <w:rPr>
          <w:rFonts w:ascii="GHEA Grapalat" w:hAnsi="GHEA Grapalat" w:cs="Sylfaen"/>
          <w:szCs w:val="24"/>
        </w:rPr>
        <w:t xml:space="preserve"> </w:t>
      </w:r>
      <w:r w:rsidRPr="00AA608E">
        <w:rPr>
          <w:rFonts w:ascii="GHEA Grapalat" w:hAnsi="GHEA Grapalat" w:cs="Sylfaen"/>
          <w:szCs w:val="24"/>
          <w:lang w:val="ru-RU"/>
        </w:rPr>
        <w:t>ստանալու</w:t>
      </w:r>
      <w:r w:rsidRPr="00AA608E">
        <w:rPr>
          <w:rFonts w:ascii="GHEA Grapalat" w:hAnsi="GHEA Grapalat" w:cs="Sylfaen"/>
          <w:szCs w:val="24"/>
        </w:rPr>
        <w:t xml:space="preserve"> </w:t>
      </w:r>
      <w:r w:rsidRPr="00AA608E">
        <w:rPr>
          <w:rFonts w:ascii="GHEA Grapalat" w:hAnsi="GHEA Grapalat" w:cs="Sylfaen"/>
          <w:szCs w:val="24"/>
          <w:lang w:val="ru-RU"/>
        </w:rPr>
        <w:t>օրվան</w:t>
      </w:r>
      <w:r w:rsidRPr="00AA608E">
        <w:rPr>
          <w:rFonts w:ascii="GHEA Grapalat" w:hAnsi="GHEA Grapalat" w:cs="Sylfaen"/>
          <w:szCs w:val="24"/>
        </w:rPr>
        <w:t xml:space="preserve"> </w:t>
      </w:r>
      <w:r w:rsidRPr="00AA608E">
        <w:rPr>
          <w:rFonts w:ascii="GHEA Grapalat" w:hAnsi="GHEA Grapalat" w:cs="Sylfaen"/>
          <w:szCs w:val="24"/>
          <w:lang w:val="ru-RU"/>
        </w:rPr>
        <w:t>հաջորդող</w:t>
      </w:r>
      <w:r w:rsidRPr="00AA608E">
        <w:rPr>
          <w:rFonts w:ascii="GHEA Grapalat" w:hAnsi="GHEA Grapalat" w:cs="Sylfaen"/>
          <w:szCs w:val="24"/>
        </w:rPr>
        <w:t xml:space="preserve"> </w:t>
      </w:r>
      <w:r w:rsidRPr="00AA608E">
        <w:rPr>
          <w:rFonts w:ascii="GHEA Grapalat" w:hAnsi="GHEA Grapalat" w:cs="Sylfaen"/>
          <w:szCs w:val="24"/>
          <w:lang w:val="ru-RU"/>
        </w:rPr>
        <w:t>երկու</w:t>
      </w:r>
      <w:r w:rsidRPr="00AA608E">
        <w:rPr>
          <w:rFonts w:ascii="GHEA Grapalat" w:hAnsi="GHEA Grapalat" w:cs="Sylfaen"/>
          <w:szCs w:val="24"/>
        </w:rPr>
        <w:t xml:space="preserve"> </w:t>
      </w:r>
      <w:r w:rsidRPr="00AA608E">
        <w:rPr>
          <w:rFonts w:ascii="GHEA Grapalat" w:hAnsi="GHEA Grapalat" w:cs="Sylfaen"/>
          <w:szCs w:val="24"/>
          <w:lang w:val="ru-RU"/>
        </w:rPr>
        <w:t>աշխատանքային</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ընթացքում</w:t>
      </w:r>
      <w:r w:rsidRPr="00AA608E">
        <w:rPr>
          <w:rFonts w:ascii="GHEA Grapalat" w:hAnsi="GHEA Grapalat" w:cs="Sylfaen"/>
          <w:szCs w:val="24"/>
        </w:rPr>
        <w:t xml:space="preserve"> </w:t>
      </w:r>
      <w:r w:rsidRPr="00AA608E">
        <w:rPr>
          <w:rFonts w:ascii="GHEA Grapalat" w:hAnsi="GHEA Grapalat" w:cs="Sylfaen"/>
          <w:szCs w:val="24"/>
          <w:lang w:val="ru-RU"/>
        </w:rPr>
        <w:t>տրամադրում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գրավոր</w:t>
      </w:r>
      <w:r w:rsidRPr="00AA608E">
        <w:rPr>
          <w:rFonts w:ascii="GHEA Grapalat" w:hAnsi="GHEA Grapalat" w:cs="Sylfaen"/>
          <w:szCs w:val="24"/>
        </w:rPr>
        <w:t xml:space="preserve"> </w:t>
      </w:r>
      <w:r w:rsidRPr="00AA608E">
        <w:rPr>
          <w:rFonts w:ascii="GHEA Grapalat" w:hAnsi="GHEA Grapalat" w:cs="Sylfaen"/>
          <w:szCs w:val="24"/>
          <w:lang w:val="ru-RU"/>
        </w:rPr>
        <w:t>եզրակացություն</w:t>
      </w:r>
      <w:r w:rsidRPr="00AA608E">
        <w:rPr>
          <w:rFonts w:ascii="GHEA Grapalat" w:hAnsi="GHEA Grapalat" w:cs="Sylfaen"/>
          <w:szCs w:val="24"/>
        </w:rPr>
        <w:t xml:space="preserve">: </w:t>
      </w:r>
      <w:r w:rsidRPr="00AA608E">
        <w:rPr>
          <w:rFonts w:ascii="GHEA Grapalat" w:hAnsi="GHEA Grapalat" w:cs="Sylfaen"/>
          <w:szCs w:val="24"/>
          <w:lang w:val="ru-RU"/>
        </w:rPr>
        <w:t>Եթե</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տվյալների</w:t>
      </w:r>
      <w:r w:rsidRPr="00AA608E">
        <w:rPr>
          <w:rFonts w:ascii="GHEA Grapalat" w:hAnsi="GHEA Grapalat" w:cs="Sylfaen"/>
          <w:szCs w:val="24"/>
        </w:rPr>
        <w:t xml:space="preserve"> </w:t>
      </w:r>
      <w:r w:rsidRPr="00AA608E">
        <w:rPr>
          <w:rFonts w:ascii="GHEA Grapalat" w:hAnsi="GHEA Grapalat" w:cs="Sylfaen"/>
          <w:szCs w:val="24"/>
          <w:lang w:val="ru-RU"/>
        </w:rPr>
        <w:t>իսկության</w:t>
      </w:r>
      <w:r w:rsidRPr="00AA608E">
        <w:rPr>
          <w:rFonts w:ascii="GHEA Grapalat" w:hAnsi="GHEA Grapalat" w:cs="Sylfaen"/>
          <w:szCs w:val="24"/>
        </w:rPr>
        <w:t xml:space="preserve"> </w:t>
      </w:r>
      <w:r w:rsidRPr="00AA608E">
        <w:rPr>
          <w:rFonts w:ascii="GHEA Grapalat" w:hAnsi="GHEA Grapalat" w:cs="Sylfaen"/>
          <w:szCs w:val="24"/>
          <w:lang w:val="ru-RU"/>
        </w:rPr>
        <w:t>ստուգման</w:t>
      </w:r>
      <w:r w:rsidRPr="00AA608E">
        <w:rPr>
          <w:rFonts w:ascii="GHEA Grapalat" w:hAnsi="GHEA Grapalat" w:cs="Sylfaen"/>
          <w:szCs w:val="24"/>
        </w:rPr>
        <w:t xml:space="preserve"> </w:t>
      </w:r>
      <w:r w:rsidRPr="00AA608E">
        <w:rPr>
          <w:rFonts w:ascii="GHEA Grapalat" w:hAnsi="GHEA Grapalat" w:cs="Sylfaen"/>
          <w:szCs w:val="24"/>
          <w:lang w:val="ru-RU"/>
        </w:rPr>
        <w:t>արդյունքում</w:t>
      </w:r>
      <w:r w:rsidRPr="00AA608E">
        <w:rPr>
          <w:rFonts w:ascii="GHEA Grapalat" w:hAnsi="GHEA Grapalat" w:cs="Sylfaen"/>
          <w:szCs w:val="24"/>
        </w:rPr>
        <w:t xml:space="preserve"> </w:t>
      </w:r>
      <w:r w:rsidRPr="00AA608E">
        <w:rPr>
          <w:rFonts w:ascii="GHEA Grapalat" w:hAnsi="GHEA Grapalat" w:cs="Sylfaen"/>
          <w:szCs w:val="24"/>
          <w:lang w:val="ru-RU"/>
        </w:rPr>
        <w:t>տվյալները</w:t>
      </w:r>
      <w:r w:rsidRPr="00AA608E">
        <w:rPr>
          <w:rFonts w:ascii="GHEA Grapalat" w:hAnsi="GHEA Grapalat" w:cs="Sylfaen"/>
          <w:szCs w:val="24"/>
        </w:rPr>
        <w:t xml:space="preserve"> </w:t>
      </w:r>
      <w:r w:rsidRPr="00AA608E">
        <w:rPr>
          <w:rFonts w:ascii="GHEA Grapalat" w:hAnsi="GHEA Grapalat" w:cs="Sylfaen"/>
          <w:szCs w:val="24"/>
          <w:lang w:val="ru-RU"/>
        </w:rPr>
        <w:t>որակվում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իրականությանը</w:t>
      </w:r>
      <w:r w:rsidRPr="00AA608E">
        <w:rPr>
          <w:rFonts w:ascii="GHEA Grapalat" w:hAnsi="GHEA Grapalat" w:cs="Sylfaen"/>
          <w:szCs w:val="24"/>
        </w:rPr>
        <w:t xml:space="preserve"> </w:t>
      </w:r>
      <w:r w:rsidRPr="00AA608E">
        <w:rPr>
          <w:rFonts w:ascii="GHEA Grapalat" w:hAnsi="GHEA Grapalat" w:cs="Sylfaen"/>
          <w:szCs w:val="24"/>
          <w:lang w:val="ru-RU"/>
        </w:rPr>
        <w:t>չհամապա</w:t>
      </w:r>
      <w:r w:rsidRPr="00AA608E">
        <w:rPr>
          <w:rFonts w:ascii="GHEA Grapalat" w:hAnsi="GHEA Grapalat" w:cs="Sylfaen"/>
          <w:szCs w:val="24"/>
        </w:rPr>
        <w:softHyphen/>
      </w:r>
      <w:r w:rsidRPr="00AA608E">
        <w:rPr>
          <w:rFonts w:ascii="GHEA Grapalat" w:hAnsi="GHEA Grapalat" w:cs="Sylfaen"/>
          <w:szCs w:val="24"/>
          <w:lang w:val="ru-RU"/>
        </w:rPr>
        <w:t>տասխանող</w:t>
      </w:r>
      <w:r w:rsidRPr="00AA608E">
        <w:rPr>
          <w:rFonts w:ascii="GHEA Grapalat" w:hAnsi="GHEA Grapalat" w:cs="Sylfaen"/>
          <w:szCs w:val="24"/>
        </w:rPr>
        <w:t xml:space="preserve">, </w:t>
      </w:r>
      <w:r w:rsidRPr="00AA608E">
        <w:rPr>
          <w:rFonts w:ascii="GHEA Grapalat" w:hAnsi="GHEA Grapalat" w:cs="Sylfaen"/>
          <w:szCs w:val="24"/>
          <w:lang w:val="ru-RU"/>
        </w:rPr>
        <w:t>ապա</w:t>
      </w:r>
      <w:r w:rsidRPr="00AA608E">
        <w:rPr>
          <w:rFonts w:ascii="GHEA Grapalat" w:hAnsi="GHEA Grapalat" w:cs="Sylfaen"/>
          <w:szCs w:val="24"/>
        </w:rPr>
        <w:t xml:space="preserve"> տվյալ մասնակցի հայտը մերժվում է:</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8</w:t>
      </w:r>
      <w:r w:rsidRPr="00AA608E">
        <w:rPr>
          <w:rFonts w:ascii="GHEA Grapalat" w:hAnsi="GHEA Grapalat" w:cs="Sylfaen"/>
          <w:szCs w:val="24"/>
          <w:lang w:val="hy-AM"/>
        </w:rPr>
        <w:t>.</w:t>
      </w:r>
      <w:r w:rsidRPr="00AA608E">
        <w:rPr>
          <w:rFonts w:ascii="GHEA Grapalat" w:hAnsi="GHEA Grapalat" w:cs="Sylfaen"/>
          <w:szCs w:val="24"/>
        </w:rPr>
        <w:t xml:space="preserve">21 </w:t>
      </w:r>
      <w:r w:rsidRPr="00AA608E">
        <w:rPr>
          <w:rFonts w:ascii="GHEA Grapalat" w:hAnsi="GHEA Grapalat" w:cs="Sylfaen"/>
          <w:szCs w:val="24"/>
          <w:lang w:val="hy-AM"/>
        </w:rPr>
        <w:t>Սույն</w:t>
      </w:r>
      <w:r w:rsidRPr="00AA608E">
        <w:rPr>
          <w:rFonts w:ascii="GHEA Grapalat" w:hAnsi="GHEA Grapalat" w:cs="Sylfaen"/>
          <w:szCs w:val="24"/>
        </w:rPr>
        <w:t xml:space="preserve"> </w:t>
      </w:r>
      <w:r w:rsidRPr="00AA608E">
        <w:rPr>
          <w:rFonts w:ascii="GHEA Grapalat" w:hAnsi="GHEA Grapalat" w:cs="Sylfaen"/>
          <w:szCs w:val="24"/>
          <w:lang w:val="hy-AM"/>
        </w:rPr>
        <w:t>հրավերի</w:t>
      </w:r>
      <w:r w:rsidRPr="00AA608E">
        <w:rPr>
          <w:rFonts w:ascii="GHEA Grapalat" w:hAnsi="GHEA Grapalat" w:cs="Sylfaen"/>
          <w:szCs w:val="24"/>
        </w:rPr>
        <w:t xml:space="preserve"> 1-</w:t>
      </w:r>
      <w:r w:rsidRPr="00AA608E">
        <w:rPr>
          <w:rFonts w:ascii="GHEA Grapalat" w:hAnsi="GHEA Grapalat" w:cs="Sylfaen"/>
          <w:szCs w:val="24"/>
          <w:lang w:val="hy-AM"/>
        </w:rPr>
        <w:t>ին</w:t>
      </w:r>
      <w:r w:rsidRPr="00AA608E">
        <w:rPr>
          <w:rFonts w:ascii="GHEA Grapalat" w:hAnsi="GHEA Grapalat" w:cs="Sylfaen"/>
          <w:szCs w:val="24"/>
        </w:rPr>
        <w:t xml:space="preserve"> </w:t>
      </w:r>
      <w:r w:rsidRPr="00AA608E">
        <w:rPr>
          <w:rFonts w:ascii="GHEA Grapalat" w:hAnsi="GHEA Grapalat" w:cs="Sylfaen"/>
          <w:szCs w:val="24"/>
          <w:lang w:val="hy-AM"/>
        </w:rPr>
        <w:t>մասի</w:t>
      </w:r>
      <w:r w:rsidRPr="00AA608E">
        <w:rPr>
          <w:rFonts w:ascii="GHEA Grapalat" w:hAnsi="GHEA Grapalat" w:cs="Sylfaen"/>
          <w:szCs w:val="24"/>
        </w:rPr>
        <w:t xml:space="preserve"> 8.20 </w:t>
      </w:r>
      <w:r w:rsidRPr="00AA608E">
        <w:rPr>
          <w:rFonts w:ascii="GHEA Grapalat" w:hAnsi="GHEA Grapalat" w:cs="Sylfaen"/>
          <w:szCs w:val="24"/>
          <w:lang w:val="hy-AM"/>
        </w:rPr>
        <w:t>կետի</w:t>
      </w:r>
      <w:r w:rsidRPr="00AA608E">
        <w:rPr>
          <w:rFonts w:ascii="GHEA Grapalat" w:hAnsi="GHEA Grapalat" w:cs="Sylfaen"/>
          <w:szCs w:val="24"/>
        </w:rPr>
        <w:t xml:space="preserve"> </w:t>
      </w:r>
      <w:r w:rsidRPr="00AA608E">
        <w:rPr>
          <w:rFonts w:ascii="GHEA Grapalat" w:hAnsi="GHEA Grapalat" w:cs="Sylfaen"/>
          <w:szCs w:val="24"/>
          <w:lang w:val="hy-AM"/>
        </w:rPr>
        <w:t>կիրառման</w:t>
      </w:r>
      <w:r w:rsidRPr="00AA608E">
        <w:rPr>
          <w:rFonts w:ascii="GHEA Grapalat" w:hAnsi="GHEA Grapalat" w:cs="Sylfaen"/>
          <w:szCs w:val="24"/>
        </w:rPr>
        <w:t xml:space="preserve"> </w:t>
      </w:r>
      <w:r w:rsidRPr="00AA608E">
        <w:rPr>
          <w:rFonts w:ascii="GHEA Grapalat" w:hAnsi="GHEA Grapalat" w:cs="Sylfaen"/>
          <w:szCs w:val="24"/>
          <w:lang w:val="hy-AM"/>
        </w:rPr>
        <w:t>նպատակով</w:t>
      </w:r>
      <w:r w:rsidRPr="00AA608E">
        <w:rPr>
          <w:rFonts w:ascii="GHEA Grapalat" w:hAnsi="GHEA Grapalat" w:cs="Sylfaen"/>
          <w:szCs w:val="24"/>
        </w:rPr>
        <w:t xml:space="preserve"> կարող է </w:t>
      </w:r>
      <w:r w:rsidRPr="00AA608E">
        <w:rPr>
          <w:rFonts w:ascii="GHEA Grapalat" w:hAnsi="GHEA Grapalat" w:cs="Sylfaen"/>
          <w:szCs w:val="24"/>
          <w:lang w:val="hy-AM"/>
        </w:rPr>
        <w:t>հրավիրվել հանձնաժողովի</w:t>
      </w:r>
      <w:r w:rsidRPr="00AA608E">
        <w:rPr>
          <w:rFonts w:ascii="GHEA Grapalat" w:hAnsi="GHEA Grapalat" w:cs="Sylfaen"/>
          <w:szCs w:val="24"/>
        </w:rPr>
        <w:t xml:space="preserve"> </w:t>
      </w:r>
      <w:r w:rsidRPr="00AA608E">
        <w:rPr>
          <w:rFonts w:ascii="GHEA Grapalat" w:hAnsi="GHEA Grapalat" w:cs="Sylfaen"/>
          <w:szCs w:val="24"/>
          <w:lang w:val="hy-AM"/>
        </w:rPr>
        <w:t>արտահերթ</w:t>
      </w:r>
      <w:r w:rsidRPr="00AA608E">
        <w:rPr>
          <w:rFonts w:ascii="GHEA Grapalat" w:hAnsi="GHEA Grapalat" w:cs="Sylfaen"/>
          <w:szCs w:val="24"/>
        </w:rPr>
        <w:t xml:space="preserve"> </w:t>
      </w:r>
      <w:r w:rsidRPr="00AA608E">
        <w:rPr>
          <w:rFonts w:ascii="GHEA Grapalat" w:hAnsi="GHEA Grapalat" w:cs="Sylfaen"/>
          <w:szCs w:val="24"/>
          <w:lang w:val="hy-AM"/>
        </w:rPr>
        <w:t>նիստ։</w:t>
      </w:r>
    </w:p>
    <w:p w:rsidR="008E0B31" w:rsidRPr="00AA608E" w:rsidRDefault="008E0B31" w:rsidP="009911F6">
      <w:pPr>
        <w:pStyle w:val="norm"/>
        <w:spacing w:line="240" w:lineRule="auto"/>
        <w:ind w:firstLine="0"/>
        <w:rPr>
          <w:rFonts w:ascii="GHEA Grapalat" w:hAnsi="GHEA Grapalat" w:cs="Tahoma"/>
          <w:sz w:val="20"/>
          <w:lang w:val="hy-AM"/>
        </w:rPr>
      </w:pPr>
      <w:r w:rsidRPr="00AA608E">
        <w:rPr>
          <w:rFonts w:ascii="GHEA Grapalat" w:hAnsi="GHEA Grapalat"/>
          <w:spacing w:val="-6"/>
          <w:sz w:val="20"/>
          <w:lang w:val="hy-AM"/>
        </w:rPr>
        <w:t>8.</w:t>
      </w:r>
      <w:r w:rsidRPr="00AA608E">
        <w:rPr>
          <w:rFonts w:ascii="GHEA Grapalat" w:hAnsi="GHEA Grapalat"/>
          <w:spacing w:val="-6"/>
          <w:sz w:val="20"/>
          <w:lang w:val="af-ZA"/>
        </w:rPr>
        <w:t xml:space="preserve">22 </w:t>
      </w:r>
      <w:r w:rsidRPr="00AA608E">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A608E">
        <w:rPr>
          <w:rFonts w:ascii="GHEA Grapalat" w:hAnsi="GHEA Grapalat" w:cs="Sylfaen"/>
          <w:lang w:val="hy-AM"/>
        </w:rPr>
        <w:t xml:space="preserve"> </w:t>
      </w:r>
      <w:r w:rsidRPr="00AA608E">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lang w:val="hy-AM"/>
        </w:rPr>
        <w:t>8.23 Անգործության</w:t>
      </w:r>
      <w:r w:rsidRPr="00AA608E">
        <w:rPr>
          <w:rFonts w:ascii="GHEA Grapalat" w:hAnsi="GHEA Grapalat" w:cs="Sylfaen"/>
          <w:szCs w:val="24"/>
        </w:rPr>
        <w:t xml:space="preserve"> </w:t>
      </w:r>
      <w:r w:rsidRPr="00AA608E">
        <w:rPr>
          <w:rFonts w:ascii="GHEA Grapalat" w:hAnsi="GHEA Grapalat" w:cs="Sylfaen"/>
          <w:szCs w:val="24"/>
          <w:lang w:val="hy-AM"/>
        </w:rPr>
        <w:t>ժամկետը</w:t>
      </w:r>
      <w:r w:rsidRPr="00AA608E">
        <w:rPr>
          <w:rFonts w:ascii="GHEA Grapalat" w:hAnsi="GHEA Grapalat" w:cs="Sylfaen"/>
          <w:szCs w:val="24"/>
        </w:rPr>
        <w:t xml:space="preserve"> </w:t>
      </w:r>
      <w:r w:rsidRPr="00AA608E">
        <w:rPr>
          <w:rFonts w:ascii="GHEA Grapalat" w:hAnsi="GHEA Grapalat" w:cs="Sylfaen"/>
          <w:szCs w:val="24"/>
          <w:lang w:val="hy-AM"/>
        </w:rPr>
        <w:t>պայմանագիր</w:t>
      </w:r>
      <w:r w:rsidRPr="00AA608E">
        <w:rPr>
          <w:rFonts w:ascii="GHEA Grapalat" w:hAnsi="GHEA Grapalat" w:cs="Sylfaen"/>
          <w:szCs w:val="24"/>
        </w:rPr>
        <w:t xml:space="preserve"> </w:t>
      </w:r>
      <w:r w:rsidRPr="00AA608E">
        <w:rPr>
          <w:rFonts w:ascii="GHEA Grapalat" w:hAnsi="GHEA Grapalat" w:cs="Sylfaen"/>
          <w:szCs w:val="24"/>
          <w:lang w:val="hy-AM"/>
        </w:rPr>
        <w:t>կնքելու</w:t>
      </w:r>
      <w:r w:rsidRPr="00AA608E">
        <w:rPr>
          <w:rFonts w:ascii="GHEA Grapalat" w:hAnsi="GHEA Grapalat" w:cs="Sylfaen"/>
          <w:szCs w:val="24"/>
        </w:rPr>
        <w:t xml:space="preserve"> </w:t>
      </w:r>
      <w:r w:rsidRPr="00AA608E">
        <w:rPr>
          <w:rFonts w:ascii="GHEA Grapalat" w:hAnsi="GHEA Grapalat" w:cs="Sylfaen"/>
          <w:szCs w:val="24"/>
          <w:lang w:val="hy-AM"/>
        </w:rPr>
        <w:t>մասին</w:t>
      </w:r>
      <w:r w:rsidRPr="00AA608E">
        <w:rPr>
          <w:rFonts w:ascii="GHEA Grapalat" w:hAnsi="GHEA Grapalat" w:cs="Sylfaen"/>
          <w:szCs w:val="24"/>
        </w:rPr>
        <w:t xml:space="preserve"> </w:t>
      </w:r>
      <w:r w:rsidRPr="00AA608E">
        <w:rPr>
          <w:rFonts w:ascii="GHEA Grapalat" w:hAnsi="GHEA Grapalat" w:cs="Sylfaen"/>
          <w:szCs w:val="24"/>
          <w:lang w:val="hy-AM"/>
        </w:rPr>
        <w:t>որոշման</w:t>
      </w:r>
      <w:r w:rsidRPr="00AA608E">
        <w:rPr>
          <w:rFonts w:ascii="GHEA Grapalat" w:hAnsi="GHEA Grapalat" w:cs="Sylfaen"/>
          <w:szCs w:val="24"/>
        </w:rPr>
        <w:t xml:space="preserve"> </w:t>
      </w:r>
      <w:r w:rsidRPr="00AA608E">
        <w:rPr>
          <w:rFonts w:ascii="GHEA Grapalat" w:hAnsi="GHEA Grapalat" w:cs="Sylfaen"/>
          <w:szCs w:val="24"/>
          <w:lang w:val="hy-AM"/>
        </w:rPr>
        <w:t>հայտարարության</w:t>
      </w:r>
      <w:r w:rsidRPr="00AA608E">
        <w:rPr>
          <w:rFonts w:ascii="GHEA Grapalat" w:hAnsi="GHEA Grapalat" w:cs="Sylfaen"/>
          <w:szCs w:val="24"/>
        </w:rPr>
        <w:t xml:space="preserve"> </w:t>
      </w:r>
      <w:r w:rsidRPr="00AA608E">
        <w:rPr>
          <w:rFonts w:ascii="GHEA Grapalat" w:hAnsi="GHEA Grapalat" w:cs="Sylfaen"/>
          <w:szCs w:val="24"/>
          <w:lang w:val="hy-AM"/>
        </w:rPr>
        <w:t>հրապարակման</w:t>
      </w:r>
      <w:r w:rsidRPr="00AA608E">
        <w:rPr>
          <w:rFonts w:ascii="GHEA Grapalat" w:hAnsi="GHEA Grapalat" w:cs="Sylfaen"/>
          <w:szCs w:val="24"/>
        </w:rPr>
        <w:t xml:space="preserve"> </w:t>
      </w:r>
      <w:r w:rsidRPr="00AA608E">
        <w:rPr>
          <w:rFonts w:ascii="GHEA Grapalat" w:hAnsi="GHEA Grapalat" w:cs="Sylfaen"/>
          <w:szCs w:val="24"/>
          <w:lang w:val="hy-AM"/>
        </w:rPr>
        <w:t>օրվան</w:t>
      </w:r>
      <w:r w:rsidRPr="00AA608E">
        <w:rPr>
          <w:rFonts w:ascii="GHEA Grapalat" w:hAnsi="GHEA Grapalat" w:cs="Sylfaen"/>
          <w:szCs w:val="24"/>
        </w:rPr>
        <w:t xml:space="preserve"> </w:t>
      </w:r>
      <w:r w:rsidRPr="00AA608E">
        <w:rPr>
          <w:rFonts w:ascii="GHEA Grapalat" w:hAnsi="GHEA Grapalat" w:cs="Sylfaen"/>
          <w:szCs w:val="24"/>
          <w:lang w:val="hy-AM"/>
        </w:rPr>
        <w:t>հաջորդող</w:t>
      </w:r>
      <w:r w:rsidRPr="00AA608E">
        <w:rPr>
          <w:rFonts w:ascii="GHEA Grapalat" w:hAnsi="GHEA Grapalat" w:cs="Sylfaen"/>
          <w:szCs w:val="24"/>
        </w:rPr>
        <w:t xml:space="preserve"> </w:t>
      </w:r>
      <w:r w:rsidRPr="00AA608E">
        <w:rPr>
          <w:rFonts w:ascii="GHEA Grapalat" w:hAnsi="GHEA Grapalat" w:cs="Sylfaen"/>
          <w:szCs w:val="24"/>
          <w:lang w:val="hy-AM"/>
        </w:rPr>
        <w:t>օրվա</w:t>
      </w:r>
      <w:r w:rsidRPr="00AA608E">
        <w:rPr>
          <w:rFonts w:ascii="GHEA Grapalat" w:hAnsi="GHEA Grapalat" w:cs="Sylfaen"/>
          <w:szCs w:val="24"/>
        </w:rPr>
        <w:t xml:space="preserve"> </w:t>
      </w:r>
      <w:r w:rsidRPr="00AA608E">
        <w:rPr>
          <w:rFonts w:ascii="GHEA Grapalat" w:hAnsi="GHEA Grapalat" w:cs="Sylfaen"/>
          <w:szCs w:val="24"/>
          <w:lang w:val="hy-AM"/>
        </w:rPr>
        <w:t>և</w:t>
      </w:r>
      <w:r w:rsidRPr="00AA608E">
        <w:rPr>
          <w:rFonts w:ascii="GHEA Grapalat" w:hAnsi="GHEA Grapalat" w:cs="Sylfaen"/>
          <w:szCs w:val="24"/>
        </w:rPr>
        <w:t xml:space="preserve"> պ</w:t>
      </w:r>
      <w:r w:rsidRPr="00AA608E">
        <w:rPr>
          <w:rFonts w:ascii="GHEA Grapalat" w:hAnsi="GHEA Grapalat" w:cs="Sylfaen"/>
          <w:szCs w:val="24"/>
          <w:lang w:val="hy-AM"/>
        </w:rPr>
        <w:t>ատվիրատուի</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պայմանագիրը</w:t>
      </w:r>
      <w:r w:rsidRPr="00AA608E">
        <w:rPr>
          <w:rFonts w:ascii="GHEA Grapalat" w:hAnsi="GHEA Grapalat" w:cs="Sylfaen"/>
          <w:szCs w:val="24"/>
        </w:rPr>
        <w:t xml:space="preserve"> </w:t>
      </w:r>
      <w:r w:rsidRPr="00AA608E">
        <w:rPr>
          <w:rFonts w:ascii="GHEA Grapalat" w:hAnsi="GHEA Grapalat" w:cs="Sylfaen"/>
          <w:szCs w:val="24"/>
          <w:lang w:val="hy-AM"/>
        </w:rPr>
        <w:t>կնքելու</w:t>
      </w:r>
      <w:r w:rsidRPr="00AA608E">
        <w:rPr>
          <w:rFonts w:ascii="GHEA Grapalat" w:hAnsi="GHEA Grapalat" w:cs="Sylfaen"/>
          <w:szCs w:val="24"/>
        </w:rPr>
        <w:t xml:space="preserve"> </w:t>
      </w:r>
      <w:r w:rsidRPr="00AA608E">
        <w:rPr>
          <w:rFonts w:ascii="GHEA Grapalat" w:hAnsi="GHEA Grapalat" w:cs="Sylfaen"/>
          <w:szCs w:val="24"/>
          <w:lang w:val="hy-AM"/>
        </w:rPr>
        <w:t>իրավասության</w:t>
      </w:r>
      <w:r w:rsidRPr="00AA608E">
        <w:rPr>
          <w:rFonts w:ascii="GHEA Grapalat" w:hAnsi="GHEA Grapalat" w:cs="Sylfaen"/>
          <w:szCs w:val="24"/>
        </w:rPr>
        <w:t xml:space="preserve"> </w:t>
      </w:r>
      <w:r w:rsidRPr="00AA608E">
        <w:rPr>
          <w:rFonts w:ascii="GHEA Grapalat" w:hAnsi="GHEA Grapalat" w:cs="Sylfaen"/>
          <w:szCs w:val="24"/>
          <w:lang w:val="hy-AM"/>
        </w:rPr>
        <w:t>առաջացման</w:t>
      </w:r>
      <w:r w:rsidRPr="00AA608E">
        <w:rPr>
          <w:rFonts w:ascii="GHEA Grapalat" w:hAnsi="GHEA Grapalat" w:cs="Sylfaen"/>
          <w:szCs w:val="24"/>
        </w:rPr>
        <w:t xml:space="preserve"> </w:t>
      </w:r>
      <w:r w:rsidRPr="00AA608E">
        <w:rPr>
          <w:rFonts w:ascii="GHEA Grapalat" w:hAnsi="GHEA Grapalat" w:cs="Sylfaen"/>
          <w:szCs w:val="24"/>
          <w:lang w:val="hy-AM"/>
        </w:rPr>
        <w:t>օրվա</w:t>
      </w:r>
      <w:r w:rsidRPr="00AA608E">
        <w:rPr>
          <w:rFonts w:ascii="GHEA Grapalat" w:hAnsi="GHEA Grapalat" w:cs="Sylfaen"/>
          <w:szCs w:val="24"/>
        </w:rPr>
        <w:t xml:space="preserve"> </w:t>
      </w:r>
      <w:r w:rsidRPr="00AA608E">
        <w:rPr>
          <w:rFonts w:ascii="GHEA Grapalat" w:hAnsi="GHEA Grapalat" w:cs="Sylfaen"/>
          <w:szCs w:val="24"/>
          <w:lang w:val="hy-AM"/>
        </w:rPr>
        <w:t>միջև</w:t>
      </w:r>
      <w:r w:rsidRPr="00AA608E">
        <w:rPr>
          <w:rFonts w:ascii="GHEA Grapalat" w:hAnsi="GHEA Grapalat" w:cs="Sylfaen"/>
          <w:szCs w:val="24"/>
        </w:rPr>
        <w:t xml:space="preserve"> </w:t>
      </w:r>
      <w:r w:rsidRPr="00AA608E">
        <w:rPr>
          <w:rFonts w:ascii="GHEA Grapalat" w:hAnsi="GHEA Grapalat" w:cs="Sylfaen"/>
          <w:szCs w:val="24"/>
          <w:lang w:val="hy-AM"/>
        </w:rPr>
        <w:t>ընկած</w:t>
      </w:r>
      <w:r w:rsidRPr="00AA608E">
        <w:rPr>
          <w:rFonts w:ascii="GHEA Grapalat" w:hAnsi="GHEA Grapalat" w:cs="Sylfaen"/>
          <w:szCs w:val="24"/>
        </w:rPr>
        <w:t xml:space="preserve"> </w:t>
      </w:r>
      <w:r w:rsidRPr="00AA608E">
        <w:rPr>
          <w:rFonts w:ascii="GHEA Grapalat" w:hAnsi="GHEA Grapalat" w:cs="Sylfaen"/>
          <w:szCs w:val="24"/>
          <w:lang w:val="hy-AM"/>
        </w:rPr>
        <w:t>ժամանակահատվածն</w:t>
      </w:r>
      <w:r w:rsidRPr="00AA608E">
        <w:rPr>
          <w:rFonts w:ascii="GHEA Grapalat" w:hAnsi="GHEA Grapalat" w:cs="Sylfaen"/>
          <w:szCs w:val="24"/>
        </w:rPr>
        <w:t xml:space="preserve"> </w:t>
      </w:r>
      <w:r w:rsidRPr="00AA608E">
        <w:rPr>
          <w:rFonts w:ascii="GHEA Grapalat" w:hAnsi="GHEA Grapalat" w:cs="Sylfaen"/>
          <w:szCs w:val="24"/>
          <w:lang w:val="hy-AM"/>
        </w:rPr>
        <w:t>է։</w:t>
      </w:r>
    </w:p>
    <w:p w:rsidR="008E0B31" w:rsidRPr="00AA608E" w:rsidRDefault="008E0B31" w:rsidP="008E0B31">
      <w:pPr>
        <w:pStyle w:val="23"/>
        <w:spacing w:line="240" w:lineRule="auto"/>
        <w:ind w:firstLine="567"/>
        <w:rPr>
          <w:rFonts w:ascii="GHEA Grapalat" w:hAnsi="GHEA Grapalat"/>
          <w:i/>
          <w:lang w:val="es-ES"/>
        </w:rPr>
      </w:pPr>
      <w:r w:rsidRPr="00AA608E">
        <w:rPr>
          <w:rFonts w:ascii="GHEA Grapalat" w:hAnsi="GHEA Grapalat" w:cs="Sylfaen"/>
          <w:lang w:val="es-ES"/>
        </w:rPr>
        <w:t>Անգործության</w:t>
      </w:r>
      <w:r w:rsidRPr="00AA608E">
        <w:rPr>
          <w:rFonts w:ascii="GHEA Grapalat" w:hAnsi="GHEA Grapalat" w:cs="Arial"/>
          <w:lang w:val="es-ES"/>
        </w:rPr>
        <w:t xml:space="preserve"> </w:t>
      </w:r>
      <w:r w:rsidRPr="00AA608E">
        <w:rPr>
          <w:rFonts w:ascii="GHEA Grapalat" w:hAnsi="GHEA Grapalat" w:cs="Sylfaen"/>
          <w:lang w:val="es-ES"/>
        </w:rPr>
        <w:t>ժամկետը</w:t>
      </w:r>
      <w:r w:rsidRPr="00AA608E">
        <w:rPr>
          <w:rFonts w:ascii="GHEA Grapalat" w:hAnsi="GHEA Grapalat" w:cs="Arial"/>
          <w:lang w:val="es-ES"/>
        </w:rPr>
        <w:t xml:space="preserve"> </w:t>
      </w:r>
      <w:r w:rsidRPr="00AA608E">
        <w:rPr>
          <w:rFonts w:ascii="GHEA Grapalat" w:hAnsi="GHEA Grapalat" w:cs="Sylfaen"/>
          <w:lang w:val="es-ES"/>
        </w:rPr>
        <w:t>սույն</w:t>
      </w:r>
      <w:r w:rsidRPr="00AA608E">
        <w:rPr>
          <w:rFonts w:ascii="GHEA Grapalat" w:hAnsi="GHEA Grapalat" w:cs="Arial"/>
          <w:lang w:val="es-ES"/>
        </w:rPr>
        <w:t xml:space="preserve"> </w:t>
      </w:r>
      <w:r w:rsidRPr="00AA608E">
        <w:rPr>
          <w:rFonts w:ascii="GHEA Grapalat" w:hAnsi="GHEA Grapalat" w:cs="Sylfaen"/>
          <w:lang w:val="es-ES"/>
        </w:rPr>
        <w:t>ընթացակարգի</w:t>
      </w:r>
      <w:r w:rsidRPr="00AA608E">
        <w:rPr>
          <w:rFonts w:ascii="GHEA Grapalat" w:hAnsi="GHEA Grapalat" w:cs="Arial"/>
          <w:lang w:val="es-ES"/>
        </w:rPr>
        <w:t xml:space="preserve"> </w:t>
      </w:r>
      <w:r w:rsidRPr="00AA608E">
        <w:rPr>
          <w:rFonts w:ascii="GHEA Grapalat" w:hAnsi="GHEA Grapalat" w:cs="Sylfaen"/>
          <w:lang w:val="es-ES"/>
        </w:rPr>
        <w:t>դեպքում «</w:t>
      </w:r>
      <w:r w:rsidR="00C673A6" w:rsidRPr="00AA608E">
        <w:rPr>
          <w:rFonts w:ascii="GHEA Grapalat" w:hAnsi="GHEA Grapalat" w:cs="Sylfaen"/>
          <w:lang w:val="es-ES"/>
        </w:rPr>
        <w:t>5</w:t>
      </w:r>
      <w:r w:rsidRPr="00AA608E">
        <w:rPr>
          <w:rFonts w:ascii="GHEA Grapalat" w:hAnsi="GHEA Grapalat" w:cs="Sylfaen"/>
          <w:lang w:val="es-ES"/>
        </w:rPr>
        <w:t>» օրացուցային</w:t>
      </w:r>
      <w:r w:rsidRPr="00AA608E">
        <w:rPr>
          <w:rFonts w:ascii="GHEA Grapalat" w:hAnsi="GHEA Grapalat" w:cs="Arial"/>
          <w:lang w:val="es-ES"/>
        </w:rPr>
        <w:t xml:space="preserve"> </w:t>
      </w:r>
      <w:r w:rsidRPr="00AA608E">
        <w:rPr>
          <w:rFonts w:ascii="GHEA Grapalat" w:hAnsi="GHEA Grapalat" w:cs="Sylfaen"/>
          <w:lang w:val="es-ES"/>
        </w:rPr>
        <w:t>օր</w:t>
      </w:r>
      <w:r w:rsidRPr="00AA608E">
        <w:rPr>
          <w:rFonts w:ascii="GHEA Grapalat" w:hAnsi="GHEA Grapalat" w:cs="Arial"/>
          <w:lang w:val="es-ES"/>
        </w:rPr>
        <w:t xml:space="preserve"> </w:t>
      </w:r>
      <w:r w:rsidRPr="00AA608E">
        <w:rPr>
          <w:rFonts w:ascii="GHEA Grapalat" w:hAnsi="GHEA Grapalat" w:cs="Sylfaen"/>
          <w:lang w:val="es-ES"/>
        </w:rPr>
        <w:t>է</w:t>
      </w:r>
      <w:r w:rsidRPr="00AA608E">
        <w:rPr>
          <w:rFonts w:ascii="GHEA Grapalat" w:hAnsi="GHEA Grapalat" w:cs="Tahoma"/>
          <w:lang w:val="es-ES"/>
        </w:rPr>
        <w:t>։</w:t>
      </w:r>
      <w:r w:rsidRPr="00AA608E">
        <w:rPr>
          <w:rFonts w:ascii="GHEA Grapalat" w:hAnsi="GHEA Grapalat"/>
          <w:lang w:val="es-ES"/>
        </w:rPr>
        <w:t xml:space="preserve"> </w:t>
      </w:r>
      <w:r w:rsidRPr="00AA608E">
        <w:rPr>
          <w:rFonts w:ascii="GHEA Grapalat" w:hAnsi="GHEA Grapalat" w:cs="Sylfaen"/>
          <w:lang w:val="es-ES"/>
        </w:rPr>
        <w:t>Անգործության</w:t>
      </w:r>
      <w:r w:rsidRPr="00AA608E">
        <w:rPr>
          <w:rFonts w:ascii="GHEA Grapalat" w:hAnsi="GHEA Grapalat" w:cs="Arial"/>
          <w:lang w:val="es-ES"/>
        </w:rPr>
        <w:t xml:space="preserve"> </w:t>
      </w:r>
      <w:r w:rsidRPr="00AA608E">
        <w:rPr>
          <w:rFonts w:ascii="GHEA Grapalat" w:hAnsi="GHEA Grapalat" w:cs="Sylfaen"/>
          <w:lang w:val="es-ES"/>
        </w:rPr>
        <w:t>ժամկետը</w:t>
      </w:r>
      <w:r w:rsidRPr="00AA608E">
        <w:rPr>
          <w:rFonts w:ascii="GHEA Grapalat" w:hAnsi="GHEA Grapalat" w:cs="Arial"/>
          <w:lang w:val="es-ES"/>
        </w:rPr>
        <w:t xml:space="preserve"> </w:t>
      </w:r>
      <w:r w:rsidRPr="00AA608E">
        <w:rPr>
          <w:rFonts w:ascii="GHEA Grapalat" w:hAnsi="GHEA Grapalat" w:cs="Sylfaen"/>
          <w:lang w:val="es-ES"/>
        </w:rPr>
        <w:t>կիրառելի</w:t>
      </w:r>
      <w:r w:rsidRPr="00AA608E">
        <w:rPr>
          <w:rFonts w:ascii="GHEA Grapalat" w:hAnsi="GHEA Grapalat" w:cs="Arial"/>
          <w:lang w:val="es-ES"/>
        </w:rPr>
        <w:t xml:space="preserve"> </w:t>
      </w:r>
      <w:r w:rsidRPr="00AA608E">
        <w:rPr>
          <w:rFonts w:ascii="GHEA Grapalat" w:hAnsi="GHEA Grapalat" w:cs="Sylfaen"/>
          <w:lang w:val="es-ES"/>
        </w:rPr>
        <w:t>չէ</w:t>
      </w:r>
      <w:r w:rsidRPr="00AA608E">
        <w:rPr>
          <w:rFonts w:ascii="GHEA Grapalat" w:hAnsi="GHEA Grapalat" w:cs="Arial"/>
          <w:lang w:val="es-ES"/>
        </w:rPr>
        <w:t xml:space="preserve">, </w:t>
      </w:r>
      <w:r w:rsidRPr="00AA608E">
        <w:rPr>
          <w:rFonts w:ascii="GHEA Grapalat" w:hAnsi="GHEA Grapalat" w:cs="Sylfaen"/>
          <w:lang w:val="es-ES"/>
        </w:rPr>
        <w:t>եթե</w:t>
      </w:r>
      <w:r w:rsidRPr="00AA608E">
        <w:rPr>
          <w:rFonts w:ascii="GHEA Grapalat" w:hAnsi="GHEA Grapalat" w:cs="Arial"/>
          <w:lang w:val="es-ES"/>
        </w:rPr>
        <w:t xml:space="preserve"> </w:t>
      </w:r>
      <w:r w:rsidRPr="00AA608E">
        <w:rPr>
          <w:rFonts w:ascii="GHEA Grapalat" w:hAnsi="GHEA Grapalat" w:cs="Sylfaen"/>
          <w:lang w:val="es-ES"/>
        </w:rPr>
        <w:t>միայն</w:t>
      </w:r>
      <w:r w:rsidRPr="00AA608E">
        <w:rPr>
          <w:rFonts w:ascii="GHEA Grapalat" w:hAnsi="GHEA Grapalat" w:cs="Arial"/>
          <w:lang w:val="es-ES"/>
        </w:rPr>
        <w:t xml:space="preserve"> </w:t>
      </w:r>
      <w:r w:rsidRPr="00AA608E">
        <w:rPr>
          <w:rFonts w:ascii="GHEA Grapalat" w:hAnsi="GHEA Grapalat" w:cs="Sylfaen"/>
          <w:lang w:val="es-ES"/>
        </w:rPr>
        <w:t>մեկ</w:t>
      </w:r>
      <w:r w:rsidRPr="00AA608E">
        <w:rPr>
          <w:rFonts w:ascii="GHEA Grapalat" w:hAnsi="GHEA Grapalat" w:cs="Arial"/>
          <w:lang w:val="es-ES"/>
        </w:rPr>
        <w:t xml:space="preserve"> մ</w:t>
      </w:r>
      <w:r w:rsidRPr="00AA608E">
        <w:rPr>
          <w:rFonts w:ascii="GHEA Grapalat" w:hAnsi="GHEA Grapalat" w:cs="Sylfaen"/>
          <w:lang w:val="es-ES"/>
        </w:rPr>
        <w:t>ասնակից է հայտ ներկայացրել</w:t>
      </w:r>
      <w:r w:rsidRPr="00AA608E">
        <w:rPr>
          <w:rFonts w:ascii="GHEA Grapalat" w:hAnsi="GHEA Grapalat"/>
          <w:i/>
          <w:lang w:val="es-ES"/>
        </w:rPr>
        <w:t>,</w:t>
      </w:r>
      <w:r w:rsidRPr="00AA608E">
        <w:rPr>
          <w:rFonts w:ascii="GHEA Grapalat" w:hAnsi="GHEA Grapalat"/>
          <w:lang w:val="es-ES"/>
        </w:rPr>
        <w:t xml:space="preserve"> </w:t>
      </w:r>
      <w:r w:rsidRPr="00AA608E">
        <w:rPr>
          <w:rFonts w:ascii="GHEA Grapalat" w:hAnsi="GHEA Grapalat" w:cs="Sylfaen"/>
          <w:lang w:val="es-ES"/>
        </w:rPr>
        <w:t>որի</w:t>
      </w:r>
      <w:r w:rsidRPr="00AA608E">
        <w:rPr>
          <w:rFonts w:ascii="GHEA Grapalat" w:hAnsi="GHEA Grapalat" w:cs="Arial"/>
          <w:lang w:val="es-ES"/>
        </w:rPr>
        <w:t xml:space="preserve"> </w:t>
      </w:r>
      <w:r w:rsidRPr="00AA608E">
        <w:rPr>
          <w:rFonts w:ascii="GHEA Grapalat" w:hAnsi="GHEA Grapalat" w:cs="Sylfaen"/>
          <w:lang w:val="es-ES"/>
        </w:rPr>
        <w:t>հետ</w:t>
      </w:r>
      <w:r w:rsidRPr="00AA608E">
        <w:rPr>
          <w:rFonts w:ascii="GHEA Grapalat" w:hAnsi="GHEA Grapalat" w:cs="Arial"/>
          <w:lang w:val="es-ES"/>
        </w:rPr>
        <w:t xml:space="preserve"> </w:t>
      </w:r>
      <w:r w:rsidRPr="00AA608E">
        <w:rPr>
          <w:rFonts w:ascii="GHEA Grapalat" w:hAnsi="GHEA Grapalat" w:cs="Sylfaen"/>
          <w:lang w:val="es-ES"/>
        </w:rPr>
        <w:t>կնքվում</w:t>
      </w:r>
      <w:r w:rsidRPr="00AA608E">
        <w:rPr>
          <w:rFonts w:ascii="GHEA Grapalat" w:hAnsi="GHEA Grapalat" w:cs="Arial"/>
          <w:lang w:val="es-ES"/>
        </w:rPr>
        <w:t xml:space="preserve"> </w:t>
      </w:r>
      <w:r w:rsidRPr="00AA608E">
        <w:rPr>
          <w:rFonts w:ascii="GHEA Grapalat" w:hAnsi="GHEA Grapalat" w:cs="Sylfaen"/>
          <w:lang w:val="es-ES"/>
        </w:rPr>
        <w:t>է</w:t>
      </w:r>
      <w:r w:rsidRPr="00AA608E">
        <w:rPr>
          <w:rFonts w:ascii="GHEA Grapalat" w:hAnsi="GHEA Grapalat" w:cs="Arial"/>
          <w:lang w:val="es-ES"/>
        </w:rPr>
        <w:t xml:space="preserve"> </w:t>
      </w:r>
      <w:r w:rsidRPr="00AA608E">
        <w:rPr>
          <w:rFonts w:ascii="GHEA Grapalat" w:hAnsi="GHEA Grapalat" w:cs="Sylfaen"/>
          <w:lang w:val="es-ES"/>
        </w:rPr>
        <w:t>պայմանագիր</w:t>
      </w:r>
      <w:r w:rsidRPr="00AA608E">
        <w:rPr>
          <w:rFonts w:ascii="GHEA Grapalat" w:hAnsi="GHEA Grapalat" w:cs="Arial"/>
          <w:lang w:val="es-ES"/>
        </w:rPr>
        <w:t>:</w:t>
      </w:r>
    </w:p>
    <w:p w:rsidR="008E0B31" w:rsidRPr="00AA608E" w:rsidRDefault="008E0B31" w:rsidP="008E0B31">
      <w:pPr>
        <w:pStyle w:val="23"/>
        <w:spacing w:line="240" w:lineRule="auto"/>
        <w:ind w:firstLine="567"/>
        <w:rPr>
          <w:rFonts w:ascii="GHEA Grapalat" w:hAnsi="GHEA Grapalat" w:cs="Sylfaen"/>
          <w:szCs w:val="24"/>
          <w:lang w:val="es-ES"/>
        </w:rPr>
      </w:pPr>
      <w:r w:rsidRPr="00AA608E">
        <w:rPr>
          <w:rFonts w:ascii="GHEA Grapalat" w:hAnsi="GHEA Grapalat" w:cs="Sylfaen"/>
          <w:szCs w:val="24"/>
          <w:lang w:val="ru-RU"/>
        </w:rPr>
        <w:t>Պատվիրատուն</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պայմանագիրը</w:t>
      </w:r>
      <w:r w:rsidRPr="00AA608E">
        <w:rPr>
          <w:rFonts w:ascii="GHEA Grapalat" w:hAnsi="GHEA Grapalat" w:cs="Sylfaen"/>
          <w:szCs w:val="24"/>
          <w:lang w:val="es-ES"/>
        </w:rPr>
        <w:t xml:space="preserve"> </w:t>
      </w:r>
      <w:r w:rsidRPr="00AA608E">
        <w:rPr>
          <w:rFonts w:ascii="GHEA Grapalat" w:hAnsi="GHEA Grapalat" w:cs="Sylfaen"/>
          <w:szCs w:val="24"/>
          <w:lang w:val="ru-RU"/>
        </w:rPr>
        <w:t>կնքում</w:t>
      </w:r>
      <w:r w:rsidRPr="00AA608E">
        <w:rPr>
          <w:rFonts w:ascii="GHEA Grapalat" w:hAnsi="GHEA Grapalat" w:cs="Sylfaen"/>
          <w:szCs w:val="24"/>
          <w:lang w:val="es-ES"/>
        </w:rPr>
        <w:t xml:space="preserve"> </w:t>
      </w:r>
      <w:r w:rsidRPr="00AA608E">
        <w:rPr>
          <w:rFonts w:ascii="GHEA Grapalat" w:hAnsi="GHEA Grapalat" w:cs="Sylfaen"/>
          <w:szCs w:val="24"/>
          <w:lang w:val="ru-RU"/>
        </w:rPr>
        <w:t>է</w:t>
      </w:r>
      <w:r w:rsidRPr="00AA608E">
        <w:rPr>
          <w:rFonts w:ascii="GHEA Grapalat" w:hAnsi="GHEA Grapalat" w:cs="Sylfaen"/>
          <w:szCs w:val="24"/>
          <w:lang w:val="es-ES"/>
        </w:rPr>
        <w:t xml:space="preserve">, </w:t>
      </w:r>
      <w:r w:rsidRPr="00AA608E">
        <w:rPr>
          <w:rFonts w:ascii="GHEA Grapalat" w:hAnsi="GHEA Grapalat" w:cs="Sylfaen"/>
          <w:szCs w:val="24"/>
          <w:lang w:val="ru-RU"/>
        </w:rPr>
        <w:t>եթե</w:t>
      </w:r>
      <w:r w:rsidRPr="00AA608E">
        <w:rPr>
          <w:rFonts w:ascii="GHEA Grapalat" w:hAnsi="GHEA Grapalat" w:cs="Sylfaen"/>
          <w:szCs w:val="24"/>
          <w:lang w:val="es-ES"/>
        </w:rPr>
        <w:t xml:space="preserve"> </w:t>
      </w:r>
      <w:r w:rsidRPr="00AA608E">
        <w:rPr>
          <w:rFonts w:ascii="GHEA Grapalat" w:hAnsi="GHEA Grapalat" w:cs="Sylfaen"/>
          <w:szCs w:val="24"/>
          <w:lang w:val="ru-RU"/>
        </w:rPr>
        <w:t>սույն</w:t>
      </w:r>
      <w:r w:rsidRPr="00AA608E">
        <w:rPr>
          <w:rFonts w:ascii="GHEA Grapalat" w:hAnsi="GHEA Grapalat" w:cs="Sylfaen"/>
          <w:szCs w:val="24"/>
          <w:lang w:val="es-ES"/>
        </w:rPr>
        <w:t xml:space="preserve"> </w:t>
      </w:r>
      <w:r w:rsidRPr="00AA608E">
        <w:rPr>
          <w:rFonts w:ascii="GHEA Grapalat" w:hAnsi="GHEA Grapalat" w:cs="Sylfaen"/>
          <w:szCs w:val="24"/>
          <w:lang w:val="ru-RU"/>
        </w:rPr>
        <w:t>կետով</w:t>
      </w:r>
      <w:r w:rsidRPr="00AA608E">
        <w:rPr>
          <w:rFonts w:ascii="GHEA Grapalat" w:hAnsi="GHEA Grapalat" w:cs="Sylfaen"/>
          <w:szCs w:val="24"/>
          <w:lang w:val="es-ES"/>
        </w:rPr>
        <w:t xml:space="preserve"> </w:t>
      </w:r>
      <w:r w:rsidRPr="00AA608E">
        <w:rPr>
          <w:rFonts w:ascii="GHEA Grapalat" w:hAnsi="GHEA Grapalat" w:cs="Sylfaen"/>
          <w:szCs w:val="24"/>
          <w:lang w:val="ru-RU"/>
        </w:rPr>
        <w:t>նախատեսված</w:t>
      </w:r>
      <w:r w:rsidRPr="00AA608E">
        <w:rPr>
          <w:rFonts w:ascii="GHEA Grapalat" w:hAnsi="GHEA Grapalat" w:cs="Sylfaen"/>
          <w:szCs w:val="24"/>
          <w:lang w:val="es-ES"/>
        </w:rPr>
        <w:t xml:space="preserve"> </w:t>
      </w:r>
      <w:r w:rsidRPr="00AA608E">
        <w:rPr>
          <w:rFonts w:ascii="GHEA Grapalat" w:hAnsi="GHEA Grapalat" w:cs="Sylfaen"/>
          <w:szCs w:val="24"/>
          <w:lang w:val="ru-RU"/>
        </w:rPr>
        <w:t>անգործության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ժամկետում</w:t>
      </w:r>
      <w:r w:rsidRPr="00AA608E">
        <w:rPr>
          <w:rFonts w:ascii="GHEA Grapalat" w:hAnsi="GHEA Grapalat" w:cs="Sylfaen"/>
          <w:szCs w:val="24"/>
          <w:lang w:val="es-ES"/>
        </w:rPr>
        <w:t xml:space="preserve"> </w:t>
      </w:r>
      <w:r w:rsidRPr="00AA608E">
        <w:rPr>
          <w:rFonts w:ascii="GHEA Grapalat" w:hAnsi="GHEA Grapalat" w:cs="Sylfaen"/>
          <w:szCs w:val="24"/>
          <w:lang w:val="ru-RU"/>
        </w:rPr>
        <w:t>որևէ</w:t>
      </w:r>
      <w:r w:rsidRPr="00AA608E">
        <w:rPr>
          <w:rFonts w:ascii="GHEA Grapalat" w:hAnsi="GHEA Grapalat" w:cs="Sylfaen"/>
          <w:szCs w:val="24"/>
          <w:lang w:val="es-ES"/>
        </w:rPr>
        <w:t xml:space="preserve"> մ</w:t>
      </w:r>
      <w:r w:rsidRPr="00AA608E">
        <w:rPr>
          <w:rFonts w:ascii="GHEA Grapalat" w:hAnsi="GHEA Grapalat" w:cs="Sylfaen"/>
          <w:szCs w:val="24"/>
          <w:lang w:val="ru-RU"/>
        </w:rPr>
        <w:t>ասնակից</w:t>
      </w:r>
      <w:r w:rsidRPr="00AA608E">
        <w:rPr>
          <w:rFonts w:ascii="GHEA Grapalat" w:hAnsi="GHEA Grapalat" w:cs="Sylfaen"/>
          <w:szCs w:val="24"/>
          <w:lang w:val="es-ES"/>
        </w:rPr>
        <w:t xml:space="preserve"> </w:t>
      </w:r>
      <w:r w:rsidRPr="00AA608E">
        <w:rPr>
          <w:rFonts w:ascii="GHEA Grapalat" w:hAnsi="GHEA Grapalat" w:cs="Sylfaen"/>
        </w:rPr>
        <w:t>գնումների հետ կապված բողոքներ քննող անձին</w:t>
      </w:r>
      <w:r w:rsidRPr="00AA608E">
        <w:rPr>
          <w:rFonts w:ascii="GHEA Grapalat" w:hAnsi="GHEA Grapalat" w:cs="Sylfaen"/>
          <w:szCs w:val="24"/>
          <w:lang w:val="es-ES"/>
        </w:rPr>
        <w:t xml:space="preserve"> </w:t>
      </w:r>
      <w:r w:rsidRPr="00AA608E">
        <w:rPr>
          <w:rFonts w:ascii="GHEA Grapalat" w:hAnsi="GHEA Grapalat" w:cs="Sylfaen"/>
          <w:szCs w:val="24"/>
          <w:lang w:val="ru-RU"/>
        </w:rPr>
        <w:t>չի</w:t>
      </w:r>
      <w:r w:rsidRPr="00AA608E">
        <w:rPr>
          <w:rFonts w:ascii="GHEA Grapalat" w:hAnsi="GHEA Grapalat" w:cs="Sylfaen"/>
          <w:szCs w:val="24"/>
          <w:lang w:val="es-ES"/>
        </w:rPr>
        <w:t xml:space="preserve"> </w:t>
      </w:r>
      <w:r w:rsidRPr="00AA608E">
        <w:rPr>
          <w:rFonts w:ascii="GHEA Grapalat" w:hAnsi="GHEA Grapalat" w:cs="Sylfaen"/>
          <w:szCs w:val="24"/>
          <w:lang w:val="ru-RU"/>
        </w:rPr>
        <w:t>բողոքարկում</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w:t>
      </w:r>
      <w:r w:rsidRPr="00AA608E">
        <w:rPr>
          <w:rFonts w:ascii="GHEA Grapalat" w:hAnsi="GHEA Grapalat" w:cs="Sylfaen"/>
          <w:szCs w:val="24"/>
          <w:lang w:val="es-ES"/>
        </w:rPr>
        <w:t xml:space="preserve"> </w:t>
      </w:r>
      <w:r w:rsidRPr="00AA608E">
        <w:rPr>
          <w:rFonts w:ascii="GHEA Grapalat" w:hAnsi="GHEA Grapalat" w:cs="Sylfaen"/>
          <w:szCs w:val="24"/>
          <w:lang w:val="ru-RU"/>
        </w:rPr>
        <w:t>կնքելու</w:t>
      </w:r>
      <w:r w:rsidRPr="00AA608E">
        <w:rPr>
          <w:rFonts w:ascii="GHEA Grapalat" w:hAnsi="GHEA Grapalat" w:cs="Sylfaen"/>
          <w:szCs w:val="24"/>
          <w:lang w:val="es-ES"/>
        </w:rPr>
        <w:t xml:space="preserve"> </w:t>
      </w:r>
      <w:r w:rsidRPr="00AA608E">
        <w:rPr>
          <w:rFonts w:ascii="GHEA Grapalat" w:hAnsi="GHEA Grapalat" w:cs="Sylfaen"/>
          <w:szCs w:val="24"/>
          <w:lang w:val="ru-RU"/>
        </w:rPr>
        <w:t>մասին</w:t>
      </w:r>
      <w:r w:rsidRPr="00AA608E">
        <w:rPr>
          <w:rFonts w:ascii="GHEA Grapalat" w:hAnsi="GHEA Grapalat" w:cs="Sylfaen"/>
          <w:szCs w:val="24"/>
          <w:lang w:val="es-ES"/>
        </w:rPr>
        <w:t xml:space="preserve"> </w:t>
      </w:r>
      <w:r w:rsidRPr="00AA608E">
        <w:rPr>
          <w:rFonts w:ascii="GHEA Grapalat" w:hAnsi="GHEA Grapalat" w:cs="Sylfaen"/>
          <w:szCs w:val="24"/>
          <w:lang w:val="ru-RU"/>
        </w:rPr>
        <w:t>որոշումը։</w:t>
      </w:r>
      <w:r w:rsidRPr="00AA608E">
        <w:rPr>
          <w:rFonts w:ascii="GHEA Grapalat" w:hAnsi="GHEA Grapalat" w:cs="Sylfaen"/>
          <w:szCs w:val="24"/>
          <w:lang w:val="es-ES"/>
        </w:rPr>
        <w:t xml:space="preserve"> </w:t>
      </w:r>
      <w:r w:rsidRPr="00AA608E">
        <w:rPr>
          <w:rFonts w:ascii="GHEA Grapalat" w:hAnsi="GHEA Grapalat" w:cs="Sylfaen"/>
          <w:szCs w:val="24"/>
          <w:lang w:val="ru-RU"/>
        </w:rPr>
        <w:t>Մինչև</w:t>
      </w:r>
      <w:r w:rsidRPr="00AA608E">
        <w:rPr>
          <w:rFonts w:ascii="GHEA Grapalat" w:hAnsi="GHEA Grapalat" w:cs="Sylfaen"/>
          <w:szCs w:val="24"/>
          <w:lang w:val="es-ES"/>
        </w:rPr>
        <w:t xml:space="preserve"> </w:t>
      </w:r>
      <w:r w:rsidRPr="00AA608E">
        <w:rPr>
          <w:rFonts w:ascii="GHEA Grapalat" w:hAnsi="GHEA Grapalat" w:cs="Sylfaen"/>
          <w:szCs w:val="24"/>
          <w:lang w:val="ru-RU"/>
        </w:rPr>
        <w:t>անգործության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ժամկետը</w:t>
      </w:r>
      <w:r w:rsidRPr="00AA608E">
        <w:rPr>
          <w:rFonts w:ascii="GHEA Grapalat" w:hAnsi="GHEA Grapalat" w:cs="Sylfaen"/>
          <w:szCs w:val="24"/>
          <w:lang w:val="es-ES"/>
        </w:rPr>
        <w:t xml:space="preserve"> </w:t>
      </w:r>
      <w:r w:rsidRPr="00AA608E">
        <w:rPr>
          <w:rFonts w:ascii="GHEA Grapalat" w:hAnsi="GHEA Grapalat" w:cs="Sylfaen"/>
          <w:szCs w:val="24"/>
          <w:lang w:val="ru-RU"/>
        </w:rPr>
        <w:t>լրանալը</w:t>
      </w:r>
      <w:r w:rsidRPr="00AA608E">
        <w:rPr>
          <w:rFonts w:ascii="GHEA Grapalat" w:hAnsi="GHEA Grapalat" w:cs="Sylfaen"/>
          <w:szCs w:val="24"/>
          <w:lang w:val="es-ES"/>
        </w:rPr>
        <w:t xml:space="preserve"> </w:t>
      </w:r>
      <w:r w:rsidRPr="00AA608E">
        <w:rPr>
          <w:rFonts w:ascii="GHEA Grapalat" w:hAnsi="GHEA Grapalat" w:cs="Sylfaen"/>
          <w:szCs w:val="24"/>
          <w:lang w:val="ru-RU"/>
        </w:rPr>
        <w:t>կամ</w:t>
      </w:r>
      <w:r w:rsidRPr="00AA608E">
        <w:rPr>
          <w:rFonts w:ascii="GHEA Grapalat" w:hAnsi="GHEA Grapalat" w:cs="Sylfaen"/>
          <w:szCs w:val="24"/>
          <w:lang w:val="es-ES"/>
        </w:rPr>
        <w:t xml:space="preserve"> </w:t>
      </w:r>
      <w:r w:rsidRPr="00AA608E">
        <w:rPr>
          <w:rFonts w:ascii="GHEA Grapalat" w:hAnsi="GHEA Grapalat" w:cs="Sylfaen"/>
          <w:szCs w:val="24"/>
          <w:lang w:val="ru-RU"/>
        </w:rPr>
        <w:t>առանց</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w:t>
      </w:r>
      <w:r w:rsidRPr="00AA608E">
        <w:rPr>
          <w:rFonts w:ascii="GHEA Grapalat" w:hAnsi="GHEA Grapalat" w:cs="Sylfaen"/>
          <w:szCs w:val="24"/>
          <w:lang w:val="es-ES"/>
        </w:rPr>
        <w:t xml:space="preserve"> </w:t>
      </w:r>
      <w:r w:rsidRPr="00AA608E">
        <w:rPr>
          <w:rFonts w:ascii="GHEA Grapalat" w:hAnsi="GHEA Grapalat" w:cs="Sylfaen"/>
          <w:szCs w:val="24"/>
          <w:lang w:val="ru-RU"/>
        </w:rPr>
        <w:t>կնքելու</w:t>
      </w:r>
      <w:r w:rsidRPr="00AA608E">
        <w:rPr>
          <w:rFonts w:ascii="GHEA Grapalat" w:hAnsi="GHEA Grapalat" w:cs="Sylfaen"/>
          <w:szCs w:val="24"/>
          <w:lang w:val="es-ES"/>
        </w:rPr>
        <w:t xml:space="preserve"> </w:t>
      </w:r>
      <w:r w:rsidRPr="00AA608E">
        <w:rPr>
          <w:rFonts w:ascii="GHEA Grapalat" w:hAnsi="GHEA Grapalat" w:cs="Sylfaen"/>
          <w:szCs w:val="24"/>
          <w:lang w:val="ru-RU"/>
        </w:rPr>
        <w:t>մասին</w:t>
      </w:r>
      <w:r w:rsidRPr="00AA608E">
        <w:rPr>
          <w:rFonts w:ascii="GHEA Grapalat" w:hAnsi="GHEA Grapalat" w:cs="Sylfaen"/>
          <w:szCs w:val="24"/>
          <w:lang w:val="es-ES"/>
        </w:rPr>
        <w:t xml:space="preserve"> </w:t>
      </w:r>
      <w:r w:rsidRPr="00AA608E">
        <w:rPr>
          <w:rFonts w:ascii="GHEA Grapalat" w:hAnsi="GHEA Grapalat" w:cs="Sylfaen"/>
          <w:szCs w:val="24"/>
          <w:lang w:val="ru-RU"/>
        </w:rPr>
        <w:t>հայտարարության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հրապարակման</w:t>
      </w:r>
      <w:r w:rsidRPr="00AA608E">
        <w:rPr>
          <w:rFonts w:ascii="GHEA Grapalat" w:hAnsi="GHEA Grapalat" w:cs="Sylfaen"/>
          <w:szCs w:val="24"/>
          <w:lang w:val="es-ES"/>
        </w:rPr>
        <w:t xml:space="preserve"> </w:t>
      </w:r>
      <w:r w:rsidRPr="00AA608E">
        <w:rPr>
          <w:rFonts w:ascii="GHEA Grapalat" w:hAnsi="GHEA Grapalat" w:cs="Sylfaen"/>
          <w:szCs w:val="24"/>
          <w:lang w:val="ru-RU"/>
        </w:rPr>
        <w:t>կնք</w:t>
      </w:r>
      <w:r w:rsidRPr="00AA608E">
        <w:rPr>
          <w:rFonts w:ascii="GHEA Grapalat" w:hAnsi="GHEA Grapalat" w:cs="Sylfaen"/>
          <w:szCs w:val="24"/>
          <w:lang w:val="en-US"/>
        </w:rPr>
        <w:t>վ</w:t>
      </w:r>
      <w:r w:rsidRPr="00AA608E">
        <w:rPr>
          <w:rFonts w:ascii="GHEA Grapalat" w:hAnsi="GHEA Grapalat" w:cs="Sylfaen"/>
          <w:szCs w:val="24"/>
          <w:lang w:val="ru-RU"/>
        </w:rPr>
        <w:t>ած</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պայմանագիրն</w:t>
      </w:r>
      <w:r w:rsidRPr="00AA608E">
        <w:rPr>
          <w:rFonts w:ascii="GHEA Grapalat" w:hAnsi="GHEA Grapalat" w:cs="Sylfaen"/>
          <w:szCs w:val="24"/>
          <w:lang w:val="es-ES"/>
        </w:rPr>
        <w:t xml:space="preserve"> </w:t>
      </w:r>
      <w:r w:rsidRPr="00AA608E">
        <w:rPr>
          <w:rFonts w:ascii="GHEA Grapalat" w:hAnsi="GHEA Grapalat" w:cs="Sylfaen"/>
          <w:szCs w:val="24"/>
          <w:lang w:val="ru-RU"/>
        </w:rPr>
        <w:t>առ</w:t>
      </w:r>
      <w:r w:rsidRPr="00AA608E">
        <w:rPr>
          <w:rFonts w:ascii="GHEA Grapalat" w:hAnsi="GHEA Grapalat" w:cs="Sylfaen"/>
          <w:szCs w:val="24"/>
          <w:lang w:val="es-ES"/>
        </w:rPr>
        <w:t xml:space="preserve"> </w:t>
      </w:r>
      <w:r w:rsidRPr="00AA608E">
        <w:rPr>
          <w:rFonts w:ascii="GHEA Grapalat" w:hAnsi="GHEA Grapalat" w:cs="Sylfaen"/>
          <w:szCs w:val="24"/>
          <w:lang w:val="ru-RU"/>
        </w:rPr>
        <w:t>ոչինչ</w:t>
      </w:r>
      <w:r w:rsidRPr="00AA608E">
        <w:rPr>
          <w:rFonts w:ascii="GHEA Grapalat" w:hAnsi="GHEA Grapalat" w:cs="Sylfaen"/>
          <w:szCs w:val="24"/>
          <w:lang w:val="es-ES"/>
        </w:rPr>
        <w:t xml:space="preserve"> </w:t>
      </w:r>
      <w:r w:rsidRPr="00AA608E">
        <w:rPr>
          <w:rFonts w:ascii="GHEA Grapalat" w:hAnsi="GHEA Grapalat" w:cs="Sylfaen"/>
          <w:szCs w:val="24"/>
          <w:lang w:val="ru-RU"/>
        </w:rPr>
        <w:t>է։</w:t>
      </w:r>
    </w:p>
    <w:p w:rsidR="008E0B31" w:rsidRPr="00AA608E" w:rsidRDefault="008E0B31" w:rsidP="008E0B31">
      <w:pPr>
        <w:ind w:firstLine="567"/>
        <w:jc w:val="center"/>
        <w:rPr>
          <w:rFonts w:ascii="GHEA Grapalat" w:hAnsi="GHEA Grapalat"/>
          <w:b/>
          <w:sz w:val="20"/>
          <w:lang w:val="es-ES"/>
        </w:rPr>
      </w:pPr>
    </w:p>
    <w:p w:rsidR="008E0B31" w:rsidRPr="00AA608E" w:rsidRDefault="008E0B31" w:rsidP="008E0B31">
      <w:pPr>
        <w:ind w:firstLine="567"/>
        <w:jc w:val="center"/>
        <w:rPr>
          <w:rFonts w:ascii="GHEA Grapalat" w:hAnsi="GHEA Grapalat"/>
          <w:b/>
          <w:sz w:val="20"/>
          <w:lang w:val="es-ES"/>
        </w:rPr>
      </w:pPr>
    </w:p>
    <w:p w:rsidR="008E0B31" w:rsidRPr="00AA608E" w:rsidRDefault="008E0B31" w:rsidP="008E0B31">
      <w:pPr>
        <w:jc w:val="center"/>
        <w:rPr>
          <w:rFonts w:ascii="GHEA Grapalat" w:hAnsi="GHEA Grapalat" w:cs="Arial"/>
          <w:b/>
          <w:iCs/>
          <w:sz w:val="20"/>
          <w:lang w:val="af-ZA"/>
        </w:rPr>
      </w:pPr>
      <w:r w:rsidRPr="00AA608E">
        <w:rPr>
          <w:rFonts w:ascii="GHEA Grapalat" w:hAnsi="GHEA Grapalat"/>
          <w:b/>
          <w:iCs/>
          <w:sz w:val="20"/>
          <w:lang w:val="es-ES"/>
        </w:rPr>
        <w:t>9</w:t>
      </w:r>
      <w:r w:rsidRPr="00AA608E">
        <w:rPr>
          <w:rFonts w:ascii="GHEA Grapalat" w:hAnsi="GHEA Grapalat"/>
          <w:b/>
          <w:iCs/>
          <w:sz w:val="20"/>
          <w:lang w:val="af-ZA"/>
        </w:rPr>
        <w:t xml:space="preserve">. </w:t>
      </w:r>
      <w:r w:rsidRPr="00AA608E">
        <w:rPr>
          <w:rFonts w:ascii="GHEA Grapalat" w:hAnsi="GHEA Grapalat" w:cs="Sylfaen"/>
          <w:b/>
          <w:iCs/>
          <w:sz w:val="20"/>
          <w:lang w:val="af-ZA"/>
        </w:rPr>
        <w:t>ՊԱՅՄԱՆԱԳՐԻ</w:t>
      </w:r>
      <w:r w:rsidRPr="00AA608E">
        <w:rPr>
          <w:rFonts w:ascii="GHEA Grapalat" w:hAnsi="GHEA Grapalat" w:cs="Arial"/>
          <w:b/>
          <w:iCs/>
          <w:sz w:val="20"/>
          <w:lang w:val="af-ZA"/>
        </w:rPr>
        <w:t xml:space="preserve"> </w:t>
      </w:r>
      <w:r w:rsidRPr="00AA608E">
        <w:rPr>
          <w:rFonts w:ascii="GHEA Grapalat" w:hAnsi="GHEA Grapalat" w:cs="Sylfaen"/>
          <w:b/>
          <w:iCs/>
          <w:sz w:val="20"/>
          <w:lang w:val="af-ZA"/>
        </w:rPr>
        <w:t>ԿՆՔՈՒՄԸ</w:t>
      </w:r>
      <w:r w:rsidRPr="00AA608E">
        <w:rPr>
          <w:rFonts w:ascii="GHEA Grapalat" w:hAnsi="GHEA Grapalat" w:cs="Arial"/>
          <w:b/>
          <w:iCs/>
          <w:sz w:val="20"/>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iCs/>
          <w:sz w:val="20"/>
          <w:lang w:val="es-ES"/>
        </w:rPr>
        <w:t>9</w:t>
      </w:r>
      <w:r w:rsidRPr="00AA608E">
        <w:rPr>
          <w:rFonts w:ascii="GHEA Grapalat" w:hAnsi="GHEA Grapalat"/>
          <w:iCs/>
          <w:sz w:val="20"/>
          <w:lang w:val="af-ZA"/>
        </w:rPr>
        <w:t xml:space="preserve">.1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որոշման</w:t>
      </w:r>
      <w:r w:rsidRPr="00AA608E">
        <w:rPr>
          <w:rFonts w:ascii="GHEA Grapalat" w:hAnsi="GHEA Grapalat" w:cs="Sylfaen"/>
          <w:sz w:val="20"/>
          <w:lang w:val="af-ZA"/>
        </w:rPr>
        <w:t xml:space="preserve"> </w:t>
      </w:r>
      <w:r w:rsidRPr="00AA608E">
        <w:rPr>
          <w:rFonts w:ascii="GHEA Grapalat" w:hAnsi="GHEA Grapalat" w:cs="Sylfaen"/>
          <w:sz w:val="20"/>
          <w:lang w:val="ru-RU"/>
        </w:rPr>
        <w:t>հիման</w:t>
      </w:r>
      <w:r w:rsidRPr="00AA608E">
        <w:rPr>
          <w:rFonts w:ascii="GHEA Grapalat" w:hAnsi="GHEA Grapalat" w:cs="Sylfaen"/>
          <w:sz w:val="20"/>
          <w:lang w:val="af-ZA"/>
        </w:rPr>
        <w:t xml:space="preserve"> </w:t>
      </w:r>
      <w:r w:rsidRPr="00AA608E">
        <w:rPr>
          <w:rFonts w:ascii="GHEA Grapalat" w:hAnsi="GHEA Grapalat" w:cs="Sylfaen"/>
          <w:sz w:val="20"/>
          <w:lang w:val="ru-RU"/>
        </w:rPr>
        <w:t>վրա</w:t>
      </w:r>
      <w:r w:rsidRPr="00AA608E">
        <w:rPr>
          <w:rFonts w:ascii="GHEA Grapalat" w:hAnsi="GHEA Grapalat" w:cs="Sylfaen"/>
          <w:sz w:val="20"/>
          <w:lang w:val="af-ZA"/>
        </w:rPr>
        <w:t xml:space="preserve">` </w:t>
      </w:r>
      <w:r w:rsidRPr="00AA608E">
        <w:rPr>
          <w:rFonts w:ascii="GHEA Grapalat" w:hAnsi="GHEA Grapalat" w:cs="Sylfaen"/>
          <w:sz w:val="20"/>
        </w:rPr>
        <w:t>պ</w:t>
      </w:r>
      <w:r w:rsidRPr="00AA608E">
        <w:rPr>
          <w:rFonts w:ascii="GHEA Grapalat" w:hAnsi="GHEA Grapalat" w:cs="Sylfaen"/>
          <w:sz w:val="20"/>
          <w:lang w:val="ru-RU"/>
        </w:rPr>
        <w:t>ատվիրատուի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գրավոր</w:t>
      </w:r>
      <w:r w:rsidRPr="00AA608E">
        <w:rPr>
          <w:rFonts w:ascii="GHEA Grapalat" w:hAnsi="GHEA Grapalat" w:cs="Sylfaen"/>
          <w:sz w:val="20"/>
          <w:lang w:val="af-ZA"/>
        </w:rPr>
        <w:t xml:space="preserve">` </w:t>
      </w:r>
      <w:r w:rsidRPr="00AA608E">
        <w:rPr>
          <w:rFonts w:ascii="GHEA Grapalat" w:hAnsi="GHEA Grapalat" w:cs="Sylfaen"/>
          <w:sz w:val="20"/>
          <w:lang w:val="ru-RU"/>
        </w:rPr>
        <w:t>մեկ</w:t>
      </w:r>
      <w:r w:rsidRPr="00AA608E">
        <w:rPr>
          <w:rFonts w:ascii="GHEA Grapalat" w:hAnsi="GHEA Grapalat" w:cs="Sylfaen"/>
          <w:sz w:val="20"/>
          <w:lang w:val="af-ZA"/>
        </w:rPr>
        <w:t xml:space="preserve"> </w:t>
      </w:r>
      <w:r w:rsidRPr="00AA608E">
        <w:rPr>
          <w:rFonts w:ascii="GHEA Grapalat" w:hAnsi="GHEA Grapalat" w:cs="Sylfaen"/>
          <w:sz w:val="20"/>
          <w:lang w:val="ru-RU"/>
        </w:rPr>
        <w:t>փաստաթուղթ</w:t>
      </w:r>
      <w:r w:rsidRPr="00AA608E">
        <w:rPr>
          <w:rFonts w:ascii="GHEA Grapalat" w:hAnsi="GHEA Grapalat" w:cs="Sylfaen"/>
          <w:sz w:val="20"/>
          <w:lang w:val="af-ZA"/>
        </w:rPr>
        <w:t xml:space="preserve"> </w:t>
      </w:r>
      <w:r w:rsidRPr="00AA608E">
        <w:rPr>
          <w:rFonts w:ascii="GHEA Grapalat" w:hAnsi="GHEA Grapalat" w:cs="Sylfaen"/>
          <w:sz w:val="20"/>
          <w:lang w:val="ru-RU"/>
        </w:rPr>
        <w:t>կազմելու</w:t>
      </w:r>
      <w:r w:rsidRPr="00AA608E">
        <w:rPr>
          <w:rFonts w:ascii="GHEA Grapalat" w:hAnsi="GHEA Grapalat" w:cs="Sylfaen"/>
          <w:sz w:val="20"/>
          <w:lang w:val="af-ZA"/>
        </w:rPr>
        <w:t xml:space="preserve"> </w:t>
      </w:r>
      <w:r w:rsidRPr="00AA608E">
        <w:rPr>
          <w:rFonts w:ascii="GHEA Grapalat" w:hAnsi="GHEA Grapalat" w:cs="Sylfaen"/>
          <w:sz w:val="20"/>
          <w:lang w:val="ru-RU"/>
        </w:rPr>
        <w:t>միջոցով։</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9.2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8</w:t>
      </w:r>
      <w:r w:rsidRPr="00AA608E">
        <w:rPr>
          <w:rFonts w:ascii="GHEA Grapalat" w:hAnsi="GHEA Grapalat" w:cs="Sylfaen"/>
          <w:sz w:val="20"/>
          <w:lang w:val="hy-AM"/>
        </w:rPr>
        <w:t>.</w:t>
      </w:r>
      <w:r w:rsidRPr="00AA608E">
        <w:rPr>
          <w:rFonts w:ascii="GHEA Grapalat" w:hAnsi="GHEA Grapalat" w:cs="Sylfaen"/>
          <w:sz w:val="20"/>
          <w:lang w:val="af-ZA"/>
        </w:rPr>
        <w:t xml:space="preserve">23 </w:t>
      </w:r>
      <w:r w:rsidRPr="00AA608E">
        <w:rPr>
          <w:rFonts w:ascii="GHEA Grapalat" w:hAnsi="GHEA Grapalat" w:cs="Sylfaen"/>
          <w:sz w:val="20"/>
          <w:lang w:val="ru-RU"/>
        </w:rPr>
        <w:t>կետով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անգործության</w:t>
      </w:r>
      <w:r w:rsidRPr="00AA608E">
        <w:rPr>
          <w:rFonts w:ascii="GHEA Grapalat" w:hAnsi="GHEA Grapalat" w:cs="Sylfaen"/>
          <w:sz w:val="20"/>
          <w:lang w:val="af-ZA"/>
        </w:rPr>
        <w:t xml:space="preserve"> </w:t>
      </w:r>
      <w:r w:rsidRPr="00AA608E">
        <w:rPr>
          <w:rFonts w:ascii="GHEA Grapalat" w:hAnsi="GHEA Grapalat" w:cs="Sylfaen"/>
          <w:sz w:val="20"/>
          <w:lang w:val="ru-RU"/>
        </w:rPr>
        <w:t>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լրանալուն</w:t>
      </w:r>
      <w:r w:rsidRPr="00AA608E">
        <w:rPr>
          <w:rFonts w:ascii="GHEA Grapalat" w:hAnsi="GHEA Grapalat" w:cs="Sylfaen"/>
          <w:sz w:val="20"/>
          <w:lang w:val="af-ZA"/>
        </w:rPr>
        <w:t xml:space="preserve"> </w:t>
      </w:r>
      <w:r w:rsidRPr="00AA608E">
        <w:rPr>
          <w:rFonts w:ascii="GHEA Grapalat" w:hAnsi="GHEA Grapalat" w:cs="Sylfaen"/>
          <w:sz w:val="20"/>
          <w:lang w:val="ru-RU"/>
        </w:rPr>
        <w:t>հաջորդող</w:t>
      </w:r>
      <w:r w:rsidRPr="00AA608E">
        <w:rPr>
          <w:rFonts w:ascii="GHEA Grapalat" w:hAnsi="GHEA Grapalat" w:cs="Sylfaen"/>
          <w:sz w:val="20"/>
          <w:lang w:val="af-ZA"/>
        </w:rPr>
        <w:t xml:space="preserve"> </w:t>
      </w:r>
      <w:r w:rsidRPr="00AA608E">
        <w:rPr>
          <w:rFonts w:ascii="GHEA Grapalat" w:hAnsi="GHEA Grapalat" w:cs="Sylfaen"/>
          <w:sz w:val="20"/>
          <w:lang w:val="ru-RU"/>
        </w:rPr>
        <w:t>չորս</w:t>
      </w:r>
      <w:r w:rsidRPr="00AA608E">
        <w:rPr>
          <w:rFonts w:ascii="GHEA Grapalat" w:hAnsi="GHEA Grapalat" w:cs="Sylfaen"/>
          <w:sz w:val="20"/>
          <w:lang w:val="af-ZA"/>
        </w:rPr>
        <w:t xml:space="preserve"> </w:t>
      </w:r>
      <w:r w:rsidRPr="00AA608E">
        <w:rPr>
          <w:rFonts w:ascii="GHEA Grapalat" w:hAnsi="GHEA Grapalat" w:cs="Sylfaen"/>
          <w:sz w:val="20"/>
          <w:lang w:val="ru-RU"/>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xml:space="preserve"> </w:t>
      </w:r>
      <w:r w:rsidRPr="00AA608E">
        <w:rPr>
          <w:rFonts w:ascii="GHEA Grapalat" w:hAnsi="GHEA Grapalat" w:cs="Sylfaen"/>
          <w:sz w:val="20"/>
        </w:rPr>
        <w:t>պ</w:t>
      </w:r>
      <w:r w:rsidRPr="00AA608E">
        <w:rPr>
          <w:rFonts w:ascii="GHEA Grapalat" w:hAnsi="GHEA Grapalat" w:cs="Sylfaen"/>
          <w:sz w:val="20"/>
          <w:lang w:val="ru-RU"/>
        </w:rPr>
        <w:t>ատվիրատուն</w:t>
      </w:r>
      <w:r w:rsidRPr="00AA608E">
        <w:rPr>
          <w:rFonts w:ascii="GHEA Grapalat" w:hAnsi="GHEA Grapalat" w:cs="Sylfaen"/>
          <w:sz w:val="20"/>
          <w:lang w:val="af-ZA"/>
        </w:rPr>
        <w:t xml:space="preserve"> </w:t>
      </w:r>
      <w:r w:rsidRPr="00AA608E">
        <w:rPr>
          <w:rFonts w:ascii="GHEA Grapalat" w:hAnsi="GHEA Grapalat" w:cs="Sylfaen"/>
          <w:sz w:val="20"/>
          <w:lang w:val="ru-RU"/>
        </w:rPr>
        <w:t>ծանուցում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rPr>
        <w:t>մ</w:t>
      </w:r>
      <w:r w:rsidRPr="00AA608E">
        <w:rPr>
          <w:rFonts w:ascii="GHEA Grapalat" w:hAnsi="GHEA Grapalat" w:cs="Sylfaen"/>
          <w:sz w:val="20"/>
          <w:lang w:val="ru-RU"/>
        </w:rPr>
        <w:t>ասնակցին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ներկայացնելով</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կնքելու</w:t>
      </w:r>
      <w:r w:rsidRPr="00AA608E">
        <w:rPr>
          <w:rFonts w:ascii="GHEA Grapalat" w:hAnsi="GHEA Grapalat" w:cs="Sylfaen"/>
          <w:sz w:val="20"/>
          <w:lang w:val="af-ZA"/>
        </w:rPr>
        <w:t xml:space="preserve"> </w:t>
      </w:r>
      <w:r w:rsidRPr="00AA608E">
        <w:rPr>
          <w:rFonts w:ascii="GHEA Grapalat" w:hAnsi="GHEA Grapalat" w:cs="Sylfaen"/>
          <w:sz w:val="20"/>
          <w:lang w:val="ru-RU"/>
        </w:rPr>
        <w:t>առաջարկը</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ru-RU"/>
        </w:rPr>
        <w:t>նախագիծը</w:t>
      </w:r>
      <w:r w:rsidRPr="00AA608E">
        <w:rPr>
          <w:rFonts w:ascii="GHEA Grapalat" w:hAnsi="GHEA Grapalat" w:cs="Sylfaen"/>
          <w:sz w:val="20"/>
          <w:lang w:val="af-ZA"/>
        </w:rPr>
        <w:t xml:space="preserve">: </w:t>
      </w:r>
      <w:r w:rsidRPr="00AA608E">
        <w:rPr>
          <w:rFonts w:ascii="GHEA Grapalat" w:hAnsi="GHEA Grapalat" w:cs="Sylfaen"/>
          <w:sz w:val="20"/>
          <w:lang w:val="ru-RU"/>
        </w:rPr>
        <w:t>Ընդ</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կնքվել</w:t>
      </w:r>
      <w:r w:rsidRPr="00AA608E">
        <w:rPr>
          <w:rFonts w:ascii="GHEA Grapalat" w:hAnsi="GHEA Grapalat" w:cs="Sylfaen"/>
          <w:sz w:val="20"/>
          <w:lang w:val="af-ZA"/>
        </w:rPr>
        <w:t xml:space="preserve"> </w:t>
      </w:r>
      <w:r w:rsidRPr="00AA608E">
        <w:rPr>
          <w:rFonts w:ascii="GHEA Grapalat" w:hAnsi="GHEA Grapalat" w:cs="Sylfaen"/>
          <w:sz w:val="20"/>
          <w:lang w:val="ru-RU"/>
        </w:rPr>
        <w:t>ոչ</w:t>
      </w:r>
      <w:r w:rsidRPr="00AA608E">
        <w:rPr>
          <w:rFonts w:ascii="GHEA Grapalat" w:hAnsi="GHEA Grapalat" w:cs="Sylfaen"/>
          <w:sz w:val="20"/>
          <w:lang w:val="af-ZA"/>
        </w:rPr>
        <w:t xml:space="preserve"> </w:t>
      </w:r>
      <w:r w:rsidRPr="00AA608E">
        <w:rPr>
          <w:rFonts w:ascii="GHEA Grapalat" w:hAnsi="GHEA Grapalat" w:cs="Sylfaen"/>
          <w:sz w:val="20"/>
          <w:lang w:val="ru-RU"/>
        </w:rPr>
        <w:t>շուտ</w:t>
      </w:r>
      <w:r w:rsidRPr="00AA608E">
        <w:rPr>
          <w:rFonts w:ascii="GHEA Grapalat" w:hAnsi="GHEA Grapalat" w:cs="Sylfaen"/>
          <w:sz w:val="20"/>
          <w:lang w:val="af-ZA"/>
        </w:rPr>
        <w:t xml:space="preserve">, </w:t>
      </w:r>
      <w:r w:rsidRPr="00AA608E">
        <w:rPr>
          <w:rFonts w:ascii="GHEA Grapalat" w:hAnsi="GHEA Grapalat" w:cs="Sylfaen"/>
          <w:sz w:val="20"/>
          <w:lang w:val="ru-RU"/>
        </w:rPr>
        <w:t>քան</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8</w:t>
      </w:r>
      <w:r w:rsidRPr="00AA608E">
        <w:rPr>
          <w:rFonts w:ascii="GHEA Grapalat" w:hAnsi="GHEA Grapalat" w:cs="Sylfaen"/>
          <w:sz w:val="20"/>
          <w:lang w:val="hy-AM"/>
        </w:rPr>
        <w:t>.</w:t>
      </w:r>
      <w:r w:rsidRPr="00AA608E">
        <w:rPr>
          <w:rFonts w:ascii="GHEA Grapalat" w:hAnsi="GHEA Grapalat" w:cs="Sylfaen"/>
          <w:sz w:val="20"/>
          <w:lang w:val="af-ZA"/>
        </w:rPr>
        <w:t xml:space="preserve">23 </w:t>
      </w:r>
      <w:r w:rsidRPr="00AA608E">
        <w:rPr>
          <w:rFonts w:ascii="GHEA Grapalat" w:hAnsi="GHEA Grapalat" w:cs="Sylfaen"/>
          <w:sz w:val="20"/>
          <w:lang w:val="ru-RU"/>
        </w:rPr>
        <w:t>կետով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անգործության</w:t>
      </w:r>
      <w:r w:rsidRPr="00AA608E">
        <w:rPr>
          <w:rFonts w:ascii="GHEA Grapalat" w:hAnsi="GHEA Grapalat" w:cs="Sylfaen"/>
          <w:sz w:val="20"/>
          <w:lang w:val="af-ZA"/>
        </w:rPr>
        <w:t xml:space="preserve"> </w:t>
      </w:r>
      <w:r w:rsidRPr="00AA608E">
        <w:rPr>
          <w:rFonts w:ascii="GHEA Grapalat" w:hAnsi="GHEA Grapalat" w:cs="Sylfaen"/>
          <w:sz w:val="20"/>
          <w:lang w:val="ru-RU"/>
        </w:rPr>
        <w:t>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w:t>
      </w:r>
      <w:r w:rsidRPr="00AA608E">
        <w:rPr>
          <w:rFonts w:ascii="GHEA Grapalat" w:hAnsi="GHEA Grapalat" w:cs="Sylfaen"/>
          <w:sz w:val="20"/>
          <w:lang w:val="af-ZA"/>
        </w:rPr>
        <w:t xml:space="preserve"> </w:t>
      </w:r>
      <w:r w:rsidRPr="00AA608E">
        <w:rPr>
          <w:rFonts w:ascii="GHEA Grapalat" w:hAnsi="GHEA Grapalat" w:cs="Sylfaen"/>
          <w:sz w:val="20"/>
          <w:lang w:val="ru-RU"/>
        </w:rPr>
        <w:t>օրվան</w:t>
      </w:r>
      <w:r w:rsidRPr="00AA608E">
        <w:rPr>
          <w:rFonts w:ascii="GHEA Grapalat" w:hAnsi="GHEA Grapalat" w:cs="Sylfaen"/>
          <w:sz w:val="20"/>
          <w:lang w:val="af-ZA"/>
        </w:rPr>
        <w:t xml:space="preserve"> </w:t>
      </w:r>
      <w:r w:rsidRPr="00AA608E">
        <w:rPr>
          <w:rFonts w:ascii="GHEA Grapalat" w:hAnsi="GHEA Grapalat" w:cs="Sylfaen"/>
          <w:sz w:val="20"/>
          <w:lang w:val="ru-RU"/>
        </w:rPr>
        <w:t>հաջորդող</w:t>
      </w:r>
      <w:r w:rsidRPr="00AA608E">
        <w:rPr>
          <w:rFonts w:ascii="GHEA Grapalat" w:hAnsi="GHEA Grapalat" w:cs="Sylfaen"/>
          <w:sz w:val="20"/>
          <w:lang w:val="af-ZA"/>
        </w:rPr>
        <w:t xml:space="preserve"> </w:t>
      </w:r>
      <w:r w:rsidRPr="00AA608E">
        <w:rPr>
          <w:rFonts w:ascii="GHEA Grapalat" w:hAnsi="GHEA Grapalat" w:cs="Sylfaen"/>
          <w:sz w:val="20"/>
          <w:lang w:val="ru-RU"/>
        </w:rPr>
        <w:t>երկրորդ</w:t>
      </w:r>
      <w:r w:rsidRPr="00AA608E">
        <w:rPr>
          <w:rFonts w:ascii="GHEA Grapalat" w:hAnsi="GHEA Grapalat" w:cs="Sylfaen"/>
          <w:sz w:val="20"/>
          <w:lang w:val="af-ZA"/>
        </w:rPr>
        <w:t xml:space="preserve"> </w:t>
      </w:r>
      <w:r w:rsidRPr="00AA608E">
        <w:rPr>
          <w:rFonts w:ascii="GHEA Grapalat" w:hAnsi="GHEA Grapalat" w:cs="Sylfaen"/>
          <w:sz w:val="20"/>
          <w:lang w:val="ru-RU"/>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օրը</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9</w:t>
      </w:r>
      <w:r w:rsidRPr="00AA608E">
        <w:rPr>
          <w:rFonts w:ascii="GHEA Grapalat" w:hAnsi="GHEA Grapalat" w:cs="Sylfaen"/>
          <w:sz w:val="20"/>
          <w:lang w:val="hy-AM"/>
        </w:rPr>
        <w:t>.3</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rPr>
        <w:t>մ</w:t>
      </w:r>
      <w:r w:rsidRPr="00AA608E">
        <w:rPr>
          <w:rFonts w:ascii="GHEA Grapalat" w:hAnsi="GHEA Grapalat" w:cs="Sylfaen"/>
          <w:sz w:val="20"/>
          <w:lang w:val="ru-RU"/>
        </w:rPr>
        <w:t>ասնակցին</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կնքելու</w:t>
      </w:r>
      <w:r w:rsidRPr="00AA608E">
        <w:rPr>
          <w:rFonts w:ascii="GHEA Grapalat" w:hAnsi="GHEA Grapalat" w:cs="Sylfaen"/>
          <w:sz w:val="20"/>
          <w:lang w:val="af-ZA"/>
        </w:rPr>
        <w:t xml:space="preserve"> </w:t>
      </w:r>
      <w:r w:rsidRPr="00AA608E">
        <w:rPr>
          <w:rFonts w:ascii="GHEA Grapalat" w:hAnsi="GHEA Grapalat" w:cs="Sylfaen"/>
          <w:sz w:val="20"/>
          <w:lang w:val="ru-RU"/>
        </w:rPr>
        <w:t>առաջարկը</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կնքվելիք</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ru-RU"/>
        </w:rPr>
        <w:t>նախագիծը</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քարտուղարը</w:t>
      </w:r>
      <w:r w:rsidRPr="00AA608E">
        <w:rPr>
          <w:rFonts w:ascii="GHEA Grapalat" w:hAnsi="GHEA Grapalat" w:cs="Sylfaen"/>
          <w:sz w:val="20"/>
          <w:lang w:val="af-ZA"/>
        </w:rPr>
        <w:t xml:space="preserve"> </w:t>
      </w:r>
      <w:r w:rsidRPr="00AA608E">
        <w:rPr>
          <w:rFonts w:ascii="GHEA Grapalat" w:hAnsi="GHEA Grapalat" w:cs="Sylfaen"/>
          <w:sz w:val="20"/>
          <w:lang w:val="ru-RU"/>
        </w:rPr>
        <w:t>տրամադրում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եղանակով</w:t>
      </w:r>
      <w:r w:rsidRPr="00AA608E">
        <w:rPr>
          <w:rFonts w:ascii="GHEA Grapalat" w:hAnsi="GHEA Grapalat" w:cs="Sylfaen"/>
          <w:sz w:val="20"/>
          <w:lang w:val="af-ZA"/>
        </w:rPr>
        <w:t xml:space="preserve">: </w:t>
      </w:r>
      <w:r w:rsidRPr="00AA608E">
        <w:rPr>
          <w:rFonts w:ascii="GHEA Grapalat" w:hAnsi="GHEA Grapalat" w:cs="Sylfaen"/>
          <w:sz w:val="20"/>
          <w:lang w:val="ru-RU"/>
        </w:rPr>
        <w:t>Ընդ</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պայմանագրում</w:t>
      </w:r>
      <w:r w:rsidRPr="00AA608E">
        <w:rPr>
          <w:rFonts w:ascii="GHEA Grapalat" w:hAnsi="GHEA Grapalat" w:cs="Sylfaen"/>
          <w:sz w:val="20"/>
          <w:lang w:val="af-ZA"/>
        </w:rPr>
        <w:t xml:space="preserve"> </w:t>
      </w:r>
      <w:r w:rsidRPr="00AA608E">
        <w:rPr>
          <w:rFonts w:ascii="GHEA Grapalat" w:hAnsi="GHEA Grapalat" w:cs="Sylfaen"/>
          <w:sz w:val="20"/>
          <w:lang w:val="ru-RU"/>
        </w:rPr>
        <w:t>ներառվում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հայտով</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ներկայացված</w:t>
      </w:r>
      <w:r w:rsidRPr="00AA608E">
        <w:rPr>
          <w:rFonts w:ascii="GHEA Grapalat" w:hAnsi="GHEA Grapalat" w:cs="Sylfaen"/>
          <w:sz w:val="20"/>
          <w:lang w:val="af-ZA"/>
        </w:rPr>
        <w:t xml:space="preserve"> </w:t>
      </w:r>
      <w:r w:rsidRPr="00AA608E">
        <w:rPr>
          <w:rFonts w:ascii="GHEA Grapalat" w:hAnsi="GHEA Grapalat" w:cs="Sylfaen"/>
          <w:sz w:val="20"/>
          <w:lang w:val="ru-RU"/>
        </w:rPr>
        <w:t>ապրանքի</w:t>
      </w:r>
      <w:r w:rsidRPr="00AA608E">
        <w:rPr>
          <w:rFonts w:ascii="GHEA Grapalat" w:hAnsi="GHEA Grapalat" w:cs="Sylfaen"/>
          <w:sz w:val="20"/>
          <w:lang w:val="af-ZA"/>
        </w:rPr>
        <w:t xml:space="preserve"> </w:t>
      </w:r>
      <w:r w:rsidRPr="00AA608E">
        <w:rPr>
          <w:rFonts w:ascii="GHEA Grapalat" w:hAnsi="GHEA Grapalat"/>
          <w:sz w:val="20"/>
          <w:szCs w:val="20"/>
          <w:lang w:val="hy-AM" w:eastAsia="x-none"/>
        </w:rPr>
        <w:t>ամբողջական նկարագիրը</w:t>
      </w:r>
      <w:r w:rsidRPr="00AA608E">
        <w:rPr>
          <w:rFonts w:ascii="GHEA Grapalat" w:hAnsi="GHEA Grapalat" w:cs="Sylfaen"/>
          <w:sz w:val="20"/>
          <w:lang w:val="af-ZA"/>
        </w:rPr>
        <w:t xml:space="preserve">: </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9</w:t>
      </w:r>
      <w:r w:rsidRPr="00AA608E">
        <w:rPr>
          <w:rFonts w:ascii="GHEA Grapalat" w:hAnsi="GHEA Grapalat" w:cs="Sylfaen"/>
          <w:sz w:val="20"/>
          <w:lang w:val="hy-AM"/>
        </w:rPr>
        <w:t>.</w:t>
      </w:r>
      <w:r w:rsidRPr="00AA608E">
        <w:rPr>
          <w:rFonts w:ascii="GHEA Grapalat" w:hAnsi="GHEA Grapalat" w:cs="Sylfaen"/>
          <w:sz w:val="20"/>
          <w:lang w:val="af-ZA"/>
        </w:rPr>
        <w:t xml:space="preserve">4 </w:t>
      </w:r>
      <w:r w:rsidRPr="00AA608E">
        <w:rPr>
          <w:rFonts w:ascii="GHEA Grapalat" w:hAnsi="GHEA Grapalat" w:cs="Sylfaen"/>
          <w:sz w:val="20"/>
          <w:lang w:val="hy-AM"/>
        </w:rPr>
        <w:t>Եթե</w:t>
      </w:r>
      <w:r w:rsidRPr="00AA608E">
        <w:rPr>
          <w:rFonts w:ascii="GHEA Grapalat" w:hAnsi="GHEA Grapalat" w:cs="Sylfaen"/>
          <w:sz w:val="20"/>
          <w:lang w:val="af-ZA"/>
        </w:rPr>
        <w:t xml:space="preserve"> </w:t>
      </w:r>
      <w:r w:rsidRPr="00AA608E">
        <w:rPr>
          <w:rFonts w:ascii="GHEA Grapalat" w:hAnsi="GHEA Grapalat" w:cs="Sylfaen"/>
          <w:sz w:val="20"/>
          <w:lang w:val="hy-AM"/>
        </w:rPr>
        <w:t>ընտրված</w:t>
      </w:r>
      <w:r w:rsidRPr="00AA608E">
        <w:rPr>
          <w:rFonts w:ascii="GHEA Grapalat" w:hAnsi="GHEA Grapalat" w:cs="Sylfaen"/>
          <w:sz w:val="20"/>
          <w:lang w:val="af-ZA"/>
        </w:rPr>
        <w:t xml:space="preserve"> </w:t>
      </w:r>
      <w:r w:rsidRPr="00AA608E">
        <w:rPr>
          <w:rFonts w:ascii="GHEA Grapalat" w:hAnsi="GHEA Grapalat" w:cs="Sylfaen"/>
          <w:sz w:val="20"/>
          <w:lang w:val="hy-AM"/>
        </w:rPr>
        <w:t>մասնակիցը</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hy-AM"/>
        </w:rPr>
        <w:t>կնքելու</w:t>
      </w:r>
      <w:r w:rsidRPr="00AA608E">
        <w:rPr>
          <w:rFonts w:ascii="GHEA Grapalat" w:hAnsi="GHEA Grapalat" w:cs="Sylfaen"/>
          <w:sz w:val="20"/>
          <w:lang w:val="af-ZA"/>
        </w:rPr>
        <w:t xml:space="preserve"> </w:t>
      </w:r>
      <w:r w:rsidRPr="00AA608E">
        <w:rPr>
          <w:rFonts w:ascii="GHEA Grapalat" w:hAnsi="GHEA Grapalat" w:cs="Sylfaen"/>
          <w:sz w:val="20"/>
          <w:lang w:val="hy-AM"/>
        </w:rPr>
        <w:t>մասին</w:t>
      </w:r>
      <w:r w:rsidRPr="00AA608E">
        <w:rPr>
          <w:rFonts w:ascii="GHEA Grapalat" w:hAnsi="GHEA Grapalat" w:cs="Sylfaen"/>
          <w:sz w:val="20"/>
          <w:lang w:val="af-ZA"/>
        </w:rPr>
        <w:t xml:space="preserve"> </w:t>
      </w:r>
      <w:r w:rsidRPr="00AA608E">
        <w:rPr>
          <w:rFonts w:ascii="GHEA Grapalat" w:hAnsi="GHEA Grapalat" w:cs="Sylfaen"/>
          <w:sz w:val="20"/>
          <w:lang w:val="hy-AM"/>
        </w:rPr>
        <w:t>ծանուցումը</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նախագիծ</w:t>
      </w:r>
      <w:r w:rsidRPr="00AA608E">
        <w:rPr>
          <w:rFonts w:ascii="GHEA Grapalat" w:hAnsi="GHEA Grapalat" w:cs="Sylfaen"/>
          <w:sz w:val="20"/>
        </w:rPr>
        <w:t>ն</w:t>
      </w:r>
      <w:r w:rsidRPr="00AA608E">
        <w:rPr>
          <w:rFonts w:ascii="GHEA Grapalat" w:hAnsi="GHEA Grapalat" w:cs="Sylfaen"/>
          <w:sz w:val="20"/>
          <w:lang w:val="af-ZA"/>
        </w:rPr>
        <w:t xml:space="preserve"> </w:t>
      </w:r>
      <w:r w:rsidRPr="00AA608E">
        <w:rPr>
          <w:rFonts w:ascii="GHEA Grapalat" w:hAnsi="GHEA Grapalat" w:cs="Sylfaen"/>
          <w:sz w:val="20"/>
          <w:lang w:val="hy-AM"/>
        </w:rPr>
        <w:t>ստանալուց</w:t>
      </w:r>
      <w:r w:rsidRPr="00AA608E">
        <w:rPr>
          <w:rFonts w:ascii="GHEA Grapalat" w:hAnsi="GHEA Grapalat" w:cs="Sylfaen"/>
          <w:sz w:val="20"/>
          <w:lang w:val="af-ZA"/>
        </w:rPr>
        <w:t xml:space="preserve"> </w:t>
      </w:r>
      <w:r w:rsidRPr="00AA608E">
        <w:rPr>
          <w:rFonts w:ascii="GHEA Grapalat" w:hAnsi="GHEA Grapalat" w:cs="Sylfaen"/>
          <w:sz w:val="20"/>
          <w:lang w:val="hy-AM"/>
        </w:rPr>
        <w:t>հետո</w:t>
      </w:r>
      <w:r w:rsidRPr="00AA608E">
        <w:rPr>
          <w:rFonts w:ascii="GHEA Grapalat" w:hAnsi="GHEA Grapalat" w:cs="Sylfaen"/>
          <w:sz w:val="20"/>
          <w:lang w:val="af-ZA"/>
        </w:rPr>
        <w:t xml:space="preserve">` 10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hy-AM"/>
        </w:rPr>
        <w:t>օրվա</w:t>
      </w:r>
      <w:r w:rsidRPr="00AA608E">
        <w:rPr>
          <w:rFonts w:ascii="GHEA Grapalat" w:hAnsi="GHEA Grapalat" w:cs="Sylfaen"/>
          <w:sz w:val="20"/>
          <w:lang w:val="af-ZA"/>
        </w:rPr>
        <w:t xml:space="preserve"> </w:t>
      </w:r>
      <w:r w:rsidRPr="00AA608E">
        <w:rPr>
          <w:rFonts w:ascii="GHEA Grapalat" w:hAnsi="GHEA Grapalat" w:cs="Sylfaen"/>
          <w:sz w:val="20"/>
          <w:lang w:val="hy-AM"/>
        </w:rPr>
        <w:t>ընթացքում</w:t>
      </w:r>
      <w:r w:rsidRPr="00AA608E">
        <w:rPr>
          <w:rFonts w:ascii="GHEA Grapalat" w:hAnsi="GHEA Grapalat" w:cs="Sylfaen"/>
          <w:sz w:val="20"/>
          <w:lang w:val="af-ZA"/>
        </w:rPr>
        <w:t xml:space="preserve"> </w:t>
      </w:r>
      <w:r w:rsidRPr="00AA608E">
        <w:rPr>
          <w:rFonts w:ascii="GHEA Grapalat" w:hAnsi="GHEA Grapalat" w:cs="Sylfaen"/>
          <w:sz w:val="20"/>
          <w:lang w:val="hy-AM"/>
        </w:rPr>
        <w:t>չի</w:t>
      </w:r>
      <w:r w:rsidRPr="00AA608E">
        <w:rPr>
          <w:rFonts w:ascii="GHEA Grapalat" w:hAnsi="GHEA Grapalat" w:cs="Sylfaen"/>
          <w:sz w:val="20"/>
          <w:lang w:val="af-ZA"/>
        </w:rPr>
        <w:t xml:space="preserve"> </w:t>
      </w:r>
      <w:r w:rsidRPr="00AA608E">
        <w:rPr>
          <w:rFonts w:ascii="GHEA Grapalat" w:hAnsi="GHEA Grapalat" w:cs="Sylfaen"/>
          <w:sz w:val="20"/>
          <w:lang w:val="hy-AM"/>
        </w:rPr>
        <w:t>ստորագրում</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պ</w:t>
      </w:r>
      <w:r w:rsidRPr="00AA608E">
        <w:rPr>
          <w:rFonts w:ascii="GHEA Grapalat" w:hAnsi="GHEA Grapalat" w:cs="Sylfaen"/>
          <w:sz w:val="20"/>
          <w:lang w:val="ru-RU"/>
        </w:rPr>
        <w:t>ատվիրատուին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ներկայացնում</w:t>
      </w:r>
      <w:r w:rsidRPr="00AA608E">
        <w:rPr>
          <w:rFonts w:ascii="GHEA Grapalat" w:hAnsi="GHEA Grapalat" w:cs="Sylfaen"/>
          <w:sz w:val="20"/>
          <w:lang w:val="af-ZA"/>
        </w:rPr>
        <w:t xml:space="preserve"> որակավորման և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w:t>
      </w:r>
      <w:r w:rsidRPr="00AA608E">
        <w:rPr>
          <w:rFonts w:ascii="GHEA Grapalat" w:hAnsi="GHEA Grapalat" w:cs="Sylfaen"/>
          <w:i/>
          <w:sz w:val="20"/>
          <w:lang w:val="af-ZA"/>
        </w:rPr>
        <w:t xml:space="preserve"> </w:t>
      </w:r>
      <w:r w:rsidRPr="00AA608E">
        <w:rPr>
          <w:rFonts w:ascii="GHEA Grapalat" w:hAnsi="GHEA Grapalat" w:cs="Sylfaen"/>
          <w:sz w:val="20"/>
          <w:lang w:val="hy-AM"/>
        </w:rPr>
        <w:t>ապա նա զրկվում է պայմանագիրը ստորագրելու իրավունքից։</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hy-AM"/>
        </w:rPr>
        <w:t>Ընդ</w:t>
      </w:r>
      <w:r w:rsidRPr="00AA608E">
        <w:rPr>
          <w:rFonts w:ascii="GHEA Grapalat" w:hAnsi="GHEA Grapalat" w:cs="Sylfaen"/>
          <w:sz w:val="20"/>
          <w:lang w:val="af-ZA"/>
        </w:rPr>
        <w:t xml:space="preserve"> </w:t>
      </w:r>
      <w:r w:rsidRPr="00AA608E">
        <w:rPr>
          <w:rFonts w:ascii="GHEA Grapalat" w:hAnsi="GHEA Grapalat" w:cs="Sylfaen"/>
          <w:sz w:val="20"/>
          <w:lang w:val="hy-AM"/>
        </w:rPr>
        <w:t>որում</w:t>
      </w:r>
      <w:r w:rsidRPr="00AA608E">
        <w:rPr>
          <w:rFonts w:ascii="GHEA Grapalat" w:hAnsi="GHEA Grapalat" w:cs="Sylfaen"/>
          <w:sz w:val="20"/>
          <w:lang w:val="af-ZA"/>
        </w:rPr>
        <w:t xml:space="preserve"> </w:t>
      </w:r>
      <w:r w:rsidRPr="00AA608E">
        <w:rPr>
          <w:rFonts w:ascii="GHEA Grapalat" w:hAnsi="GHEA Grapalat" w:cs="Sylfaen"/>
          <w:sz w:val="20"/>
          <w:lang w:val="hy-AM"/>
        </w:rPr>
        <w:t xml:space="preserve">ընտրված մասնակցի կողմից հաստատված պայմանագրի նախագիծը </w:t>
      </w:r>
      <w:r w:rsidRPr="00AA608E">
        <w:rPr>
          <w:rFonts w:ascii="GHEA Grapalat" w:hAnsi="GHEA Grapalat" w:cs="Sylfaen"/>
          <w:sz w:val="20"/>
        </w:rPr>
        <w:t>պ</w:t>
      </w:r>
      <w:r w:rsidRPr="00AA608E">
        <w:rPr>
          <w:rFonts w:ascii="GHEA Grapalat" w:hAnsi="GHEA Grapalat" w:cs="Sylfaen"/>
          <w:sz w:val="20"/>
          <w:lang w:val="hy-AM"/>
        </w:rPr>
        <w:t xml:space="preserve">ատվիրատուին ներկայացվում է գրավոր և դրա ներկայացման գրությունը հաշվառվում է </w:t>
      </w:r>
      <w:r w:rsidRPr="00AA608E">
        <w:rPr>
          <w:rFonts w:ascii="GHEA Grapalat" w:hAnsi="GHEA Grapalat" w:cs="Sylfaen"/>
          <w:sz w:val="20"/>
        </w:rPr>
        <w:t>պ</w:t>
      </w:r>
      <w:r w:rsidRPr="00AA608E">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հաստատմանը</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օրը</w:t>
      </w:r>
      <w:r w:rsidRPr="00AA608E">
        <w:rPr>
          <w:rFonts w:ascii="GHEA Grapalat" w:hAnsi="GHEA Grapalat" w:cs="Sylfaen"/>
          <w:sz w:val="20"/>
          <w:lang w:val="af-ZA"/>
        </w:rPr>
        <w:t xml:space="preserve"> </w:t>
      </w:r>
      <w:r w:rsidRPr="00AA608E">
        <w:rPr>
          <w:rFonts w:ascii="GHEA Grapalat" w:hAnsi="GHEA Grapalat" w:cs="Sylfaen"/>
          <w:sz w:val="20"/>
        </w:rPr>
        <w:t>ուղեկցող</w:t>
      </w:r>
      <w:r w:rsidRPr="00AA608E">
        <w:rPr>
          <w:rFonts w:ascii="GHEA Grapalat" w:hAnsi="GHEA Grapalat" w:cs="Sylfaen"/>
          <w:sz w:val="20"/>
          <w:lang w:val="af-ZA"/>
        </w:rPr>
        <w:t xml:space="preserve"> </w:t>
      </w:r>
      <w:r w:rsidRPr="00AA608E">
        <w:rPr>
          <w:rFonts w:ascii="GHEA Grapalat" w:hAnsi="GHEA Grapalat" w:cs="Sylfaen"/>
          <w:sz w:val="20"/>
        </w:rPr>
        <w:t>գրությամբ</w:t>
      </w:r>
      <w:r w:rsidRPr="00AA608E">
        <w:rPr>
          <w:rFonts w:ascii="GHEA Grapalat" w:hAnsi="GHEA Grapalat" w:cs="Sylfaen"/>
          <w:sz w:val="20"/>
          <w:lang w:val="af-ZA"/>
        </w:rPr>
        <w:t xml:space="preserve"> </w:t>
      </w:r>
      <w:r w:rsidRPr="00AA608E">
        <w:rPr>
          <w:rFonts w:ascii="GHEA Grapalat" w:hAnsi="GHEA Grapalat" w:cs="Sylfaen"/>
          <w:sz w:val="20"/>
        </w:rPr>
        <w:t>տրամադրվում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մասնակցին</w:t>
      </w:r>
      <w:r w:rsidRPr="00AA608E">
        <w:rPr>
          <w:rFonts w:ascii="GHEA Grapalat" w:hAnsi="GHEA Grapalat" w:cs="Sylfaen"/>
          <w:sz w:val="20"/>
          <w:lang w:val="hy-AM"/>
        </w:rPr>
        <w:t>:</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9.5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1-ին մասի 9</w:t>
      </w:r>
      <w:r w:rsidRPr="00AA608E">
        <w:rPr>
          <w:rFonts w:ascii="GHEA Grapalat" w:hAnsi="GHEA Grapalat" w:cs="Sylfaen"/>
          <w:i w:val="0"/>
          <w:szCs w:val="24"/>
          <w:lang w:val="hy-AM"/>
        </w:rPr>
        <w:t>.</w:t>
      </w:r>
      <w:r w:rsidRPr="00AA608E">
        <w:rPr>
          <w:rFonts w:ascii="GHEA Grapalat" w:hAnsi="GHEA Grapalat" w:cs="Sylfaen"/>
          <w:i w:val="0"/>
          <w:szCs w:val="24"/>
          <w:lang w:val="af-ZA"/>
        </w:rPr>
        <w:t xml:space="preserve">4 </w:t>
      </w:r>
      <w:r w:rsidRPr="00AA608E">
        <w:rPr>
          <w:rFonts w:ascii="GHEA Grapalat" w:hAnsi="GHEA Grapalat" w:cs="Sylfaen"/>
          <w:i w:val="0"/>
          <w:szCs w:val="24"/>
          <w:lang w:val="ru-RU"/>
        </w:rPr>
        <w:t>կետով</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ժամկետի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ավարտը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կողմերի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համաձայնությամբ</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պայմանագրի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նախագծում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կատարվել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փոփոխություններ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սակայն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դրանք</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չեն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հանգեցնել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առարկայի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բնութագրերի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փոփոխմանը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ներառյալ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ընտրված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ավելացմանը։</w:t>
      </w:r>
      <w:r w:rsidRPr="00AA608E">
        <w:rPr>
          <w:rFonts w:ascii="GHEA Mariam" w:hAnsi="GHEA Mariam"/>
          <w:spacing w:val="-8"/>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8E0B31">
      <w:pPr>
        <w:jc w:val="center"/>
        <w:rPr>
          <w:rFonts w:ascii="GHEA Grapalat" w:hAnsi="GHEA Grapalat" w:cs="Arial"/>
          <w:b/>
          <w:iCs/>
          <w:sz w:val="20"/>
          <w:lang w:val="af-ZA"/>
        </w:rPr>
      </w:pPr>
      <w:r w:rsidRPr="00AA608E">
        <w:rPr>
          <w:rFonts w:ascii="GHEA Grapalat" w:hAnsi="GHEA Grapalat"/>
          <w:b/>
          <w:iCs/>
          <w:sz w:val="20"/>
          <w:lang w:val="af-ZA"/>
        </w:rPr>
        <w:lastRenderedPageBreak/>
        <w:t xml:space="preserve">10. </w:t>
      </w:r>
      <w:r w:rsidRPr="00AA608E">
        <w:rPr>
          <w:rFonts w:ascii="GHEA Grapalat" w:hAnsi="GHEA Grapalat" w:cs="Sylfaen"/>
          <w:b/>
          <w:iCs/>
          <w:sz w:val="20"/>
          <w:lang w:val="hy-AM"/>
        </w:rPr>
        <w:t>ՈՐԱԿԱՎՈՐՄԱՆ</w:t>
      </w:r>
      <w:r w:rsidRPr="00AA608E">
        <w:rPr>
          <w:rFonts w:ascii="GHEA Grapalat" w:hAnsi="GHEA Grapalat" w:cs="Arial"/>
          <w:b/>
          <w:iCs/>
          <w:sz w:val="20"/>
          <w:lang w:val="af-ZA"/>
        </w:rPr>
        <w:t xml:space="preserve"> </w:t>
      </w:r>
      <w:r w:rsidRPr="00AA608E">
        <w:rPr>
          <w:rFonts w:ascii="GHEA Grapalat" w:hAnsi="GHEA Grapalat" w:cs="Sylfaen"/>
          <w:b/>
          <w:iCs/>
          <w:sz w:val="20"/>
          <w:lang w:val="hy-AM"/>
        </w:rPr>
        <w:t>ԵՎ</w:t>
      </w:r>
      <w:r w:rsidRPr="00AA608E">
        <w:rPr>
          <w:rFonts w:ascii="GHEA Grapalat" w:hAnsi="GHEA Grapalat" w:cs="Sylfaen"/>
          <w:b/>
          <w:iCs/>
          <w:sz w:val="20"/>
          <w:lang w:val="af-ZA"/>
        </w:rPr>
        <w:t xml:space="preserve"> ՊԱՅՄԱՆԱԳՐԻ</w:t>
      </w:r>
      <w:r w:rsidRPr="00AA608E">
        <w:rPr>
          <w:rFonts w:ascii="GHEA Grapalat" w:hAnsi="GHEA Grapalat" w:cs="Sylfaen"/>
          <w:b/>
          <w:iCs/>
          <w:sz w:val="20"/>
          <w:lang w:val="hy-AM"/>
        </w:rPr>
        <w:t xml:space="preserve"> </w:t>
      </w:r>
      <w:r w:rsidRPr="00AA608E">
        <w:rPr>
          <w:rFonts w:ascii="GHEA Grapalat" w:hAnsi="GHEA Grapalat" w:cs="Sylfaen"/>
          <w:b/>
          <w:iCs/>
          <w:sz w:val="20"/>
          <w:lang w:val="af-ZA"/>
        </w:rPr>
        <w:t>ԱՊԱՀՈՎՈՒՄ</w:t>
      </w:r>
      <w:r w:rsidRPr="00AA608E">
        <w:rPr>
          <w:rFonts w:ascii="GHEA Grapalat" w:hAnsi="GHEA Grapalat" w:cs="Sylfaen"/>
          <w:b/>
          <w:iCs/>
          <w:sz w:val="20"/>
          <w:lang w:val="hy-AM"/>
        </w:rPr>
        <w:t>ՆԵՐ</w:t>
      </w:r>
      <w:r w:rsidRPr="00AA608E">
        <w:rPr>
          <w:rFonts w:ascii="GHEA Grapalat" w:hAnsi="GHEA Grapalat" w:cs="Sylfaen"/>
          <w:b/>
          <w:iCs/>
          <w:sz w:val="20"/>
          <w:lang w:val="af-ZA"/>
        </w:rPr>
        <w:t>Ը</w:t>
      </w:r>
      <w:r w:rsidRPr="00AA608E">
        <w:rPr>
          <w:rFonts w:ascii="GHEA Grapalat" w:hAnsi="GHEA Grapalat" w:cs="Arial"/>
          <w:b/>
          <w:iCs/>
          <w:sz w:val="20"/>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iCs/>
          <w:sz w:val="20"/>
          <w:lang w:val="af-ZA"/>
        </w:rPr>
        <w:t>10.</w:t>
      </w:r>
      <w:r w:rsidRPr="00AA608E">
        <w:rPr>
          <w:rFonts w:ascii="GHEA Grapalat" w:hAnsi="GHEA Grapalat" w:cs="Sylfaen"/>
          <w:sz w:val="20"/>
          <w:lang w:val="af-ZA"/>
        </w:rPr>
        <w:t xml:space="preserve">1 </w:t>
      </w:r>
      <w:r w:rsidRPr="00AA608E">
        <w:rPr>
          <w:rFonts w:ascii="GHEA Grapalat" w:hAnsi="GHEA Grapalat" w:cs="Sylfaen"/>
          <w:sz w:val="20"/>
          <w:lang w:val="hy-AM"/>
        </w:rPr>
        <w:t>Որակավորման</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պ</w:t>
      </w:r>
      <w:r w:rsidRPr="00AA608E">
        <w:rPr>
          <w:rFonts w:ascii="GHEA Grapalat" w:hAnsi="GHEA Grapalat" w:cs="Sylfaen"/>
          <w:sz w:val="20"/>
          <w:lang w:val="ru-RU"/>
        </w:rPr>
        <w:t>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ները</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ներկայացնելու</w:t>
      </w:r>
      <w:r w:rsidRPr="00AA608E">
        <w:rPr>
          <w:rFonts w:ascii="GHEA Grapalat" w:hAnsi="GHEA Grapalat" w:cs="Sylfaen"/>
          <w:sz w:val="20"/>
          <w:lang w:val="af-ZA"/>
        </w:rPr>
        <w:t xml:space="preserve"> </w:t>
      </w:r>
      <w:r w:rsidRPr="00AA608E">
        <w:rPr>
          <w:rFonts w:ascii="GHEA Grapalat" w:hAnsi="GHEA Grapalat" w:cs="Sylfaen"/>
          <w:sz w:val="20"/>
          <w:lang w:val="ru-RU"/>
        </w:rPr>
        <w:t>պահանջի</w:t>
      </w:r>
      <w:r w:rsidRPr="00AA608E">
        <w:rPr>
          <w:rFonts w:ascii="GHEA Grapalat" w:hAnsi="GHEA Grapalat" w:cs="Sylfaen"/>
          <w:sz w:val="20"/>
          <w:lang w:val="af-ZA"/>
        </w:rPr>
        <w:t xml:space="preserve"> </w:t>
      </w:r>
      <w:r w:rsidRPr="00AA608E">
        <w:rPr>
          <w:rFonts w:ascii="GHEA Grapalat" w:hAnsi="GHEA Grapalat" w:cs="Sylfaen"/>
          <w:sz w:val="20"/>
          <w:lang w:val="ru-RU"/>
        </w:rPr>
        <w:t>հիման</w:t>
      </w:r>
      <w:r w:rsidRPr="00AA608E">
        <w:rPr>
          <w:rFonts w:ascii="GHEA Grapalat" w:hAnsi="GHEA Grapalat" w:cs="Sylfaen"/>
          <w:sz w:val="20"/>
          <w:lang w:val="af-ZA"/>
        </w:rPr>
        <w:t xml:space="preserve"> </w:t>
      </w:r>
      <w:r w:rsidRPr="00AA608E">
        <w:rPr>
          <w:rFonts w:ascii="GHEA Grapalat" w:hAnsi="GHEA Grapalat" w:cs="Sylfaen"/>
          <w:sz w:val="20"/>
          <w:lang w:val="ru-RU"/>
        </w:rPr>
        <w:t>վրա</w:t>
      </w:r>
      <w:r w:rsidRPr="00AA608E">
        <w:rPr>
          <w:rFonts w:ascii="GHEA Grapalat" w:hAnsi="GHEA Grapalat" w:cs="Sylfaen"/>
          <w:sz w:val="20"/>
          <w:lang w:val="af-ZA"/>
        </w:rPr>
        <w:t xml:space="preserve">, </w:t>
      </w:r>
      <w:r w:rsidRPr="00AA608E">
        <w:rPr>
          <w:rFonts w:ascii="GHEA Grapalat" w:hAnsi="GHEA Grapalat" w:cs="Sylfaen"/>
          <w:sz w:val="20"/>
          <w:lang w:val="ru-RU"/>
        </w:rPr>
        <w:t>այն</w:t>
      </w:r>
      <w:r w:rsidRPr="00AA608E">
        <w:rPr>
          <w:rFonts w:ascii="GHEA Grapalat" w:hAnsi="GHEA Grapalat" w:cs="Sylfaen"/>
          <w:sz w:val="20"/>
          <w:lang w:val="af-ZA"/>
        </w:rPr>
        <w:t xml:space="preserve"> </w:t>
      </w:r>
      <w:r w:rsidRPr="00AA608E">
        <w:rPr>
          <w:rFonts w:ascii="GHEA Grapalat" w:hAnsi="GHEA Grapalat" w:cs="Sylfaen"/>
          <w:sz w:val="20"/>
          <w:lang w:val="ru-RU"/>
        </w:rPr>
        <w:t>ստանալու</w:t>
      </w:r>
      <w:r w:rsidRPr="00AA608E">
        <w:rPr>
          <w:rFonts w:ascii="GHEA Grapalat" w:hAnsi="GHEA Grapalat" w:cs="Sylfaen"/>
          <w:sz w:val="20"/>
          <w:lang w:val="af-ZA"/>
        </w:rPr>
        <w:t xml:space="preserve"> </w:t>
      </w:r>
      <w:r w:rsidRPr="00AA608E">
        <w:rPr>
          <w:rFonts w:ascii="GHEA Grapalat" w:hAnsi="GHEA Grapalat" w:cs="Sylfaen"/>
          <w:sz w:val="20"/>
          <w:lang w:val="ru-RU"/>
        </w:rPr>
        <w:t>օրվանից</w:t>
      </w:r>
      <w:r w:rsidRPr="00AA608E">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մասնակիցը</w:t>
      </w:r>
      <w:r w:rsidRPr="00AA608E">
        <w:rPr>
          <w:rFonts w:ascii="GHEA Grapalat" w:hAnsi="GHEA Grapalat" w:cs="Sylfaen"/>
          <w:sz w:val="20"/>
          <w:lang w:val="af-ZA"/>
        </w:rPr>
        <w:t xml:space="preserve"> </w:t>
      </w:r>
      <w:r w:rsidRPr="00AA608E">
        <w:rPr>
          <w:rFonts w:ascii="GHEA Grapalat" w:hAnsi="GHEA Grapalat" w:cs="Sylfaen"/>
          <w:sz w:val="20"/>
          <w:lang w:val="ru-RU"/>
        </w:rPr>
        <w:t>պարտավոր</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w:t>
      </w:r>
      <w:r w:rsidRPr="00AA608E">
        <w:rPr>
          <w:rFonts w:ascii="GHEA Grapalat" w:hAnsi="GHEA Grapalat" w:cs="Sylfaen"/>
          <w:sz w:val="20"/>
          <w:lang w:val="af-ZA"/>
        </w:rPr>
        <w:t xml:space="preserve"> </w:t>
      </w:r>
      <w:r w:rsidRPr="00AA608E">
        <w:rPr>
          <w:rFonts w:ascii="GHEA Grapalat" w:hAnsi="GHEA Grapalat" w:cs="Sylfaen"/>
          <w:sz w:val="20"/>
          <w:lang w:val="hy-AM"/>
        </w:rPr>
        <w:t>որակավորման</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w:t>
      </w:r>
      <w:r w:rsidRPr="00AA608E">
        <w:rPr>
          <w:rFonts w:ascii="GHEA Grapalat" w:hAnsi="GHEA Grapalat" w:cs="Sylfaen"/>
          <w:sz w:val="20"/>
          <w:lang w:val="ru-RU"/>
        </w:rPr>
        <w:t>։</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հետ</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ru-RU"/>
        </w:rPr>
        <w:t>վերջինս</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hy-AM"/>
        </w:rPr>
        <w:t>որակավորման 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w:t>
      </w:r>
      <w:r w:rsidRPr="00AA608E">
        <w:rPr>
          <w:rFonts w:ascii="GHEA Grapalat" w:hAnsi="GHEA Grapalat" w:cs="Sylfaen"/>
          <w:sz w:val="20"/>
        </w:rPr>
        <w:t>ը</w:t>
      </w:r>
      <w:r w:rsidRPr="00AA608E">
        <w:rPr>
          <w:rFonts w:ascii="GHEA Grapalat" w:hAnsi="GHEA Grapalat" w:cs="Sylfaen"/>
          <w:sz w:val="20"/>
          <w:lang w:val="ru-RU"/>
        </w:rPr>
        <w:t>։</w:t>
      </w:r>
    </w:p>
    <w:p w:rsidR="008E0B31" w:rsidRPr="00AA608E" w:rsidRDefault="008E0B31" w:rsidP="009911F6">
      <w:pPr>
        <w:jc w:val="both"/>
        <w:rPr>
          <w:rFonts w:ascii="GHEA Grapalat" w:hAnsi="GHEA Grapalat" w:cs="Arial"/>
          <w:color w:val="FFFFFF"/>
          <w:sz w:val="20"/>
          <w:lang w:val="af-ZA"/>
        </w:rPr>
      </w:pPr>
      <w:r w:rsidRPr="00AA608E">
        <w:rPr>
          <w:rFonts w:ascii="GHEA Grapalat" w:hAnsi="GHEA Grapalat" w:cs="Sylfaen"/>
          <w:sz w:val="20"/>
          <w:lang w:val="hy-AM"/>
        </w:rPr>
        <w:t>10.2</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ապահովման</w:t>
      </w:r>
      <w:r w:rsidRPr="00AA608E">
        <w:rPr>
          <w:rFonts w:ascii="GHEA Grapalat" w:hAnsi="GHEA Grapalat" w:cs="Sylfaen"/>
          <w:sz w:val="20"/>
          <w:lang w:val="af-ZA"/>
        </w:rPr>
        <w:t xml:space="preserve"> </w:t>
      </w:r>
      <w:r w:rsidRPr="00AA608E">
        <w:rPr>
          <w:rFonts w:ascii="GHEA Grapalat" w:hAnsi="GHEA Grapalat" w:cs="Sylfaen"/>
          <w:sz w:val="20"/>
        </w:rPr>
        <w:t>չափը</w:t>
      </w:r>
      <w:r w:rsidRPr="00AA608E">
        <w:rPr>
          <w:rFonts w:ascii="GHEA Grapalat" w:hAnsi="GHEA Grapalat" w:cs="Sylfaen"/>
          <w:sz w:val="20"/>
          <w:lang w:val="af-ZA"/>
        </w:rPr>
        <w:t xml:space="preserve"> </w:t>
      </w:r>
      <w:r w:rsidRPr="00AA608E">
        <w:rPr>
          <w:rFonts w:ascii="GHEA Grapalat" w:hAnsi="GHEA Grapalat" w:cs="Sylfaen"/>
          <w:sz w:val="20"/>
        </w:rPr>
        <w:t>հավասար</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գնային</w:t>
      </w:r>
      <w:r w:rsidRPr="00AA608E">
        <w:rPr>
          <w:rFonts w:ascii="GHEA Grapalat" w:hAnsi="GHEA Grapalat" w:cs="Sylfaen"/>
          <w:sz w:val="20"/>
          <w:lang w:val="af-ZA"/>
        </w:rPr>
        <w:t xml:space="preserve"> </w:t>
      </w:r>
      <w:r w:rsidRPr="00AA608E">
        <w:rPr>
          <w:rFonts w:ascii="GHEA Grapalat" w:hAnsi="GHEA Grapalat" w:cs="Sylfaen"/>
          <w:sz w:val="20"/>
        </w:rPr>
        <w:t>առաջարկի</w:t>
      </w:r>
      <w:r w:rsidRPr="00AA608E">
        <w:rPr>
          <w:rFonts w:ascii="GHEA Grapalat" w:hAnsi="GHEA Grapalat" w:cs="Sylfaen"/>
          <w:sz w:val="20"/>
          <w:lang w:val="af-ZA"/>
        </w:rPr>
        <w:t xml:space="preserve"> </w:t>
      </w:r>
      <w:r w:rsidRPr="00AA608E">
        <w:rPr>
          <w:rFonts w:ascii="GHEA Grapalat" w:hAnsi="GHEA Grapalat" w:cs="Sylfaen"/>
          <w:sz w:val="20"/>
        </w:rPr>
        <w:t>չափին</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 xml:space="preserve"> </w:t>
      </w:r>
      <w:r w:rsidRPr="00AA608E">
        <w:rPr>
          <w:rFonts w:ascii="GHEA Grapalat" w:hAnsi="GHEA Grapalat" w:cs="Sylfaen"/>
          <w:sz w:val="20"/>
        </w:rPr>
        <w:t>ներկայացվում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00865FE1" w:rsidRPr="00865FE1">
        <w:rPr>
          <w:rFonts w:ascii="GHEA Grapalat" w:hAnsi="GHEA Grapalat" w:cs="Sylfaen"/>
          <w:sz w:val="20"/>
          <w:szCs w:val="20"/>
        </w:rPr>
        <w:t>միակողմանի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հաստատված</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հայտարարության՝</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տուժանքի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հավելված</w:t>
      </w:r>
      <w:r w:rsidR="00865FE1" w:rsidRPr="00865FE1">
        <w:rPr>
          <w:rFonts w:ascii="GHEA Grapalat" w:hAnsi="GHEA Grapalat" w:cs="Sylfaen"/>
          <w:sz w:val="20"/>
          <w:szCs w:val="20"/>
          <w:lang w:val="af-ZA"/>
        </w:rPr>
        <w:t xml:space="preserve"> 4.1) </w:t>
      </w:r>
      <w:r w:rsidR="00865FE1" w:rsidRPr="00865FE1">
        <w:rPr>
          <w:rFonts w:ascii="GHEA Grapalat" w:hAnsi="GHEA Grapalat" w:cs="Sylfaen"/>
          <w:sz w:val="20"/>
          <w:szCs w:val="20"/>
        </w:rPr>
        <w:t>կամ</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կանխիկ</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փողի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ձևով</w:t>
      </w:r>
      <w:r w:rsidR="00865FE1" w:rsidRPr="00865FE1">
        <w:rPr>
          <w:rFonts w:ascii="GHEA Grapalat" w:hAnsi="GHEA Grapalat" w:cs="Sylfaen"/>
          <w:sz w:val="20"/>
          <w:szCs w:val="20"/>
          <w:lang w:val="af-ZA"/>
        </w:rPr>
        <w:t xml:space="preserve">” </w:t>
      </w:r>
      <w:r w:rsidRPr="00865FE1">
        <w:rPr>
          <w:rFonts w:ascii="GHEA Grapalat" w:hAnsi="GHEA Grapalat" w:cs="Sylfaen"/>
          <w:sz w:val="20"/>
          <w:szCs w:val="20"/>
        </w:rPr>
        <w:t>որը</w:t>
      </w:r>
      <w:r w:rsidRPr="00865FE1">
        <w:rPr>
          <w:rFonts w:ascii="GHEA Grapalat" w:hAnsi="GHEA Grapalat" w:cs="Sylfaen"/>
          <w:sz w:val="20"/>
          <w:szCs w:val="20"/>
          <w:lang w:val="af-ZA"/>
        </w:rPr>
        <w:t xml:space="preserve"> </w:t>
      </w:r>
      <w:r w:rsidRPr="00865FE1">
        <w:rPr>
          <w:rFonts w:ascii="GHEA Grapalat" w:hAnsi="GHEA Grapalat" w:cs="Sylfaen"/>
          <w:sz w:val="20"/>
          <w:szCs w:val="20"/>
        </w:rPr>
        <w:t>պետք</w:t>
      </w:r>
      <w:r w:rsidRPr="00865FE1">
        <w:rPr>
          <w:rFonts w:ascii="GHEA Grapalat" w:hAnsi="GHEA Grapalat" w:cs="Sylfaen"/>
          <w:sz w:val="20"/>
          <w:szCs w:val="20"/>
          <w:lang w:val="af-ZA"/>
        </w:rPr>
        <w:t xml:space="preserve"> </w:t>
      </w:r>
      <w:r w:rsidRPr="00865FE1">
        <w:rPr>
          <w:rFonts w:ascii="GHEA Grapalat" w:hAnsi="GHEA Grapalat" w:cs="Sylfaen"/>
          <w:sz w:val="20"/>
          <w:szCs w:val="20"/>
        </w:rPr>
        <w:t>է</w:t>
      </w:r>
      <w:r w:rsidRPr="00865FE1">
        <w:rPr>
          <w:rFonts w:ascii="GHEA Grapalat" w:hAnsi="GHEA Grapalat" w:cs="Sylfaen"/>
          <w:sz w:val="20"/>
          <w:szCs w:val="20"/>
          <w:lang w:val="af-ZA"/>
        </w:rPr>
        <w:t xml:space="preserve"> </w:t>
      </w:r>
      <w:r w:rsidRPr="00865FE1">
        <w:rPr>
          <w:rFonts w:ascii="GHEA Grapalat" w:hAnsi="GHEA Grapalat" w:cs="Sylfaen"/>
          <w:sz w:val="20"/>
          <w:szCs w:val="20"/>
        </w:rPr>
        <w:t>վավեր</w:t>
      </w:r>
      <w:r w:rsidRPr="00865FE1">
        <w:rPr>
          <w:rFonts w:ascii="GHEA Grapalat" w:hAnsi="GHEA Grapalat" w:cs="Sylfaen"/>
          <w:sz w:val="20"/>
          <w:szCs w:val="20"/>
          <w:lang w:val="af-ZA"/>
        </w:rPr>
        <w:t xml:space="preserve"> </w:t>
      </w:r>
      <w:r w:rsidRPr="00865FE1">
        <w:rPr>
          <w:rFonts w:ascii="GHEA Grapalat" w:hAnsi="GHEA Grapalat" w:cs="Sylfaen"/>
          <w:sz w:val="20"/>
          <w:szCs w:val="20"/>
        </w:rPr>
        <w:t>լինի</w:t>
      </w:r>
      <w:r w:rsidRPr="00865FE1">
        <w:rPr>
          <w:rFonts w:ascii="GHEA Grapalat" w:hAnsi="GHEA Grapalat" w:cs="Sylfaen"/>
          <w:sz w:val="20"/>
          <w:szCs w:val="20"/>
          <w:lang w:val="af-ZA"/>
        </w:rPr>
        <w:t xml:space="preserve"> </w:t>
      </w:r>
      <w:r w:rsidRPr="00865FE1">
        <w:rPr>
          <w:rFonts w:ascii="GHEA Grapalat" w:hAnsi="GHEA Grapalat" w:cs="Sylfaen"/>
          <w:sz w:val="20"/>
          <w:szCs w:val="20"/>
        </w:rPr>
        <w:t>առնվազն</w:t>
      </w:r>
      <w:r w:rsidRPr="00865FE1">
        <w:rPr>
          <w:rFonts w:ascii="GHEA Grapalat" w:hAnsi="GHEA Grapalat" w:cs="Sylfaen"/>
          <w:sz w:val="20"/>
          <w:szCs w:val="20"/>
          <w:lang w:val="af-ZA"/>
        </w:rPr>
        <w:t xml:space="preserve"> </w:t>
      </w:r>
      <w:r w:rsidRPr="00865FE1">
        <w:rPr>
          <w:rFonts w:ascii="GHEA Grapalat" w:hAnsi="GHEA Grapalat" w:cs="Sylfaen"/>
          <w:sz w:val="20"/>
          <w:szCs w:val="20"/>
        </w:rPr>
        <w:t>մինչև</w:t>
      </w:r>
      <w:r w:rsidRPr="00865FE1">
        <w:rPr>
          <w:rFonts w:ascii="GHEA Grapalat" w:hAnsi="GHEA Grapalat" w:cs="Sylfaen"/>
          <w:sz w:val="20"/>
          <w:szCs w:val="20"/>
          <w:lang w:val="af-ZA"/>
        </w:rPr>
        <w:t xml:space="preserve"> </w:t>
      </w:r>
      <w:r w:rsidRPr="00865FE1">
        <w:rPr>
          <w:rFonts w:ascii="GHEA Grapalat" w:hAnsi="GHEA Grapalat" w:cs="Sylfaen"/>
          <w:sz w:val="20"/>
          <w:szCs w:val="20"/>
        </w:rPr>
        <w:t>պայմանագրի</w:t>
      </w:r>
      <w:r w:rsidRPr="00865FE1">
        <w:rPr>
          <w:rFonts w:ascii="GHEA Grapalat" w:hAnsi="GHEA Grapalat" w:cs="Sylfaen"/>
          <w:sz w:val="20"/>
          <w:szCs w:val="20"/>
          <w:lang w:val="af-ZA"/>
        </w:rPr>
        <w:t xml:space="preserve"> </w:t>
      </w:r>
      <w:r w:rsidRPr="00865FE1">
        <w:rPr>
          <w:rFonts w:ascii="GHEA Grapalat" w:hAnsi="GHEA Grapalat" w:cs="Sylfaen"/>
          <w:sz w:val="20"/>
          <w:szCs w:val="20"/>
        </w:rPr>
        <w:t>կատարման</w:t>
      </w:r>
      <w:r w:rsidRPr="00865FE1">
        <w:rPr>
          <w:rFonts w:ascii="GHEA Grapalat" w:hAnsi="GHEA Grapalat" w:cs="Sylfaen"/>
          <w:sz w:val="20"/>
          <w:szCs w:val="20"/>
          <w:lang w:val="af-ZA"/>
        </w:rPr>
        <w:t xml:space="preserve"> </w:t>
      </w:r>
      <w:r w:rsidRPr="00865FE1">
        <w:rPr>
          <w:rFonts w:ascii="GHEA Grapalat" w:hAnsi="GHEA Grapalat" w:cs="Sylfaen"/>
          <w:sz w:val="20"/>
          <w:szCs w:val="20"/>
        </w:rPr>
        <w:t>արդյունքը</w:t>
      </w:r>
      <w:r w:rsidRPr="00AA608E">
        <w:rPr>
          <w:rFonts w:ascii="GHEA Grapalat" w:hAnsi="GHEA Grapalat" w:cs="Sylfaen"/>
          <w:sz w:val="20"/>
          <w:lang w:val="af-ZA"/>
        </w:rPr>
        <w:t xml:space="preserve"> </w:t>
      </w:r>
      <w:r w:rsidRPr="00AA608E">
        <w:rPr>
          <w:rFonts w:ascii="GHEA Grapalat" w:hAnsi="GHEA Grapalat" w:cs="Sylfaen"/>
          <w:sz w:val="20"/>
        </w:rPr>
        <w:t>պատվիրատուից</w:t>
      </w:r>
      <w:r w:rsidRPr="00AA608E">
        <w:rPr>
          <w:rFonts w:ascii="GHEA Grapalat" w:hAnsi="GHEA Grapalat" w:cs="Sylfaen"/>
          <w:sz w:val="20"/>
          <w:lang w:val="af-ZA"/>
        </w:rPr>
        <w:t xml:space="preserve"> </w:t>
      </w:r>
      <w:r w:rsidRPr="00AA608E">
        <w:rPr>
          <w:rFonts w:ascii="GHEA Grapalat" w:hAnsi="GHEA Grapalat" w:cs="Sylfaen"/>
          <w:sz w:val="20"/>
        </w:rPr>
        <w:t>կողմից</w:t>
      </w:r>
      <w:r w:rsidRPr="00AA608E">
        <w:rPr>
          <w:rFonts w:ascii="GHEA Grapalat" w:hAnsi="GHEA Grapalat" w:cs="Sylfaen"/>
          <w:sz w:val="20"/>
          <w:lang w:val="af-ZA"/>
        </w:rPr>
        <w:t xml:space="preserve"> </w:t>
      </w:r>
      <w:r w:rsidRPr="00AA608E">
        <w:rPr>
          <w:rFonts w:ascii="GHEA Grapalat" w:hAnsi="GHEA Grapalat" w:cs="Sylfaen"/>
          <w:sz w:val="20"/>
        </w:rPr>
        <w:t>ամբողջական</w:t>
      </w:r>
      <w:r w:rsidRPr="00AA608E">
        <w:rPr>
          <w:rFonts w:ascii="GHEA Grapalat" w:hAnsi="GHEA Grapalat" w:cs="Sylfaen"/>
          <w:sz w:val="20"/>
          <w:lang w:val="af-ZA"/>
        </w:rPr>
        <w:t xml:space="preserve"> </w:t>
      </w:r>
      <w:r w:rsidRPr="00AA608E">
        <w:rPr>
          <w:rFonts w:ascii="GHEA Grapalat" w:hAnsi="GHEA Grapalat" w:cs="Sylfaen"/>
          <w:sz w:val="20"/>
        </w:rPr>
        <w:t>ընդունվելու</w:t>
      </w:r>
      <w:r w:rsidRPr="00AA608E">
        <w:rPr>
          <w:rFonts w:ascii="GHEA Grapalat" w:hAnsi="GHEA Grapalat" w:cs="Sylfaen"/>
          <w:sz w:val="20"/>
          <w:lang w:val="af-ZA"/>
        </w:rPr>
        <w:t xml:space="preserve"> </w:t>
      </w:r>
      <w:r w:rsidRPr="00AA608E">
        <w:rPr>
          <w:rFonts w:ascii="GHEA Grapalat" w:hAnsi="GHEA Grapalat" w:cs="Sylfaen"/>
          <w:sz w:val="20"/>
        </w:rPr>
        <w:t>օրվան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20-</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օրը</w:t>
      </w:r>
      <w:r w:rsidRPr="00AA608E">
        <w:rPr>
          <w:rFonts w:ascii="GHEA Grapalat" w:hAnsi="GHEA Grapalat" w:cs="Sylfaen"/>
          <w:sz w:val="20"/>
          <w:lang w:val="af-ZA"/>
        </w:rPr>
        <w:t xml:space="preserve"> </w:t>
      </w:r>
      <w:r w:rsidRPr="00AA608E">
        <w:rPr>
          <w:rFonts w:ascii="GHEA Grapalat" w:hAnsi="GHEA Grapalat" w:cs="Arial"/>
          <w:sz w:val="20"/>
        </w:rPr>
        <w:t>ներառյալ</w:t>
      </w:r>
      <w:r w:rsidRPr="00AA608E">
        <w:rPr>
          <w:rFonts w:ascii="GHEA Grapalat" w:hAnsi="GHEA Grapalat" w:cs="Arial"/>
          <w:sz w:val="20"/>
          <w:lang w:val="af-ZA"/>
        </w:rPr>
        <w:t>:</w:t>
      </w:r>
      <w:r w:rsidRPr="00AA608E">
        <w:rPr>
          <w:rStyle w:val="af6"/>
          <w:rFonts w:ascii="GHEA Grapalat" w:hAnsi="GHEA Grapalat" w:cs="Arial"/>
          <w:sz w:val="20"/>
        </w:rPr>
        <w:footnoteReference w:id="4"/>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rPr>
        <w:t>Եթե</w:t>
      </w:r>
      <w:r w:rsidRPr="00AA608E">
        <w:rPr>
          <w:rFonts w:ascii="GHEA Grapalat" w:hAnsi="GHEA Grapalat" w:cs="Arial"/>
          <w:sz w:val="20"/>
          <w:lang w:val="af-ZA"/>
        </w:rPr>
        <w:t xml:space="preserve"> </w:t>
      </w:r>
      <w:r w:rsidRPr="00AA608E">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8E0B31" w:rsidRPr="00865FE1" w:rsidRDefault="008E0B31" w:rsidP="009911F6">
      <w:pPr>
        <w:jc w:val="both"/>
        <w:rPr>
          <w:rFonts w:ascii="GHEA Grapalat" w:hAnsi="GHEA Grapalat" w:cs="Sylfaen"/>
          <w:sz w:val="20"/>
          <w:szCs w:val="20"/>
          <w:vertAlign w:val="superscript"/>
          <w:lang w:val="hy-AM"/>
        </w:rPr>
      </w:pPr>
      <w:r w:rsidRPr="00AA608E">
        <w:rPr>
          <w:rFonts w:ascii="GHEA Grapalat" w:hAnsi="GHEA Grapalat" w:cs="Sylfaen"/>
          <w:sz w:val="20"/>
          <w:lang w:val="hy-AM"/>
        </w:rPr>
        <w:t>10.3. 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ապահովման</w:t>
      </w:r>
      <w:r w:rsidRPr="00AA608E">
        <w:rPr>
          <w:rFonts w:ascii="GHEA Grapalat" w:hAnsi="GHEA Grapalat" w:cs="Sylfaen"/>
          <w:sz w:val="20"/>
          <w:lang w:val="af-ZA"/>
        </w:rPr>
        <w:t xml:space="preserve"> </w:t>
      </w:r>
      <w:r w:rsidRPr="00AA608E">
        <w:rPr>
          <w:rFonts w:ascii="GHEA Grapalat" w:hAnsi="GHEA Grapalat" w:cs="Sylfaen"/>
          <w:sz w:val="20"/>
          <w:lang w:val="hy-AM"/>
        </w:rPr>
        <w:t>չափը</w:t>
      </w:r>
      <w:r w:rsidRPr="00AA608E">
        <w:rPr>
          <w:rFonts w:ascii="GHEA Grapalat" w:hAnsi="GHEA Grapalat" w:cs="Sylfaen"/>
          <w:sz w:val="20"/>
          <w:lang w:val="af-ZA"/>
        </w:rPr>
        <w:t xml:space="preserve"> </w:t>
      </w:r>
      <w:r w:rsidRPr="00AA608E">
        <w:rPr>
          <w:rFonts w:ascii="GHEA Grapalat" w:hAnsi="GHEA Grapalat" w:cs="Sylfaen"/>
          <w:sz w:val="20"/>
          <w:lang w:val="hy-AM"/>
        </w:rPr>
        <w:t>կազմում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կնքվելիք </w:t>
      </w:r>
      <w:r w:rsidRPr="00AA608E">
        <w:rPr>
          <w:rFonts w:ascii="GHEA Grapalat" w:hAnsi="GHEA Grapalat" w:cs="Sylfaen"/>
          <w:sz w:val="20"/>
          <w:lang w:val="hy-AM"/>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գնի</w:t>
      </w:r>
      <w:r w:rsidRPr="00AA608E">
        <w:rPr>
          <w:rFonts w:ascii="GHEA Grapalat" w:hAnsi="GHEA Grapalat" w:cs="Sylfaen"/>
          <w:sz w:val="20"/>
          <w:lang w:val="af-ZA"/>
        </w:rPr>
        <w:t xml:space="preserve"> 10  </w:t>
      </w:r>
      <w:r w:rsidRPr="00AA608E">
        <w:rPr>
          <w:rFonts w:ascii="GHEA Grapalat" w:hAnsi="GHEA Grapalat" w:cs="Sylfaen"/>
          <w:sz w:val="20"/>
          <w:lang w:val="hy-AM"/>
        </w:rPr>
        <w:t xml:space="preserve">տոկոսը: Պայմանագրի ապահովումը ներկայացվում է </w:t>
      </w:r>
      <w:r w:rsidR="00865FE1" w:rsidRPr="00865FE1">
        <w:rPr>
          <w:rFonts w:ascii="GHEA Grapalat" w:hAnsi="GHEA Grapalat" w:cs="Sylfaen"/>
          <w:sz w:val="20"/>
          <w:szCs w:val="20"/>
          <w:lang w:val="hy-AM"/>
        </w:rPr>
        <w:t>միակողմանի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հաստատված</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հայտարարության՝</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տուժանքի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հավելված</w:t>
      </w:r>
      <w:r w:rsidR="00865FE1" w:rsidRPr="00865FE1">
        <w:rPr>
          <w:rFonts w:ascii="GHEA Grapalat" w:hAnsi="GHEA Grapalat" w:cs="Sylfaen"/>
          <w:sz w:val="20"/>
          <w:szCs w:val="20"/>
          <w:lang w:val="af-ZA"/>
        </w:rPr>
        <w:t xml:space="preserve"> 5.1) </w:t>
      </w:r>
      <w:r w:rsidR="00865FE1" w:rsidRPr="00865FE1">
        <w:rPr>
          <w:rFonts w:ascii="GHEA Grapalat" w:hAnsi="GHEA Grapalat" w:cs="Sylfaen"/>
          <w:sz w:val="20"/>
          <w:szCs w:val="20"/>
          <w:lang w:val="hy-AM"/>
        </w:rPr>
        <w:t>կամ</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կանխիկ</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փողի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ձևով</w:t>
      </w:r>
      <w:r w:rsidR="00865FE1" w:rsidRPr="00865FE1">
        <w:rPr>
          <w:rFonts w:ascii="GHEA Grapalat" w:hAnsi="GHEA Grapalat" w:cs="Sylfaen"/>
          <w:sz w:val="20"/>
          <w:szCs w:val="20"/>
          <w:lang w:val="af-ZA"/>
        </w:rPr>
        <w:t>”</w:t>
      </w:r>
    </w:p>
    <w:p w:rsidR="008E0B31" w:rsidRPr="00AA608E" w:rsidRDefault="008E0B31" w:rsidP="008E0B31">
      <w:pPr>
        <w:ind w:firstLine="567"/>
        <w:jc w:val="both"/>
        <w:rPr>
          <w:rFonts w:ascii="GHEA Grapalat" w:hAnsi="GHEA Grapalat"/>
          <w:sz w:val="20"/>
          <w:szCs w:val="20"/>
          <w:lang w:val="hy-AM"/>
        </w:rPr>
      </w:pPr>
      <w:r w:rsidRPr="00AA608E">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AA608E">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sz w:val="20"/>
          <w:szCs w:val="20"/>
          <w:lang w:val="hy-AM"/>
        </w:rPr>
        <w:t>Կանխիկ</w:t>
      </w:r>
      <w:r w:rsidRPr="00AA608E">
        <w:rPr>
          <w:rFonts w:ascii="GHEA Grapalat" w:hAnsi="GHEA Grapalat"/>
          <w:sz w:val="20"/>
          <w:szCs w:val="20"/>
          <w:lang w:val="af-ZA"/>
        </w:rPr>
        <w:t xml:space="preserve"> </w:t>
      </w:r>
      <w:r w:rsidRPr="00AA608E">
        <w:rPr>
          <w:rFonts w:ascii="GHEA Grapalat" w:hAnsi="GHEA Grapalat"/>
          <w:sz w:val="20"/>
          <w:szCs w:val="20"/>
          <w:lang w:val="hy-AM"/>
        </w:rPr>
        <w:t>փողի</w:t>
      </w:r>
      <w:r w:rsidRPr="00AA608E">
        <w:rPr>
          <w:rFonts w:ascii="GHEA Grapalat" w:hAnsi="GHEA Grapalat"/>
          <w:sz w:val="20"/>
          <w:szCs w:val="20"/>
          <w:lang w:val="af-ZA"/>
        </w:rPr>
        <w:t xml:space="preserve"> </w:t>
      </w:r>
      <w:r w:rsidRPr="00AA608E">
        <w:rPr>
          <w:rFonts w:ascii="GHEA Grapalat" w:hAnsi="GHEA Grapalat"/>
          <w:sz w:val="20"/>
          <w:szCs w:val="20"/>
          <w:lang w:val="hy-AM"/>
        </w:rPr>
        <w:t>ձևով</w:t>
      </w:r>
      <w:r w:rsidRPr="00AA608E">
        <w:rPr>
          <w:rFonts w:ascii="GHEA Grapalat" w:hAnsi="GHEA Grapalat"/>
          <w:sz w:val="20"/>
          <w:szCs w:val="20"/>
          <w:lang w:val="af-ZA"/>
        </w:rPr>
        <w:t xml:space="preserve"> </w:t>
      </w:r>
      <w:r w:rsidRPr="00AA608E">
        <w:rPr>
          <w:rFonts w:ascii="GHEA Grapalat" w:hAnsi="GHEA Grapalat"/>
          <w:sz w:val="20"/>
          <w:szCs w:val="20"/>
          <w:lang w:val="hy-AM"/>
        </w:rPr>
        <w:t>ներկայացված</w:t>
      </w:r>
      <w:r w:rsidRPr="00AA608E">
        <w:rPr>
          <w:rFonts w:ascii="GHEA Grapalat" w:hAnsi="GHEA Grapalat"/>
          <w:sz w:val="20"/>
          <w:szCs w:val="20"/>
          <w:lang w:val="af-ZA"/>
        </w:rPr>
        <w:t xml:space="preserve"> </w:t>
      </w:r>
      <w:r w:rsidRPr="00AA608E">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8E0B31" w:rsidRPr="00AA608E" w:rsidRDefault="008E0B31" w:rsidP="009911F6">
      <w:pPr>
        <w:jc w:val="both"/>
        <w:rPr>
          <w:rFonts w:ascii="GHEA Grapalat" w:hAnsi="GHEA Grapalat" w:cs="Arial"/>
          <w:sz w:val="20"/>
          <w:lang w:val="hy-AM"/>
        </w:rPr>
      </w:pPr>
      <w:r w:rsidRPr="00AA608E">
        <w:rPr>
          <w:rFonts w:ascii="GHEA Grapalat" w:hAnsi="GHEA Grapalat" w:cs="Sylfaen"/>
          <w:sz w:val="20"/>
          <w:lang w:val="hy-AM"/>
        </w:rPr>
        <w:t xml:space="preserve">10.4 </w:t>
      </w:r>
      <w:r w:rsidRPr="00AA608E">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sz w:val="20"/>
          <w:szCs w:val="20"/>
          <w:lang w:val="hy-AM"/>
        </w:rPr>
        <w:t>Կանխիկ</w:t>
      </w:r>
      <w:r w:rsidRPr="00AA608E">
        <w:rPr>
          <w:rFonts w:ascii="GHEA Grapalat" w:hAnsi="GHEA Grapalat"/>
          <w:sz w:val="20"/>
          <w:szCs w:val="20"/>
          <w:lang w:val="af-ZA"/>
        </w:rPr>
        <w:t xml:space="preserve"> </w:t>
      </w:r>
      <w:r w:rsidRPr="00AA608E">
        <w:rPr>
          <w:rFonts w:ascii="GHEA Grapalat" w:hAnsi="GHEA Grapalat"/>
          <w:sz w:val="20"/>
          <w:szCs w:val="20"/>
          <w:lang w:val="hy-AM"/>
        </w:rPr>
        <w:t>փողի</w:t>
      </w:r>
      <w:r w:rsidRPr="00AA608E">
        <w:rPr>
          <w:rFonts w:ascii="GHEA Grapalat" w:hAnsi="GHEA Grapalat"/>
          <w:sz w:val="20"/>
          <w:szCs w:val="20"/>
          <w:lang w:val="af-ZA"/>
        </w:rPr>
        <w:t xml:space="preserve"> </w:t>
      </w:r>
      <w:r w:rsidRPr="00AA608E">
        <w:rPr>
          <w:rFonts w:ascii="GHEA Grapalat" w:hAnsi="GHEA Grapalat"/>
          <w:sz w:val="20"/>
          <w:szCs w:val="20"/>
          <w:lang w:val="hy-AM"/>
        </w:rPr>
        <w:t>ձևով</w:t>
      </w:r>
      <w:r w:rsidRPr="00AA608E">
        <w:rPr>
          <w:rFonts w:ascii="GHEA Grapalat" w:hAnsi="GHEA Grapalat"/>
          <w:sz w:val="20"/>
          <w:szCs w:val="20"/>
          <w:lang w:val="af-ZA"/>
        </w:rPr>
        <w:t xml:space="preserve"> </w:t>
      </w:r>
      <w:r w:rsidRPr="00AA608E">
        <w:rPr>
          <w:rFonts w:ascii="GHEA Grapalat" w:hAnsi="GHEA Grapalat"/>
          <w:sz w:val="20"/>
          <w:szCs w:val="20"/>
          <w:lang w:val="hy-AM"/>
        </w:rPr>
        <w:t>ներկայացված</w:t>
      </w:r>
      <w:r w:rsidRPr="00AA608E">
        <w:rPr>
          <w:rFonts w:ascii="GHEA Grapalat" w:hAnsi="GHEA Grapalat"/>
          <w:sz w:val="20"/>
          <w:szCs w:val="20"/>
          <w:lang w:val="af-ZA"/>
        </w:rPr>
        <w:t xml:space="preserve"> </w:t>
      </w:r>
      <w:r w:rsidRPr="00AA608E">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8E0B31" w:rsidRPr="00AA608E" w:rsidRDefault="008E0B31" w:rsidP="008E0B31">
      <w:pPr>
        <w:ind w:firstLine="567"/>
        <w:jc w:val="both"/>
        <w:rPr>
          <w:rFonts w:ascii="GHEA Grapalat" w:hAnsi="GHEA Grapalat" w:cs="Sylfaen"/>
          <w:i/>
          <w:sz w:val="20"/>
          <w:lang w:val="af-ZA"/>
        </w:rPr>
      </w:pPr>
      <w:r w:rsidRPr="00AA608E">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AA608E">
        <w:rPr>
          <w:rFonts w:ascii="GHEA Grapalat" w:hAnsi="GHEA Grapalat" w:cs="Sylfaen"/>
          <w:sz w:val="20"/>
          <w:lang w:val="hy-AM"/>
        </w:rPr>
        <w:t>10</w:t>
      </w:r>
      <w:r w:rsidRPr="00AA608E">
        <w:rPr>
          <w:rFonts w:ascii="GHEA Grapalat" w:hAnsi="GHEA Grapalat" w:cs="Sylfaen"/>
          <w:sz w:val="20"/>
          <w:lang w:val="af-ZA"/>
        </w:rPr>
        <w:t xml:space="preserve">.5 </w:t>
      </w:r>
      <w:r w:rsidRPr="00AA608E">
        <w:rPr>
          <w:rFonts w:ascii="GHEA Grapalat" w:hAnsi="GHEA Grapalat" w:cs="Sylfaen"/>
          <w:sz w:val="20"/>
          <w:lang w:val="hy-AM"/>
        </w:rPr>
        <w:t>Պայմանագրով</w:t>
      </w:r>
      <w:r w:rsidRPr="00AA608E">
        <w:rPr>
          <w:rFonts w:ascii="GHEA Grapalat" w:hAnsi="GHEA Grapalat" w:cs="Sylfaen"/>
          <w:sz w:val="20"/>
          <w:lang w:val="af-ZA"/>
        </w:rPr>
        <w:t xml:space="preserve"> պ</w:t>
      </w:r>
      <w:r w:rsidRPr="00AA608E">
        <w:rPr>
          <w:rFonts w:ascii="GHEA Grapalat" w:hAnsi="GHEA Grapalat" w:cs="Sylfaen"/>
          <w:sz w:val="20"/>
          <w:lang w:val="hy-AM"/>
        </w:rPr>
        <w:t>ատվիրատուի</w:t>
      </w:r>
      <w:r w:rsidRPr="00AA608E">
        <w:rPr>
          <w:rFonts w:ascii="GHEA Grapalat" w:hAnsi="GHEA Grapalat" w:cs="Sylfaen"/>
          <w:sz w:val="20"/>
          <w:lang w:val="af-ZA"/>
        </w:rPr>
        <w:t xml:space="preserve"> </w:t>
      </w:r>
      <w:r w:rsidRPr="00AA608E">
        <w:rPr>
          <w:rFonts w:ascii="GHEA Grapalat" w:hAnsi="GHEA Grapalat" w:cs="Sylfaen"/>
          <w:sz w:val="20"/>
          <w:lang w:val="hy-AM"/>
        </w:rPr>
        <w:t>կողմից</w:t>
      </w:r>
      <w:r w:rsidRPr="00AA608E">
        <w:rPr>
          <w:rFonts w:ascii="GHEA Grapalat" w:hAnsi="GHEA Grapalat" w:cs="Sylfaen"/>
          <w:sz w:val="20"/>
          <w:lang w:val="af-ZA"/>
        </w:rPr>
        <w:t xml:space="preserve"> </w:t>
      </w:r>
      <w:r w:rsidRPr="00AA608E">
        <w:rPr>
          <w:rFonts w:ascii="GHEA Grapalat" w:hAnsi="GHEA Grapalat" w:cs="Sylfaen"/>
          <w:sz w:val="20"/>
          <w:lang w:val="hy-AM"/>
        </w:rPr>
        <w:t>կանխավճար</w:t>
      </w:r>
      <w:r w:rsidRPr="00AA608E">
        <w:rPr>
          <w:rFonts w:ascii="GHEA Grapalat" w:hAnsi="GHEA Grapalat" w:cs="Sylfaen"/>
          <w:sz w:val="20"/>
          <w:lang w:val="af-ZA"/>
        </w:rPr>
        <w:t xml:space="preserve"> </w:t>
      </w:r>
      <w:r w:rsidRPr="00AA608E">
        <w:rPr>
          <w:rFonts w:ascii="GHEA Grapalat" w:hAnsi="GHEA Grapalat" w:cs="Sylfaen"/>
          <w:sz w:val="20"/>
          <w:lang w:val="hy-AM"/>
        </w:rPr>
        <w:t>հատկացվելու</w:t>
      </w:r>
      <w:r w:rsidRPr="00AA608E">
        <w:rPr>
          <w:rFonts w:ascii="GHEA Grapalat" w:hAnsi="GHEA Grapalat" w:cs="Sylfaen"/>
          <w:sz w:val="20"/>
          <w:lang w:val="af-ZA"/>
        </w:rPr>
        <w:t xml:space="preserve"> </w:t>
      </w:r>
      <w:r w:rsidRPr="00AA608E">
        <w:rPr>
          <w:rFonts w:ascii="GHEA Grapalat" w:hAnsi="GHEA Grapalat" w:cs="Sylfaen"/>
          <w:sz w:val="20"/>
          <w:lang w:val="hy-AM"/>
        </w:rPr>
        <w:t>պայման</w:t>
      </w:r>
      <w:r w:rsidRPr="00AA608E">
        <w:rPr>
          <w:rFonts w:ascii="GHEA Grapalat" w:hAnsi="GHEA Grapalat" w:cs="Sylfaen"/>
          <w:sz w:val="20"/>
          <w:lang w:val="af-ZA"/>
        </w:rPr>
        <w:t xml:space="preserve"> </w:t>
      </w:r>
      <w:r w:rsidRPr="00AA608E">
        <w:rPr>
          <w:rFonts w:ascii="GHEA Grapalat" w:hAnsi="GHEA Grapalat" w:cs="Sylfaen"/>
          <w:sz w:val="20"/>
          <w:lang w:val="hy-AM"/>
        </w:rPr>
        <w:t>նախատեսվելու</w:t>
      </w:r>
      <w:r w:rsidRPr="00AA608E">
        <w:rPr>
          <w:rFonts w:ascii="GHEA Grapalat" w:hAnsi="GHEA Grapalat" w:cs="Sylfaen"/>
          <w:sz w:val="20"/>
          <w:lang w:val="af-ZA"/>
        </w:rPr>
        <w:t xml:space="preserve"> </w:t>
      </w:r>
      <w:r w:rsidRPr="00AA608E">
        <w:rPr>
          <w:rFonts w:ascii="GHEA Grapalat" w:hAnsi="GHEA Grapalat" w:cs="Sylfaen"/>
          <w:sz w:val="20"/>
          <w:lang w:val="hy-AM"/>
        </w:rPr>
        <w:t>դեպքում</w:t>
      </w:r>
      <w:r w:rsidRPr="00AA608E">
        <w:rPr>
          <w:rFonts w:ascii="GHEA Grapalat" w:hAnsi="GHEA Grapalat" w:cs="Sylfaen"/>
          <w:sz w:val="20"/>
          <w:lang w:val="af-ZA"/>
        </w:rPr>
        <w:t xml:space="preserve"> </w:t>
      </w:r>
      <w:r w:rsidRPr="00AA608E">
        <w:rPr>
          <w:rFonts w:ascii="GHEA Grapalat" w:hAnsi="GHEA Grapalat" w:cs="Sylfaen"/>
          <w:sz w:val="20"/>
          <w:lang w:val="hy-AM"/>
        </w:rPr>
        <w:t>ընտրված</w:t>
      </w:r>
      <w:r w:rsidRPr="00AA608E">
        <w:rPr>
          <w:rFonts w:ascii="GHEA Grapalat" w:hAnsi="GHEA Grapalat" w:cs="Sylfaen"/>
          <w:sz w:val="20"/>
          <w:lang w:val="af-ZA"/>
        </w:rPr>
        <w:t xml:space="preserve"> </w:t>
      </w:r>
      <w:r w:rsidRPr="00AA608E">
        <w:rPr>
          <w:rFonts w:ascii="GHEA Grapalat" w:hAnsi="GHEA Grapalat" w:cs="Sylfaen"/>
          <w:sz w:val="20"/>
          <w:lang w:val="hy-AM"/>
        </w:rPr>
        <w:t>մասնակիցը</w:t>
      </w:r>
      <w:r w:rsidRPr="00AA608E">
        <w:rPr>
          <w:rFonts w:ascii="GHEA Grapalat" w:hAnsi="GHEA Grapalat" w:cs="Sylfaen"/>
          <w:sz w:val="20"/>
          <w:lang w:val="af-ZA"/>
        </w:rPr>
        <w:t xml:space="preserve"> պ</w:t>
      </w:r>
      <w:r w:rsidRPr="00AA608E">
        <w:rPr>
          <w:rFonts w:ascii="GHEA Grapalat" w:hAnsi="GHEA Grapalat" w:cs="Sylfaen"/>
          <w:sz w:val="20"/>
          <w:lang w:val="hy-AM"/>
        </w:rPr>
        <w:t>ատվիրատուին</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ներկայացնում</w:t>
      </w:r>
      <w:r w:rsidRPr="00AA608E">
        <w:rPr>
          <w:rFonts w:ascii="GHEA Grapalat" w:hAnsi="GHEA Grapalat" w:cs="Sylfaen"/>
          <w:sz w:val="20"/>
          <w:lang w:val="af-ZA"/>
        </w:rPr>
        <w:t xml:space="preserve"> նաև </w:t>
      </w:r>
      <w:r w:rsidRPr="00AA608E">
        <w:rPr>
          <w:rFonts w:ascii="GHEA Grapalat" w:hAnsi="GHEA Grapalat" w:cs="Sylfaen"/>
          <w:sz w:val="20"/>
          <w:lang w:val="hy-AM"/>
        </w:rPr>
        <w:t>կանխավճարի</w:t>
      </w:r>
      <w:r w:rsidRPr="00AA608E">
        <w:rPr>
          <w:rFonts w:ascii="GHEA Grapalat" w:hAnsi="GHEA Grapalat" w:cs="Sylfaen"/>
          <w:sz w:val="20"/>
          <w:lang w:val="af-ZA"/>
        </w:rPr>
        <w:t xml:space="preserve"> </w:t>
      </w:r>
      <w:r w:rsidRPr="00AA608E">
        <w:rPr>
          <w:rFonts w:ascii="GHEA Grapalat" w:hAnsi="GHEA Grapalat" w:cs="Sylfaen"/>
          <w:sz w:val="20"/>
          <w:lang w:val="hy-AM"/>
        </w:rPr>
        <w:t>ապահովում</w:t>
      </w:r>
      <w:r w:rsidRPr="00AA608E">
        <w:rPr>
          <w:rFonts w:ascii="GHEA Grapalat" w:hAnsi="GHEA Grapalat" w:cs="Sylfaen"/>
          <w:sz w:val="20"/>
          <w:lang w:val="af-ZA"/>
        </w:rPr>
        <w:t xml:space="preserve">` </w:t>
      </w:r>
      <w:r w:rsidRPr="00AA608E">
        <w:rPr>
          <w:rFonts w:ascii="GHEA Grapalat" w:hAnsi="GHEA Grapalat" w:cs="Sylfaen"/>
          <w:sz w:val="20"/>
          <w:lang w:val="hy-AM"/>
        </w:rPr>
        <w:t>կանխավճարի</w:t>
      </w:r>
      <w:r w:rsidRPr="00AA608E">
        <w:rPr>
          <w:rFonts w:ascii="GHEA Grapalat" w:hAnsi="GHEA Grapalat" w:cs="Sylfaen"/>
          <w:sz w:val="20"/>
          <w:lang w:val="af-ZA"/>
        </w:rPr>
        <w:t xml:space="preserve"> </w:t>
      </w:r>
      <w:r w:rsidRPr="00AA608E">
        <w:rPr>
          <w:rFonts w:ascii="GHEA Grapalat" w:hAnsi="GHEA Grapalat" w:cs="Sylfaen"/>
          <w:sz w:val="20"/>
          <w:lang w:val="hy-AM"/>
        </w:rPr>
        <w:t>չափով</w:t>
      </w:r>
      <w:r w:rsidRPr="00AA608E">
        <w:rPr>
          <w:rFonts w:ascii="GHEA Grapalat" w:hAnsi="GHEA Grapalat" w:cs="Sylfaen"/>
          <w:sz w:val="20"/>
          <w:lang w:val="af-ZA"/>
        </w:rPr>
        <w:t xml:space="preserve">, բանկային </w:t>
      </w:r>
      <w:r w:rsidRPr="00AA608E">
        <w:rPr>
          <w:rFonts w:ascii="GHEA Grapalat" w:hAnsi="GHEA Grapalat" w:cs="Sylfaen"/>
          <w:sz w:val="20"/>
          <w:lang w:val="hy-AM"/>
        </w:rPr>
        <w:t>երաշխիքի</w:t>
      </w:r>
      <w:r w:rsidRPr="00AA608E">
        <w:rPr>
          <w:rFonts w:ascii="GHEA Grapalat" w:hAnsi="GHEA Grapalat" w:cs="Sylfaen"/>
          <w:sz w:val="20"/>
          <w:lang w:val="af-ZA"/>
        </w:rPr>
        <w:t xml:space="preserve"> </w:t>
      </w:r>
      <w:r w:rsidRPr="00AA608E">
        <w:rPr>
          <w:rFonts w:ascii="GHEA Grapalat" w:hAnsi="GHEA Grapalat" w:cs="Sylfaen"/>
          <w:sz w:val="20"/>
          <w:lang w:val="hy-AM"/>
        </w:rPr>
        <w:t>ձևով:</w:t>
      </w:r>
      <w:r w:rsidRPr="00AA608E">
        <w:rPr>
          <w:rFonts w:ascii="GHEA Grapalat" w:hAnsi="GHEA Grapalat" w:cs="Sylfaen"/>
          <w:i/>
          <w:sz w:val="20"/>
          <w:lang w:val="af-ZA"/>
        </w:rPr>
        <w:t xml:space="preserve"> </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8E0B31" w:rsidRPr="00AA608E" w:rsidRDefault="008E0B31" w:rsidP="008E0B31">
      <w:pPr>
        <w:jc w:val="center"/>
        <w:rPr>
          <w:rFonts w:ascii="GHEA Grapalat" w:hAnsi="GHEA Grapalat"/>
          <w:b/>
          <w:szCs w:val="22"/>
          <w:lang w:val="af-ZA"/>
        </w:rPr>
      </w:pPr>
    </w:p>
    <w:p w:rsidR="008E0B31" w:rsidRPr="00AA608E" w:rsidRDefault="008E0B31" w:rsidP="008E0B31">
      <w:pPr>
        <w:jc w:val="center"/>
        <w:rPr>
          <w:rFonts w:ascii="GHEA Grapalat" w:hAnsi="GHEA Grapalat" w:cs="Arial"/>
          <w:b/>
          <w:sz w:val="20"/>
          <w:lang w:val="af-ZA"/>
        </w:rPr>
      </w:pPr>
      <w:r w:rsidRPr="00AA608E">
        <w:rPr>
          <w:rFonts w:ascii="GHEA Grapalat" w:hAnsi="GHEA Grapalat"/>
          <w:b/>
          <w:sz w:val="20"/>
          <w:lang w:val="af-ZA"/>
        </w:rPr>
        <w:t xml:space="preserve">11. </w:t>
      </w:r>
      <w:r w:rsidRPr="00AA608E">
        <w:rPr>
          <w:rFonts w:ascii="GHEA Grapalat" w:hAnsi="GHEA Grapalat" w:cs="Sylfaen"/>
          <w:b/>
          <w:sz w:val="20"/>
          <w:lang w:val="af-ZA"/>
        </w:rPr>
        <w:t>ԸՆԹԱՑԱԿԱՐԳԸ</w:t>
      </w:r>
      <w:r w:rsidRPr="00AA608E">
        <w:rPr>
          <w:rFonts w:ascii="GHEA Grapalat" w:hAnsi="GHEA Grapalat" w:cs="Arial"/>
          <w:b/>
          <w:sz w:val="20"/>
          <w:lang w:val="af-ZA"/>
        </w:rPr>
        <w:t xml:space="preserve"> </w:t>
      </w:r>
      <w:r w:rsidRPr="00AA608E">
        <w:rPr>
          <w:rFonts w:ascii="GHEA Grapalat" w:hAnsi="GHEA Grapalat" w:cs="Sylfaen"/>
          <w:b/>
          <w:sz w:val="20"/>
          <w:lang w:val="af-ZA"/>
        </w:rPr>
        <w:t>ՉԿԱՅԱՑԱԾ</w:t>
      </w:r>
      <w:r w:rsidRPr="00AA608E">
        <w:rPr>
          <w:rFonts w:ascii="GHEA Grapalat" w:hAnsi="GHEA Grapalat" w:cs="Arial"/>
          <w:b/>
          <w:sz w:val="20"/>
          <w:lang w:val="af-ZA"/>
        </w:rPr>
        <w:t xml:space="preserve"> </w:t>
      </w:r>
      <w:r w:rsidRPr="00AA608E">
        <w:rPr>
          <w:rFonts w:ascii="GHEA Grapalat" w:hAnsi="GHEA Grapalat" w:cs="Sylfaen"/>
          <w:b/>
          <w:sz w:val="20"/>
          <w:lang w:val="af-ZA"/>
        </w:rPr>
        <w:t>ՀԱՅՏԱՐԱՐԵԼԸ</w:t>
      </w:r>
    </w:p>
    <w:p w:rsidR="008E0B31" w:rsidRPr="00AA608E" w:rsidRDefault="008E0B31" w:rsidP="008E0B31">
      <w:pPr>
        <w:jc w:val="center"/>
        <w:rPr>
          <w:rFonts w:ascii="GHEA Grapalat" w:hAnsi="GHEA Grapalat"/>
          <w:b/>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sz w:val="20"/>
          <w:lang w:val="af-ZA"/>
        </w:rPr>
        <w:lastRenderedPageBreak/>
        <w:t>11.</w:t>
      </w:r>
      <w:r w:rsidRPr="00AA608E">
        <w:rPr>
          <w:rFonts w:ascii="GHEA Grapalat" w:hAnsi="GHEA Grapalat" w:cs="Sylfaen"/>
          <w:sz w:val="20"/>
          <w:lang w:val="af-ZA"/>
        </w:rPr>
        <w:t xml:space="preserve">1 </w:t>
      </w:r>
      <w:r w:rsidRPr="00AA608E">
        <w:rPr>
          <w:rFonts w:ascii="GHEA Grapalat" w:hAnsi="GHEA Grapalat" w:cs="Sylfaen"/>
          <w:sz w:val="20"/>
          <w:lang w:val="ru-RU"/>
        </w:rPr>
        <w:t>Օրենքի</w:t>
      </w:r>
      <w:r w:rsidRPr="00AA608E">
        <w:rPr>
          <w:rFonts w:ascii="GHEA Grapalat" w:hAnsi="GHEA Grapalat" w:cs="Sylfaen"/>
          <w:sz w:val="20"/>
          <w:lang w:val="af-ZA"/>
        </w:rPr>
        <w:t xml:space="preserve"> 37-</w:t>
      </w:r>
      <w:r w:rsidRPr="00AA608E">
        <w:rPr>
          <w:rFonts w:ascii="GHEA Grapalat" w:hAnsi="GHEA Grapalat" w:cs="Sylfaen"/>
          <w:sz w:val="20"/>
          <w:lang w:val="ru-RU"/>
        </w:rPr>
        <w:t>րդ</w:t>
      </w:r>
      <w:r w:rsidRPr="00AA608E">
        <w:rPr>
          <w:rFonts w:ascii="GHEA Grapalat" w:hAnsi="GHEA Grapalat" w:cs="Sylfaen"/>
          <w:sz w:val="20"/>
          <w:lang w:val="af-ZA"/>
        </w:rPr>
        <w:t xml:space="preserve"> </w:t>
      </w:r>
      <w:r w:rsidRPr="00AA608E">
        <w:rPr>
          <w:rFonts w:ascii="GHEA Grapalat" w:hAnsi="GHEA Grapalat" w:cs="Sylfaen"/>
          <w:sz w:val="20"/>
          <w:lang w:val="ru-RU"/>
        </w:rPr>
        <w:t>հոդվածի</w:t>
      </w:r>
      <w:r w:rsidRPr="00AA608E">
        <w:rPr>
          <w:rFonts w:ascii="GHEA Grapalat" w:hAnsi="GHEA Grapalat" w:cs="Sylfaen"/>
          <w:sz w:val="20"/>
          <w:lang w:val="af-ZA"/>
        </w:rPr>
        <w:t xml:space="preserve"> </w:t>
      </w:r>
      <w:r w:rsidRPr="00AA608E">
        <w:rPr>
          <w:rFonts w:ascii="GHEA Grapalat" w:hAnsi="GHEA Grapalat" w:cs="Sylfaen"/>
          <w:sz w:val="20"/>
          <w:lang w:val="ru-RU"/>
        </w:rPr>
        <w:t>համաձայն</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հանձնաժողովը</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հայտարարում</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 </w:t>
      </w:r>
      <w:r w:rsidRPr="00AA608E">
        <w:rPr>
          <w:rFonts w:ascii="GHEA Grapalat" w:hAnsi="GHEA Grapalat" w:cs="Sylfaen"/>
          <w:sz w:val="20"/>
          <w:lang w:val="ru-RU"/>
        </w:rPr>
        <w:t>հայտերից</w:t>
      </w:r>
      <w:r w:rsidRPr="00AA608E">
        <w:rPr>
          <w:rFonts w:ascii="GHEA Grapalat" w:hAnsi="GHEA Grapalat" w:cs="Sylfaen"/>
          <w:sz w:val="20"/>
          <w:lang w:val="af-ZA"/>
        </w:rPr>
        <w:t xml:space="preserve"> </w:t>
      </w:r>
      <w:r w:rsidRPr="00AA608E">
        <w:rPr>
          <w:rFonts w:ascii="GHEA Grapalat" w:hAnsi="GHEA Grapalat" w:cs="Sylfaen"/>
          <w:sz w:val="20"/>
          <w:lang w:val="ru-RU"/>
        </w:rPr>
        <w:t>ոչ</w:t>
      </w:r>
      <w:r w:rsidRPr="00AA608E">
        <w:rPr>
          <w:rFonts w:ascii="GHEA Grapalat" w:hAnsi="GHEA Grapalat" w:cs="Sylfaen"/>
          <w:sz w:val="20"/>
          <w:lang w:val="af-ZA"/>
        </w:rPr>
        <w:t xml:space="preserve"> </w:t>
      </w:r>
      <w:r w:rsidRPr="00AA608E">
        <w:rPr>
          <w:rFonts w:ascii="GHEA Grapalat" w:hAnsi="GHEA Grapalat" w:cs="Sylfaen"/>
          <w:sz w:val="20"/>
          <w:lang w:val="ru-RU"/>
        </w:rPr>
        <w:t>մեկը</w:t>
      </w:r>
      <w:r w:rsidRPr="00AA608E">
        <w:rPr>
          <w:rFonts w:ascii="GHEA Grapalat" w:hAnsi="GHEA Grapalat" w:cs="Sylfaen"/>
          <w:sz w:val="20"/>
          <w:lang w:val="af-ZA"/>
        </w:rPr>
        <w:t xml:space="preserve"> </w:t>
      </w:r>
      <w:r w:rsidRPr="00AA608E">
        <w:rPr>
          <w:rFonts w:ascii="GHEA Grapalat" w:hAnsi="GHEA Grapalat" w:cs="Sylfaen"/>
          <w:sz w:val="20"/>
          <w:lang w:val="ru-RU"/>
        </w:rPr>
        <w:t>չի</w:t>
      </w:r>
      <w:r w:rsidRPr="00AA608E">
        <w:rPr>
          <w:rFonts w:ascii="GHEA Grapalat" w:hAnsi="GHEA Grapalat" w:cs="Sylfaen"/>
          <w:sz w:val="20"/>
          <w:lang w:val="af-ZA"/>
        </w:rPr>
        <w:t xml:space="preserve"> </w:t>
      </w:r>
      <w:r w:rsidRPr="00AA608E">
        <w:rPr>
          <w:rFonts w:ascii="GHEA Grapalat" w:hAnsi="GHEA Grapalat" w:cs="Sylfaen"/>
          <w:sz w:val="20"/>
          <w:lang w:val="ru-RU"/>
        </w:rPr>
        <w:t>համապատասխանում</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w:t>
      </w:r>
      <w:r w:rsidRPr="00AA608E">
        <w:rPr>
          <w:rFonts w:ascii="GHEA Grapalat" w:hAnsi="GHEA Grapalat" w:cs="Sylfaen"/>
          <w:sz w:val="20"/>
          <w:lang w:val="ru-RU"/>
        </w:rPr>
        <w:t>պայմաններին</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vertAlign w:val="superscript"/>
          <w:lang w:val="af-ZA"/>
        </w:rPr>
      </w:pPr>
      <w:r w:rsidRPr="00AA608E">
        <w:rPr>
          <w:rFonts w:ascii="GHEA Grapalat" w:hAnsi="GHEA Grapalat" w:cs="Sylfaen"/>
          <w:sz w:val="20"/>
          <w:lang w:val="af-ZA"/>
        </w:rPr>
        <w:t xml:space="preserve">2) </w:t>
      </w:r>
      <w:r w:rsidRPr="00AA608E">
        <w:rPr>
          <w:rFonts w:ascii="GHEA Grapalat" w:hAnsi="GHEA Grapalat" w:cs="Sylfaen"/>
          <w:sz w:val="20"/>
          <w:lang w:val="ru-RU"/>
        </w:rPr>
        <w:t>դադարում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գոյություն</w:t>
      </w:r>
      <w:r w:rsidRPr="00AA608E">
        <w:rPr>
          <w:rFonts w:ascii="GHEA Grapalat" w:hAnsi="GHEA Grapalat" w:cs="Sylfaen"/>
          <w:sz w:val="20"/>
          <w:lang w:val="af-ZA"/>
        </w:rPr>
        <w:t xml:space="preserve"> </w:t>
      </w:r>
      <w:r w:rsidRPr="00AA608E">
        <w:rPr>
          <w:rFonts w:ascii="GHEA Grapalat" w:hAnsi="GHEA Grapalat" w:cs="Sylfaen"/>
          <w:sz w:val="20"/>
          <w:lang w:val="ru-RU"/>
        </w:rPr>
        <w:t>ունենալ</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պահանջը</w:t>
      </w:r>
      <w:r w:rsidRPr="00AA608E">
        <w:rPr>
          <w:rFonts w:ascii="GHEA Grapalat" w:hAnsi="GHEA Grapalat" w:cs="Sylfaen"/>
          <w:sz w:val="20"/>
          <w:lang w:val="hy-AM"/>
        </w:rPr>
        <w:t>: Ընդ որում պ</w:t>
      </w:r>
      <w:r w:rsidRPr="00AA608E">
        <w:rPr>
          <w:rFonts w:ascii="GHEA Grapalat" w:hAnsi="GHEA Grapalat" w:cs="Sylfaen"/>
          <w:sz w:val="20"/>
          <w:lang w:val="ru-RU"/>
        </w:rPr>
        <w:t>ետության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համայնքների</w:t>
      </w:r>
      <w:r w:rsidRPr="00AA608E">
        <w:rPr>
          <w:rFonts w:ascii="GHEA Grapalat" w:hAnsi="GHEA Grapalat" w:cs="Sylfaen"/>
          <w:sz w:val="20"/>
          <w:lang w:val="af-ZA"/>
        </w:rPr>
        <w:t xml:space="preserve"> </w:t>
      </w:r>
      <w:r w:rsidRPr="00AA608E">
        <w:rPr>
          <w:rFonts w:ascii="GHEA Grapalat" w:hAnsi="GHEA Grapalat" w:cs="Sylfaen"/>
          <w:sz w:val="20"/>
          <w:lang w:val="ru-RU"/>
        </w:rPr>
        <w:t>կարիքների</w:t>
      </w:r>
      <w:r w:rsidRPr="00AA608E">
        <w:rPr>
          <w:rFonts w:ascii="GHEA Grapalat" w:hAnsi="GHEA Grapalat" w:cs="Sylfaen"/>
          <w:sz w:val="20"/>
          <w:lang w:val="af-ZA"/>
        </w:rPr>
        <w:t xml:space="preserve"> </w:t>
      </w:r>
      <w:r w:rsidRPr="00AA608E">
        <w:rPr>
          <w:rFonts w:ascii="GHEA Grapalat" w:hAnsi="GHEA Grapalat" w:cs="Sylfaen"/>
          <w:sz w:val="20"/>
          <w:lang w:val="ru-RU"/>
        </w:rPr>
        <w:t>համար</w:t>
      </w:r>
      <w:r w:rsidRPr="00AA608E">
        <w:rPr>
          <w:rFonts w:ascii="GHEA Grapalat" w:hAnsi="GHEA Grapalat" w:cs="Sylfaen"/>
          <w:sz w:val="20"/>
          <w:lang w:val="af-ZA"/>
        </w:rPr>
        <w:t xml:space="preserve"> </w:t>
      </w:r>
      <w:r w:rsidRPr="00AA608E">
        <w:rPr>
          <w:rFonts w:ascii="GHEA Grapalat" w:hAnsi="GHEA Grapalat" w:cs="Sylfaen"/>
          <w:sz w:val="20"/>
          <w:lang w:val="ru-RU"/>
        </w:rPr>
        <w:t>կազմակերպված</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ամբողջությամբ</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մասնակի</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w:t>
      </w:r>
      <w:r w:rsidRPr="00AA608E">
        <w:rPr>
          <w:rFonts w:ascii="GHEA Grapalat" w:hAnsi="GHEA Grapalat" w:cs="Sylfaen"/>
          <w:sz w:val="20"/>
          <w:lang w:val="af-ZA"/>
        </w:rPr>
        <w:t xml:space="preserve"> </w:t>
      </w:r>
      <w:r w:rsidRPr="00AA608E">
        <w:rPr>
          <w:rFonts w:ascii="GHEA Grapalat" w:hAnsi="GHEA Grapalat" w:cs="Sylfaen"/>
          <w:sz w:val="20"/>
          <w:lang w:val="ru-RU"/>
        </w:rPr>
        <w:t>համապատասխանաբար</w:t>
      </w:r>
      <w:r w:rsidRPr="00AA608E">
        <w:rPr>
          <w:rFonts w:ascii="GHEA Grapalat" w:hAnsi="GHEA Grapalat" w:cs="Sylfaen"/>
          <w:sz w:val="20"/>
          <w:lang w:val="af-ZA"/>
        </w:rPr>
        <w:t xml:space="preserve"> </w:t>
      </w:r>
      <w:r w:rsidRPr="00AA608E">
        <w:rPr>
          <w:rFonts w:ascii="GHEA Grapalat" w:hAnsi="GHEA Grapalat" w:cs="Sylfaen"/>
          <w:sz w:val="20"/>
          <w:lang w:val="ru-RU"/>
        </w:rPr>
        <w:t>Հայաստանի</w:t>
      </w:r>
      <w:r w:rsidRPr="00AA608E">
        <w:rPr>
          <w:rFonts w:ascii="GHEA Grapalat" w:hAnsi="GHEA Grapalat" w:cs="Sylfaen"/>
          <w:sz w:val="20"/>
          <w:lang w:val="af-ZA"/>
        </w:rPr>
        <w:t xml:space="preserve"> </w:t>
      </w:r>
      <w:r w:rsidRPr="00AA608E">
        <w:rPr>
          <w:rFonts w:ascii="GHEA Grapalat" w:hAnsi="GHEA Grapalat" w:cs="Sylfaen"/>
          <w:sz w:val="20"/>
          <w:lang w:val="ru-RU"/>
        </w:rPr>
        <w:t>Հանրապետության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կառավարության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համայնքի</w:t>
      </w:r>
      <w:r w:rsidRPr="00AA608E">
        <w:rPr>
          <w:rFonts w:ascii="GHEA Grapalat" w:hAnsi="GHEA Grapalat" w:cs="Sylfaen"/>
          <w:sz w:val="20"/>
          <w:lang w:val="af-ZA"/>
        </w:rPr>
        <w:t xml:space="preserve"> </w:t>
      </w:r>
      <w:r w:rsidRPr="00AA608E">
        <w:rPr>
          <w:rFonts w:ascii="GHEA Grapalat" w:hAnsi="GHEA Grapalat" w:cs="Sylfaen"/>
          <w:sz w:val="20"/>
          <w:lang w:val="ru-RU"/>
        </w:rPr>
        <w:t>ավագանու</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պատվիրատուների</w:t>
      </w:r>
      <w:r w:rsidRPr="00AA608E">
        <w:rPr>
          <w:rFonts w:ascii="GHEA Grapalat" w:hAnsi="GHEA Grapalat" w:cs="Sylfaen"/>
          <w:sz w:val="20"/>
          <w:lang w:val="af-ZA"/>
        </w:rPr>
        <w:t xml:space="preserve"> </w:t>
      </w:r>
      <w:r w:rsidRPr="00AA608E">
        <w:rPr>
          <w:rFonts w:ascii="GHEA Grapalat" w:hAnsi="GHEA Grapalat" w:cs="Sylfaen"/>
          <w:sz w:val="20"/>
          <w:lang w:val="ru-RU"/>
        </w:rPr>
        <w:t>դեպքում</w:t>
      </w:r>
      <w:r w:rsidRPr="00AA608E">
        <w:rPr>
          <w:rFonts w:ascii="GHEA Grapalat" w:hAnsi="GHEA Grapalat" w:cs="Sylfaen"/>
          <w:sz w:val="20"/>
          <w:lang w:val="af-ZA"/>
        </w:rPr>
        <w:t xml:space="preserve">` </w:t>
      </w:r>
      <w:r w:rsidRPr="00AA608E">
        <w:rPr>
          <w:rFonts w:ascii="GHEA Grapalat" w:hAnsi="GHEA Grapalat" w:cs="Sylfaen"/>
          <w:sz w:val="20"/>
          <w:lang w:val="ru-RU"/>
        </w:rPr>
        <w:t>ընդհանուր</w:t>
      </w:r>
      <w:r w:rsidRPr="00AA608E">
        <w:rPr>
          <w:rFonts w:ascii="GHEA Grapalat" w:hAnsi="GHEA Grapalat" w:cs="Sylfaen"/>
          <w:sz w:val="20"/>
          <w:lang w:val="af-ZA"/>
        </w:rPr>
        <w:t xml:space="preserve"> </w:t>
      </w:r>
      <w:r w:rsidRPr="00AA608E">
        <w:rPr>
          <w:rFonts w:ascii="GHEA Grapalat" w:hAnsi="GHEA Grapalat" w:cs="Sylfaen"/>
          <w:sz w:val="20"/>
          <w:lang w:val="ru-RU"/>
        </w:rPr>
        <w:t>կառավարումն</w:t>
      </w:r>
      <w:r w:rsidRPr="00AA608E">
        <w:rPr>
          <w:rFonts w:ascii="GHEA Grapalat" w:hAnsi="GHEA Grapalat" w:cs="Sylfaen"/>
          <w:sz w:val="20"/>
          <w:lang w:val="af-ZA"/>
        </w:rPr>
        <w:t xml:space="preserve"> </w:t>
      </w:r>
      <w:r w:rsidRPr="00AA608E">
        <w:rPr>
          <w:rFonts w:ascii="GHEA Grapalat" w:hAnsi="GHEA Grapalat" w:cs="Sylfaen"/>
          <w:sz w:val="20"/>
          <w:lang w:val="ru-RU"/>
        </w:rPr>
        <w:t>իրականացնող</w:t>
      </w:r>
      <w:r w:rsidRPr="00AA608E">
        <w:rPr>
          <w:rFonts w:ascii="GHEA Grapalat" w:hAnsi="GHEA Grapalat" w:cs="Sylfaen"/>
          <w:sz w:val="20"/>
          <w:lang w:val="af-ZA"/>
        </w:rPr>
        <w:t xml:space="preserve"> </w:t>
      </w:r>
      <w:r w:rsidRPr="00AA608E">
        <w:rPr>
          <w:rFonts w:ascii="GHEA Grapalat" w:hAnsi="GHEA Grapalat" w:cs="Sylfaen"/>
          <w:sz w:val="20"/>
          <w:lang w:val="ru-RU"/>
        </w:rPr>
        <w:t>լիազորված</w:t>
      </w:r>
      <w:r w:rsidRPr="00AA608E">
        <w:rPr>
          <w:rFonts w:ascii="GHEA Grapalat" w:hAnsi="GHEA Grapalat" w:cs="Sylfaen"/>
          <w:sz w:val="20"/>
          <w:lang w:val="af-ZA"/>
        </w:rPr>
        <w:t xml:space="preserve"> </w:t>
      </w:r>
      <w:r w:rsidRPr="00AA608E">
        <w:rPr>
          <w:rFonts w:ascii="GHEA Grapalat" w:hAnsi="GHEA Grapalat" w:cs="Sylfaen"/>
          <w:sz w:val="20"/>
          <w:lang w:val="ru-RU"/>
        </w:rPr>
        <w:t>մարմնի</w:t>
      </w:r>
      <w:r w:rsidRPr="00AA608E">
        <w:rPr>
          <w:rFonts w:ascii="GHEA Grapalat" w:hAnsi="GHEA Grapalat" w:cs="Sylfaen"/>
          <w:sz w:val="20"/>
          <w:lang w:val="af-ZA"/>
        </w:rPr>
        <w:t xml:space="preserve"> </w:t>
      </w:r>
      <w:r w:rsidRPr="00AA608E">
        <w:rPr>
          <w:rFonts w:ascii="GHEA Grapalat" w:hAnsi="GHEA Grapalat" w:cs="Sylfaen"/>
          <w:sz w:val="20"/>
          <w:lang w:val="ru-RU"/>
        </w:rPr>
        <w:t>ղեկավարի</w:t>
      </w:r>
      <w:r w:rsidRPr="00AA608E">
        <w:rPr>
          <w:rFonts w:ascii="GHEA Grapalat" w:hAnsi="GHEA Grapalat" w:cs="Sylfaen"/>
          <w:sz w:val="20"/>
          <w:lang w:val="af-ZA"/>
        </w:rPr>
        <w:t xml:space="preserve">, </w:t>
      </w:r>
      <w:r w:rsidRPr="00AA608E">
        <w:rPr>
          <w:rFonts w:ascii="GHEA Grapalat" w:hAnsi="GHEA Grapalat" w:cs="Sylfaen"/>
          <w:sz w:val="20"/>
        </w:rPr>
        <w:t>իսկ</w:t>
      </w:r>
      <w:r w:rsidRPr="00AA608E">
        <w:rPr>
          <w:rFonts w:ascii="GHEA Grapalat" w:hAnsi="GHEA Grapalat" w:cs="Sylfaen"/>
          <w:sz w:val="20"/>
          <w:lang w:val="af-ZA"/>
        </w:rPr>
        <w:t xml:space="preserve"> </w:t>
      </w:r>
      <w:r w:rsidRPr="00AA608E">
        <w:rPr>
          <w:rFonts w:ascii="GHEA Grapalat" w:hAnsi="GHEA Grapalat" w:cs="Sylfaen"/>
          <w:sz w:val="20"/>
        </w:rPr>
        <w:t>հիմնադրամների</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հոգաբարձուների</w:t>
      </w:r>
      <w:r w:rsidRPr="00AA608E">
        <w:rPr>
          <w:rFonts w:ascii="GHEA Grapalat" w:hAnsi="GHEA Grapalat" w:cs="Sylfaen"/>
          <w:sz w:val="20"/>
          <w:lang w:val="af-ZA"/>
        </w:rPr>
        <w:t xml:space="preserve"> </w:t>
      </w:r>
      <w:r w:rsidRPr="00AA608E">
        <w:rPr>
          <w:rFonts w:ascii="GHEA Grapalat" w:hAnsi="GHEA Grapalat" w:cs="Sylfaen"/>
          <w:sz w:val="20"/>
        </w:rPr>
        <w:t>խորհրդի</w:t>
      </w:r>
      <w:r w:rsidRPr="00AA608E">
        <w:rPr>
          <w:rFonts w:ascii="GHEA Grapalat" w:hAnsi="GHEA Grapalat" w:cs="Sylfaen"/>
          <w:sz w:val="20"/>
          <w:lang w:val="af-ZA"/>
        </w:rPr>
        <w:t xml:space="preserve"> </w:t>
      </w:r>
      <w:r w:rsidRPr="00AA608E">
        <w:rPr>
          <w:rFonts w:ascii="GHEA Grapalat" w:hAnsi="GHEA Grapalat" w:cs="Sylfaen"/>
          <w:sz w:val="20"/>
        </w:rPr>
        <w:t>որոշման</w:t>
      </w:r>
      <w:r w:rsidRPr="00AA608E">
        <w:rPr>
          <w:rFonts w:ascii="GHEA Grapalat" w:hAnsi="GHEA Grapalat" w:cs="Sylfaen"/>
          <w:sz w:val="20"/>
          <w:lang w:val="af-ZA"/>
        </w:rPr>
        <w:t xml:space="preserve"> </w:t>
      </w:r>
      <w:r w:rsidRPr="00AA608E">
        <w:rPr>
          <w:rFonts w:ascii="GHEA Grapalat" w:hAnsi="GHEA Grapalat" w:cs="Sylfaen"/>
          <w:sz w:val="20"/>
        </w:rPr>
        <w:t>հիման</w:t>
      </w:r>
      <w:r w:rsidRPr="00AA608E">
        <w:rPr>
          <w:rFonts w:ascii="GHEA Grapalat" w:hAnsi="GHEA Grapalat" w:cs="Sylfaen"/>
          <w:sz w:val="20"/>
          <w:lang w:val="af-ZA"/>
        </w:rPr>
        <w:t xml:space="preserve"> </w:t>
      </w:r>
      <w:r w:rsidRPr="00AA608E">
        <w:rPr>
          <w:rFonts w:ascii="GHEA Grapalat" w:hAnsi="GHEA Grapalat" w:cs="Sylfaen"/>
          <w:sz w:val="20"/>
        </w:rPr>
        <w:t>վրա</w:t>
      </w:r>
      <w:r w:rsidRPr="00AA608E">
        <w:rPr>
          <w:rStyle w:val="af6"/>
          <w:rFonts w:ascii="GHEA Grapalat" w:hAnsi="GHEA Grapalat" w:cs="Sylfaen"/>
          <w:color w:val="FFFFFF"/>
          <w:sz w:val="20"/>
        </w:rPr>
        <w:footnoteReference w:id="5"/>
      </w:r>
      <w:r w:rsidRPr="00AA608E">
        <w:rPr>
          <w:rFonts w:ascii="GHEA Grapalat" w:hAnsi="GHEA Grapalat" w:cs="Sylfaen"/>
          <w:sz w:val="20"/>
          <w:lang w:val="hy-AM"/>
        </w:rPr>
        <w:t>:</w:t>
      </w:r>
      <w:r w:rsidRPr="00AA608E">
        <w:rPr>
          <w:rFonts w:ascii="GHEA Grapalat" w:hAnsi="GHEA Grapalat" w:cs="Sylfaen"/>
          <w:sz w:val="20"/>
          <w:vertAlign w:val="superscript"/>
          <w:lang w:val="af-ZA"/>
        </w:rPr>
        <w:t>14</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3) </w:t>
      </w:r>
      <w:r w:rsidRPr="00AA608E">
        <w:rPr>
          <w:rFonts w:ascii="GHEA Grapalat" w:hAnsi="GHEA Grapalat" w:cs="Sylfaen"/>
          <w:sz w:val="20"/>
          <w:lang w:val="hy-AM"/>
        </w:rPr>
        <w:t>ոչ</w:t>
      </w:r>
      <w:r w:rsidRPr="00AA608E">
        <w:rPr>
          <w:rFonts w:ascii="GHEA Grapalat" w:hAnsi="GHEA Grapalat" w:cs="Sylfaen"/>
          <w:sz w:val="20"/>
          <w:lang w:val="af-ZA"/>
        </w:rPr>
        <w:t xml:space="preserve"> </w:t>
      </w:r>
      <w:r w:rsidRPr="00AA608E">
        <w:rPr>
          <w:rFonts w:ascii="GHEA Grapalat" w:hAnsi="GHEA Grapalat" w:cs="Sylfaen"/>
          <w:sz w:val="20"/>
          <w:lang w:val="hy-AM"/>
        </w:rPr>
        <w:t>մի</w:t>
      </w:r>
      <w:r w:rsidRPr="00AA608E">
        <w:rPr>
          <w:rFonts w:ascii="GHEA Grapalat" w:hAnsi="GHEA Grapalat" w:cs="Sylfaen"/>
          <w:sz w:val="20"/>
          <w:lang w:val="af-ZA"/>
        </w:rPr>
        <w:t xml:space="preserve"> </w:t>
      </w:r>
      <w:r w:rsidRPr="00AA608E">
        <w:rPr>
          <w:rFonts w:ascii="GHEA Grapalat" w:hAnsi="GHEA Grapalat" w:cs="Sylfaen"/>
          <w:sz w:val="20"/>
          <w:lang w:val="hy-AM"/>
        </w:rPr>
        <w:t>հայտ</w:t>
      </w:r>
      <w:r w:rsidRPr="00AA608E">
        <w:rPr>
          <w:rFonts w:ascii="GHEA Grapalat" w:hAnsi="GHEA Grapalat" w:cs="Sylfaen"/>
          <w:sz w:val="20"/>
          <w:lang w:val="af-ZA"/>
        </w:rPr>
        <w:t xml:space="preserve"> </w:t>
      </w:r>
      <w:r w:rsidRPr="00AA608E">
        <w:rPr>
          <w:rFonts w:ascii="GHEA Grapalat" w:hAnsi="GHEA Grapalat" w:cs="Sylfaen"/>
          <w:sz w:val="20"/>
          <w:lang w:val="hy-AM"/>
        </w:rPr>
        <w:t>չի</w:t>
      </w:r>
      <w:r w:rsidRPr="00AA608E">
        <w:rPr>
          <w:rFonts w:ascii="GHEA Grapalat" w:hAnsi="GHEA Grapalat" w:cs="Sylfaen"/>
          <w:sz w:val="20"/>
          <w:lang w:val="af-ZA"/>
        </w:rPr>
        <w:t xml:space="preserve"> </w:t>
      </w:r>
      <w:r w:rsidRPr="00AA608E">
        <w:rPr>
          <w:rFonts w:ascii="GHEA Grapalat" w:hAnsi="GHEA Grapalat" w:cs="Sylfaen"/>
          <w:sz w:val="20"/>
          <w:lang w:val="hy-AM"/>
        </w:rPr>
        <w:t>ներկայացվել</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4)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չի</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11.2 Գ</w:t>
      </w:r>
      <w:r w:rsidRPr="00AA608E">
        <w:rPr>
          <w:rFonts w:ascii="GHEA Grapalat" w:hAnsi="GHEA Grapalat" w:cs="Sylfaen"/>
          <w:sz w:val="20"/>
          <w:lang w:val="ru-RU"/>
        </w:rPr>
        <w:t>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հայտարարվելու</w:t>
      </w:r>
      <w:r w:rsidRPr="00AA608E">
        <w:rPr>
          <w:rFonts w:ascii="GHEA Grapalat" w:hAnsi="GHEA Grapalat" w:cs="Sylfaen"/>
          <w:sz w:val="20"/>
        </w:rPr>
        <w:t>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պ</w:t>
      </w:r>
      <w:r w:rsidRPr="00AA608E">
        <w:rPr>
          <w:rFonts w:ascii="GHEA Grapalat" w:hAnsi="GHEA Grapalat" w:cs="Sylfaen"/>
          <w:sz w:val="20"/>
          <w:lang w:val="ru-RU"/>
        </w:rPr>
        <w:t>ատվիրատուն</w:t>
      </w:r>
      <w:r w:rsidRPr="00AA608E">
        <w:rPr>
          <w:rFonts w:ascii="GHEA Grapalat" w:hAnsi="GHEA Grapalat" w:cs="Sylfaen"/>
          <w:sz w:val="20"/>
          <w:lang w:val="af-ZA"/>
        </w:rPr>
        <w:t xml:space="preserve"> տեղեկագրում հրապարակում է </w:t>
      </w:r>
      <w:r w:rsidRPr="00AA608E">
        <w:rPr>
          <w:rFonts w:ascii="GHEA Grapalat" w:hAnsi="GHEA Grapalat" w:cs="Sylfaen"/>
          <w:sz w:val="20"/>
          <w:lang w:val="ru-RU"/>
        </w:rPr>
        <w:t>հայտարարություն</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նշվում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հայտարարվելու</w:t>
      </w:r>
      <w:r w:rsidRPr="00AA608E">
        <w:rPr>
          <w:rFonts w:ascii="GHEA Grapalat" w:hAnsi="GHEA Grapalat" w:cs="Sylfaen"/>
          <w:sz w:val="20"/>
          <w:lang w:val="af-ZA"/>
        </w:rPr>
        <w:t xml:space="preserve"> </w:t>
      </w:r>
      <w:r w:rsidRPr="00AA608E">
        <w:rPr>
          <w:rFonts w:ascii="GHEA Grapalat" w:hAnsi="GHEA Grapalat" w:cs="Sylfaen"/>
          <w:sz w:val="20"/>
          <w:lang w:val="ru-RU"/>
        </w:rPr>
        <w:t>հիմնավորումը։</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p>
    <w:p w:rsidR="00CF699F" w:rsidRPr="00AA608E" w:rsidRDefault="00CF699F" w:rsidP="008E0B31">
      <w:pPr>
        <w:pStyle w:val="a3"/>
        <w:spacing w:line="240" w:lineRule="auto"/>
        <w:rPr>
          <w:rFonts w:ascii="GHEA Grapalat" w:hAnsi="GHEA Grapalat"/>
          <w:i w:val="0"/>
          <w:sz w:val="18"/>
          <w:szCs w:val="18"/>
          <w:u w:val="single"/>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12. ԳՆՄԱՆ ԳՈՐԾԸՆԹԱՑԻ ՀԵՏ ԿԱՊՎԱԾ ԳՈՐԾՈՂՈՒԹՅՈՒՆՆԵՐԸ ԵՎ (ԿԱՄ) </w:t>
      </w: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ԸՆԴՈՒՆՎԱԾ ՈՐՈՇՈՒՄՆԵՐԸ ԲՈՂՈՔԱՐԿԵԼՈՒ ՄԱՍՆԱԿՑԻ </w:t>
      </w: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ԻՐԱՎՈՒՆՔԸ ԵՎ ԿԱՐԳԸ</w:t>
      </w:r>
    </w:p>
    <w:p w:rsidR="008E0B31" w:rsidRPr="00AA608E" w:rsidRDefault="008E0B31" w:rsidP="008E0B31">
      <w:pPr>
        <w:jc w:val="center"/>
        <w:rPr>
          <w:rFonts w:ascii="GHEA Grapalat" w:hAnsi="GHEA Grapalat"/>
          <w:b/>
          <w:sz w:val="20"/>
          <w:lang w:val="af-ZA"/>
        </w:rPr>
      </w:pP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12.1</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Mariam" w:hAnsi="GHEA Mariam" w:cs="Sylfaen"/>
          <w:sz w:val="20"/>
          <w:szCs w:val="20"/>
          <w:lang w:val="af-ZA"/>
        </w:rPr>
        <w:t xml:space="preserve"> </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որոշումները։</w:t>
      </w:r>
    </w:p>
    <w:p w:rsidR="008E0B31" w:rsidRPr="00AA608E" w:rsidRDefault="009911F6" w:rsidP="009911F6">
      <w:pPr>
        <w:jc w:val="both"/>
        <w:rPr>
          <w:rFonts w:ascii="GHEA Grapalat" w:hAnsi="GHEA Grapalat" w:cs="Sylfaen"/>
          <w:sz w:val="20"/>
          <w:szCs w:val="20"/>
          <w:lang w:val="af-ZA"/>
        </w:rPr>
      </w:pPr>
      <w:r w:rsidRPr="00AA608E">
        <w:rPr>
          <w:rFonts w:ascii="GHEA Grapalat" w:hAnsi="GHEA Grapalat" w:cs="Sylfaen"/>
          <w:sz w:val="20"/>
          <w:szCs w:val="20"/>
          <w:lang w:val="af-ZA"/>
        </w:rPr>
        <w:t>12.2</w:t>
      </w:r>
      <w:r w:rsidR="008E0B31" w:rsidRPr="00AA608E">
        <w:rPr>
          <w:rFonts w:ascii="GHEA Grapalat" w:hAnsi="GHEA Grapalat" w:cs="Sylfaen"/>
          <w:sz w:val="20"/>
          <w:szCs w:val="20"/>
          <w:lang w:val="ru-RU"/>
        </w:rPr>
        <w:t>Գնումների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այդ</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թվում</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բողոքի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rPr>
        <w:t>քննման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հետ</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կապված</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հարաբերությունները</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վարչական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չեն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և</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դրանք</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կարգավորվում</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են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Հայաստանի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Հանարապետության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քաղաքացիաիրավական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հարաբերությունները</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կարգավորող</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օրենսդրությամբ։</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12.3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նախքան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պայմանագրի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և </w:t>
      </w:r>
      <w:r w:rsidRPr="00AA608E">
        <w:rPr>
          <w:rFonts w:ascii="GHEA Grapalat" w:hAnsi="GHEA Grapalat" w:cs="Sylfaen"/>
          <w:sz w:val="20"/>
          <w:szCs w:val="20"/>
          <w:lang w:val="ru-RU"/>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bookmarkStart w:id="7" w:name="_Hlk9264573"/>
      <w:r w:rsidRPr="00AA608E">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lang w:val="ru-RU"/>
        </w:rPr>
        <w:t>դատական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և </w:t>
      </w:r>
      <w:r w:rsidRPr="00AA608E">
        <w:rPr>
          <w:rFonts w:ascii="GHEA Grapalat" w:hAnsi="GHEA Grapalat" w:cs="Sylfaen"/>
          <w:sz w:val="20"/>
          <w:szCs w:val="20"/>
          <w:lang w:val="ru-RU"/>
        </w:rPr>
        <w:t>որոշումները։</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12.4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պայմանագիր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w:t>
      </w:r>
      <w:r w:rsidRPr="00AA608E">
        <w:rPr>
          <w:rFonts w:ascii="GHEA Grapalat" w:hAnsi="GHEA Grapalat" w:cs="Sylfaen"/>
          <w:sz w:val="20"/>
          <w:szCs w:val="20"/>
        </w:rPr>
        <w:t>ն</w:t>
      </w:r>
      <w:r w:rsidRPr="00AA608E">
        <w:rPr>
          <w:rFonts w:ascii="GHEA Grapalat" w:hAnsi="GHEA Grapalat" w:cs="Sylfaen"/>
          <w:sz w:val="20"/>
          <w:szCs w:val="20"/>
          <w:lang w:val="ru-RU"/>
        </w:rPr>
        <w:t>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w:t>
      </w:r>
      <w:r w:rsidRPr="00AA608E">
        <w:rPr>
          <w:rFonts w:ascii="GHEA Grapalat" w:hAnsi="GHEA Grapalat" w:cs="Sylfaen"/>
          <w:sz w:val="20"/>
          <w:szCs w:val="20"/>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w:t>
      </w:r>
      <w:r w:rsidRPr="00AA608E">
        <w:rPr>
          <w:rFonts w:ascii="GHEA Grapalat" w:hAnsi="GHEA Grapalat" w:cs="Sylfaen"/>
          <w:sz w:val="20"/>
          <w:szCs w:val="20"/>
          <w:lang w:val="af-ZA"/>
        </w:rPr>
        <w:t xml:space="preserve"> 8.28-</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ժամանակահատվածում</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առարկայի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բնութագրերը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w:t>
      </w:r>
      <w:r w:rsidRPr="00AA608E">
        <w:rPr>
          <w:rFonts w:ascii="GHEA Grapalat" w:hAnsi="GHEA Grapalat" w:cs="Sylfaen"/>
          <w:sz w:val="20"/>
          <w:szCs w:val="20"/>
        </w:rPr>
        <w:t>ն</w:t>
      </w:r>
      <w:r w:rsidRPr="00AA608E">
        <w:rPr>
          <w:rFonts w:ascii="GHEA Grapalat" w:hAnsi="GHEA Grapalat" w:cs="Sylfaen"/>
          <w:sz w:val="20"/>
          <w:szCs w:val="20"/>
          <w:lang w:val="ru-RU"/>
        </w:rPr>
        <w:t>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վերջնաժամկետը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rPr>
        <w:t>լրանալը</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12.5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ստորագրված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ներառելով</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ազգանունը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հաստատող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հասցեն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2)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հասցեն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 </w:t>
      </w:r>
      <w:r w:rsidRPr="00AA608E">
        <w:rPr>
          <w:rFonts w:ascii="GHEA Grapalat" w:hAnsi="GHEA Grapalat" w:cs="Sylfaen"/>
          <w:sz w:val="20"/>
          <w:szCs w:val="20"/>
          <w:lang w:val="ru-RU"/>
        </w:rPr>
        <w:t>բողոքարկվող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ծածկագիրը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4) </w:t>
      </w:r>
      <w:r w:rsidRPr="00AA608E">
        <w:rPr>
          <w:rFonts w:ascii="GHEA Grapalat" w:hAnsi="GHEA Grapalat" w:cs="Sylfaen"/>
          <w:sz w:val="20"/>
          <w:szCs w:val="20"/>
          <w:lang w:val="ru-RU"/>
        </w:rPr>
        <w:t>վեճի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5)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փաստացի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հիմքերը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ապացույցները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eastAsia="ru-RU"/>
        </w:rPr>
      </w:pPr>
      <w:r w:rsidRPr="00AA608E">
        <w:rPr>
          <w:rFonts w:ascii="GHEA Grapalat" w:hAnsi="GHEA Grapalat" w:cs="Sylfaen"/>
          <w:sz w:val="20"/>
          <w:szCs w:val="20"/>
          <w:lang w:val="af-ZA"/>
        </w:rPr>
        <w:t xml:space="preserve">6)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լինելը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rPr>
        <w:t>Ը</w:t>
      </w:r>
      <w:r w:rsidRPr="00AA608E">
        <w:rPr>
          <w:rFonts w:ascii="GHEA Grapalat" w:hAnsi="GHEA Grapalat" w:cs="Sylfaen"/>
          <w:sz w:val="20"/>
          <w:szCs w:val="20"/>
          <w:lang w:val="ru-RU"/>
        </w:rPr>
        <w:t>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չափը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կազմում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30 </w:t>
      </w:r>
      <w:r w:rsidRPr="00AA608E">
        <w:rPr>
          <w:rFonts w:ascii="GHEA Grapalat" w:hAnsi="GHEA Grapalat" w:cs="Sylfaen"/>
          <w:sz w:val="20"/>
          <w:szCs w:val="20"/>
          <w:lang w:val="ru-RU"/>
        </w:rPr>
        <w:t>հազար</w:t>
      </w:r>
      <w:r w:rsidRPr="00AA608E">
        <w:rPr>
          <w:rFonts w:ascii="GHEA Grapalat" w:hAnsi="GHEA Grapalat" w:cs="Sylfaen"/>
          <w:sz w:val="20"/>
          <w:szCs w:val="20"/>
          <w:lang w:val="af-ZA"/>
        </w:rPr>
        <w:t xml:space="preserve"> ՀՀ </w:t>
      </w:r>
      <w:r w:rsidRPr="00AA608E">
        <w:rPr>
          <w:rFonts w:ascii="GHEA Grapalat" w:hAnsi="GHEA Grapalat" w:cs="Sylfaen"/>
          <w:sz w:val="20"/>
          <w:szCs w:val="20"/>
          <w:lang w:val="ru-RU"/>
        </w:rPr>
        <w:t>դրամ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ՀՀ</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բյուջե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բացված</w:t>
      </w:r>
      <w:r w:rsidRPr="00AA608E">
        <w:rPr>
          <w:rFonts w:ascii="GHEA Grapalat" w:hAnsi="GHEA Grapalat" w:cs="Sylfaen"/>
          <w:sz w:val="20"/>
          <w:szCs w:val="20"/>
          <w:lang w:val="af-ZA"/>
        </w:rPr>
        <w:t xml:space="preserve"> </w:t>
      </w:r>
      <w:r w:rsidRPr="00AA608E">
        <w:rPr>
          <w:rFonts w:ascii="GHEA Grapalat" w:hAnsi="GHEA Grapalat"/>
          <w:sz w:val="20"/>
          <w:szCs w:val="20"/>
          <w:lang w:val="af-ZA"/>
        </w:rPr>
        <w:t>«</w:t>
      </w:r>
      <w:r w:rsidRPr="00AA608E">
        <w:rPr>
          <w:rFonts w:ascii="GHEA Grapalat" w:hAnsi="GHEA Grapalat" w:cs="Sylfaen"/>
          <w:sz w:val="20"/>
          <w:szCs w:val="20"/>
          <w:lang w:val="af-ZA"/>
        </w:rPr>
        <w:t>900008000482</w:t>
      </w:r>
      <w:r w:rsidRPr="00AA608E">
        <w:rPr>
          <w:rFonts w:ascii="GHEA Grapalat" w:hAnsi="GHEA Grapalat"/>
          <w:sz w:val="20"/>
          <w:szCs w:val="20"/>
          <w:lang w:val="af-ZA"/>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գանձապետական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հաշվին</w:t>
      </w:r>
      <w:r w:rsidRPr="00AA608E">
        <w:rPr>
          <w:rFonts w:ascii="GHEA Grapalat" w:hAnsi="GHEA Grapalat" w:cs="Sylfaen"/>
          <w:sz w:val="20"/>
          <w:szCs w:val="20"/>
          <w:lang w:val="af-ZA"/>
        </w:rPr>
        <w:t>:</w:t>
      </w:r>
      <w:r w:rsidRPr="00AA608E">
        <w:rPr>
          <w:rFonts w:ascii="GHEA Grapalat" w:hAnsi="GHEA Grapalat" w:cs="Sylfaen"/>
          <w:sz w:val="20"/>
          <w:szCs w:val="20"/>
          <w:lang w:val="af-ZA" w:eastAsia="ru-RU"/>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7)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հաշվեհամարը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rPr>
        <w:t>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8) </w:t>
      </w:r>
      <w:r w:rsidRPr="00AA608E">
        <w:rPr>
          <w:rFonts w:ascii="GHEA Grapalat" w:hAnsi="GHEA Grapalat" w:cs="Sylfaen"/>
          <w:sz w:val="20"/>
          <w:szCs w:val="20"/>
          <w:lang w:val="ru-RU"/>
        </w:rPr>
        <w:t>այլ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տեղեկություններ։</w:t>
      </w:r>
    </w:p>
    <w:p w:rsidR="009911F6"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AA608E">
        <w:rPr>
          <w:rFonts w:ascii="Calibri" w:hAnsi="Calibri" w:cs="Calibri"/>
          <w:sz w:val="20"/>
          <w:szCs w:val="20"/>
          <w:lang w:val="af-ZA"/>
        </w:rPr>
        <w:t> </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12.7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թվում</w:t>
      </w:r>
      <w:r w:rsidRPr="00AA608E">
        <w:rPr>
          <w:rFonts w:ascii="GHEA Grapalat" w:hAnsi="GHEA Grapalat" w:cs="Sylfaen"/>
          <w:sz w:val="20"/>
          <w:szCs w:val="20"/>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հրապարակվելուն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տվյալ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տրամադրում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լինելը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հավաստող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հաշվեհամարը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վերադարձվող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գումարը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Լ</w:t>
      </w:r>
      <w:r w:rsidRPr="00AA608E">
        <w:rPr>
          <w:rFonts w:ascii="GHEA Grapalat" w:hAnsi="GHEA Grapalat" w:cs="Sylfaen"/>
          <w:sz w:val="20"/>
          <w:szCs w:val="20"/>
          <w:lang w:val="ru-RU"/>
        </w:rPr>
        <w:t>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մարմինը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հինգ</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lastRenderedPageBreak/>
        <w:t xml:space="preserve">12.8 </w:t>
      </w:r>
      <w:bookmarkStart w:id="8" w:name="_Hlk9264773"/>
      <w:r w:rsidRPr="00AA608E">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w:t>
      </w:r>
      <w:r w:rsidRPr="00AA608E">
        <w:rPr>
          <w:rFonts w:ascii="GHEA Grapalat" w:hAnsi="GHEA Grapalat" w:cs="Sylfaen"/>
          <w:sz w:val="20"/>
          <w:szCs w:val="20"/>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w:t>
      </w:r>
      <w:r w:rsidRPr="00AA608E">
        <w:rPr>
          <w:rFonts w:ascii="GHEA Grapalat" w:hAnsi="GHEA Grapalat" w:cs="Sylfaen"/>
          <w:sz w:val="20"/>
          <w:szCs w:val="20"/>
          <w:lang w:val="af-ZA"/>
        </w:rPr>
        <w:t xml:space="preserve"> 12.4 </w:t>
      </w:r>
      <w:r w:rsidRPr="00AA608E">
        <w:rPr>
          <w:rFonts w:ascii="GHEA Grapalat" w:hAnsi="GHEA Grapalat" w:cs="Sylfaen"/>
          <w:sz w:val="20"/>
          <w:szCs w:val="20"/>
          <w:lang w:val="ru-RU"/>
        </w:rPr>
        <w:t>կետի</w:t>
      </w:r>
      <w:r w:rsidRPr="00AA608E">
        <w:rPr>
          <w:rFonts w:ascii="GHEA Grapalat" w:hAnsi="GHEA Grapalat" w:cs="Sylfaen"/>
          <w:sz w:val="20"/>
          <w:szCs w:val="20"/>
          <w:lang w:val="af-ZA"/>
        </w:rPr>
        <w:t xml:space="preserve"> 2-</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ենթակետով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շտկված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12.9</w:t>
      </w:r>
      <w:bookmarkStart w:id="9" w:name="_Hlk9264833"/>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հրավիրվող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առցանց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հետևելու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համացանցային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հղումը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արձանագրված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թերությունների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12.8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լրանալու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իսկ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թերությունները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տրամադրվելու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12.10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դիմում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պատվիրատուին՝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դիրքորոշում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ինչպես</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կցելով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առկայության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դիրքորոշումը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w:t>
      </w:r>
      <w:r w:rsidRPr="00AA608E">
        <w:rPr>
          <w:rFonts w:ascii="GHEA Grapalat" w:hAnsi="GHEA Grapalat" w:cs="Sylfaen"/>
          <w:sz w:val="20"/>
          <w:szCs w:val="20"/>
        </w:rPr>
        <w:t>ը</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բնօրինակից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արտատպված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սկանավորված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ձևով</w:t>
      </w:r>
      <w:r w:rsidRPr="00AA608E">
        <w:rPr>
          <w:rFonts w:ascii="GHEA Grapalat" w:hAnsi="GHEA Grapalat" w:cs="Sylfaen"/>
          <w:sz w:val="20"/>
          <w:szCs w:val="20"/>
        </w:rPr>
        <w:t>՝</w:t>
      </w:r>
      <w:r w:rsidRPr="00AA608E">
        <w:rPr>
          <w:rFonts w:ascii="GHEA Grapalat" w:hAnsi="GHEA Grapalat" w:cs="Sylfaen"/>
          <w:sz w:val="20"/>
          <w:szCs w:val="20"/>
          <w:lang w:val="af-ZA"/>
        </w:rPr>
        <w:t xml:space="preserve"> </w:t>
      </w:r>
      <w:r w:rsidRPr="00AA608E">
        <w:rPr>
          <w:rFonts w:ascii="GHEA Grapalat" w:hAnsi="GHEA Grapalat" w:cs="Sylfaen"/>
          <w:sz w:val="20"/>
          <w:szCs w:val="20"/>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հրավերի</w:t>
      </w:r>
      <w:r w:rsidRPr="00AA608E">
        <w:rPr>
          <w:rFonts w:ascii="GHEA Grapalat" w:hAnsi="GHEA Grapalat" w:cs="Sylfaen"/>
          <w:sz w:val="20"/>
          <w:szCs w:val="20"/>
          <w:lang w:val="af-ZA"/>
        </w:rPr>
        <w:t xml:space="preserve"> 12.5 </w:t>
      </w:r>
      <w:r w:rsidRPr="00AA608E">
        <w:rPr>
          <w:rFonts w:ascii="GHEA Grapalat" w:hAnsi="GHEA Grapalat" w:cs="Sylfaen"/>
          <w:sz w:val="20"/>
          <w:szCs w:val="20"/>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էլեկտրոնային</w:t>
      </w:r>
      <w:r w:rsidRPr="00AA608E">
        <w:rPr>
          <w:rFonts w:ascii="GHEA Grapalat" w:hAnsi="GHEA Grapalat" w:cs="Sylfaen"/>
          <w:sz w:val="20"/>
          <w:szCs w:val="20"/>
          <w:lang w:val="af-ZA"/>
        </w:rPr>
        <w:t xml:space="preserve"> </w:t>
      </w:r>
      <w:r w:rsidRPr="00AA608E">
        <w:rPr>
          <w:rFonts w:ascii="GHEA Grapalat" w:hAnsi="GHEA Grapalat" w:cs="Sylfaen"/>
          <w:sz w:val="20"/>
          <w:szCs w:val="20"/>
        </w:rPr>
        <w:t>փոստին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ուղարկվելու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w:t>
      </w:r>
    </w:p>
    <w:bookmarkEnd w:id="9"/>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12.11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այնպիսի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ներգրավված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բոլոր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կողմերն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ունենան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w:t>
      </w:r>
      <w:r w:rsidRPr="00AA608E">
        <w:rPr>
          <w:rFonts w:ascii="GHEA Grapalat" w:hAnsi="GHEA Grapalat" w:cs="Sylfaen"/>
          <w:sz w:val="20"/>
          <w:szCs w:val="20"/>
          <w:lang w:val="af-ZA"/>
        </w:rPr>
        <w:t xml:space="preserve"> լինելու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հրավիրված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իրենց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տեսակետները։</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12.12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իրականացվում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ոչ</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ուշ</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քսան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օրացուցային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երկարաձգվել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տասն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w:t>
      </w:r>
      <w:r w:rsidRPr="00AA608E">
        <w:rPr>
          <w:rFonts w:ascii="GHEA Grapalat" w:hAnsi="GHEA Grapalat" w:cs="Sylfaen"/>
          <w:sz w:val="20"/>
          <w:szCs w:val="20"/>
        </w:rPr>
        <w:t>ա</w:t>
      </w:r>
      <w:r w:rsidRPr="00AA608E">
        <w:rPr>
          <w:rFonts w:ascii="GHEA Grapalat" w:hAnsi="GHEA Grapalat" w:cs="Sylfaen"/>
          <w:sz w:val="20"/>
          <w:szCs w:val="20"/>
          <w:lang w:val="ru-RU"/>
        </w:rPr>
        <w:t>ցուցային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օրով՝</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պատճառաբանված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միջանկյալ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միջանկյալ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ապահովում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համապատասխան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w:t>
      </w:r>
    </w:p>
    <w:p w:rsidR="008E0B31" w:rsidRPr="00AA608E" w:rsidRDefault="008E0B31" w:rsidP="008E0B31">
      <w:pPr>
        <w:ind w:firstLine="567"/>
        <w:jc w:val="both"/>
        <w:rPr>
          <w:rFonts w:ascii="GHEA Grapalat" w:hAnsi="GHEA Grapalat" w:cs="Sylfaen"/>
          <w:sz w:val="20"/>
          <w:szCs w:val="20"/>
          <w:lang w:val="af-ZA"/>
        </w:rPr>
      </w:pP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իրավապարտադիր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փոփոխվել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դատարանի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12.13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rPr>
        <w:t>ունի</w:t>
      </w:r>
      <w:r w:rsidRPr="00AA608E" w:rsidDel="00B90C4B">
        <w:rPr>
          <w:rFonts w:ascii="GHEA Grapalat" w:hAnsi="GHEA Grapalat" w:cs="Sylfaen"/>
          <w:sz w:val="20"/>
          <w:szCs w:val="20"/>
          <w:lang w:val="af-ZA"/>
        </w:rPr>
        <w:t xml:space="preserve"> </w:t>
      </w:r>
      <w:r w:rsidRPr="00AA608E">
        <w:rPr>
          <w:rFonts w:ascii="GHEA Grapalat" w:hAnsi="GHEA Grapalat" w:cs="Sylfaen"/>
          <w:sz w:val="20"/>
          <w:szCs w:val="20"/>
        </w:rPr>
        <w:t>պատվիրատուի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գործողությունների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հետևյալ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որոշումները</w:t>
      </w:r>
      <w:r w:rsidRPr="00AA608E">
        <w:rPr>
          <w:rFonts w:ascii="GHEA Grapalat" w:hAnsi="GHEA Grapalat" w:cs="Sylfaen"/>
          <w:sz w:val="20"/>
          <w:szCs w:val="20"/>
          <w:lang w:val="af-ZA"/>
        </w:rPr>
        <w:t>.</w:t>
      </w:r>
    </w:p>
    <w:p w:rsidR="008E0B31" w:rsidRPr="00AA608E" w:rsidRDefault="008D04C2" w:rsidP="009911F6">
      <w:pPr>
        <w:jc w:val="both"/>
        <w:rPr>
          <w:rFonts w:ascii="GHEA Grapalat" w:hAnsi="GHEA Grapalat" w:cs="Sylfaen"/>
          <w:sz w:val="20"/>
          <w:szCs w:val="20"/>
          <w:lang w:val="af-ZA"/>
        </w:rPr>
      </w:pPr>
      <w:r w:rsidRPr="00AA608E">
        <w:rPr>
          <w:rFonts w:ascii="GHEA Grapalat" w:hAnsi="GHEA Grapalat" w:cs="Sylfaen"/>
          <w:sz w:val="20"/>
          <w:szCs w:val="20"/>
        </w:rPr>
        <w:t>Ա</w:t>
      </w:r>
      <w:r w:rsidR="008E0B31"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008E0B31" w:rsidRPr="00AA608E">
        <w:rPr>
          <w:rFonts w:ascii="GHEA Grapalat" w:hAnsi="GHEA Grapalat" w:cs="Sylfaen"/>
          <w:sz w:val="20"/>
          <w:szCs w:val="20"/>
        </w:rPr>
        <w:t>րգելելու</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rPr>
        <w:t>կատարել</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rPr>
        <w:t>որոշակի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rPr>
        <w:t>գործողություններ</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rPr>
        <w:t>և</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rPr>
        <w:t>ընդունել</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rPr>
        <w:t>որոշումներ</w:t>
      </w:r>
      <w:r w:rsidR="008E0B31"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rPr>
        <w:t>բ</w:t>
      </w:r>
      <w:r w:rsidRPr="00AA608E">
        <w:rPr>
          <w:rFonts w:ascii="GHEA Grapalat" w:hAnsi="GHEA Grapalat" w:cs="Sylfaen"/>
          <w:sz w:val="20"/>
          <w:szCs w:val="20"/>
          <w:lang w:val="af-ZA"/>
        </w:rPr>
        <w:t xml:space="preserve">. </w:t>
      </w:r>
      <w:r w:rsidR="008D04C2" w:rsidRPr="00AA608E">
        <w:rPr>
          <w:rFonts w:ascii="GHEA Grapalat" w:hAnsi="GHEA Grapalat" w:cs="Sylfaen"/>
          <w:sz w:val="20"/>
          <w:szCs w:val="20"/>
        </w:rPr>
        <w:t>Պ</w:t>
      </w:r>
      <w:r w:rsidRPr="00AA608E">
        <w:rPr>
          <w:rFonts w:ascii="GHEA Grapalat" w:hAnsi="GHEA Grapalat" w:cs="Sylfaen"/>
          <w:sz w:val="20"/>
          <w:szCs w:val="20"/>
        </w:rPr>
        <w:t>արտավորեցնելու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համապատասխան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ներառյալ՝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չկայացած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հայտարարելու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ընթացակարգը</w:t>
      </w:r>
      <w:r w:rsidRPr="00AA608E">
        <w:rPr>
          <w:rFonts w:ascii="GHEA Grapalat" w:hAnsi="GHEA Grapalat" w:cs="Sylfaen"/>
          <w:sz w:val="20"/>
          <w:szCs w:val="20"/>
          <w:lang w:val="af-ZA"/>
        </w:rPr>
        <w:t xml:space="preserve">, </w:t>
      </w:r>
      <w:r w:rsidRPr="00AA608E">
        <w:rPr>
          <w:rFonts w:ascii="GHEA Grapalat" w:hAnsi="GHEA Grapalat" w:cs="Sylfaen"/>
          <w:sz w:val="20"/>
          <w:szCs w:val="20"/>
        </w:rPr>
        <w:t>բացառությամբ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պայմանագիրը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անվավեր</w:t>
      </w:r>
      <w:r w:rsidRPr="00AA608E">
        <w:rPr>
          <w:rFonts w:ascii="GHEA Grapalat" w:hAnsi="GHEA Grapalat" w:cs="Sylfaen"/>
          <w:sz w:val="20"/>
          <w:szCs w:val="20"/>
          <w:lang w:val="af-ZA"/>
        </w:rPr>
        <w:t xml:space="preserve"> </w:t>
      </w:r>
      <w:r w:rsidRPr="00AA608E">
        <w:rPr>
          <w:rFonts w:ascii="GHEA Grapalat" w:hAnsi="GHEA Grapalat" w:cs="Sylfaen"/>
          <w:sz w:val="20"/>
          <w:szCs w:val="20"/>
        </w:rPr>
        <w:t>ճանաչելու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որոշման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մասնակցին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գործընթացին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մասնակցելու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rPr>
        <w:t>չունեցող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մասնակիցների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ցուցակում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ներառելու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 </w:t>
      </w:r>
      <w:r w:rsidRPr="00AA608E">
        <w:rPr>
          <w:rFonts w:ascii="GHEA Grapalat" w:hAnsi="GHEA Grapalat" w:cs="Sylfaen"/>
          <w:sz w:val="20"/>
          <w:szCs w:val="20"/>
        </w:rPr>
        <w:t>հաշվառում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դրանց</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կատարման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նկատմամբ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իրականացնում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հսկողություն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12.14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պատասխանատվություն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պատճառված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հատուցման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p>
    <w:p w:rsidR="008E0B31" w:rsidRPr="00AA608E" w:rsidRDefault="008E0B31" w:rsidP="009911F6">
      <w:pPr>
        <w:pStyle w:val="af4"/>
        <w:shd w:val="clear" w:color="auto" w:fill="FFFFFF"/>
        <w:spacing w:before="0" w:beforeAutospacing="0" w:after="0" w:afterAutospacing="0"/>
        <w:jc w:val="both"/>
        <w:rPr>
          <w:rFonts w:ascii="Arial Unicode" w:hAnsi="Arial Unicode"/>
          <w:color w:val="000000"/>
          <w:sz w:val="21"/>
          <w:szCs w:val="21"/>
          <w:lang w:val="af-ZA"/>
        </w:rPr>
      </w:pPr>
      <w:r w:rsidRPr="00AA608E">
        <w:rPr>
          <w:rFonts w:ascii="GHEA Grapalat" w:hAnsi="GHEA Grapalat" w:cs="Sylfaen"/>
          <w:sz w:val="20"/>
          <w:szCs w:val="20"/>
          <w:lang w:val="af-ZA"/>
        </w:rPr>
        <w:t xml:space="preserve">12.15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r w:rsidRPr="00AA608E">
        <w:rPr>
          <w:rFonts w:ascii="GHEA Grapalat" w:hAnsi="GHEA Grapalat" w:cs="Sylfaen"/>
          <w:sz w:val="20"/>
          <w:szCs w:val="20"/>
          <w:lang w:val="af-ZA"/>
        </w:rPr>
        <w:t xml:space="preserve">: </w:t>
      </w:r>
      <w:bookmarkStart w:id="10" w:name="_Hlk9265079"/>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իրականացվում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ձայնագրվում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մեկտեղ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Ձայնագրման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անհնարինության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սղագրվում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առցանց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հեռարձակվում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համացանցում</w:t>
      </w:r>
      <w:r w:rsidRPr="00AA608E">
        <w:rPr>
          <w:rFonts w:ascii="GHEA Grapalat" w:hAnsi="GHEA Grapalat" w:cs="Sylfaen"/>
          <w:sz w:val="20"/>
          <w:szCs w:val="20"/>
          <w:lang w:val="af-ZA"/>
        </w:rPr>
        <w:t>:</w:t>
      </w:r>
    </w:p>
    <w:bookmarkEnd w:id="10"/>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12.16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խախտվել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խախտվել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ծառայած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արդյունքում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մասնակցելու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չմասնակցած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զրկվում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իրավունքից։</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12.17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տեղեկագրում` նշելով հրապարակման ամսաթիվը</w:t>
      </w:r>
      <w:r w:rsidRPr="00AA608E">
        <w:rPr>
          <w:rFonts w:ascii="GHEA Grapalat" w:hAnsi="GHEA Grapalat" w:cs="Sylfaen"/>
          <w:sz w:val="20"/>
          <w:szCs w:val="20"/>
          <w:lang w:val="ru-RU"/>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ուժի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մտնում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w:t>
      </w:r>
      <w:r w:rsidRPr="00AA608E">
        <w:rPr>
          <w:rFonts w:ascii="GHEA Grapalat" w:hAnsi="GHEA Grapalat" w:cs="Sylfaen"/>
          <w:sz w:val="20"/>
          <w:szCs w:val="20"/>
        </w:rPr>
        <w:t>կ</w:t>
      </w:r>
      <w:r w:rsidRPr="00AA608E">
        <w:rPr>
          <w:rFonts w:ascii="GHEA Grapalat" w:hAnsi="GHEA Grapalat" w:cs="Sylfaen"/>
          <w:sz w:val="20"/>
          <w:szCs w:val="20"/>
          <w:lang w:val="ru-RU"/>
        </w:rPr>
        <w:t>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հրապարակելուն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lastRenderedPageBreak/>
        <w:t xml:space="preserve">12.18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շահագրգռված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կոնկրետ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գործարքի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հարցում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կրել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հետևանքով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դատական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փոխհատուցում։</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12.19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Mariam" w:hAnsi="GHEA Mariam"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ինքնաբերաբար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 xml:space="preserve">` </w:t>
      </w:r>
      <w:r w:rsidRPr="00AA608E">
        <w:rPr>
          <w:rFonts w:ascii="GHEA Grapalat" w:hAnsi="GHEA Grapalat" w:cs="Sylfaen"/>
          <w:sz w:val="20"/>
          <w:szCs w:val="20"/>
        </w:rPr>
        <w:t>Օ</w:t>
      </w:r>
      <w:r w:rsidRPr="00AA608E">
        <w:rPr>
          <w:rFonts w:ascii="GHEA Grapalat" w:hAnsi="GHEA Grapalat" w:cs="Sylfaen"/>
          <w:sz w:val="20"/>
          <w:szCs w:val="20"/>
          <w:lang w:val="ru-RU"/>
        </w:rPr>
        <w:t>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9-</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արդյունքներով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ուժի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մտնելու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51-</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rPr>
        <w:t>օրենքի</w:t>
      </w:r>
      <w:r w:rsidRPr="00AA608E">
        <w:rPr>
          <w:rFonts w:ascii="GHEA Grapalat" w:hAnsi="GHEA Grapalat" w:cs="Sylfaen"/>
          <w:sz w:val="20"/>
          <w:szCs w:val="20"/>
          <w:lang w:val="af-ZA"/>
        </w:rPr>
        <w:t xml:space="preserve"> 2-</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1-</w:t>
      </w:r>
      <w:r w:rsidRPr="00AA608E">
        <w:rPr>
          <w:rFonts w:ascii="GHEA Grapalat" w:hAnsi="GHEA Grapalat" w:cs="Sylfaen"/>
          <w:sz w:val="20"/>
          <w:szCs w:val="20"/>
          <w:lang w:val="ru-RU"/>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մարմինների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ղեկավարները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իսկ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իրավաբանական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գործադիր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ղեկավարը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պաշտպանության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անվտանգության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ելնելով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շարունակել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b/>
          <w:sz w:val="20"/>
          <w:szCs w:val="20"/>
          <w:lang w:val="es-ES"/>
        </w:rPr>
      </w:pP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պաշտպանության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անվտանգության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ելնելով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շարունակել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կետ</w:t>
      </w:r>
      <w:r w:rsidRPr="00AA608E">
        <w:rPr>
          <w:rFonts w:ascii="GHEA Grapalat" w:hAnsi="GHEA Grapalat" w:cs="Sylfaen"/>
          <w:sz w:val="20"/>
          <w:szCs w:val="20"/>
          <w:lang w:val="ru-RU"/>
        </w:rPr>
        <w:t>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w:t>
      </w:r>
    </w:p>
    <w:p w:rsidR="008E0B31" w:rsidRPr="00AA608E" w:rsidRDefault="008E0B31" w:rsidP="008E0B31">
      <w:pPr>
        <w:ind w:firstLine="567"/>
        <w:jc w:val="center"/>
        <w:rPr>
          <w:rFonts w:ascii="GHEA Grapalat" w:hAnsi="GHEA Grapalat" w:cs="Sylfaen"/>
          <w:b/>
          <w:szCs w:val="22"/>
          <w:lang w:val="es-ES"/>
        </w:rPr>
      </w:pPr>
    </w:p>
    <w:p w:rsidR="008E0B31" w:rsidRPr="00AA608E" w:rsidRDefault="008E0B31" w:rsidP="008E0B31">
      <w:pPr>
        <w:ind w:firstLine="567"/>
        <w:jc w:val="center"/>
        <w:rPr>
          <w:rFonts w:ascii="GHEA Grapalat" w:hAnsi="GHEA Grapalat"/>
          <w:b/>
          <w:szCs w:val="22"/>
          <w:lang w:val="af-ZA"/>
        </w:rPr>
      </w:pPr>
      <w:r w:rsidRPr="00AA608E">
        <w:rPr>
          <w:rFonts w:ascii="GHEA Grapalat" w:hAnsi="GHEA Grapalat" w:cs="Sylfaen"/>
          <w:b/>
          <w:szCs w:val="22"/>
          <w:lang w:val="es-ES"/>
        </w:rPr>
        <w:br w:type="page"/>
      </w:r>
      <w:r w:rsidRPr="00AA608E">
        <w:rPr>
          <w:rFonts w:ascii="GHEA Grapalat" w:hAnsi="GHEA Grapalat" w:cs="Sylfaen"/>
          <w:b/>
          <w:szCs w:val="22"/>
          <w:lang w:val="es-ES"/>
        </w:rPr>
        <w:lastRenderedPageBreak/>
        <w:t>ՄԱՍ</w:t>
      </w:r>
      <w:r w:rsidRPr="00AA608E">
        <w:rPr>
          <w:rFonts w:ascii="GHEA Grapalat" w:hAnsi="GHEA Grapalat"/>
          <w:b/>
          <w:szCs w:val="22"/>
          <w:lang w:val="af-ZA"/>
        </w:rPr>
        <w:t xml:space="preserve">  II</w:t>
      </w:r>
    </w:p>
    <w:p w:rsidR="008E0B31" w:rsidRPr="00AA608E" w:rsidRDefault="008E0B31" w:rsidP="008E0B31">
      <w:pPr>
        <w:pStyle w:val="aa"/>
        <w:ind w:right="-7"/>
        <w:jc w:val="center"/>
        <w:rPr>
          <w:rFonts w:ascii="GHEA Grapalat" w:hAnsi="GHEA Grapalat"/>
          <w:b/>
          <w:szCs w:val="22"/>
          <w:lang w:val="af-ZA"/>
        </w:rPr>
      </w:pPr>
      <w:r w:rsidRPr="00AA608E">
        <w:rPr>
          <w:rFonts w:ascii="GHEA Grapalat" w:hAnsi="GHEA Grapalat" w:cs="Sylfaen"/>
          <w:b/>
          <w:szCs w:val="22"/>
          <w:lang w:val="es-ES"/>
        </w:rPr>
        <w:t>Հ</w:t>
      </w:r>
      <w:r w:rsidRPr="00AA608E">
        <w:rPr>
          <w:rFonts w:ascii="GHEA Grapalat" w:hAnsi="GHEA Grapalat"/>
          <w:b/>
          <w:szCs w:val="22"/>
          <w:lang w:val="af-ZA"/>
        </w:rPr>
        <w:t xml:space="preserve"> </w:t>
      </w:r>
      <w:r w:rsidRPr="00AA608E">
        <w:rPr>
          <w:rFonts w:ascii="GHEA Grapalat" w:hAnsi="GHEA Grapalat" w:cs="Sylfaen"/>
          <w:b/>
          <w:szCs w:val="22"/>
          <w:lang w:val="es-ES"/>
        </w:rPr>
        <w:t>Ր</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Հ</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Ն</w:t>
      </w:r>
      <w:r w:rsidRPr="00AA608E">
        <w:rPr>
          <w:rFonts w:ascii="GHEA Grapalat" w:hAnsi="GHEA Grapalat"/>
          <w:b/>
          <w:szCs w:val="22"/>
          <w:lang w:val="af-ZA"/>
        </w:rPr>
        <w:t xml:space="preserve"> </w:t>
      </w:r>
      <w:r w:rsidRPr="00AA608E">
        <w:rPr>
          <w:rFonts w:ascii="GHEA Grapalat" w:hAnsi="GHEA Grapalat" w:cs="Sylfaen"/>
          <w:b/>
          <w:szCs w:val="22"/>
          <w:lang w:val="es-ES"/>
        </w:rPr>
        <w:t>Գ</w:t>
      </w:r>
    </w:p>
    <w:p w:rsidR="008E0B31" w:rsidRPr="00AA608E" w:rsidRDefault="009306F9" w:rsidP="008E0B31">
      <w:pPr>
        <w:pStyle w:val="aa"/>
        <w:ind w:right="-7"/>
        <w:jc w:val="center"/>
        <w:rPr>
          <w:rFonts w:ascii="GHEA Grapalat" w:hAnsi="GHEA Grapalat"/>
          <w:b/>
          <w:szCs w:val="22"/>
          <w:lang w:val="af-ZA"/>
        </w:rPr>
      </w:pPr>
      <w:r>
        <w:rPr>
          <w:rFonts w:ascii="GHEA Grapalat" w:hAnsi="GHEA Grapalat" w:cs="Sylfaen"/>
          <w:b/>
          <w:szCs w:val="22"/>
          <w:lang w:val="es-ES"/>
        </w:rPr>
        <w:t>Գ</w:t>
      </w:r>
      <w:r w:rsidR="00F211ED" w:rsidRPr="00F211ED">
        <w:rPr>
          <w:rFonts w:ascii="GHEA Grapalat" w:hAnsi="GHEA Grapalat" w:cs="Sylfaen"/>
          <w:b/>
          <w:szCs w:val="22"/>
          <w:lang w:val="af-ZA"/>
        </w:rPr>
        <w:t xml:space="preserve"> </w:t>
      </w:r>
      <w:r>
        <w:rPr>
          <w:rFonts w:ascii="GHEA Grapalat" w:hAnsi="GHEA Grapalat" w:cs="Sylfaen"/>
          <w:b/>
          <w:szCs w:val="22"/>
          <w:lang w:val="es-ES"/>
        </w:rPr>
        <w:t>Ն</w:t>
      </w:r>
      <w:r w:rsidR="00F211ED" w:rsidRPr="00F211ED">
        <w:rPr>
          <w:rFonts w:ascii="GHEA Grapalat" w:hAnsi="GHEA Grapalat" w:cs="Sylfaen"/>
          <w:b/>
          <w:szCs w:val="22"/>
          <w:lang w:val="af-ZA"/>
        </w:rPr>
        <w:t xml:space="preserve"> </w:t>
      </w:r>
      <w:r>
        <w:rPr>
          <w:rFonts w:ascii="GHEA Grapalat" w:hAnsi="GHEA Grapalat" w:cs="Sylfaen"/>
          <w:b/>
          <w:szCs w:val="22"/>
          <w:lang w:val="es-ES"/>
        </w:rPr>
        <w:t>Ա</w:t>
      </w:r>
      <w:r w:rsidR="00F211ED" w:rsidRPr="00F211ED">
        <w:rPr>
          <w:rFonts w:ascii="GHEA Grapalat" w:hAnsi="GHEA Grapalat" w:cs="Sylfaen"/>
          <w:b/>
          <w:szCs w:val="22"/>
          <w:lang w:val="af-ZA"/>
        </w:rPr>
        <w:t xml:space="preserve"> </w:t>
      </w:r>
      <w:r>
        <w:rPr>
          <w:rFonts w:ascii="GHEA Grapalat" w:hAnsi="GHEA Grapalat" w:cs="Sylfaen"/>
          <w:b/>
          <w:szCs w:val="22"/>
          <w:lang w:val="es-ES"/>
        </w:rPr>
        <w:t>Ն</w:t>
      </w:r>
      <w:r w:rsidR="00F211ED" w:rsidRPr="00F211ED">
        <w:rPr>
          <w:rFonts w:ascii="GHEA Grapalat" w:hAnsi="GHEA Grapalat" w:cs="Sylfaen"/>
          <w:b/>
          <w:szCs w:val="22"/>
          <w:lang w:val="af-ZA"/>
        </w:rPr>
        <w:t xml:space="preserve"> </w:t>
      </w:r>
      <w:r>
        <w:rPr>
          <w:rFonts w:ascii="GHEA Grapalat" w:hAnsi="GHEA Grapalat" w:cs="Sylfaen"/>
          <w:b/>
          <w:szCs w:val="22"/>
          <w:lang w:val="es-ES"/>
        </w:rPr>
        <w:t>Շ</w:t>
      </w:r>
      <w:r w:rsidR="00F211ED" w:rsidRPr="00F211ED">
        <w:rPr>
          <w:rFonts w:ascii="GHEA Grapalat" w:hAnsi="GHEA Grapalat" w:cs="Sylfaen"/>
          <w:b/>
          <w:szCs w:val="22"/>
          <w:lang w:val="af-ZA"/>
        </w:rPr>
        <w:t xml:space="preserve"> </w:t>
      </w:r>
      <w:r>
        <w:rPr>
          <w:rFonts w:ascii="GHEA Grapalat" w:hAnsi="GHEA Grapalat" w:cs="Sylfaen"/>
          <w:b/>
          <w:szCs w:val="22"/>
          <w:lang w:val="es-ES"/>
        </w:rPr>
        <w:t>Մ</w:t>
      </w:r>
      <w:r w:rsidR="00F211ED" w:rsidRPr="00F211ED">
        <w:rPr>
          <w:rFonts w:ascii="GHEA Grapalat" w:hAnsi="GHEA Grapalat" w:cs="Sylfaen"/>
          <w:b/>
          <w:szCs w:val="22"/>
          <w:lang w:val="af-ZA"/>
        </w:rPr>
        <w:t xml:space="preserve"> </w:t>
      </w:r>
      <w:r>
        <w:rPr>
          <w:rFonts w:ascii="GHEA Grapalat" w:hAnsi="GHEA Grapalat" w:cs="Sylfaen"/>
          <w:b/>
          <w:szCs w:val="22"/>
          <w:lang w:val="es-ES"/>
        </w:rPr>
        <w:t>Ա</w:t>
      </w:r>
      <w:r w:rsidR="00F211ED" w:rsidRPr="00F211ED">
        <w:rPr>
          <w:rFonts w:ascii="GHEA Grapalat" w:hAnsi="GHEA Grapalat" w:cs="Sylfaen"/>
          <w:b/>
          <w:szCs w:val="22"/>
          <w:lang w:val="af-ZA"/>
        </w:rPr>
        <w:t xml:space="preserve"> </w:t>
      </w:r>
      <w:r>
        <w:rPr>
          <w:rFonts w:ascii="GHEA Grapalat" w:hAnsi="GHEA Grapalat" w:cs="Sylfaen"/>
          <w:b/>
          <w:szCs w:val="22"/>
          <w:lang w:val="es-ES"/>
        </w:rPr>
        <w:t xml:space="preserve">Ն </w:t>
      </w:r>
      <w:r w:rsidR="00F211ED" w:rsidRPr="00F211ED">
        <w:rPr>
          <w:rFonts w:ascii="GHEA Grapalat" w:hAnsi="GHEA Grapalat" w:cs="Sylfaen"/>
          <w:b/>
          <w:szCs w:val="22"/>
          <w:lang w:val="af-ZA"/>
        </w:rPr>
        <w:t xml:space="preserve">   </w:t>
      </w:r>
      <w:r>
        <w:rPr>
          <w:rFonts w:ascii="GHEA Grapalat" w:hAnsi="GHEA Grapalat" w:cs="Sylfaen"/>
          <w:b/>
          <w:szCs w:val="22"/>
          <w:lang w:val="es-ES"/>
        </w:rPr>
        <w:t>Հ</w:t>
      </w:r>
      <w:r w:rsidR="00F211ED" w:rsidRPr="00F211ED">
        <w:rPr>
          <w:rFonts w:ascii="GHEA Grapalat" w:hAnsi="GHEA Grapalat" w:cs="Sylfaen"/>
          <w:b/>
          <w:szCs w:val="22"/>
          <w:lang w:val="af-ZA"/>
        </w:rPr>
        <w:t xml:space="preserve"> </w:t>
      </w:r>
      <w:r>
        <w:rPr>
          <w:rFonts w:ascii="GHEA Grapalat" w:hAnsi="GHEA Grapalat" w:cs="Sylfaen"/>
          <w:b/>
          <w:szCs w:val="22"/>
          <w:lang w:val="es-ES"/>
        </w:rPr>
        <w:t>Ա</w:t>
      </w:r>
      <w:r w:rsidR="00F211ED" w:rsidRPr="00F211ED">
        <w:rPr>
          <w:rFonts w:ascii="GHEA Grapalat" w:hAnsi="GHEA Grapalat" w:cs="Sylfaen"/>
          <w:b/>
          <w:szCs w:val="22"/>
          <w:lang w:val="af-ZA"/>
        </w:rPr>
        <w:t xml:space="preserve"> </w:t>
      </w:r>
      <w:r>
        <w:rPr>
          <w:rFonts w:ascii="GHEA Grapalat" w:hAnsi="GHEA Grapalat" w:cs="Sylfaen"/>
          <w:b/>
          <w:szCs w:val="22"/>
          <w:lang w:val="es-ES"/>
        </w:rPr>
        <w:t>Ր</w:t>
      </w:r>
      <w:r w:rsidR="00F211ED" w:rsidRPr="00F211ED">
        <w:rPr>
          <w:rFonts w:ascii="GHEA Grapalat" w:hAnsi="GHEA Grapalat" w:cs="Sylfaen"/>
          <w:b/>
          <w:szCs w:val="22"/>
          <w:lang w:val="af-ZA"/>
        </w:rPr>
        <w:t xml:space="preserve"> </w:t>
      </w:r>
      <w:r>
        <w:rPr>
          <w:rFonts w:ascii="GHEA Grapalat" w:hAnsi="GHEA Grapalat" w:cs="Sylfaen"/>
          <w:b/>
          <w:szCs w:val="22"/>
          <w:lang w:val="es-ES"/>
        </w:rPr>
        <w:t>Ց</w:t>
      </w:r>
      <w:r w:rsidR="00F211ED" w:rsidRPr="00F211ED">
        <w:rPr>
          <w:rFonts w:ascii="GHEA Grapalat" w:hAnsi="GHEA Grapalat" w:cs="Sylfaen"/>
          <w:b/>
          <w:szCs w:val="22"/>
          <w:lang w:val="af-ZA"/>
        </w:rPr>
        <w:t xml:space="preserve"> </w:t>
      </w:r>
      <w:r>
        <w:rPr>
          <w:rFonts w:ascii="GHEA Grapalat" w:hAnsi="GHEA Grapalat" w:cs="Sylfaen"/>
          <w:b/>
          <w:szCs w:val="22"/>
          <w:lang w:val="es-ES"/>
        </w:rPr>
        <w:t>Մ</w:t>
      </w:r>
      <w:r w:rsidR="00F211ED" w:rsidRPr="00F211ED">
        <w:rPr>
          <w:rFonts w:ascii="GHEA Grapalat" w:hAnsi="GHEA Grapalat" w:cs="Sylfaen"/>
          <w:b/>
          <w:szCs w:val="22"/>
          <w:lang w:val="af-ZA"/>
        </w:rPr>
        <w:t xml:space="preserve"> </w:t>
      </w:r>
      <w:r>
        <w:rPr>
          <w:rFonts w:ascii="GHEA Grapalat" w:hAnsi="GHEA Grapalat" w:cs="Sylfaen"/>
          <w:b/>
          <w:szCs w:val="22"/>
          <w:lang w:val="es-ES"/>
        </w:rPr>
        <w:t>Ա</w:t>
      </w:r>
      <w:r w:rsidR="00F211ED" w:rsidRPr="00F211ED">
        <w:rPr>
          <w:rFonts w:ascii="GHEA Grapalat" w:hAnsi="GHEA Grapalat" w:cs="Sylfaen"/>
          <w:b/>
          <w:szCs w:val="22"/>
          <w:lang w:val="af-ZA"/>
        </w:rPr>
        <w:t xml:space="preserve"> </w:t>
      </w:r>
      <w:r>
        <w:rPr>
          <w:rFonts w:ascii="GHEA Grapalat" w:hAnsi="GHEA Grapalat" w:cs="Sylfaen"/>
          <w:b/>
          <w:szCs w:val="22"/>
          <w:lang w:val="es-ES"/>
        </w:rPr>
        <w:t xml:space="preserve">Ն </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Հ</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Ա</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Յ</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Տ</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Ը</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Պ</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Ա</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Տ</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Ր</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Ա</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Ս</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Տ</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Ե</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Լ</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ՈՒ</w:t>
      </w:r>
    </w:p>
    <w:p w:rsidR="008E0B31" w:rsidRPr="00AA608E" w:rsidRDefault="008E0B31" w:rsidP="008E0B31">
      <w:pPr>
        <w:ind w:firstLine="567"/>
        <w:jc w:val="center"/>
        <w:rPr>
          <w:rFonts w:ascii="GHEA Grapalat" w:hAnsi="GHEA Grapalat"/>
          <w:szCs w:val="22"/>
          <w:lang w:val="af-ZA"/>
        </w:rPr>
      </w:pPr>
    </w:p>
    <w:p w:rsidR="008E0B31" w:rsidRPr="008D04C2" w:rsidRDefault="008E0B31" w:rsidP="008D04C2">
      <w:pPr>
        <w:pStyle w:val="aff3"/>
        <w:numPr>
          <w:ilvl w:val="0"/>
          <w:numId w:val="31"/>
        </w:numPr>
        <w:jc w:val="center"/>
        <w:rPr>
          <w:rFonts w:ascii="GHEA Grapalat" w:hAnsi="GHEA Grapalat"/>
          <w:b/>
          <w:sz w:val="20"/>
          <w:lang w:val="af-ZA"/>
        </w:rPr>
      </w:pPr>
      <w:r w:rsidRPr="008D04C2">
        <w:rPr>
          <w:rFonts w:ascii="GHEA Grapalat" w:hAnsi="GHEA Grapalat" w:cs="Sylfaen"/>
          <w:b/>
          <w:sz w:val="20"/>
          <w:lang w:val="es-ES"/>
        </w:rPr>
        <w:t>ԸՆԴՀԱՆՈՒՐ</w:t>
      </w:r>
      <w:r w:rsidRPr="008D04C2">
        <w:rPr>
          <w:rFonts w:ascii="GHEA Grapalat" w:hAnsi="GHEA Grapalat"/>
          <w:b/>
          <w:sz w:val="20"/>
          <w:lang w:val="af-ZA"/>
        </w:rPr>
        <w:t xml:space="preserve"> </w:t>
      </w:r>
      <w:r w:rsidRPr="008D04C2">
        <w:rPr>
          <w:rFonts w:ascii="GHEA Grapalat" w:hAnsi="GHEA Grapalat" w:cs="Sylfaen"/>
          <w:b/>
          <w:sz w:val="20"/>
          <w:lang w:val="es-ES"/>
        </w:rPr>
        <w:t>ԴՐՈՒՅԹՆԵՐ</w:t>
      </w:r>
    </w:p>
    <w:p w:rsidR="008E0B31" w:rsidRPr="00AA608E" w:rsidRDefault="008E0B31" w:rsidP="008E0B31">
      <w:pPr>
        <w:ind w:firstLine="567"/>
        <w:jc w:val="both"/>
        <w:rPr>
          <w:rFonts w:ascii="GHEA Grapalat" w:hAnsi="GHEA Grapalat"/>
          <w:szCs w:val="22"/>
          <w:lang w:val="af-ZA"/>
        </w:rPr>
      </w:pPr>
      <w:r w:rsidRPr="00AA608E">
        <w:rPr>
          <w:rFonts w:ascii="GHEA Grapalat" w:hAnsi="GHEA Grapalat"/>
          <w:szCs w:val="22"/>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1.1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հրահանգը</w:t>
      </w:r>
      <w:r w:rsidRPr="00AA608E">
        <w:rPr>
          <w:rFonts w:ascii="GHEA Grapalat" w:hAnsi="GHEA Grapalat" w:cs="Sylfaen"/>
          <w:sz w:val="20"/>
          <w:lang w:val="af-ZA"/>
        </w:rPr>
        <w:t xml:space="preserve"> </w:t>
      </w:r>
      <w:r w:rsidRPr="00AA608E">
        <w:rPr>
          <w:rFonts w:ascii="GHEA Grapalat" w:hAnsi="GHEA Grapalat" w:cs="Sylfaen"/>
          <w:sz w:val="20"/>
          <w:lang w:val="ru-RU"/>
        </w:rPr>
        <w:t>նպատակ</w:t>
      </w:r>
      <w:r w:rsidRPr="00AA608E">
        <w:rPr>
          <w:rFonts w:ascii="GHEA Grapalat" w:hAnsi="GHEA Grapalat" w:cs="Sylfaen"/>
          <w:sz w:val="20"/>
          <w:lang w:val="af-ZA"/>
        </w:rPr>
        <w:t xml:space="preserve"> </w:t>
      </w:r>
      <w:r w:rsidRPr="00AA608E">
        <w:rPr>
          <w:rFonts w:ascii="GHEA Grapalat" w:hAnsi="GHEA Grapalat" w:cs="Sylfaen"/>
          <w:sz w:val="20"/>
          <w:lang w:val="ru-RU"/>
        </w:rPr>
        <w:t>ունի</w:t>
      </w:r>
      <w:r w:rsidRPr="00AA608E">
        <w:rPr>
          <w:rFonts w:ascii="GHEA Grapalat" w:hAnsi="GHEA Grapalat" w:cs="Sylfaen"/>
          <w:sz w:val="20"/>
          <w:lang w:val="af-ZA"/>
        </w:rPr>
        <w:t xml:space="preserve"> </w:t>
      </w:r>
      <w:r w:rsidRPr="00AA608E">
        <w:rPr>
          <w:rFonts w:ascii="GHEA Grapalat" w:hAnsi="GHEA Grapalat" w:cs="Sylfaen"/>
          <w:sz w:val="20"/>
          <w:lang w:val="ru-RU"/>
        </w:rPr>
        <w:t>օժանդակել</w:t>
      </w:r>
      <w:r w:rsidRPr="00AA608E">
        <w:rPr>
          <w:rFonts w:ascii="GHEA Grapalat" w:hAnsi="GHEA Grapalat" w:cs="Sylfaen"/>
          <w:sz w:val="20"/>
          <w:lang w:val="af-ZA"/>
        </w:rPr>
        <w:t xml:space="preserve"> մ</w:t>
      </w:r>
      <w:r w:rsidRPr="00AA608E">
        <w:rPr>
          <w:rFonts w:ascii="GHEA Grapalat" w:hAnsi="GHEA Grapalat" w:cs="Sylfaen"/>
          <w:sz w:val="20"/>
          <w:lang w:val="ru-RU"/>
        </w:rPr>
        <w:t>ասնակիցներին</w:t>
      </w:r>
      <w:r w:rsidRPr="00AA608E">
        <w:rPr>
          <w:rFonts w:ascii="GHEA Grapalat" w:hAnsi="GHEA Grapalat" w:cs="Sylfaen"/>
          <w:sz w:val="20"/>
          <w:lang w:val="af-ZA"/>
        </w:rPr>
        <w:t xml:space="preserve"> </w:t>
      </w:r>
      <w:r w:rsidRPr="00AA608E">
        <w:rPr>
          <w:rFonts w:ascii="GHEA Grapalat" w:hAnsi="GHEA Grapalat" w:cs="Sylfaen"/>
          <w:sz w:val="20"/>
          <w:lang w:val="ru-RU"/>
        </w:rPr>
        <w:t>հայտը</w:t>
      </w:r>
      <w:r w:rsidRPr="00AA608E">
        <w:rPr>
          <w:rFonts w:ascii="GHEA Grapalat" w:hAnsi="GHEA Grapalat" w:cs="Sylfaen"/>
          <w:sz w:val="20"/>
          <w:lang w:val="af-ZA"/>
        </w:rPr>
        <w:t xml:space="preserve"> </w:t>
      </w:r>
      <w:r w:rsidRPr="00AA608E">
        <w:rPr>
          <w:rFonts w:ascii="GHEA Grapalat" w:hAnsi="GHEA Grapalat" w:cs="Sylfaen"/>
          <w:sz w:val="20"/>
          <w:lang w:val="ru-RU"/>
        </w:rPr>
        <w:t>պատրաստելիս։</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1.2 </w:t>
      </w:r>
      <w:r w:rsidRPr="00AA608E">
        <w:rPr>
          <w:rFonts w:ascii="GHEA Grapalat" w:hAnsi="GHEA Grapalat" w:cs="Sylfaen"/>
          <w:sz w:val="20"/>
          <w:lang w:val="ru-RU"/>
        </w:rPr>
        <w:t>Նպատակահարմարության</w:t>
      </w:r>
      <w:r w:rsidRPr="00AA608E">
        <w:rPr>
          <w:rFonts w:ascii="GHEA Grapalat" w:hAnsi="GHEA Grapalat" w:cs="Sylfaen"/>
          <w:sz w:val="20"/>
          <w:lang w:val="af-ZA"/>
        </w:rPr>
        <w:t xml:space="preserve"> </w:t>
      </w:r>
      <w:r w:rsidRPr="00AA608E">
        <w:rPr>
          <w:rFonts w:ascii="GHEA Grapalat" w:hAnsi="GHEA Grapalat" w:cs="Sylfaen"/>
          <w:sz w:val="20"/>
          <w:lang w:val="ru-RU"/>
        </w:rPr>
        <w:t>դեպքում</w:t>
      </w:r>
      <w:r w:rsidRPr="00AA608E">
        <w:rPr>
          <w:rFonts w:ascii="GHEA Grapalat" w:hAnsi="GHEA Grapalat" w:cs="Sylfaen"/>
          <w:sz w:val="20"/>
          <w:lang w:val="af-ZA"/>
        </w:rPr>
        <w:t xml:space="preserve"> մ</w:t>
      </w:r>
      <w:r w:rsidRPr="00AA608E">
        <w:rPr>
          <w:rFonts w:ascii="GHEA Grapalat" w:hAnsi="GHEA Grapalat" w:cs="Sylfaen"/>
          <w:sz w:val="20"/>
          <w:lang w:val="ru-RU"/>
        </w:rPr>
        <w:t>ասնակիցը</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պահանջվող</w:t>
      </w:r>
      <w:r w:rsidRPr="00AA608E">
        <w:rPr>
          <w:rFonts w:ascii="GHEA Grapalat" w:hAnsi="GHEA Grapalat" w:cs="Sylfaen"/>
          <w:sz w:val="20"/>
          <w:lang w:val="af-ZA"/>
        </w:rPr>
        <w:t xml:space="preserve"> </w:t>
      </w:r>
      <w:r w:rsidRPr="00AA608E">
        <w:rPr>
          <w:rFonts w:ascii="GHEA Grapalat" w:hAnsi="GHEA Grapalat" w:cs="Sylfaen"/>
          <w:sz w:val="20"/>
          <w:lang w:val="ru-RU"/>
        </w:rPr>
        <w:t>տեղեկությունները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հրահանգով</w:t>
      </w:r>
      <w:r w:rsidRPr="00AA608E">
        <w:rPr>
          <w:rFonts w:ascii="GHEA Grapalat" w:hAnsi="GHEA Grapalat" w:cs="Sylfaen"/>
          <w:sz w:val="20"/>
          <w:lang w:val="af-ZA"/>
        </w:rPr>
        <w:t xml:space="preserve"> </w:t>
      </w:r>
      <w:r w:rsidRPr="00AA608E">
        <w:rPr>
          <w:rFonts w:ascii="GHEA Grapalat" w:hAnsi="GHEA Grapalat" w:cs="Sylfaen"/>
          <w:sz w:val="20"/>
          <w:lang w:val="ru-RU"/>
        </w:rPr>
        <w:t>առաջարկվող</w:t>
      </w:r>
      <w:r w:rsidRPr="00AA608E">
        <w:rPr>
          <w:rFonts w:ascii="GHEA Grapalat" w:hAnsi="GHEA Grapalat" w:cs="Sylfaen"/>
          <w:sz w:val="20"/>
          <w:lang w:val="af-ZA"/>
        </w:rPr>
        <w:t xml:space="preserve"> </w:t>
      </w:r>
      <w:r w:rsidRPr="00AA608E">
        <w:rPr>
          <w:rFonts w:ascii="GHEA Grapalat" w:hAnsi="GHEA Grapalat" w:cs="Sylfaen"/>
          <w:sz w:val="20"/>
          <w:lang w:val="ru-RU"/>
        </w:rPr>
        <w:t>ձևերից</w:t>
      </w:r>
      <w:r w:rsidRPr="00AA608E">
        <w:rPr>
          <w:rFonts w:ascii="GHEA Grapalat" w:hAnsi="GHEA Grapalat" w:cs="Sylfaen"/>
          <w:sz w:val="20"/>
          <w:lang w:val="af-ZA"/>
        </w:rPr>
        <w:t xml:space="preserve"> </w:t>
      </w:r>
      <w:r w:rsidRPr="00AA608E">
        <w:rPr>
          <w:rFonts w:ascii="GHEA Grapalat" w:hAnsi="GHEA Grapalat" w:cs="Sylfaen"/>
          <w:sz w:val="20"/>
          <w:lang w:val="ru-RU"/>
        </w:rPr>
        <w:t>տարբերվող</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ձևերով</w:t>
      </w:r>
      <w:r w:rsidRPr="00AA608E">
        <w:rPr>
          <w:rFonts w:ascii="GHEA Grapalat" w:hAnsi="GHEA Grapalat" w:cs="Sylfaen"/>
          <w:sz w:val="20"/>
          <w:lang w:val="af-ZA"/>
        </w:rPr>
        <w:t xml:space="preserve">` </w:t>
      </w:r>
      <w:r w:rsidRPr="00AA608E">
        <w:rPr>
          <w:rFonts w:ascii="GHEA Grapalat" w:hAnsi="GHEA Grapalat" w:cs="Sylfaen"/>
          <w:sz w:val="20"/>
          <w:lang w:val="ru-RU"/>
        </w:rPr>
        <w:t>պահպանելով</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պահանջվող</w:t>
      </w:r>
      <w:r w:rsidRPr="00AA608E">
        <w:rPr>
          <w:rFonts w:ascii="GHEA Grapalat" w:hAnsi="GHEA Grapalat" w:cs="Sylfaen"/>
          <w:sz w:val="20"/>
          <w:lang w:val="af-ZA"/>
        </w:rPr>
        <w:t xml:space="preserve"> </w:t>
      </w:r>
      <w:r w:rsidRPr="00AA608E">
        <w:rPr>
          <w:rFonts w:ascii="GHEA Grapalat" w:hAnsi="GHEA Grapalat" w:cs="Sylfaen"/>
          <w:sz w:val="20"/>
          <w:lang w:val="ru-RU"/>
        </w:rPr>
        <w:t>վավերապայմանները։</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1.3 </w:t>
      </w:r>
      <w:r w:rsidRPr="00AA608E">
        <w:rPr>
          <w:rFonts w:ascii="GHEA Grapalat" w:hAnsi="GHEA Grapalat" w:cs="Sylfaen"/>
          <w:sz w:val="20"/>
          <w:lang w:val="ru-RU"/>
        </w:rPr>
        <w:t>Հայտերը</w:t>
      </w:r>
      <w:r w:rsidRPr="00AA608E">
        <w:rPr>
          <w:rFonts w:ascii="GHEA Grapalat" w:hAnsi="GHEA Grapalat" w:cs="Sylfaen"/>
          <w:sz w:val="20"/>
          <w:lang w:val="af-ZA"/>
        </w:rPr>
        <w:t xml:space="preserve">, </w:t>
      </w:r>
      <w:r w:rsidRPr="00AA608E">
        <w:rPr>
          <w:rFonts w:ascii="GHEA Grapalat" w:hAnsi="GHEA Grapalat" w:cs="Sylfaen"/>
          <w:sz w:val="20"/>
          <w:lang w:val="ru-RU"/>
        </w:rPr>
        <w:t>հայերենից</w:t>
      </w:r>
      <w:r w:rsidRPr="00AA608E">
        <w:rPr>
          <w:rFonts w:ascii="GHEA Grapalat" w:hAnsi="GHEA Grapalat" w:cs="Sylfaen"/>
          <w:sz w:val="20"/>
          <w:lang w:val="af-ZA"/>
        </w:rPr>
        <w:t xml:space="preserve"> </w:t>
      </w:r>
      <w:r w:rsidRPr="00AA608E">
        <w:rPr>
          <w:rFonts w:ascii="GHEA Grapalat" w:hAnsi="GHEA Grapalat" w:cs="Sylfaen"/>
          <w:sz w:val="20"/>
          <w:lang w:val="ru-RU"/>
        </w:rPr>
        <w:t>բացի</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ներկայացվել</w:t>
      </w:r>
      <w:r w:rsidRPr="00AA608E">
        <w:rPr>
          <w:rFonts w:ascii="GHEA Grapalat" w:hAnsi="GHEA Grapalat" w:cs="Sylfaen"/>
          <w:sz w:val="20"/>
          <w:lang w:val="af-ZA"/>
        </w:rPr>
        <w:t xml:space="preserve"> </w:t>
      </w:r>
      <w:r w:rsidRPr="00AA608E">
        <w:rPr>
          <w:rFonts w:ascii="GHEA Grapalat" w:hAnsi="GHEA Grapalat" w:cs="Sylfaen"/>
          <w:sz w:val="20"/>
          <w:lang w:val="ru-RU"/>
        </w:rPr>
        <w:t>նաև</w:t>
      </w:r>
      <w:r w:rsidRPr="00AA608E">
        <w:rPr>
          <w:rFonts w:ascii="GHEA Grapalat" w:hAnsi="GHEA Grapalat" w:cs="Sylfaen"/>
          <w:sz w:val="20"/>
          <w:lang w:val="af-ZA"/>
        </w:rPr>
        <w:t xml:space="preserve"> </w:t>
      </w:r>
      <w:r w:rsidRPr="00AA608E">
        <w:rPr>
          <w:rFonts w:ascii="GHEA Grapalat" w:hAnsi="GHEA Grapalat" w:cs="Sylfaen"/>
          <w:sz w:val="20"/>
          <w:lang w:val="ru-RU"/>
        </w:rPr>
        <w:t>անգլերեն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ռուսերեն։</w:t>
      </w:r>
      <w:r w:rsidRPr="00AA608E">
        <w:rPr>
          <w:rFonts w:ascii="GHEA Grapalat" w:hAnsi="GHEA Grapalat" w:cs="Sylfaen"/>
          <w:sz w:val="20"/>
          <w:lang w:val="af-ZA"/>
        </w:rPr>
        <w:t xml:space="preserve"> </w:t>
      </w:r>
    </w:p>
    <w:p w:rsidR="008E0B31" w:rsidRPr="00AA608E" w:rsidRDefault="008E0B31" w:rsidP="008E0B31">
      <w:pPr>
        <w:jc w:val="center"/>
        <w:rPr>
          <w:rFonts w:ascii="GHEA Grapalat" w:hAnsi="GHEA Grapalat"/>
          <w:b/>
          <w:szCs w:val="22"/>
          <w:lang w:val="af-ZA"/>
        </w:rPr>
      </w:pPr>
    </w:p>
    <w:p w:rsidR="008E0B31" w:rsidRPr="008D04C2" w:rsidRDefault="008E0B31" w:rsidP="008D04C2">
      <w:pPr>
        <w:pStyle w:val="aff3"/>
        <w:numPr>
          <w:ilvl w:val="0"/>
          <w:numId w:val="32"/>
        </w:numPr>
        <w:jc w:val="center"/>
        <w:rPr>
          <w:rFonts w:ascii="GHEA Grapalat" w:hAnsi="GHEA Grapalat"/>
          <w:b/>
          <w:sz w:val="20"/>
          <w:lang w:val="af-ZA"/>
        </w:rPr>
      </w:pPr>
      <w:r w:rsidRPr="008D04C2">
        <w:rPr>
          <w:rFonts w:ascii="GHEA Grapalat" w:hAnsi="GHEA Grapalat" w:cs="Sylfaen"/>
          <w:b/>
          <w:sz w:val="20"/>
          <w:lang w:val="es-ES"/>
        </w:rPr>
        <w:t>ԸՆԹԱՑԱԿԱՐԳԻ</w:t>
      </w:r>
      <w:r w:rsidRPr="008D04C2">
        <w:rPr>
          <w:rFonts w:ascii="GHEA Grapalat" w:hAnsi="GHEA Grapalat"/>
          <w:b/>
          <w:sz w:val="20"/>
          <w:lang w:val="af-ZA"/>
        </w:rPr>
        <w:t xml:space="preserve"> </w:t>
      </w:r>
      <w:r w:rsidRPr="008D04C2">
        <w:rPr>
          <w:rFonts w:ascii="GHEA Grapalat" w:hAnsi="GHEA Grapalat" w:cs="Sylfaen"/>
          <w:b/>
          <w:sz w:val="20"/>
          <w:lang w:val="es-ES"/>
        </w:rPr>
        <w:t>ՀԱՅՏԸ</w:t>
      </w:r>
    </w:p>
    <w:p w:rsidR="008E0B31" w:rsidRPr="00AA608E" w:rsidRDefault="008E0B31" w:rsidP="008E0B31">
      <w:pPr>
        <w:ind w:firstLine="720"/>
        <w:jc w:val="center"/>
        <w:rPr>
          <w:rFonts w:ascii="GHEA Grapalat" w:hAnsi="GHEA Grapalat"/>
          <w:szCs w:val="22"/>
          <w:lang w:val="af-ZA"/>
        </w:rPr>
      </w:pPr>
    </w:p>
    <w:p w:rsidR="008E0B31" w:rsidRPr="00AA608E" w:rsidRDefault="008E0B31" w:rsidP="008E0B31">
      <w:pPr>
        <w:ind w:firstLine="567"/>
        <w:jc w:val="both"/>
        <w:rPr>
          <w:rFonts w:ascii="GHEA Grapalat" w:hAnsi="GHEA Grapalat"/>
          <w:sz w:val="20"/>
          <w:szCs w:val="20"/>
          <w:lang w:val="es-ES"/>
        </w:rPr>
      </w:pPr>
      <w:r w:rsidRPr="00AA608E">
        <w:rPr>
          <w:rFonts w:ascii="GHEA Grapalat" w:hAnsi="GHEA Grapalat"/>
          <w:sz w:val="20"/>
          <w:szCs w:val="20"/>
          <w:lang w:val="hy-AM"/>
        </w:rPr>
        <w:t xml:space="preserve">Ընթացակարգին մասնակցելու համար </w:t>
      </w:r>
      <w:r w:rsidRPr="00AA608E">
        <w:rPr>
          <w:rFonts w:ascii="GHEA Grapalat" w:hAnsi="GHEA Grapalat"/>
          <w:sz w:val="20"/>
          <w:szCs w:val="20"/>
        </w:rPr>
        <w:t>մ</w:t>
      </w:r>
      <w:r w:rsidRPr="00AA608E">
        <w:rPr>
          <w:rFonts w:ascii="GHEA Grapalat" w:hAnsi="GHEA Grapalat"/>
          <w:sz w:val="20"/>
          <w:szCs w:val="20"/>
          <w:lang w:val="hy-AM"/>
        </w:rPr>
        <w:t xml:space="preserve">ասնակիցը </w:t>
      </w: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հրավերի</w:t>
      </w:r>
      <w:r w:rsidRPr="00AA608E">
        <w:rPr>
          <w:rFonts w:ascii="GHEA Grapalat" w:hAnsi="GHEA Grapalat"/>
          <w:sz w:val="20"/>
          <w:szCs w:val="20"/>
          <w:lang w:val="af-ZA"/>
        </w:rPr>
        <w:t xml:space="preserve"> 2-</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մասի</w:t>
      </w:r>
      <w:r w:rsidRPr="00AA608E">
        <w:rPr>
          <w:rFonts w:ascii="GHEA Grapalat" w:hAnsi="GHEA Grapalat"/>
          <w:sz w:val="20"/>
          <w:szCs w:val="20"/>
          <w:lang w:val="af-ZA"/>
        </w:rPr>
        <w:t xml:space="preserve"> 3-</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բաժնով</w:t>
      </w:r>
      <w:r w:rsidRPr="00AA608E">
        <w:rPr>
          <w:rFonts w:ascii="GHEA Grapalat" w:hAnsi="GHEA Grapalat"/>
          <w:sz w:val="20"/>
          <w:szCs w:val="20"/>
          <w:lang w:val="af-ZA"/>
        </w:rPr>
        <w:t xml:space="preserve"> </w:t>
      </w:r>
      <w:r w:rsidRPr="00AA608E">
        <w:rPr>
          <w:rFonts w:ascii="GHEA Grapalat" w:hAnsi="GHEA Grapalat"/>
          <w:sz w:val="20"/>
          <w:szCs w:val="20"/>
        </w:rPr>
        <w:t>սահմանված</w:t>
      </w:r>
      <w:r w:rsidRPr="00AA608E">
        <w:rPr>
          <w:rFonts w:ascii="GHEA Grapalat" w:hAnsi="GHEA Grapalat"/>
          <w:sz w:val="20"/>
          <w:szCs w:val="20"/>
          <w:lang w:val="af-ZA"/>
        </w:rPr>
        <w:t xml:space="preserve"> </w:t>
      </w:r>
      <w:r w:rsidRPr="00AA608E">
        <w:rPr>
          <w:rFonts w:ascii="GHEA Grapalat" w:hAnsi="GHEA Grapalat"/>
          <w:sz w:val="20"/>
          <w:szCs w:val="20"/>
        </w:rPr>
        <w:t>կարգով</w:t>
      </w:r>
      <w:r w:rsidRPr="00AA608E">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A608E">
        <w:rPr>
          <w:rFonts w:ascii="GHEA Grapalat" w:hAnsi="GHEA Grapalat"/>
          <w:sz w:val="20"/>
          <w:szCs w:val="20"/>
          <w:lang w:val="es-ES"/>
        </w:rPr>
        <w:t>ը:</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rPr>
        <w:t>Մասնակիցը</w:t>
      </w:r>
      <w:r w:rsidRPr="00AA608E">
        <w:rPr>
          <w:rFonts w:ascii="GHEA Grapalat" w:hAnsi="GHEA Grapalat" w:cs="Sylfaen"/>
          <w:sz w:val="20"/>
          <w:lang w:val="es-ES"/>
        </w:rPr>
        <w:t xml:space="preserve"> </w:t>
      </w:r>
      <w:r w:rsidRPr="00AA608E">
        <w:rPr>
          <w:rFonts w:ascii="GHEA Grapalat" w:hAnsi="GHEA Grapalat" w:cs="Sylfaen"/>
          <w:sz w:val="20"/>
        </w:rPr>
        <w:t>հայտով</w:t>
      </w:r>
      <w:r w:rsidRPr="00AA608E">
        <w:rPr>
          <w:rFonts w:ascii="GHEA Grapalat" w:hAnsi="GHEA Grapalat" w:cs="Sylfaen"/>
          <w:sz w:val="20"/>
          <w:lang w:val="es-ES"/>
        </w:rPr>
        <w:t xml:space="preserve"> </w:t>
      </w:r>
      <w:r w:rsidRPr="00AA608E">
        <w:rPr>
          <w:rFonts w:ascii="GHEA Grapalat" w:hAnsi="GHEA Grapalat" w:cs="Sylfaen"/>
          <w:sz w:val="20"/>
        </w:rPr>
        <w:t>ներկայացնում</w:t>
      </w:r>
      <w:r w:rsidRPr="00AA608E">
        <w:rPr>
          <w:rFonts w:ascii="GHEA Grapalat" w:hAnsi="GHEA Grapalat" w:cs="Sylfaen"/>
          <w:sz w:val="20"/>
          <w:lang w:val="es-ES"/>
        </w:rPr>
        <w:t xml:space="preserve"> </w:t>
      </w:r>
      <w:r w:rsidRPr="00AA608E">
        <w:rPr>
          <w:rFonts w:ascii="GHEA Grapalat" w:hAnsi="GHEA Grapalat" w:cs="Sylfaen"/>
          <w:sz w:val="20"/>
        </w:rPr>
        <w:t>է</w:t>
      </w:r>
      <w:r w:rsidRPr="00AA608E">
        <w:rPr>
          <w:rFonts w:ascii="GHEA Grapalat" w:hAnsi="GHEA Grapalat" w:cs="Sylfaen"/>
          <w:sz w:val="20"/>
          <w:lang w:val="es-ES"/>
        </w:rPr>
        <w:t xml:space="preserve"> </w:t>
      </w:r>
      <w:r w:rsidRPr="00AA608E">
        <w:rPr>
          <w:rFonts w:ascii="GHEA Grapalat" w:hAnsi="GHEA Grapalat" w:cs="Sylfaen"/>
          <w:sz w:val="20"/>
        </w:rPr>
        <w:t>իր</w:t>
      </w:r>
      <w:r w:rsidRPr="00AA608E">
        <w:rPr>
          <w:rFonts w:ascii="GHEA Grapalat" w:hAnsi="GHEA Grapalat" w:cs="Sylfaen"/>
          <w:sz w:val="20"/>
          <w:lang w:val="es-ES"/>
        </w:rPr>
        <w:t xml:space="preserve"> </w:t>
      </w:r>
      <w:r w:rsidRPr="00AA608E">
        <w:rPr>
          <w:rFonts w:ascii="GHEA Grapalat" w:hAnsi="GHEA Grapalat" w:cs="Sylfaen"/>
          <w:sz w:val="20"/>
        </w:rPr>
        <w:t>կողմից</w:t>
      </w:r>
      <w:r w:rsidRPr="00AA608E">
        <w:rPr>
          <w:rFonts w:ascii="GHEA Grapalat" w:hAnsi="GHEA Grapalat" w:cs="Sylfaen"/>
          <w:sz w:val="20"/>
          <w:lang w:val="es-ES"/>
        </w:rPr>
        <w:t xml:space="preserve"> </w:t>
      </w:r>
      <w:r w:rsidRPr="00AA608E">
        <w:rPr>
          <w:rFonts w:ascii="GHEA Grapalat" w:hAnsi="GHEA Grapalat" w:cs="Sylfaen"/>
          <w:sz w:val="20"/>
        </w:rPr>
        <w:t>հաստատված</w:t>
      </w:r>
      <w:r w:rsidRPr="00AA608E">
        <w:rPr>
          <w:rFonts w:ascii="GHEA Grapalat" w:hAnsi="GHEA Grapalat" w:cs="Sylfaen"/>
          <w:sz w:val="20"/>
          <w:lang w:val="es-ES"/>
        </w:rPr>
        <w:t>`</w:t>
      </w:r>
    </w:p>
    <w:p w:rsidR="008E0B31" w:rsidRPr="00AA608E" w:rsidRDefault="008E0B31" w:rsidP="009911F6">
      <w:pPr>
        <w:jc w:val="both"/>
        <w:rPr>
          <w:rFonts w:ascii="GHEA Grapalat" w:hAnsi="GHEA Grapalat" w:cs="Sylfaen"/>
          <w:sz w:val="20"/>
          <w:lang w:val="es-ES"/>
        </w:rPr>
      </w:pPr>
      <w:r w:rsidRPr="00AA608E">
        <w:rPr>
          <w:rFonts w:ascii="GHEA Grapalat" w:hAnsi="GHEA Grapalat" w:cs="Sylfaen"/>
          <w:sz w:val="20"/>
          <w:lang w:val="es-ES"/>
        </w:rPr>
        <w:t xml:space="preserve">2.1 </w:t>
      </w:r>
      <w:r w:rsidRPr="00AA608E">
        <w:rPr>
          <w:rFonts w:ascii="GHEA Grapalat" w:hAnsi="GHEA Grapalat" w:cs="Sylfaen"/>
          <w:sz w:val="20"/>
          <w:lang w:val="ru-RU"/>
        </w:rPr>
        <w:t>ընթացակարգին</w:t>
      </w:r>
      <w:r w:rsidRPr="00AA608E">
        <w:rPr>
          <w:rFonts w:ascii="GHEA Grapalat" w:hAnsi="GHEA Grapalat" w:cs="Sylfaen"/>
          <w:sz w:val="20"/>
          <w:lang w:val="af-ZA"/>
        </w:rPr>
        <w:t xml:space="preserve"> </w:t>
      </w:r>
      <w:r w:rsidRPr="00AA608E">
        <w:rPr>
          <w:rFonts w:ascii="GHEA Grapalat" w:hAnsi="GHEA Grapalat" w:cs="Sylfaen"/>
          <w:sz w:val="20"/>
          <w:lang w:val="ru-RU"/>
        </w:rPr>
        <w:t>մասնակցելու</w:t>
      </w:r>
      <w:r w:rsidRPr="00AA608E">
        <w:rPr>
          <w:rFonts w:ascii="GHEA Grapalat" w:hAnsi="GHEA Grapalat" w:cs="Sylfaen"/>
          <w:sz w:val="20"/>
          <w:lang w:val="af-ZA"/>
        </w:rPr>
        <w:t xml:space="preserve"> </w:t>
      </w:r>
      <w:r w:rsidRPr="00AA608E">
        <w:rPr>
          <w:rFonts w:ascii="GHEA Grapalat" w:hAnsi="GHEA Grapalat" w:cs="Sylfaen"/>
          <w:sz w:val="20"/>
          <w:lang w:val="ru-RU"/>
        </w:rPr>
        <w:t>դիմում</w:t>
      </w:r>
      <w:r w:rsidRPr="00AA608E">
        <w:rPr>
          <w:rFonts w:ascii="GHEA Grapalat" w:hAnsi="GHEA Grapalat" w:cs="Sylfaen"/>
          <w:sz w:val="20"/>
          <w:lang w:val="es-ES"/>
        </w:rPr>
        <w:t>-</w:t>
      </w:r>
      <w:r w:rsidRPr="00AA608E">
        <w:rPr>
          <w:rFonts w:ascii="GHEA Grapalat" w:hAnsi="GHEA Grapalat" w:cs="Sylfaen"/>
          <w:sz w:val="20"/>
        </w:rPr>
        <w:t>հայտարարություն</w:t>
      </w:r>
      <w:r w:rsidRPr="00AA608E">
        <w:rPr>
          <w:rFonts w:ascii="GHEA Grapalat" w:hAnsi="GHEA Grapalat" w:cs="Sylfaen"/>
          <w:sz w:val="20"/>
          <w:lang w:val="af-ZA"/>
        </w:rPr>
        <w:t>` համաձայն հ</w:t>
      </w:r>
      <w:r w:rsidRPr="00AA608E">
        <w:rPr>
          <w:rFonts w:ascii="GHEA Grapalat" w:hAnsi="GHEA Grapalat" w:cs="Sylfaen"/>
          <w:sz w:val="20"/>
          <w:lang w:val="ru-RU"/>
        </w:rPr>
        <w:t>ավելված</w:t>
      </w:r>
      <w:r w:rsidRPr="00AA608E">
        <w:rPr>
          <w:rFonts w:ascii="GHEA Grapalat" w:hAnsi="GHEA Grapalat" w:cs="Sylfaen"/>
          <w:sz w:val="20"/>
          <w:lang w:val="af-ZA"/>
        </w:rPr>
        <w:t xml:space="preserve"> N 1-ի</w:t>
      </w:r>
      <w:r w:rsidRPr="00AA608E">
        <w:rPr>
          <w:rFonts w:ascii="GHEA Grapalat" w:hAnsi="GHEA Grapalat" w:cs="Sylfaen"/>
          <w:sz w:val="20"/>
          <w:lang w:val="es-ES"/>
        </w:rPr>
        <w:t>.</w:t>
      </w:r>
    </w:p>
    <w:p w:rsidR="008E0B31" w:rsidRPr="00AA608E" w:rsidRDefault="008E0B31" w:rsidP="009911F6">
      <w:pPr>
        <w:jc w:val="both"/>
        <w:rPr>
          <w:rFonts w:ascii="GHEA Grapalat" w:hAnsi="GHEA Grapalat" w:cs="Sylfaen"/>
          <w:sz w:val="20"/>
          <w:lang w:val="es-ES"/>
        </w:rPr>
      </w:pPr>
      <w:r w:rsidRPr="00AA608E">
        <w:rPr>
          <w:rFonts w:ascii="GHEA Grapalat" w:hAnsi="GHEA Grapalat"/>
          <w:sz w:val="20"/>
          <w:lang w:val="es-ES"/>
        </w:rPr>
        <w:t xml:space="preserve">2.2 </w:t>
      </w:r>
      <w:r w:rsidRPr="00AA608E">
        <w:rPr>
          <w:rFonts w:ascii="GHEA Grapalat" w:hAnsi="GHEA Grapalat" w:cs="Sylfaen"/>
          <w:sz w:val="20"/>
          <w:lang w:val="es-ES"/>
        </w:rPr>
        <w:t xml:space="preserve">իր կողմից հաստատված` </w:t>
      </w:r>
      <w:r w:rsidRPr="00AA608E">
        <w:rPr>
          <w:rFonts w:ascii="GHEA Grapalat" w:hAnsi="GHEA Grapalat" w:cs="Sylfaen"/>
          <w:sz w:val="20"/>
        </w:rPr>
        <w:t>առաջարկվող</w:t>
      </w:r>
      <w:r w:rsidRPr="00AA608E">
        <w:rPr>
          <w:rFonts w:ascii="GHEA Grapalat" w:hAnsi="GHEA Grapalat" w:cs="Sylfaen"/>
          <w:sz w:val="20"/>
          <w:lang w:val="es-ES"/>
        </w:rPr>
        <w:t xml:space="preserve"> </w:t>
      </w:r>
      <w:r w:rsidRPr="00AA608E">
        <w:rPr>
          <w:rFonts w:ascii="GHEA Grapalat" w:hAnsi="GHEA Grapalat" w:cs="Sylfaen"/>
          <w:sz w:val="20"/>
        </w:rPr>
        <w:t>ապրանքի</w:t>
      </w:r>
      <w:r w:rsidRPr="00AA608E">
        <w:rPr>
          <w:rFonts w:ascii="GHEA Grapalat" w:hAnsi="GHEA Grapalat" w:cs="Sylfaen"/>
          <w:sz w:val="20"/>
          <w:lang w:val="es-ES"/>
        </w:rPr>
        <w:t xml:space="preserve"> </w:t>
      </w:r>
      <w:r w:rsidRPr="00AA608E">
        <w:rPr>
          <w:rFonts w:ascii="GHEA Grapalat" w:hAnsi="GHEA Grapalat"/>
          <w:sz w:val="20"/>
          <w:szCs w:val="20"/>
          <w:lang w:val="hy-AM" w:eastAsia="x-none"/>
        </w:rPr>
        <w:t>ամբողջական նկարագիրը</w:t>
      </w:r>
      <w:r w:rsidRPr="00AA608E">
        <w:rPr>
          <w:rFonts w:ascii="GHEA Grapalat" w:hAnsi="GHEA Grapalat"/>
          <w:sz w:val="20"/>
          <w:szCs w:val="20"/>
          <w:lang w:val="es-ES" w:eastAsia="x-none"/>
        </w:rPr>
        <w:t xml:space="preserve">` </w:t>
      </w:r>
      <w:r w:rsidRPr="00AA608E">
        <w:rPr>
          <w:rFonts w:ascii="GHEA Grapalat" w:hAnsi="GHEA Grapalat"/>
          <w:sz w:val="20"/>
          <w:szCs w:val="20"/>
          <w:lang w:eastAsia="x-none"/>
        </w:rPr>
        <w:t>համաձայն</w:t>
      </w:r>
      <w:r w:rsidRPr="00AA608E">
        <w:rPr>
          <w:rFonts w:ascii="GHEA Grapalat" w:hAnsi="GHEA Grapalat"/>
          <w:sz w:val="20"/>
          <w:szCs w:val="20"/>
          <w:lang w:val="es-ES" w:eastAsia="x-none"/>
        </w:rPr>
        <w:t xml:space="preserve"> </w:t>
      </w:r>
      <w:r w:rsidRPr="00AA608E">
        <w:rPr>
          <w:rFonts w:ascii="GHEA Grapalat" w:hAnsi="GHEA Grapalat"/>
          <w:sz w:val="20"/>
          <w:szCs w:val="20"/>
          <w:lang w:eastAsia="x-none"/>
        </w:rPr>
        <w:t>հավելված</w:t>
      </w:r>
      <w:r w:rsidRPr="00AA608E">
        <w:rPr>
          <w:rFonts w:ascii="GHEA Grapalat" w:hAnsi="GHEA Grapalat"/>
          <w:sz w:val="20"/>
          <w:szCs w:val="20"/>
          <w:lang w:val="es-ES" w:eastAsia="x-none"/>
        </w:rPr>
        <w:t xml:space="preserve"> N 1.1-</w:t>
      </w:r>
      <w:r w:rsidRPr="00AA608E">
        <w:rPr>
          <w:rFonts w:ascii="GHEA Grapalat" w:hAnsi="GHEA Grapalat"/>
          <w:sz w:val="20"/>
          <w:szCs w:val="20"/>
          <w:lang w:eastAsia="x-none"/>
        </w:rPr>
        <w:t>ի</w:t>
      </w:r>
      <w:r w:rsidRPr="00AA608E">
        <w:rPr>
          <w:rFonts w:ascii="GHEA Grapalat" w:hAnsi="GHEA Grapalat" w:cs="Sylfaen"/>
          <w:sz w:val="20"/>
          <w:lang w:val="es-ES"/>
        </w:rPr>
        <w:t>.</w:t>
      </w:r>
    </w:p>
    <w:p w:rsidR="008E0B31" w:rsidRPr="00AA608E" w:rsidRDefault="008E0B31" w:rsidP="009911F6">
      <w:pPr>
        <w:pStyle w:val="norm"/>
        <w:spacing w:line="276" w:lineRule="auto"/>
        <w:ind w:firstLine="0"/>
        <w:rPr>
          <w:rFonts w:ascii="GHEA Grapalat" w:hAnsi="GHEA Grapalat" w:cs="Sylfaen"/>
          <w:sz w:val="20"/>
          <w:szCs w:val="24"/>
          <w:lang w:val="af-ZA" w:eastAsia="en-US"/>
        </w:rPr>
      </w:pPr>
      <w:r w:rsidRPr="00AA608E">
        <w:rPr>
          <w:rFonts w:ascii="GHEA Grapalat" w:hAnsi="GHEA Grapalat" w:cs="Sylfaen"/>
          <w:sz w:val="20"/>
          <w:lang w:val="af-ZA"/>
        </w:rPr>
        <w:t xml:space="preserve">2.3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պատճենը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դրա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կողմ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հանդիսացող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անձի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տվյալները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պայմանագիրն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իրականացվելու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միջոցով</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color w:val="FFFFFF"/>
          <w:sz w:val="20"/>
          <w:szCs w:val="24"/>
          <w:lang w:val="af-ZA" w:eastAsia="en-US"/>
        </w:rPr>
      </w:pPr>
      <w:r w:rsidRPr="00AA608E">
        <w:rPr>
          <w:rFonts w:ascii="GHEA Grapalat" w:hAnsi="GHEA Grapalat" w:cs="Sylfaen"/>
          <w:sz w:val="20"/>
          <w:szCs w:val="24"/>
          <w:lang w:val="af-ZA" w:eastAsia="en-US"/>
        </w:rPr>
        <w:t xml:space="preserve">2.4 </w:t>
      </w:r>
      <w:r w:rsidRPr="00AA608E">
        <w:rPr>
          <w:rFonts w:ascii="GHEA Grapalat" w:hAnsi="GHEA Grapalat" w:cs="Sylfaen"/>
          <w:sz w:val="20"/>
          <w:szCs w:val="24"/>
          <w:lang w:eastAsia="en-US"/>
        </w:rPr>
        <w:t>համատեղ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գործունեության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պայմանագիրը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մասնակիցները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ընթացակարգին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համատեղ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գործունեության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կարգով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կոնսորցիումով</w:t>
      </w:r>
      <w:r w:rsidRPr="00AA608E">
        <w:rPr>
          <w:rFonts w:ascii="GHEA Grapalat" w:hAnsi="GHEA Grapalat" w:cs="Sylfaen"/>
          <w:sz w:val="20"/>
          <w:szCs w:val="24"/>
          <w:lang w:val="af-ZA" w:eastAsia="en-US"/>
        </w:rPr>
        <w:t>).</w:t>
      </w:r>
      <w:r w:rsidRPr="00AA608E">
        <w:rPr>
          <w:rFonts w:ascii="GHEA Grapalat" w:hAnsi="GHEA Grapalat" w:cs="Sylfaen"/>
          <w:sz w:val="20"/>
          <w:szCs w:val="24"/>
          <w:vertAlign w:val="superscript"/>
          <w:lang w:val="af-ZA" w:eastAsia="en-US"/>
        </w:rPr>
        <w:t xml:space="preserve">15 </w:t>
      </w:r>
      <w:r w:rsidRPr="00AA608E">
        <w:rPr>
          <w:rStyle w:val="af6"/>
          <w:rFonts w:ascii="GHEA Grapalat" w:hAnsi="GHEA Grapalat" w:cs="Sylfaen"/>
          <w:color w:val="FFFFFF"/>
          <w:sz w:val="20"/>
          <w:szCs w:val="24"/>
          <w:lang w:val="af-ZA" w:eastAsia="en-US"/>
        </w:rPr>
        <w:footnoteReference w:id="6"/>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2.6 </w:t>
      </w:r>
      <w:r w:rsidRPr="00AA608E">
        <w:rPr>
          <w:rFonts w:ascii="GHEA Grapalat" w:hAnsi="GHEA Grapalat" w:cs="Sylfaen"/>
          <w:sz w:val="20"/>
          <w:lang w:val="hy-AM"/>
        </w:rPr>
        <w:t>գնային</w:t>
      </w:r>
      <w:r w:rsidRPr="00AA608E">
        <w:rPr>
          <w:rFonts w:ascii="GHEA Grapalat" w:hAnsi="GHEA Grapalat" w:cs="Sylfaen"/>
          <w:sz w:val="20"/>
          <w:lang w:val="af-ZA"/>
        </w:rPr>
        <w:t xml:space="preserve"> </w:t>
      </w:r>
      <w:r w:rsidRPr="00AA608E">
        <w:rPr>
          <w:rFonts w:ascii="GHEA Grapalat" w:hAnsi="GHEA Grapalat" w:cs="Sylfaen"/>
          <w:sz w:val="20"/>
          <w:lang w:val="hy-AM"/>
        </w:rPr>
        <w:t>առաջարկ</w:t>
      </w:r>
      <w:r w:rsidRPr="00AA608E">
        <w:rPr>
          <w:rFonts w:ascii="GHEA Grapalat" w:hAnsi="GHEA Grapalat" w:cs="Sylfaen"/>
          <w:sz w:val="20"/>
          <w:lang w:val="af-ZA"/>
        </w:rPr>
        <w:t xml:space="preserve">` </w:t>
      </w:r>
      <w:r w:rsidRPr="00AA608E">
        <w:rPr>
          <w:rFonts w:ascii="GHEA Grapalat" w:hAnsi="GHEA Grapalat" w:cs="Sylfaen"/>
          <w:sz w:val="20"/>
          <w:lang w:val="hy-AM"/>
        </w:rPr>
        <w:t>համաձայն</w:t>
      </w:r>
      <w:r w:rsidRPr="00AA608E">
        <w:rPr>
          <w:rFonts w:ascii="GHEA Grapalat" w:hAnsi="GHEA Grapalat" w:cs="Sylfaen"/>
          <w:sz w:val="20"/>
          <w:lang w:val="af-ZA"/>
        </w:rPr>
        <w:t xml:space="preserve"> </w:t>
      </w:r>
      <w:r w:rsidRPr="00AA608E">
        <w:rPr>
          <w:rFonts w:ascii="GHEA Grapalat" w:hAnsi="GHEA Grapalat" w:cs="Sylfaen"/>
          <w:sz w:val="20"/>
          <w:lang w:val="hy-AM"/>
        </w:rPr>
        <w:t>հավելված</w:t>
      </w:r>
      <w:r w:rsidRPr="00AA608E">
        <w:rPr>
          <w:rFonts w:ascii="GHEA Grapalat" w:hAnsi="GHEA Grapalat" w:cs="Sylfaen"/>
          <w:sz w:val="20"/>
          <w:lang w:val="af-ZA"/>
        </w:rPr>
        <w:t xml:space="preserve"> N 2-</w:t>
      </w:r>
      <w:r w:rsidRPr="00AA608E">
        <w:rPr>
          <w:rFonts w:ascii="GHEA Grapalat" w:hAnsi="GHEA Grapalat" w:cs="Sylfaen"/>
          <w:sz w:val="20"/>
          <w:lang w:val="hy-AM"/>
        </w:rPr>
        <w:t>ի</w:t>
      </w:r>
      <w:r w:rsidRPr="00AA608E">
        <w:rPr>
          <w:rFonts w:ascii="GHEA Grapalat" w:hAnsi="GHEA Grapalat" w:cs="Sylfaen"/>
          <w:sz w:val="20"/>
          <w:lang w:val="af-ZA"/>
        </w:rPr>
        <w:t xml:space="preserve">: Գնային առաջարկը </w:t>
      </w:r>
      <w:r w:rsidRPr="00AA608E">
        <w:rPr>
          <w:rFonts w:ascii="GHEA Grapalat" w:hAnsi="GHEA Grapalat" w:cs="Sylfaen"/>
          <w:sz w:val="20"/>
          <w:lang w:val="hy-AM"/>
        </w:rPr>
        <w:t>ներկայացվում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szCs w:val="20"/>
          <w:lang w:val="hy-AM"/>
        </w:rPr>
        <w:t>ինքնարժեք, շահույթ</w:t>
      </w:r>
      <w:r w:rsidRPr="00AA608E">
        <w:rPr>
          <w:rFonts w:ascii="GHEA Grapalat" w:hAnsi="GHEA Grapalat" w:cs="Sylfaen"/>
          <w:sz w:val="22"/>
          <w:szCs w:val="22"/>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ավելացված</w:t>
      </w:r>
      <w:r w:rsidRPr="00AA608E">
        <w:rPr>
          <w:rFonts w:ascii="GHEA Grapalat" w:hAnsi="GHEA Grapalat" w:cs="Sylfaen"/>
          <w:sz w:val="20"/>
          <w:lang w:val="af-ZA"/>
        </w:rPr>
        <w:t xml:space="preserve"> </w:t>
      </w:r>
      <w:r w:rsidRPr="00AA608E">
        <w:rPr>
          <w:rFonts w:ascii="GHEA Grapalat" w:hAnsi="GHEA Grapalat" w:cs="Sylfaen"/>
          <w:sz w:val="20"/>
          <w:lang w:val="hy-AM"/>
        </w:rPr>
        <w:t>արժեքի</w:t>
      </w:r>
      <w:r w:rsidRPr="00AA608E">
        <w:rPr>
          <w:rFonts w:ascii="GHEA Grapalat" w:hAnsi="GHEA Grapalat" w:cs="Sylfaen"/>
          <w:sz w:val="20"/>
          <w:lang w:val="af-ZA"/>
        </w:rPr>
        <w:t xml:space="preserve"> </w:t>
      </w:r>
      <w:r w:rsidRPr="00AA608E">
        <w:rPr>
          <w:rFonts w:ascii="GHEA Grapalat" w:hAnsi="GHEA Grapalat" w:cs="Sylfaen"/>
          <w:sz w:val="20"/>
          <w:lang w:val="hy-AM"/>
        </w:rPr>
        <w:t>հարկ</w:t>
      </w:r>
      <w:r w:rsidRPr="00AA608E" w:rsidDel="001A1F55">
        <w:rPr>
          <w:rFonts w:ascii="GHEA Grapalat" w:hAnsi="GHEA Grapalat" w:cs="Sylfaen"/>
          <w:sz w:val="20"/>
          <w:lang w:val="af-ZA"/>
        </w:rPr>
        <w:t xml:space="preserve"> </w:t>
      </w:r>
      <w:r w:rsidRPr="00AA608E">
        <w:rPr>
          <w:rFonts w:ascii="GHEA Grapalat" w:hAnsi="GHEA Grapalat" w:cs="Sylfaen"/>
          <w:sz w:val="20"/>
          <w:lang w:val="hy-AM"/>
        </w:rPr>
        <w:t>ընդհանրական</w:t>
      </w:r>
      <w:r w:rsidRPr="00AA608E">
        <w:rPr>
          <w:rFonts w:ascii="GHEA Grapalat" w:hAnsi="GHEA Grapalat" w:cs="Sylfaen"/>
          <w:sz w:val="20"/>
          <w:lang w:val="af-ZA"/>
        </w:rPr>
        <w:t xml:space="preserve"> </w:t>
      </w:r>
      <w:r w:rsidRPr="00AA608E">
        <w:rPr>
          <w:rFonts w:ascii="GHEA Grapalat" w:hAnsi="GHEA Grapalat" w:cs="Sylfaen"/>
          <w:sz w:val="20"/>
          <w:lang w:val="hy-AM"/>
        </w:rPr>
        <w:t>բաղադրիչներից</w:t>
      </w:r>
      <w:r w:rsidRPr="00AA608E">
        <w:rPr>
          <w:rFonts w:ascii="GHEA Grapalat" w:hAnsi="GHEA Grapalat" w:cs="Sylfaen"/>
          <w:sz w:val="20"/>
          <w:lang w:val="af-ZA"/>
        </w:rPr>
        <w:t xml:space="preserve"> </w:t>
      </w:r>
      <w:r w:rsidRPr="00AA608E">
        <w:rPr>
          <w:rFonts w:ascii="GHEA Grapalat" w:hAnsi="GHEA Grapalat" w:cs="Sylfaen"/>
          <w:sz w:val="20"/>
          <w:lang w:val="hy-AM"/>
        </w:rPr>
        <w:t>բաղկացած</w:t>
      </w:r>
      <w:r w:rsidRPr="00AA608E">
        <w:rPr>
          <w:rFonts w:ascii="GHEA Grapalat" w:hAnsi="GHEA Grapalat" w:cs="Sylfaen"/>
          <w:sz w:val="20"/>
          <w:lang w:val="af-ZA"/>
        </w:rPr>
        <w:t xml:space="preserve"> </w:t>
      </w:r>
      <w:r w:rsidRPr="00AA608E">
        <w:rPr>
          <w:rFonts w:ascii="GHEA Grapalat" w:hAnsi="GHEA Grapalat" w:cs="Sylfaen"/>
          <w:sz w:val="20"/>
          <w:lang w:val="hy-AM"/>
        </w:rPr>
        <w:t>հաշվարկի</w:t>
      </w:r>
      <w:r w:rsidRPr="00AA608E">
        <w:rPr>
          <w:rFonts w:ascii="GHEA Grapalat" w:hAnsi="GHEA Grapalat" w:cs="Sylfaen"/>
          <w:sz w:val="20"/>
          <w:lang w:val="af-ZA"/>
        </w:rPr>
        <w:t xml:space="preserve"> </w:t>
      </w:r>
      <w:r w:rsidRPr="00AA608E">
        <w:rPr>
          <w:rFonts w:ascii="GHEA Grapalat" w:hAnsi="GHEA Grapalat" w:cs="Sylfaen"/>
          <w:sz w:val="20"/>
          <w:lang w:val="hy-AM"/>
        </w:rPr>
        <w:t>ձևով։</w:t>
      </w:r>
      <w:r w:rsidRPr="00AA608E">
        <w:rPr>
          <w:rFonts w:ascii="GHEA Grapalat" w:hAnsi="GHEA Grapalat" w:cs="Sylfaen"/>
          <w:sz w:val="20"/>
          <w:lang w:val="af-ZA"/>
        </w:rPr>
        <w:t xml:space="preserve"> </w:t>
      </w:r>
      <w:r w:rsidRPr="00AA608E">
        <w:rPr>
          <w:rFonts w:ascii="GHEA Grapalat" w:hAnsi="GHEA Grapalat" w:cs="Sylfaen"/>
          <w:sz w:val="20"/>
          <w:lang w:val="hy-AM"/>
        </w:rPr>
        <w:t>Ինքնարժեքի</w:t>
      </w:r>
      <w:r w:rsidRPr="00AA608E">
        <w:rPr>
          <w:rFonts w:ascii="GHEA Grapalat" w:hAnsi="GHEA Grapalat" w:cs="Sylfaen"/>
          <w:sz w:val="20"/>
          <w:lang w:val="af-ZA"/>
        </w:rPr>
        <w:t xml:space="preserve"> </w:t>
      </w:r>
      <w:r w:rsidRPr="00AA608E">
        <w:rPr>
          <w:rFonts w:ascii="GHEA Grapalat" w:hAnsi="GHEA Grapalat" w:cs="Sylfaen"/>
          <w:sz w:val="20"/>
          <w:lang w:val="ru-RU"/>
        </w:rPr>
        <w:t>բաղադրիչների</w:t>
      </w:r>
      <w:r w:rsidRPr="00AA608E">
        <w:rPr>
          <w:rFonts w:ascii="GHEA Grapalat" w:hAnsi="GHEA Grapalat" w:cs="Sylfaen"/>
          <w:sz w:val="20"/>
          <w:lang w:val="af-ZA"/>
        </w:rPr>
        <w:t xml:space="preserve"> </w:t>
      </w:r>
      <w:r w:rsidRPr="00AA608E">
        <w:rPr>
          <w:rFonts w:ascii="GHEA Grapalat" w:hAnsi="GHEA Grapalat" w:cs="Sylfaen"/>
          <w:sz w:val="20"/>
          <w:lang w:val="ru-RU"/>
        </w:rPr>
        <w:t>հաշվարկ</w:t>
      </w:r>
      <w:r w:rsidRPr="00AA608E">
        <w:rPr>
          <w:rFonts w:ascii="GHEA Grapalat" w:hAnsi="GHEA Grapalat" w:cs="Sylfaen"/>
          <w:sz w:val="20"/>
          <w:lang w:val="af-ZA"/>
        </w:rPr>
        <w:t xml:space="preserve">` </w:t>
      </w:r>
      <w:r w:rsidRPr="00AA608E">
        <w:rPr>
          <w:rFonts w:ascii="GHEA Grapalat" w:hAnsi="GHEA Grapalat" w:cs="Sylfaen"/>
          <w:sz w:val="20"/>
          <w:lang w:val="ru-RU"/>
        </w:rPr>
        <w:t>բացվածք</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մանրամասներ</w:t>
      </w:r>
      <w:r w:rsidRPr="00AA608E">
        <w:rPr>
          <w:rFonts w:ascii="GHEA Grapalat" w:hAnsi="GHEA Grapalat" w:cs="Sylfaen"/>
          <w:sz w:val="20"/>
          <w:lang w:val="af-ZA"/>
        </w:rPr>
        <w:t xml:space="preserve"> </w:t>
      </w:r>
      <w:r w:rsidRPr="00AA608E">
        <w:rPr>
          <w:rFonts w:ascii="GHEA Grapalat" w:hAnsi="GHEA Grapalat" w:cs="Sylfaen"/>
          <w:sz w:val="20"/>
          <w:lang w:val="ru-RU"/>
        </w:rPr>
        <w:t>չեն</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պահանջվում</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ներկայացվում</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b/>
          <w:sz w:val="20"/>
          <w:lang w:val="af-ZA"/>
        </w:rPr>
      </w:pPr>
    </w:p>
    <w:p w:rsidR="008E0B31" w:rsidRPr="00AA608E" w:rsidRDefault="008E0B31" w:rsidP="008E0B31">
      <w:pPr>
        <w:ind w:firstLine="567"/>
        <w:jc w:val="both"/>
        <w:rPr>
          <w:rFonts w:ascii="GHEA Grapalat" w:hAnsi="GHEA Grapalat" w:cs="Sylfaen"/>
          <w:sz w:val="20"/>
          <w:lang w:val="af-ZA"/>
        </w:rPr>
      </w:pPr>
    </w:p>
    <w:p w:rsidR="008E0B31" w:rsidRPr="008D04C2" w:rsidRDefault="008E0B31" w:rsidP="008D04C2">
      <w:pPr>
        <w:pStyle w:val="aff3"/>
        <w:numPr>
          <w:ilvl w:val="0"/>
          <w:numId w:val="33"/>
        </w:numPr>
        <w:jc w:val="center"/>
        <w:rPr>
          <w:rFonts w:ascii="GHEA Grapalat" w:hAnsi="GHEA Grapalat" w:cs="Sylfaen"/>
          <w:b/>
          <w:sz w:val="20"/>
          <w:lang w:val="es-ES"/>
        </w:rPr>
      </w:pPr>
      <w:r w:rsidRPr="008D04C2">
        <w:rPr>
          <w:rFonts w:ascii="GHEA Grapalat" w:hAnsi="GHEA Grapalat" w:cs="Sylfaen"/>
          <w:b/>
          <w:sz w:val="20"/>
          <w:lang w:val="es-ES"/>
        </w:rPr>
        <w:t>ՀԱՅՏԸ</w:t>
      </w:r>
      <w:r w:rsidRPr="008D04C2">
        <w:rPr>
          <w:rFonts w:ascii="GHEA Grapalat" w:hAnsi="GHEA Grapalat" w:cs="Arial"/>
          <w:b/>
          <w:sz w:val="20"/>
          <w:lang w:val="es-ES"/>
        </w:rPr>
        <w:t xml:space="preserve">  </w:t>
      </w:r>
      <w:r w:rsidRPr="008D04C2">
        <w:rPr>
          <w:rFonts w:ascii="GHEA Grapalat" w:hAnsi="GHEA Grapalat" w:cs="Sylfaen"/>
          <w:b/>
          <w:sz w:val="20"/>
          <w:lang w:val="es-ES"/>
        </w:rPr>
        <w:t>ՊԱՏՐԱՍՏԵԼՈՒ</w:t>
      </w:r>
      <w:r w:rsidRPr="008D04C2">
        <w:rPr>
          <w:rFonts w:ascii="GHEA Grapalat" w:hAnsi="GHEA Grapalat" w:cs="Arial"/>
          <w:b/>
          <w:sz w:val="20"/>
          <w:lang w:val="es-ES"/>
        </w:rPr>
        <w:t xml:space="preserve">  </w:t>
      </w:r>
      <w:r w:rsidRPr="008D04C2">
        <w:rPr>
          <w:rFonts w:ascii="GHEA Grapalat" w:hAnsi="GHEA Grapalat" w:cs="Sylfaen"/>
          <w:b/>
          <w:sz w:val="20"/>
          <w:lang w:val="es-ES"/>
        </w:rPr>
        <w:t>ԿԱՐԳԸ</w:t>
      </w:r>
    </w:p>
    <w:p w:rsidR="008E0B31" w:rsidRPr="00AA608E" w:rsidRDefault="008E0B31" w:rsidP="008E0B31">
      <w:pPr>
        <w:jc w:val="center"/>
        <w:rPr>
          <w:rFonts w:ascii="GHEA Grapalat" w:hAnsi="GHEA Grapalat" w:cs="Sylfaen"/>
          <w:b/>
          <w:sz w:val="20"/>
          <w:lang w:val="es-ES"/>
        </w:rPr>
      </w:pPr>
    </w:p>
    <w:p w:rsidR="008E0B31" w:rsidRPr="00AA608E" w:rsidRDefault="008E0B31" w:rsidP="009911F6">
      <w:pPr>
        <w:jc w:val="both"/>
        <w:rPr>
          <w:rFonts w:ascii="GHEA Grapalat" w:hAnsi="GHEA Grapalat" w:cs="Sylfaen"/>
          <w:sz w:val="20"/>
          <w:szCs w:val="20"/>
          <w:lang w:val="es-ES"/>
        </w:rPr>
      </w:pPr>
      <w:r w:rsidRPr="00AA608E">
        <w:rPr>
          <w:rFonts w:ascii="GHEA Grapalat" w:hAnsi="GHEA Grapalat"/>
          <w:sz w:val="20"/>
          <w:szCs w:val="20"/>
          <w:lang w:val="es-ES"/>
        </w:rPr>
        <w:t xml:space="preserve">3.1 </w:t>
      </w:r>
      <w:r w:rsidRPr="00AA608E">
        <w:rPr>
          <w:rFonts w:ascii="GHEA Grapalat" w:hAnsi="GHEA Grapalat" w:cs="Sylfaen"/>
          <w:sz w:val="20"/>
          <w:szCs w:val="20"/>
          <w:lang w:val="ru-RU"/>
        </w:rPr>
        <w:t>Մասնակիցը</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ներկայացնում</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հրավերով</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es-ES"/>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es-ES"/>
        </w:rPr>
        <w:t xml:space="preserve"> </w:t>
      </w:r>
      <w:r w:rsidRPr="00AA608E">
        <w:rPr>
          <w:rFonts w:ascii="GHEA Grapalat" w:hAnsi="GHEA Grapalat" w:cs="Sylfaen"/>
          <w:sz w:val="20"/>
          <w:szCs w:val="20"/>
        </w:rPr>
        <w:t>առաջարկները</w:t>
      </w:r>
      <w:r w:rsidRPr="00AA608E">
        <w:rPr>
          <w:rFonts w:ascii="GHEA Grapalat" w:hAnsi="GHEA Grapalat"/>
          <w:sz w:val="20"/>
          <w:szCs w:val="20"/>
          <w:lang w:val="es-ES"/>
        </w:rPr>
        <w:t xml:space="preserve">, </w:t>
      </w:r>
      <w:r w:rsidRPr="00AA608E">
        <w:rPr>
          <w:rFonts w:ascii="GHEA Grapalat" w:hAnsi="GHEA Grapalat" w:cs="Sylfaen"/>
          <w:sz w:val="20"/>
          <w:szCs w:val="20"/>
        </w:rPr>
        <w:t>դրանց</w:t>
      </w:r>
      <w:r w:rsidRPr="00AA608E">
        <w:rPr>
          <w:rFonts w:ascii="GHEA Grapalat" w:hAnsi="GHEA Grapalat"/>
          <w:sz w:val="20"/>
          <w:szCs w:val="20"/>
          <w:lang w:val="es-ES"/>
        </w:rPr>
        <w:t xml:space="preserve"> </w:t>
      </w:r>
      <w:r w:rsidRPr="00AA608E">
        <w:rPr>
          <w:rFonts w:ascii="GHEA Grapalat" w:hAnsi="GHEA Grapalat" w:cs="Sylfaen"/>
          <w:sz w:val="20"/>
          <w:szCs w:val="20"/>
        </w:rPr>
        <w:t>վերաբերող</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փաստաթղթերը</w:t>
      </w:r>
      <w:r w:rsidRPr="00AA608E">
        <w:rPr>
          <w:rFonts w:ascii="GHEA Grapalat" w:hAnsi="GHEA Grapalat"/>
          <w:sz w:val="20"/>
          <w:szCs w:val="20"/>
          <w:lang w:val="es-ES"/>
        </w:rPr>
        <w:t xml:space="preserve"> </w:t>
      </w:r>
      <w:r w:rsidRPr="00AA608E">
        <w:rPr>
          <w:rFonts w:ascii="GHEA Grapalat" w:hAnsi="GHEA Grapalat" w:cs="Sylfaen"/>
          <w:sz w:val="20"/>
          <w:szCs w:val="20"/>
        </w:rPr>
        <w:t>դրվում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ծրարի</w:t>
      </w:r>
      <w:r w:rsidRPr="00AA608E">
        <w:rPr>
          <w:rFonts w:ascii="GHEA Grapalat" w:hAnsi="GHEA Grapalat"/>
          <w:sz w:val="20"/>
          <w:szCs w:val="20"/>
          <w:lang w:val="es-ES"/>
        </w:rPr>
        <w:t xml:space="preserve"> </w:t>
      </w:r>
      <w:r w:rsidRPr="00AA608E">
        <w:rPr>
          <w:rFonts w:ascii="GHEA Grapalat" w:hAnsi="GHEA Grapalat" w:cs="Sylfaen"/>
          <w:sz w:val="20"/>
          <w:szCs w:val="20"/>
        </w:rPr>
        <w:t>մեջ</w:t>
      </w:r>
      <w:r w:rsidRPr="00AA608E">
        <w:rPr>
          <w:rFonts w:ascii="GHEA Grapalat" w:hAnsi="GHEA Grapalat"/>
          <w:sz w:val="20"/>
          <w:szCs w:val="20"/>
          <w:lang w:val="es-ES"/>
        </w:rPr>
        <w:t xml:space="preserve">, </w:t>
      </w:r>
      <w:r w:rsidRPr="00AA608E">
        <w:rPr>
          <w:rFonts w:ascii="GHEA Grapalat" w:hAnsi="GHEA Grapalat" w:cs="Sylfaen"/>
          <w:sz w:val="20"/>
          <w:szCs w:val="20"/>
        </w:rPr>
        <w:t>որը</w:t>
      </w:r>
      <w:r w:rsidRPr="00AA608E">
        <w:rPr>
          <w:rFonts w:ascii="GHEA Grapalat" w:hAnsi="GHEA Grapalat"/>
          <w:sz w:val="20"/>
          <w:szCs w:val="20"/>
          <w:lang w:val="es-ES"/>
        </w:rPr>
        <w:t xml:space="preserve"> </w:t>
      </w:r>
      <w:r w:rsidRPr="00AA608E">
        <w:rPr>
          <w:rFonts w:ascii="GHEA Grapalat" w:hAnsi="GHEA Grapalat" w:cs="Sylfaen"/>
          <w:sz w:val="20"/>
          <w:szCs w:val="20"/>
        </w:rPr>
        <w:t>սոսնձում</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cs="Sylfaen"/>
          <w:sz w:val="20"/>
          <w:szCs w:val="20"/>
        </w:rPr>
        <w:t>այն</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ներկայացնողը</w:t>
      </w:r>
      <w:r w:rsidRPr="00AA608E">
        <w:rPr>
          <w:rFonts w:ascii="GHEA Grapalat" w:hAnsi="GHEA Grapalat"/>
          <w:sz w:val="20"/>
          <w:szCs w:val="20"/>
          <w:lang w:val="es-ES"/>
        </w:rPr>
        <w:t xml:space="preserve">: </w:t>
      </w:r>
      <w:r w:rsidRPr="00AA608E">
        <w:rPr>
          <w:rFonts w:ascii="GHEA Grapalat" w:hAnsi="GHEA Grapalat" w:cs="Sylfaen"/>
          <w:sz w:val="20"/>
          <w:szCs w:val="20"/>
        </w:rPr>
        <w:t>Ծրարում</w:t>
      </w:r>
      <w:r w:rsidRPr="00AA608E">
        <w:rPr>
          <w:rFonts w:ascii="GHEA Grapalat" w:hAnsi="GHEA Grapalat"/>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փաստաթղթերը</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կազմվում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բնօրինակից</w:t>
      </w:r>
      <w:r w:rsidRPr="00AA608E">
        <w:rPr>
          <w:rFonts w:ascii="GHEA Grapalat" w:hAnsi="GHEA Grapalat"/>
          <w:sz w:val="20"/>
          <w:szCs w:val="20"/>
          <w:lang w:val="es-ES"/>
        </w:rPr>
        <w:t xml:space="preserve"> </w:t>
      </w:r>
      <w:r w:rsidRPr="00AA608E">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A608E">
        <w:rPr>
          <w:rFonts w:ascii="GHEA Grapalat" w:hAnsi="GHEA Grapalat" w:cs="Sylfaen"/>
          <w:sz w:val="20"/>
          <w:szCs w:val="20"/>
        </w:rPr>
        <w:t>և</w:t>
      </w:r>
      <w:r w:rsidRPr="00AA608E">
        <w:rPr>
          <w:rFonts w:ascii="GHEA Grapalat" w:hAnsi="GHEA Grapalat"/>
          <w:sz w:val="20"/>
          <w:szCs w:val="20"/>
          <w:lang w:val="es-ES"/>
        </w:rPr>
        <w:t xml:space="preserve"> </w:t>
      </w:r>
      <w:r w:rsidR="00C673A6" w:rsidRPr="00AA608E">
        <w:rPr>
          <w:rFonts w:ascii="GHEA Grapalat" w:hAnsi="GHEA Grapalat"/>
          <w:sz w:val="20"/>
          <w:szCs w:val="20"/>
          <w:lang w:val="es-ES"/>
        </w:rPr>
        <w:t>2</w:t>
      </w:r>
      <w:r w:rsidRPr="00AA608E">
        <w:rPr>
          <w:rFonts w:ascii="GHEA Grapalat" w:hAnsi="GHEA Grapalat"/>
          <w:sz w:val="20"/>
          <w:szCs w:val="20"/>
          <w:lang w:val="es-ES"/>
        </w:rPr>
        <w:t>_</w:t>
      </w:r>
      <w:r w:rsidRPr="00AA608E">
        <w:rPr>
          <w:rFonts w:ascii="GHEA Grapalat" w:hAnsi="GHEA Grapalat"/>
          <w:sz w:val="20"/>
          <w:szCs w:val="20"/>
        </w:rPr>
        <w:t>օրինակ</w:t>
      </w:r>
      <w:r w:rsidRPr="00AA608E">
        <w:rPr>
          <w:rFonts w:ascii="GHEA Grapalat" w:hAnsi="GHEA Grapalat"/>
          <w:sz w:val="20"/>
          <w:szCs w:val="20"/>
          <w:lang w:val="es-ES"/>
        </w:rPr>
        <w:t xml:space="preserve"> </w:t>
      </w:r>
      <w:r w:rsidRPr="00AA608E">
        <w:rPr>
          <w:rFonts w:ascii="GHEA Grapalat" w:hAnsi="GHEA Grapalat" w:cs="Sylfaen"/>
          <w:sz w:val="20"/>
          <w:szCs w:val="20"/>
        </w:rPr>
        <w:t>պատճեններից</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Փաստաթղթերի</w:t>
      </w:r>
      <w:r w:rsidRPr="00AA608E">
        <w:rPr>
          <w:rFonts w:ascii="GHEA Grapalat" w:hAnsi="GHEA Grapalat"/>
          <w:sz w:val="20"/>
          <w:szCs w:val="20"/>
          <w:lang w:val="es-ES"/>
        </w:rPr>
        <w:t xml:space="preserve"> </w:t>
      </w:r>
      <w:r w:rsidRPr="00AA608E">
        <w:rPr>
          <w:rFonts w:ascii="GHEA Grapalat" w:hAnsi="GHEA Grapalat" w:cs="Sylfaen"/>
          <w:sz w:val="20"/>
          <w:szCs w:val="20"/>
        </w:rPr>
        <w:t>փաթեթների</w:t>
      </w:r>
      <w:r w:rsidRPr="00AA608E">
        <w:rPr>
          <w:rFonts w:ascii="GHEA Grapalat" w:hAnsi="GHEA Grapalat"/>
          <w:sz w:val="20"/>
          <w:szCs w:val="20"/>
          <w:lang w:val="es-ES"/>
        </w:rPr>
        <w:t xml:space="preserve"> </w:t>
      </w:r>
      <w:r w:rsidRPr="00AA608E">
        <w:rPr>
          <w:rFonts w:ascii="GHEA Grapalat" w:hAnsi="GHEA Grapalat" w:cs="Sylfaen"/>
          <w:sz w:val="20"/>
          <w:szCs w:val="20"/>
        </w:rPr>
        <w:t>վրա</w:t>
      </w:r>
      <w:r w:rsidRPr="00AA608E">
        <w:rPr>
          <w:rFonts w:ascii="GHEA Grapalat" w:hAnsi="GHEA Grapalat"/>
          <w:sz w:val="20"/>
          <w:szCs w:val="20"/>
          <w:lang w:val="es-ES"/>
        </w:rPr>
        <w:t xml:space="preserve"> </w:t>
      </w:r>
      <w:r w:rsidRPr="00AA608E">
        <w:rPr>
          <w:rFonts w:ascii="GHEA Grapalat" w:hAnsi="GHEA Grapalat" w:cs="Sylfaen"/>
          <w:sz w:val="20"/>
          <w:szCs w:val="20"/>
        </w:rPr>
        <w:t>համապատասխանաբար</w:t>
      </w:r>
      <w:r w:rsidRPr="00AA608E">
        <w:rPr>
          <w:rFonts w:ascii="GHEA Grapalat" w:hAnsi="GHEA Grapalat"/>
          <w:sz w:val="20"/>
          <w:szCs w:val="20"/>
          <w:lang w:val="es-ES"/>
        </w:rPr>
        <w:t xml:space="preserve"> </w:t>
      </w:r>
      <w:r w:rsidRPr="00AA608E">
        <w:rPr>
          <w:rFonts w:ascii="GHEA Grapalat" w:hAnsi="GHEA Grapalat" w:cs="Sylfaen"/>
          <w:sz w:val="20"/>
          <w:szCs w:val="20"/>
        </w:rPr>
        <w:t>գրվում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բնօրինակ</w:t>
      </w:r>
      <w:r w:rsidRPr="00AA608E">
        <w:rPr>
          <w:rFonts w:ascii="GHEA Grapalat" w:hAnsi="GHEA Grapalat"/>
          <w:sz w:val="20"/>
          <w:szCs w:val="20"/>
          <w:lang w:val="es-ES"/>
        </w:rPr>
        <w:t xml:space="preserve">» </w:t>
      </w:r>
      <w:r w:rsidRPr="00AA608E">
        <w:rPr>
          <w:rFonts w:ascii="GHEA Grapalat" w:hAnsi="GHEA Grapalat" w:cs="Sylfaen"/>
          <w:sz w:val="20"/>
          <w:szCs w:val="20"/>
        </w:rPr>
        <w:t>և</w:t>
      </w:r>
      <w:r w:rsidRPr="00AA608E">
        <w:rPr>
          <w:rFonts w:ascii="GHEA Grapalat" w:hAnsi="GHEA Grapalat"/>
          <w:sz w:val="20"/>
          <w:szCs w:val="20"/>
          <w:lang w:val="es-ES"/>
        </w:rPr>
        <w:t xml:space="preserve"> «</w:t>
      </w:r>
      <w:r w:rsidRPr="00AA608E">
        <w:rPr>
          <w:rFonts w:ascii="GHEA Grapalat" w:hAnsi="GHEA Grapalat" w:cs="Sylfaen"/>
          <w:sz w:val="20"/>
          <w:szCs w:val="20"/>
        </w:rPr>
        <w:t>պատճեն</w:t>
      </w:r>
      <w:r w:rsidRPr="00AA608E">
        <w:rPr>
          <w:rFonts w:ascii="GHEA Grapalat" w:hAnsi="GHEA Grapalat"/>
          <w:sz w:val="20"/>
          <w:szCs w:val="20"/>
          <w:lang w:val="es-ES"/>
        </w:rPr>
        <w:t xml:space="preserve">» </w:t>
      </w:r>
      <w:r w:rsidRPr="00AA608E">
        <w:rPr>
          <w:rFonts w:ascii="GHEA Grapalat" w:hAnsi="GHEA Grapalat" w:cs="Sylfaen"/>
          <w:sz w:val="20"/>
          <w:szCs w:val="20"/>
        </w:rPr>
        <w:t>բառերը</w:t>
      </w:r>
      <w:r w:rsidRPr="00AA608E">
        <w:rPr>
          <w:rFonts w:ascii="GHEA Grapalat" w:hAnsi="GHEA Grapalat"/>
          <w:sz w:val="20"/>
          <w:szCs w:val="20"/>
          <w:lang w:val="es-ES"/>
        </w:rPr>
        <w:t xml:space="preserve">: </w:t>
      </w:r>
      <w:r w:rsidRPr="00AA608E">
        <w:rPr>
          <w:rFonts w:ascii="GHEA Grapalat" w:hAnsi="GHEA Grapalat" w:cs="Sylfaen"/>
          <w:sz w:val="20"/>
          <w:lang w:val="ru-RU"/>
        </w:rPr>
        <w:t>Հայտում</w:t>
      </w:r>
      <w:r w:rsidRPr="00AA608E">
        <w:rPr>
          <w:rFonts w:ascii="GHEA Grapalat" w:hAnsi="GHEA Grapalat" w:cs="Sylfaen"/>
          <w:sz w:val="20"/>
          <w:lang w:val="af-ZA"/>
        </w:rPr>
        <w:t xml:space="preserve"> </w:t>
      </w:r>
      <w:r w:rsidRPr="00AA608E">
        <w:rPr>
          <w:rFonts w:ascii="GHEA Grapalat" w:hAnsi="GHEA Grapalat" w:cs="Sylfaen"/>
          <w:sz w:val="20"/>
          <w:lang w:val="ru-RU"/>
        </w:rPr>
        <w:t>ներառվող</w:t>
      </w:r>
      <w:r w:rsidRPr="00AA608E">
        <w:rPr>
          <w:rFonts w:ascii="GHEA Grapalat" w:hAnsi="GHEA Grapalat" w:cs="Sylfaen"/>
          <w:sz w:val="20"/>
          <w:lang w:val="af-ZA"/>
        </w:rPr>
        <w:t xml:space="preserve"> </w:t>
      </w:r>
      <w:r w:rsidRPr="00AA608E">
        <w:rPr>
          <w:rFonts w:ascii="GHEA Grapalat" w:hAnsi="GHEA Grapalat" w:cs="Sylfaen"/>
          <w:sz w:val="20"/>
          <w:lang w:val="ru-RU"/>
        </w:rPr>
        <w:t>բնօրինակ</w:t>
      </w:r>
      <w:r w:rsidRPr="00AA608E">
        <w:rPr>
          <w:rFonts w:ascii="GHEA Grapalat" w:hAnsi="GHEA Grapalat" w:cs="Sylfaen"/>
          <w:sz w:val="20"/>
          <w:lang w:val="af-ZA"/>
        </w:rPr>
        <w:t xml:space="preserve"> </w:t>
      </w:r>
      <w:r w:rsidRPr="00AA608E">
        <w:rPr>
          <w:rFonts w:ascii="GHEA Grapalat" w:hAnsi="GHEA Grapalat" w:cs="Sylfaen"/>
          <w:sz w:val="20"/>
          <w:lang w:val="ru-RU"/>
        </w:rPr>
        <w:t>փաստաթղթերի</w:t>
      </w:r>
      <w:r w:rsidRPr="00AA608E">
        <w:rPr>
          <w:rFonts w:ascii="GHEA Grapalat" w:hAnsi="GHEA Grapalat" w:cs="Sylfaen"/>
          <w:sz w:val="20"/>
          <w:lang w:val="af-ZA"/>
        </w:rPr>
        <w:t xml:space="preserve"> </w:t>
      </w:r>
      <w:r w:rsidRPr="00AA608E">
        <w:rPr>
          <w:rFonts w:ascii="GHEA Grapalat" w:hAnsi="GHEA Grapalat" w:cs="Sylfaen"/>
          <w:sz w:val="20"/>
          <w:lang w:val="ru-RU"/>
        </w:rPr>
        <w:t>փոխարեն</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ներկայացվել</w:t>
      </w:r>
      <w:r w:rsidRPr="00AA608E">
        <w:rPr>
          <w:rFonts w:ascii="GHEA Grapalat" w:hAnsi="GHEA Grapalat" w:cs="Sylfaen"/>
          <w:sz w:val="20"/>
          <w:lang w:val="af-ZA"/>
        </w:rPr>
        <w:t xml:space="preserve"> </w:t>
      </w:r>
      <w:r w:rsidRPr="00AA608E">
        <w:rPr>
          <w:rFonts w:ascii="GHEA Grapalat" w:hAnsi="GHEA Grapalat" w:cs="Sylfaen"/>
          <w:sz w:val="20"/>
          <w:lang w:val="ru-RU"/>
        </w:rPr>
        <w:t>դրանց</w:t>
      </w:r>
      <w:r w:rsidRPr="00AA608E">
        <w:rPr>
          <w:rFonts w:ascii="GHEA Grapalat" w:hAnsi="GHEA Grapalat" w:cs="Sylfaen"/>
          <w:sz w:val="20"/>
          <w:lang w:val="af-ZA"/>
        </w:rPr>
        <w:t xml:space="preserve"> </w:t>
      </w:r>
      <w:r w:rsidRPr="00AA608E">
        <w:rPr>
          <w:rFonts w:ascii="GHEA Grapalat" w:hAnsi="GHEA Grapalat" w:cs="Sylfaen"/>
          <w:sz w:val="20"/>
          <w:lang w:val="ru-RU"/>
        </w:rPr>
        <w:t>նոտարական</w:t>
      </w:r>
      <w:r w:rsidRPr="00AA608E">
        <w:rPr>
          <w:rFonts w:ascii="GHEA Grapalat" w:hAnsi="GHEA Grapalat" w:cs="Sylfaen"/>
          <w:sz w:val="20"/>
          <w:lang w:val="af-ZA"/>
        </w:rPr>
        <w:t xml:space="preserve"> </w:t>
      </w:r>
      <w:r w:rsidRPr="00AA608E">
        <w:rPr>
          <w:rFonts w:ascii="GHEA Grapalat" w:hAnsi="GHEA Grapalat" w:cs="Sylfaen"/>
          <w:sz w:val="20"/>
          <w:lang w:val="ru-RU"/>
        </w:rPr>
        <w:t>կարգով</w:t>
      </w:r>
      <w:r w:rsidRPr="00AA608E">
        <w:rPr>
          <w:rFonts w:ascii="GHEA Grapalat" w:hAnsi="GHEA Grapalat" w:cs="Sylfaen"/>
          <w:sz w:val="20"/>
          <w:lang w:val="af-ZA"/>
        </w:rPr>
        <w:t xml:space="preserve"> </w:t>
      </w:r>
      <w:r w:rsidRPr="00AA608E">
        <w:rPr>
          <w:rFonts w:ascii="GHEA Grapalat" w:hAnsi="GHEA Grapalat" w:cs="Sylfaen"/>
          <w:sz w:val="20"/>
          <w:lang w:val="ru-RU"/>
        </w:rPr>
        <w:t>վավերացված</w:t>
      </w:r>
      <w:r w:rsidRPr="00AA608E">
        <w:rPr>
          <w:rFonts w:ascii="GHEA Grapalat" w:hAnsi="GHEA Grapalat" w:cs="Sylfaen"/>
          <w:sz w:val="20"/>
          <w:lang w:val="af-ZA"/>
        </w:rPr>
        <w:t xml:space="preserve"> </w:t>
      </w:r>
      <w:r w:rsidRPr="00AA608E">
        <w:rPr>
          <w:rFonts w:ascii="GHEA Grapalat" w:hAnsi="GHEA Grapalat" w:cs="Sylfaen"/>
          <w:sz w:val="20"/>
          <w:lang w:val="ru-RU"/>
        </w:rPr>
        <w:t>օրինակները։</w:t>
      </w:r>
    </w:p>
    <w:p w:rsidR="008E0B31" w:rsidRPr="00AA608E" w:rsidRDefault="008E0B31" w:rsidP="008E0B31">
      <w:pPr>
        <w:ind w:firstLine="720"/>
        <w:jc w:val="both"/>
        <w:rPr>
          <w:rFonts w:ascii="GHEA Grapalat" w:hAnsi="GHEA Grapalat"/>
          <w:sz w:val="20"/>
          <w:szCs w:val="20"/>
          <w:lang w:val="af-ZA"/>
        </w:rPr>
      </w:pPr>
      <w:r w:rsidRPr="00AA608E">
        <w:rPr>
          <w:rFonts w:ascii="GHEA Grapalat" w:hAnsi="GHEA Grapalat" w:cs="Sylfaen"/>
          <w:sz w:val="20"/>
          <w:szCs w:val="20"/>
        </w:rPr>
        <w:t>Ծրարը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cs="Sylfaen"/>
          <w:sz w:val="20"/>
          <w:szCs w:val="20"/>
        </w:rPr>
        <w:t>հրավերով</w:t>
      </w:r>
      <w:r w:rsidRPr="00AA608E">
        <w:rPr>
          <w:rFonts w:ascii="GHEA Grapalat" w:hAnsi="GHEA Grapalat"/>
          <w:sz w:val="20"/>
          <w:szCs w:val="20"/>
          <w:lang w:val="af-ZA"/>
        </w:rPr>
        <w:t xml:space="preserve"> </w:t>
      </w:r>
      <w:r w:rsidRPr="00AA608E">
        <w:rPr>
          <w:rFonts w:ascii="GHEA Grapalat" w:hAnsi="GHEA Grapalat" w:cs="Sylfaen"/>
          <w:sz w:val="20"/>
          <w:szCs w:val="20"/>
        </w:rPr>
        <w:t>նախատեսված</w:t>
      </w:r>
      <w:r w:rsidRPr="00AA608E">
        <w:rPr>
          <w:rFonts w:ascii="GHEA Grapalat" w:hAnsi="GHEA Grapalat"/>
          <w:sz w:val="20"/>
          <w:szCs w:val="20"/>
          <w:lang w:val="af-ZA"/>
        </w:rPr>
        <w:t xml:space="preserve">` </w:t>
      </w: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af-ZA"/>
        </w:rPr>
        <w:t xml:space="preserve"> </w:t>
      </w:r>
      <w:r w:rsidRPr="00AA608E">
        <w:rPr>
          <w:rFonts w:ascii="GHEA Grapalat" w:hAnsi="GHEA Grapalat" w:cs="Sylfaen"/>
          <w:sz w:val="20"/>
          <w:szCs w:val="20"/>
        </w:rPr>
        <w:t>կազմած</w:t>
      </w:r>
      <w:r w:rsidRPr="00AA608E">
        <w:rPr>
          <w:rFonts w:ascii="GHEA Grapalat" w:hAnsi="GHEA Grapalat"/>
          <w:sz w:val="20"/>
          <w:szCs w:val="20"/>
          <w:lang w:val="af-ZA"/>
        </w:rPr>
        <w:t xml:space="preserve"> </w:t>
      </w:r>
      <w:r w:rsidRPr="00AA608E">
        <w:rPr>
          <w:rFonts w:ascii="GHEA Grapalat" w:hAnsi="GHEA Grapalat" w:cs="Sylfaen"/>
          <w:sz w:val="20"/>
          <w:szCs w:val="20"/>
        </w:rPr>
        <w:t>փաստաթղթերն</w:t>
      </w:r>
      <w:r w:rsidRPr="00AA608E">
        <w:rPr>
          <w:rFonts w:ascii="GHEA Grapalat" w:hAnsi="GHEA Grapalat"/>
          <w:sz w:val="20"/>
          <w:szCs w:val="20"/>
          <w:lang w:val="af-ZA"/>
        </w:rPr>
        <w:t xml:space="preserve"> </w:t>
      </w:r>
      <w:r w:rsidRPr="00AA608E">
        <w:rPr>
          <w:rFonts w:ascii="GHEA Grapalat" w:hAnsi="GHEA Grapalat" w:cs="Sylfaen"/>
          <w:sz w:val="20"/>
          <w:szCs w:val="20"/>
        </w:rPr>
        <w:t>ստորագրում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դրանք</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ներկայացնող</w:t>
      </w:r>
      <w:r w:rsidRPr="00AA608E">
        <w:rPr>
          <w:rFonts w:ascii="GHEA Grapalat" w:hAnsi="GHEA Grapalat"/>
          <w:sz w:val="20"/>
          <w:szCs w:val="20"/>
          <w:lang w:val="af-ZA"/>
        </w:rPr>
        <w:t xml:space="preserve"> </w:t>
      </w:r>
      <w:r w:rsidRPr="00AA608E">
        <w:rPr>
          <w:rFonts w:ascii="GHEA Grapalat" w:hAnsi="GHEA Grapalat" w:cs="Sylfaen"/>
          <w:sz w:val="20"/>
          <w:szCs w:val="20"/>
        </w:rPr>
        <w:t>անձը</w:t>
      </w:r>
      <w:r w:rsidRPr="00AA608E">
        <w:rPr>
          <w:rFonts w:ascii="GHEA Grapalat" w:hAnsi="GHEA Grapalat"/>
          <w:sz w:val="20"/>
          <w:szCs w:val="20"/>
          <w:lang w:val="af-ZA"/>
        </w:rPr>
        <w:t xml:space="preserve"> </w:t>
      </w:r>
      <w:r w:rsidRPr="00AA608E">
        <w:rPr>
          <w:rFonts w:ascii="GHEA Grapalat" w:hAnsi="GHEA Grapalat" w:cs="Sylfaen"/>
          <w:sz w:val="20"/>
          <w:szCs w:val="20"/>
        </w:rPr>
        <w:t>կամ</w:t>
      </w:r>
      <w:r w:rsidRPr="00AA608E">
        <w:rPr>
          <w:rFonts w:ascii="GHEA Grapalat" w:hAnsi="GHEA Grapalat"/>
          <w:sz w:val="20"/>
          <w:szCs w:val="20"/>
          <w:lang w:val="af-ZA"/>
        </w:rPr>
        <w:t xml:space="preserve"> </w:t>
      </w:r>
      <w:r w:rsidRPr="00AA608E">
        <w:rPr>
          <w:rFonts w:ascii="GHEA Grapalat" w:hAnsi="GHEA Grapalat" w:cs="Sylfaen"/>
          <w:sz w:val="20"/>
          <w:szCs w:val="20"/>
        </w:rPr>
        <w:t>վերջինիս</w:t>
      </w:r>
      <w:r w:rsidRPr="00AA608E">
        <w:rPr>
          <w:rFonts w:ascii="GHEA Grapalat" w:hAnsi="GHEA Grapalat"/>
          <w:sz w:val="20"/>
          <w:szCs w:val="20"/>
          <w:lang w:val="af-ZA"/>
        </w:rPr>
        <w:t xml:space="preserve"> </w:t>
      </w:r>
      <w:r w:rsidRPr="00AA608E">
        <w:rPr>
          <w:rFonts w:ascii="GHEA Grapalat" w:hAnsi="GHEA Grapalat" w:cs="Sylfaen"/>
          <w:sz w:val="20"/>
          <w:szCs w:val="20"/>
        </w:rPr>
        <w:t>լիազորված</w:t>
      </w:r>
      <w:r w:rsidRPr="00AA608E">
        <w:rPr>
          <w:rFonts w:ascii="GHEA Grapalat" w:hAnsi="GHEA Grapalat"/>
          <w:sz w:val="20"/>
          <w:szCs w:val="20"/>
          <w:lang w:val="af-ZA"/>
        </w:rPr>
        <w:t xml:space="preserve"> </w:t>
      </w:r>
      <w:r w:rsidRPr="00AA608E">
        <w:rPr>
          <w:rFonts w:ascii="GHEA Grapalat" w:hAnsi="GHEA Grapalat" w:cs="Sylfaen"/>
          <w:sz w:val="20"/>
          <w:szCs w:val="20"/>
        </w:rPr>
        <w:t>անձը</w:t>
      </w:r>
      <w:r w:rsidRPr="00AA608E">
        <w:rPr>
          <w:rFonts w:ascii="GHEA Grapalat" w:hAnsi="GHEA Grapalat"/>
          <w:sz w:val="20"/>
          <w:szCs w:val="20"/>
          <w:lang w:val="af-ZA"/>
        </w:rPr>
        <w:t xml:space="preserve"> (</w:t>
      </w:r>
      <w:r w:rsidRPr="00AA608E">
        <w:rPr>
          <w:rFonts w:ascii="GHEA Grapalat" w:hAnsi="GHEA Grapalat" w:cs="Sylfaen"/>
          <w:sz w:val="20"/>
          <w:szCs w:val="20"/>
        </w:rPr>
        <w:t>այսուհետ</w:t>
      </w:r>
      <w:r w:rsidRPr="00AA608E">
        <w:rPr>
          <w:rFonts w:ascii="GHEA Grapalat" w:hAnsi="GHEA Grapalat"/>
          <w:sz w:val="20"/>
          <w:szCs w:val="20"/>
          <w:lang w:val="af-ZA"/>
        </w:rPr>
        <w:t xml:space="preserve">` </w:t>
      </w:r>
      <w:r w:rsidRPr="00AA608E">
        <w:rPr>
          <w:rFonts w:ascii="GHEA Grapalat" w:hAnsi="GHEA Grapalat" w:cs="Sylfaen"/>
          <w:sz w:val="20"/>
          <w:szCs w:val="20"/>
        </w:rPr>
        <w:t>գործակալ</w:t>
      </w:r>
      <w:r w:rsidRPr="00AA608E">
        <w:rPr>
          <w:rFonts w:ascii="GHEA Grapalat" w:hAnsi="GHEA Grapalat"/>
          <w:sz w:val="20"/>
          <w:szCs w:val="20"/>
          <w:lang w:val="af-ZA"/>
        </w:rPr>
        <w:t xml:space="preserve">): </w:t>
      </w:r>
      <w:r w:rsidRPr="00AA608E">
        <w:rPr>
          <w:rFonts w:ascii="GHEA Grapalat" w:hAnsi="GHEA Grapalat" w:cs="Sylfaen"/>
          <w:sz w:val="20"/>
          <w:szCs w:val="20"/>
        </w:rPr>
        <w:t>Եթե</w:t>
      </w:r>
      <w:r w:rsidRPr="00AA608E">
        <w:rPr>
          <w:rFonts w:ascii="GHEA Grapalat" w:hAnsi="GHEA Grapalat"/>
          <w:sz w:val="20"/>
          <w:szCs w:val="20"/>
          <w:lang w:val="af-ZA"/>
        </w:rPr>
        <w:t xml:space="preserve"> </w:t>
      </w:r>
      <w:r w:rsidRPr="00AA608E">
        <w:rPr>
          <w:rFonts w:ascii="GHEA Grapalat" w:hAnsi="GHEA Grapalat" w:cs="Sylfaen"/>
          <w:sz w:val="20"/>
          <w:szCs w:val="20"/>
        </w:rPr>
        <w:t>հայտը</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ներկայացնում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գործակալը</w:t>
      </w:r>
      <w:r w:rsidRPr="00AA608E">
        <w:rPr>
          <w:rFonts w:ascii="GHEA Grapalat" w:hAnsi="GHEA Grapalat"/>
          <w:sz w:val="20"/>
          <w:szCs w:val="20"/>
          <w:lang w:val="af-ZA"/>
        </w:rPr>
        <w:t xml:space="preserve">, </w:t>
      </w:r>
      <w:r w:rsidRPr="00AA608E">
        <w:rPr>
          <w:rFonts w:ascii="GHEA Grapalat" w:hAnsi="GHEA Grapalat" w:cs="Sylfaen"/>
          <w:sz w:val="20"/>
          <w:szCs w:val="20"/>
        </w:rPr>
        <w:t>ապա</w:t>
      </w:r>
      <w:r w:rsidRPr="00AA608E">
        <w:rPr>
          <w:rFonts w:ascii="GHEA Grapalat" w:hAnsi="GHEA Grapalat"/>
          <w:sz w:val="20"/>
          <w:szCs w:val="20"/>
          <w:lang w:val="af-ZA"/>
        </w:rPr>
        <w:t xml:space="preserve"> </w:t>
      </w:r>
      <w:r w:rsidRPr="00AA608E">
        <w:rPr>
          <w:rFonts w:ascii="GHEA Grapalat" w:hAnsi="GHEA Grapalat" w:cs="Sylfaen"/>
          <w:sz w:val="20"/>
          <w:szCs w:val="20"/>
        </w:rPr>
        <w:t>հայտով</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ներկայացվում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վերջինիս</w:t>
      </w:r>
      <w:r w:rsidRPr="00AA608E">
        <w:rPr>
          <w:rFonts w:ascii="GHEA Grapalat" w:hAnsi="GHEA Grapalat"/>
          <w:sz w:val="20"/>
          <w:szCs w:val="20"/>
          <w:lang w:val="af-ZA"/>
        </w:rPr>
        <w:t xml:space="preserve"> </w:t>
      </w:r>
      <w:r w:rsidRPr="00AA608E">
        <w:rPr>
          <w:rFonts w:ascii="GHEA Grapalat" w:hAnsi="GHEA Grapalat" w:cs="Sylfaen"/>
          <w:sz w:val="20"/>
          <w:szCs w:val="20"/>
        </w:rPr>
        <w:t>այդ</w:t>
      </w:r>
      <w:r w:rsidRPr="00AA608E">
        <w:rPr>
          <w:rFonts w:ascii="GHEA Grapalat" w:hAnsi="GHEA Grapalat"/>
          <w:sz w:val="20"/>
          <w:szCs w:val="20"/>
          <w:lang w:val="af-ZA"/>
        </w:rPr>
        <w:t xml:space="preserve"> </w:t>
      </w:r>
      <w:r w:rsidRPr="00AA608E">
        <w:rPr>
          <w:rFonts w:ascii="GHEA Grapalat" w:hAnsi="GHEA Grapalat" w:cs="Sylfaen"/>
          <w:sz w:val="20"/>
          <w:szCs w:val="20"/>
        </w:rPr>
        <w:t>լիազորությունը</w:t>
      </w:r>
      <w:r w:rsidRPr="00AA608E">
        <w:rPr>
          <w:rFonts w:ascii="GHEA Grapalat" w:hAnsi="GHEA Grapalat"/>
          <w:sz w:val="20"/>
          <w:szCs w:val="20"/>
          <w:lang w:val="af-ZA"/>
        </w:rPr>
        <w:t xml:space="preserve"> </w:t>
      </w:r>
      <w:r w:rsidRPr="00AA608E">
        <w:rPr>
          <w:rFonts w:ascii="GHEA Grapalat" w:hAnsi="GHEA Grapalat" w:cs="Sylfaen"/>
          <w:sz w:val="20"/>
          <w:szCs w:val="20"/>
        </w:rPr>
        <w:t>վերապահված</w:t>
      </w:r>
      <w:r w:rsidRPr="00AA608E">
        <w:rPr>
          <w:rFonts w:ascii="GHEA Grapalat" w:hAnsi="GHEA Grapalat"/>
          <w:sz w:val="20"/>
          <w:szCs w:val="20"/>
          <w:lang w:val="af-ZA"/>
        </w:rPr>
        <w:t xml:space="preserve"> </w:t>
      </w:r>
      <w:r w:rsidRPr="00AA608E">
        <w:rPr>
          <w:rFonts w:ascii="GHEA Grapalat" w:hAnsi="GHEA Grapalat" w:cs="Sylfaen"/>
          <w:sz w:val="20"/>
          <w:szCs w:val="20"/>
        </w:rPr>
        <w:t>լինելու</w:t>
      </w:r>
      <w:r w:rsidRPr="00AA608E">
        <w:rPr>
          <w:rFonts w:ascii="GHEA Grapalat" w:hAnsi="GHEA Grapalat"/>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փաստաթուղթ</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sz w:val="20"/>
          <w:szCs w:val="20"/>
          <w:lang w:val="af-ZA"/>
        </w:rPr>
      </w:pPr>
      <w:r w:rsidRPr="00AA608E">
        <w:rPr>
          <w:rFonts w:ascii="GHEA Grapalat" w:hAnsi="GHEA Grapalat"/>
          <w:sz w:val="20"/>
          <w:szCs w:val="20"/>
          <w:lang w:val="af-ZA"/>
        </w:rPr>
        <w:t xml:space="preserve">3.2 </w:t>
      </w:r>
      <w:r w:rsidRPr="00AA608E">
        <w:rPr>
          <w:rFonts w:ascii="GHEA Grapalat" w:hAnsi="GHEA Grapalat" w:cs="Sylfaen"/>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հրահանգի</w:t>
      </w:r>
      <w:r w:rsidRPr="00AA608E">
        <w:rPr>
          <w:rFonts w:ascii="GHEA Grapalat" w:hAnsi="GHEA Grapalat"/>
          <w:sz w:val="20"/>
          <w:szCs w:val="20"/>
          <w:lang w:val="af-ZA"/>
        </w:rPr>
        <w:t xml:space="preserve"> 3.1 </w:t>
      </w:r>
      <w:r w:rsidRPr="00AA608E">
        <w:rPr>
          <w:rFonts w:ascii="GHEA Grapalat" w:hAnsi="GHEA Grapalat"/>
          <w:sz w:val="20"/>
          <w:szCs w:val="20"/>
        </w:rPr>
        <w:t>կետում</w:t>
      </w:r>
      <w:r w:rsidRPr="00AA608E">
        <w:rPr>
          <w:rFonts w:ascii="GHEA Grapalat" w:hAnsi="GHEA Grapalat"/>
          <w:sz w:val="20"/>
          <w:szCs w:val="20"/>
          <w:lang w:val="af-ZA"/>
        </w:rPr>
        <w:t xml:space="preserve"> </w:t>
      </w:r>
      <w:r w:rsidRPr="00AA608E">
        <w:rPr>
          <w:rFonts w:ascii="GHEA Grapalat" w:hAnsi="GHEA Grapalat" w:cs="Sylfaen"/>
          <w:sz w:val="20"/>
          <w:szCs w:val="20"/>
        </w:rPr>
        <w:t>նշված</w:t>
      </w:r>
      <w:r w:rsidRPr="00AA608E">
        <w:rPr>
          <w:rFonts w:ascii="GHEA Grapalat" w:hAnsi="GHEA Grapalat"/>
          <w:sz w:val="20"/>
          <w:szCs w:val="20"/>
          <w:lang w:val="af-ZA"/>
        </w:rPr>
        <w:t xml:space="preserve"> </w:t>
      </w:r>
      <w:r w:rsidRPr="00AA608E">
        <w:rPr>
          <w:rFonts w:ascii="GHEA Grapalat" w:hAnsi="GHEA Grapalat" w:cs="Sylfaen"/>
          <w:sz w:val="20"/>
          <w:szCs w:val="20"/>
        </w:rPr>
        <w:t>ծրարի</w:t>
      </w:r>
      <w:r w:rsidRPr="00AA608E">
        <w:rPr>
          <w:rFonts w:ascii="GHEA Grapalat" w:hAnsi="GHEA Grapalat"/>
          <w:sz w:val="20"/>
          <w:szCs w:val="20"/>
          <w:lang w:val="af-ZA"/>
        </w:rPr>
        <w:t xml:space="preserve"> </w:t>
      </w:r>
      <w:r w:rsidRPr="00AA608E">
        <w:rPr>
          <w:rFonts w:ascii="GHEA Grapalat" w:hAnsi="GHEA Grapalat" w:cs="Sylfaen"/>
          <w:sz w:val="20"/>
          <w:szCs w:val="20"/>
        </w:rPr>
        <w:t>վրա</w:t>
      </w:r>
      <w:r w:rsidRPr="00AA608E">
        <w:rPr>
          <w:rFonts w:ascii="GHEA Grapalat" w:hAnsi="GHEA Grapalat"/>
          <w:sz w:val="20"/>
          <w:szCs w:val="20"/>
          <w:lang w:val="af-ZA"/>
        </w:rPr>
        <w:t xml:space="preserve"> </w:t>
      </w:r>
      <w:r w:rsidRPr="00AA608E">
        <w:rPr>
          <w:rFonts w:ascii="GHEA Grapalat" w:hAnsi="GHEA Grapalat" w:cs="Sylfaen"/>
          <w:sz w:val="20"/>
          <w:szCs w:val="20"/>
        </w:rPr>
        <w:t>հայտը</w:t>
      </w:r>
      <w:r w:rsidRPr="00AA608E">
        <w:rPr>
          <w:rFonts w:ascii="GHEA Grapalat" w:hAnsi="GHEA Grapalat"/>
          <w:sz w:val="20"/>
          <w:szCs w:val="20"/>
          <w:lang w:val="af-ZA"/>
        </w:rPr>
        <w:t xml:space="preserve"> </w:t>
      </w:r>
      <w:r w:rsidRPr="00AA608E">
        <w:rPr>
          <w:rFonts w:ascii="GHEA Grapalat" w:hAnsi="GHEA Grapalat" w:cs="Sylfaen"/>
          <w:sz w:val="20"/>
          <w:szCs w:val="20"/>
        </w:rPr>
        <w:t>կազմելու</w:t>
      </w:r>
      <w:r w:rsidRPr="00AA608E">
        <w:rPr>
          <w:rFonts w:ascii="GHEA Grapalat" w:hAnsi="GHEA Grapalat"/>
          <w:sz w:val="20"/>
          <w:szCs w:val="20"/>
          <w:lang w:val="af-ZA"/>
        </w:rPr>
        <w:t xml:space="preserve"> </w:t>
      </w:r>
      <w:r w:rsidRPr="00AA608E">
        <w:rPr>
          <w:rFonts w:ascii="GHEA Grapalat" w:hAnsi="GHEA Grapalat" w:cs="Sylfaen"/>
          <w:sz w:val="20"/>
          <w:szCs w:val="20"/>
        </w:rPr>
        <w:t>լեզվով</w:t>
      </w:r>
      <w:r w:rsidRPr="00AA608E">
        <w:rPr>
          <w:rFonts w:ascii="GHEA Grapalat" w:hAnsi="GHEA Grapalat"/>
          <w:sz w:val="20"/>
          <w:szCs w:val="20"/>
          <w:lang w:val="af-ZA"/>
        </w:rPr>
        <w:t xml:space="preserve"> </w:t>
      </w:r>
      <w:r w:rsidRPr="00AA608E">
        <w:rPr>
          <w:rFonts w:ascii="GHEA Grapalat" w:hAnsi="GHEA Grapalat" w:cs="Sylfaen"/>
          <w:sz w:val="20"/>
          <w:szCs w:val="20"/>
        </w:rPr>
        <w:t>նշվում</w:t>
      </w:r>
      <w:r w:rsidRPr="00AA608E">
        <w:rPr>
          <w:rFonts w:ascii="GHEA Grapalat" w:hAnsi="GHEA Grapalat"/>
          <w:sz w:val="20"/>
          <w:szCs w:val="20"/>
          <w:lang w:val="af-ZA"/>
        </w:rPr>
        <w:t xml:space="preserve"> </w:t>
      </w:r>
      <w:r w:rsidRPr="00AA608E">
        <w:rPr>
          <w:rFonts w:ascii="GHEA Grapalat" w:hAnsi="GHEA Grapalat" w:cs="Sylfaen"/>
          <w:sz w:val="20"/>
          <w:szCs w:val="20"/>
        </w:rPr>
        <w:t>են</w:t>
      </w:r>
      <w:r w:rsidRPr="00AA608E">
        <w:rPr>
          <w:rFonts w:ascii="GHEA Grapalat" w:hAnsi="GHEA Grapalat"/>
          <w:sz w:val="20"/>
          <w:szCs w:val="20"/>
          <w:lang w:val="af-ZA"/>
        </w:rPr>
        <w:t xml:space="preserve">` </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1) </w:t>
      </w:r>
      <w:r w:rsidRPr="00AA608E">
        <w:rPr>
          <w:rFonts w:ascii="GHEA Grapalat" w:hAnsi="GHEA Grapalat"/>
          <w:sz w:val="20"/>
          <w:szCs w:val="20"/>
        </w:rPr>
        <w:t>պ</w:t>
      </w:r>
      <w:r w:rsidRPr="00AA608E">
        <w:rPr>
          <w:rFonts w:ascii="GHEA Grapalat" w:hAnsi="GHEA Grapalat" w:cs="Sylfaen"/>
          <w:sz w:val="20"/>
          <w:szCs w:val="20"/>
        </w:rPr>
        <w:t>ատվիրատուի</w:t>
      </w:r>
      <w:r w:rsidRPr="00AA608E">
        <w:rPr>
          <w:rFonts w:ascii="GHEA Grapalat" w:hAnsi="GHEA Grapalat"/>
          <w:sz w:val="20"/>
          <w:szCs w:val="20"/>
          <w:lang w:val="af-ZA"/>
        </w:rPr>
        <w:t xml:space="preserve"> </w:t>
      </w:r>
      <w:r w:rsidRPr="00AA608E">
        <w:rPr>
          <w:rFonts w:ascii="GHEA Grapalat" w:hAnsi="GHEA Grapalat" w:cs="Sylfaen"/>
          <w:sz w:val="20"/>
          <w:szCs w:val="20"/>
        </w:rPr>
        <w:t>անվանումը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cs="Sylfaen"/>
          <w:sz w:val="20"/>
          <w:szCs w:val="20"/>
        </w:rPr>
        <w:t>հայտի</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ներկայացման</w:t>
      </w:r>
      <w:r w:rsidRPr="00AA608E">
        <w:rPr>
          <w:rFonts w:ascii="GHEA Grapalat" w:hAnsi="GHEA Grapalat"/>
          <w:sz w:val="20"/>
          <w:szCs w:val="20"/>
          <w:lang w:val="af-ZA"/>
        </w:rPr>
        <w:t xml:space="preserve"> </w:t>
      </w:r>
      <w:r w:rsidRPr="00AA608E">
        <w:rPr>
          <w:rFonts w:ascii="GHEA Grapalat" w:hAnsi="GHEA Grapalat" w:cs="Sylfaen"/>
          <w:sz w:val="20"/>
          <w:szCs w:val="20"/>
        </w:rPr>
        <w:t>վայրը</w:t>
      </w:r>
      <w:r w:rsidRPr="00AA608E">
        <w:rPr>
          <w:rFonts w:ascii="GHEA Grapalat" w:hAnsi="GHEA Grapalat"/>
          <w:sz w:val="20"/>
          <w:szCs w:val="20"/>
          <w:lang w:val="af-ZA"/>
        </w:rPr>
        <w:t xml:space="preserve"> (</w:t>
      </w:r>
      <w:r w:rsidRPr="00AA608E">
        <w:rPr>
          <w:rFonts w:ascii="GHEA Grapalat" w:hAnsi="GHEA Grapalat" w:cs="Sylfaen"/>
          <w:sz w:val="20"/>
          <w:szCs w:val="20"/>
        </w:rPr>
        <w:t>հասցեն</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2) </w:t>
      </w:r>
      <w:r w:rsidRPr="00AA608E">
        <w:rPr>
          <w:rFonts w:ascii="GHEA Grapalat" w:hAnsi="GHEA Grapalat"/>
          <w:sz w:val="20"/>
          <w:szCs w:val="20"/>
        </w:rPr>
        <w:t>գնանշման</w:t>
      </w:r>
      <w:r w:rsidRPr="00AA608E">
        <w:rPr>
          <w:rFonts w:ascii="GHEA Grapalat" w:hAnsi="GHEA Grapalat"/>
          <w:sz w:val="20"/>
          <w:szCs w:val="20"/>
          <w:lang w:val="af-ZA"/>
        </w:rPr>
        <w:t xml:space="preserve"> </w:t>
      </w:r>
      <w:r w:rsidRPr="00AA608E">
        <w:rPr>
          <w:rFonts w:ascii="GHEA Grapalat" w:hAnsi="GHEA Grapalat"/>
          <w:sz w:val="20"/>
          <w:szCs w:val="20"/>
        </w:rPr>
        <w:t>հարցման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ծածկագիրը</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3) «</w:t>
      </w:r>
      <w:r w:rsidRPr="00AA608E">
        <w:rPr>
          <w:rFonts w:ascii="GHEA Grapalat" w:hAnsi="GHEA Grapalat" w:cs="Sylfaen"/>
          <w:sz w:val="20"/>
          <w:szCs w:val="20"/>
        </w:rPr>
        <w:t>չբացել</w:t>
      </w:r>
      <w:r w:rsidRPr="00AA608E">
        <w:rPr>
          <w:rFonts w:ascii="GHEA Grapalat" w:hAnsi="GHEA Grapalat"/>
          <w:sz w:val="20"/>
          <w:szCs w:val="20"/>
          <w:lang w:val="af-ZA"/>
        </w:rPr>
        <w:t xml:space="preserve"> </w:t>
      </w:r>
      <w:r w:rsidRPr="00AA608E">
        <w:rPr>
          <w:rFonts w:ascii="GHEA Grapalat" w:hAnsi="GHEA Grapalat" w:cs="Sylfaen"/>
          <w:sz w:val="20"/>
          <w:szCs w:val="20"/>
        </w:rPr>
        <w:t>մինչև</w:t>
      </w:r>
      <w:r w:rsidRPr="00AA608E">
        <w:rPr>
          <w:rFonts w:ascii="GHEA Grapalat" w:hAnsi="GHEA Grapalat"/>
          <w:sz w:val="20"/>
          <w:szCs w:val="20"/>
          <w:lang w:val="af-ZA"/>
        </w:rPr>
        <w:t xml:space="preserve"> </w:t>
      </w:r>
      <w:r w:rsidRPr="00AA608E">
        <w:rPr>
          <w:rFonts w:ascii="GHEA Grapalat" w:hAnsi="GHEA Grapalat" w:cs="Sylfaen"/>
          <w:sz w:val="20"/>
          <w:szCs w:val="20"/>
        </w:rPr>
        <w:t>հայտերի</w:t>
      </w:r>
      <w:r w:rsidRPr="00AA608E">
        <w:rPr>
          <w:rFonts w:ascii="GHEA Grapalat" w:hAnsi="GHEA Grapalat"/>
          <w:sz w:val="20"/>
          <w:szCs w:val="20"/>
          <w:lang w:val="af-ZA"/>
        </w:rPr>
        <w:t xml:space="preserve"> </w:t>
      </w:r>
      <w:r w:rsidRPr="00AA608E">
        <w:rPr>
          <w:rFonts w:ascii="GHEA Grapalat" w:hAnsi="GHEA Grapalat" w:cs="Sylfaen"/>
          <w:sz w:val="20"/>
          <w:szCs w:val="20"/>
        </w:rPr>
        <w:t>բացման</w:t>
      </w:r>
      <w:r w:rsidRPr="00AA608E">
        <w:rPr>
          <w:rFonts w:ascii="GHEA Grapalat" w:hAnsi="GHEA Grapalat"/>
          <w:sz w:val="20"/>
          <w:szCs w:val="20"/>
          <w:lang w:val="af-ZA"/>
        </w:rPr>
        <w:t xml:space="preserve"> </w:t>
      </w:r>
      <w:r w:rsidRPr="00AA608E">
        <w:rPr>
          <w:rFonts w:ascii="GHEA Grapalat" w:hAnsi="GHEA Grapalat" w:cs="Sylfaen"/>
          <w:sz w:val="20"/>
          <w:szCs w:val="20"/>
        </w:rPr>
        <w:t>նիստը</w:t>
      </w:r>
      <w:r w:rsidRPr="00AA608E">
        <w:rPr>
          <w:rFonts w:ascii="GHEA Grapalat" w:hAnsi="GHEA Grapalat"/>
          <w:sz w:val="20"/>
          <w:szCs w:val="20"/>
          <w:lang w:val="af-ZA"/>
        </w:rPr>
        <w:t xml:space="preserve">» </w:t>
      </w:r>
      <w:r w:rsidRPr="00AA608E">
        <w:rPr>
          <w:rFonts w:ascii="GHEA Grapalat" w:hAnsi="GHEA Grapalat" w:cs="Sylfaen"/>
          <w:sz w:val="20"/>
          <w:szCs w:val="20"/>
        </w:rPr>
        <w:t>բառերը</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4) </w:t>
      </w: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af-ZA"/>
        </w:rPr>
        <w:t xml:space="preserve"> </w:t>
      </w:r>
      <w:r w:rsidRPr="00AA608E">
        <w:rPr>
          <w:rFonts w:ascii="GHEA Grapalat" w:hAnsi="GHEA Grapalat" w:cs="Sylfaen"/>
          <w:sz w:val="20"/>
          <w:szCs w:val="20"/>
        </w:rPr>
        <w:t>անվանումը</w:t>
      </w:r>
      <w:r w:rsidRPr="00AA608E">
        <w:rPr>
          <w:rFonts w:ascii="GHEA Grapalat" w:hAnsi="GHEA Grapalat"/>
          <w:sz w:val="20"/>
          <w:szCs w:val="20"/>
          <w:lang w:val="af-ZA"/>
        </w:rPr>
        <w:t xml:space="preserve"> (</w:t>
      </w:r>
      <w:r w:rsidRPr="00AA608E">
        <w:rPr>
          <w:rFonts w:ascii="GHEA Grapalat" w:hAnsi="GHEA Grapalat" w:cs="Sylfaen"/>
          <w:sz w:val="20"/>
          <w:szCs w:val="20"/>
        </w:rPr>
        <w:t>անունը</w:t>
      </w:r>
      <w:r w:rsidRPr="00AA608E">
        <w:rPr>
          <w:rFonts w:ascii="GHEA Grapalat" w:hAnsi="GHEA Grapalat"/>
          <w:sz w:val="20"/>
          <w:szCs w:val="20"/>
          <w:lang w:val="af-ZA"/>
        </w:rPr>
        <w:t xml:space="preserve">), </w:t>
      </w:r>
      <w:r w:rsidRPr="00AA608E">
        <w:rPr>
          <w:rFonts w:ascii="GHEA Grapalat" w:hAnsi="GHEA Grapalat" w:cs="Sylfaen"/>
          <w:sz w:val="20"/>
          <w:szCs w:val="20"/>
        </w:rPr>
        <w:t>գտնվելու</w:t>
      </w:r>
      <w:r w:rsidRPr="00AA608E">
        <w:rPr>
          <w:rFonts w:ascii="GHEA Grapalat" w:hAnsi="GHEA Grapalat"/>
          <w:sz w:val="20"/>
          <w:szCs w:val="20"/>
          <w:lang w:val="af-ZA"/>
        </w:rPr>
        <w:t xml:space="preserve"> </w:t>
      </w:r>
      <w:r w:rsidRPr="00AA608E">
        <w:rPr>
          <w:rFonts w:ascii="GHEA Grapalat" w:hAnsi="GHEA Grapalat" w:cs="Sylfaen"/>
          <w:sz w:val="20"/>
          <w:szCs w:val="20"/>
        </w:rPr>
        <w:t>վայրը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cs="Sylfaen"/>
          <w:sz w:val="20"/>
          <w:szCs w:val="20"/>
        </w:rPr>
        <w:t>հեռախոսահամարը</w:t>
      </w:r>
      <w:r w:rsidRPr="00AA608E">
        <w:rPr>
          <w:rFonts w:ascii="GHEA Grapalat" w:hAnsi="GHEA Grapalat"/>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3.3 </w:t>
      </w:r>
      <w:r w:rsidRPr="00AA608E">
        <w:rPr>
          <w:rFonts w:ascii="GHEA Grapalat" w:hAnsi="GHEA Grapalat" w:cs="Sylfaen"/>
          <w:sz w:val="20"/>
          <w:szCs w:val="20"/>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հրահանգի</w:t>
      </w:r>
      <w:r w:rsidRPr="00AA608E">
        <w:rPr>
          <w:rFonts w:ascii="GHEA Grapalat" w:hAnsi="GHEA Grapalat" w:cs="Sylfaen"/>
          <w:sz w:val="20"/>
          <w:szCs w:val="20"/>
          <w:lang w:val="af-ZA"/>
        </w:rPr>
        <w:t xml:space="preserve"> 3.1 </w:t>
      </w:r>
      <w:r w:rsidRPr="00AA608E">
        <w:rPr>
          <w:rFonts w:ascii="GHEA Grapalat" w:hAnsi="GHEA Grapalat" w:cs="Sylfaen"/>
          <w:sz w:val="20"/>
          <w:szCs w:val="20"/>
        </w:rPr>
        <w:t>և</w:t>
      </w:r>
      <w:r w:rsidRPr="00AA608E">
        <w:rPr>
          <w:rFonts w:ascii="GHEA Grapalat" w:hAnsi="GHEA Grapalat" w:cs="Sylfaen"/>
          <w:sz w:val="20"/>
          <w:szCs w:val="20"/>
          <w:lang w:val="af-ZA"/>
        </w:rPr>
        <w:t xml:space="preserve"> 3.2 </w:t>
      </w:r>
      <w:r w:rsidRPr="00AA608E">
        <w:rPr>
          <w:rFonts w:ascii="GHEA Grapalat" w:hAnsi="GHEA Grapalat" w:cs="Sylfaen"/>
          <w:sz w:val="20"/>
          <w:szCs w:val="20"/>
        </w:rPr>
        <w:t>կետերի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պահանջներին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չհամապատասխանող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հանձնաժողովը</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բացման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նիստում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մերժում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նույնությամբ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վերադարձնում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ներկայացնողին</w:t>
      </w:r>
      <w:r w:rsidRPr="00AA608E">
        <w:rPr>
          <w:rFonts w:ascii="GHEA Grapalat" w:hAnsi="GHEA Grapalat" w:cs="Sylfaen"/>
          <w:sz w:val="20"/>
          <w:szCs w:val="20"/>
          <w:lang w:val="af-ZA"/>
        </w:rPr>
        <w:t>:</w:t>
      </w:r>
    </w:p>
    <w:p w:rsidR="008E0B31" w:rsidRPr="00AA608E" w:rsidRDefault="008E0B31" w:rsidP="00C673A6">
      <w:pPr>
        <w:pStyle w:val="norm"/>
        <w:spacing w:line="240" w:lineRule="auto"/>
        <w:ind w:firstLine="284"/>
        <w:rPr>
          <w:rFonts w:ascii="GHEA Grapalat" w:hAnsi="GHEA Grapalat" w:cs="Sylfaen"/>
          <w:b/>
          <w:sz w:val="20"/>
          <w:lang w:val="es-ES"/>
        </w:rPr>
      </w:pPr>
      <w:r w:rsidRPr="00AA608E">
        <w:rPr>
          <w:rFonts w:ascii="GHEA Grapalat" w:hAnsi="GHEA Grapalat" w:cs="Sylfaen"/>
          <w:b/>
          <w:sz w:val="20"/>
          <w:lang w:val="es-ES"/>
        </w:rPr>
        <w:br w:type="page"/>
      </w:r>
      <w:r w:rsidRPr="00AA608E">
        <w:rPr>
          <w:rFonts w:ascii="GHEA Grapalat" w:hAnsi="GHEA Grapalat" w:cs="Sylfaen"/>
          <w:b/>
          <w:sz w:val="20"/>
          <w:lang w:val="es-ES"/>
        </w:rPr>
        <w:lastRenderedPageBreak/>
        <w:tab/>
      </w:r>
    </w:p>
    <w:p w:rsidR="008E0B31" w:rsidRPr="00AA608E" w:rsidRDefault="008E0B31" w:rsidP="008E0B31">
      <w:pPr>
        <w:pStyle w:val="norm"/>
        <w:spacing w:line="240" w:lineRule="auto"/>
        <w:ind w:firstLine="284"/>
        <w:jc w:val="right"/>
        <w:rPr>
          <w:rFonts w:ascii="GHEA Grapalat" w:hAnsi="GHEA Grapalat" w:cs="Sylfaen"/>
          <w:b/>
          <w:sz w:val="20"/>
          <w:lang w:val="es-ES"/>
        </w:rPr>
      </w:pPr>
    </w:p>
    <w:p w:rsidR="008E0B31" w:rsidRPr="00AA608E" w:rsidRDefault="008E0B31" w:rsidP="008E0B31">
      <w:pPr>
        <w:pStyle w:val="norm"/>
        <w:spacing w:line="240" w:lineRule="auto"/>
        <w:ind w:firstLine="284"/>
        <w:jc w:val="right"/>
        <w:rPr>
          <w:rFonts w:ascii="GHEA Grapalat" w:hAnsi="GHEA Grapalat" w:cs="Arial"/>
          <w:b/>
          <w:sz w:val="20"/>
          <w:lang w:val="es-ES"/>
        </w:rPr>
      </w:pPr>
      <w:r w:rsidRPr="00AA608E">
        <w:rPr>
          <w:rFonts w:ascii="GHEA Grapalat" w:hAnsi="GHEA Grapalat" w:cs="Sylfaen"/>
          <w:b/>
          <w:sz w:val="20"/>
          <w:lang w:val="es-ES"/>
        </w:rPr>
        <w:t>Հավելված</w:t>
      </w:r>
      <w:r w:rsidRPr="00AA608E">
        <w:rPr>
          <w:rFonts w:ascii="GHEA Grapalat" w:hAnsi="GHEA Grapalat" w:cs="Arial"/>
          <w:b/>
          <w:sz w:val="20"/>
          <w:lang w:val="es-ES"/>
        </w:rPr>
        <w:t xml:space="preserve">  N 1</w:t>
      </w:r>
    </w:p>
    <w:p w:rsidR="008E0B31" w:rsidRPr="00AA608E" w:rsidRDefault="00C403E1" w:rsidP="008E0B31">
      <w:pPr>
        <w:pStyle w:val="31"/>
        <w:spacing w:line="240" w:lineRule="auto"/>
        <w:jc w:val="right"/>
        <w:rPr>
          <w:rFonts w:ascii="GHEA Grapalat" w:hAnsi="GHEA Grapalat" w:cs="Arial"/>
          <w:b/>
          <w:lang w:val="es-ES"/>
        </w:rPr>
      </w:pPr>
      <w:r w:rsidRPr="00AA608E">
        <w:rPr>
          <w:rFonts w:ascii="GHEA Grapalat" w:hAnsi="GHEA Grapalat"/>
          <w:b/>
          <w:sz w:val="24"/>
          <w:szCs w:val="24"/>
          <w:lang w:val="af-ZA"/>
        </w:rPr>
        <w:t xml:space="preserve"> </w:t>
      </w:r>
      <w:r w:rsidR="00C673A6" w:rsidRPr="00AA608E">
        <w:rPr>
          <w:rFonts w:ascii="GHEA Grapalat" w:hAnsi="GHEA Grapalat"/>
          <w:b/>
          <w:lang w:val="af-ZA"/>
        </w:rPr>
        <w:t xml:space="preserve"> ԱՄ</w:t>
      </w:r>
      <w:r w:rsidR="005C08E9">
        <w:rPr>
          <w:rFonts w:ascii="GHEA Grapalat" w:hAnsi="GHEA Grapalat"/>
          <w:b/>
          <w:lang w:val="ru-RU"/>
        </w:rPr>
        <w:t>Ա</w:t>
      </w:r>
      <w:r w:rsidR="0012456D">
        <w:rPr>
          <w:rFonts w:ascii="GHEA Grapalat" w:hAnsi="GHEA Grapalat"/>
          <w:b/>
        </w:rPr>
        <w:t>Ր</w:t>
      </w:r>
      <w:r w:rsidR="00C673A6" w:rsidRPr="00AA608E">
        <w:rPr>
          <w:rFonts w:ascii="GHEA Grapalat" w:hAnsi="GHEA Grapalat"/>
          <w:b/>
          <w:lang w:val="af-ZA"/>
        </w:rPr>
        <w:t>ՀՄ-ԳՀԱՊՁԲ-</w:t>
      </w:r>
      <w:r w:rsidR="00020DA7">
        <w:rPr>
          <w:rFonts w:ascii="GHEA Grapalat" w:hAnsi="GHEA Grapalat"/>
          <w:b/>
          <w:lang w:val="af-ZA"/>
        </w:rPr>
        <w:t>20</w:t>
      </w:r>
      <w:r w:rsidR="00C673A6" w:rsidRPr="00AA608E">
        <w:rPr>
          <w:rFonts w:ascii="GHEA Grapalat" w:hAnsi="GHEA Grapalat"/>
          <w:b/>
          <w:lang w:val="af-ZA"/>
        </w:rPr>
        <w:t>/0</w:t>
      </w:r>
      <w:r w:rsidR="00020DA7">
        <w:rPr>
          <w:rFonts w:ascii="GHEA Grapalat" w:hAnsi="GHEA Grapalat"/>
          <w:b/>
          <w:lang w:val="af-ZA"/>
        </w:rPr>
        <w:t>1</w:t>
      </w:r>
      <w:r w:rsidR="00C673A6" w:rsidRPr="00AA608E">
        <w:rPr>
          <w:rFonts w:ascii="GHEA Grapalat" w:hAnsi="GHEA Grapalat"/>
          <w:lang w:val="af-ZA"/>
        </w:rPr>
        <w:t xml:space="preserve">  </w:t>
      </w:r>
      <w:r w:rsidR="008E0B31" w:rsidRPr="00AA608E">
        <w:rPr>
          <w:rFonts w:ascii="GHEA Grapalat" w:hAnsi="GHEA Grapalat" w:cs="Sylfaen"/>
          <w:b/>
          <w:lang w:val="es-ES"/>
        </w:rPr>
        <w:t>ծածկագրով</w:t>
      </w:r>
    </w:p>
    <w:p w:rsidR="008E0B31" w:rsidRPr="00AA608E" w:rsidRDefault="00C673A6" w:rsidP="008E0B31">
      <w:pPr>
        <w:pStyle w:val="31"/>
        <w:spacing w:line="240" w:lineRule="auto"/>
        <w:jc w:val="right"/>
        <w:rPr>
          <w:rFonts w:ascii="GHEA Grapalat" w:hAnsi="GHEA Grapalat" w:cs="Arial"/>
          <w:b/>
          <w:lang w:val="es-ES"/>
        </w:rPr>
      </w:pPr>
      <w:r w:rsidRPr="00AA608E">
        <w:rPr>
          <w:rFonts w:ascii="GHEA Grapalat" w:hAnsi="GHEA Grapalat" w:cs="Sylfaen"/>
          <w:b/>
          <w:lang w:val="es-ES"/>
        </w:rPr>
        <w:t xml:space="preserve">Գնանշման հարցման </w:t>
      </w:r>
      <w:r w:rsidR="008E0B31" w:rsidRPr="00AA608E">
        <w:rPr>
          <w:rFonts w:ascii="GHEA Grapalat" w:hAnsi="GHEA Grapalat" w:cs="Arial"/>
          <w:b/>
          <w:lang w:val="es-ES"/>
        </w:rPr>
        <w:t xml:space="preserve"> </w:t>
      </w:r>
      <w:r w:rsidR="008E0B31" w:rsidRPr="00AA608E">
        <w:rPr>
          <w:rFonts w:ascii="GHEA Grapalat" w:hAnsi="GHEA Grapalat" w:cs="Sylfaen"/>
          <w:b/>
          <w:lang w:val="es-ES"/>
        </w:rPr>
        <w:t>հրավերի</w:t>
      </w:r>
    </w:p>
    <w:p w:rsidR="008E0B31" w:rsidRPr="00AA608E" w:rsidRDefault="008E0B31" w:rsidP="008E0B31">
      <w:pPr>
        <w:jc w:val="center"/>
        <w:rPr>
          <w:rFonts w:ascii="GHEA Grapalat" w:hAnsi="GHEA Grapalat" w:cs="Sylfaen"/>
          <w:b/>
          <w:lang w:val="es-ES"/>
        </w:rPr>
      </w:pPr>
    </w:p>
    <w:p w:rsidR="008E0B31" w:rsidRPr="00AA608E" w:rsidRDefault="008E0B31" w:rsidP="008E0B31">
      <w:pPr>
        <w:jc w:val="center"/>
        <w:rPr>
          <w:rFonts w:ascii="GHEA Grapalat" w:hAnsi="GHEA Grapalat" w:cs="Arial"/>
          <w:b/>
          <w:lang w:val="es-ES"/>
        </w:rPr>
      </w:pPr>
      <w:r w:rsidRPr="00AA608E">
        <w:rPr>
          <w:rFonts w:ascii="GHEA Grapalat" w:hAnsi="GHEA Grapalat" w:cs="Sylfaen"/>
          <w:b/>
          <w:lang w:val="es-ES"/>
        </w:rPr>
        <w:t>ԴԻՄՈՒՄՀԱՅՏԱՐԱՐՈՒԹՅՈՒՆ*</w:t>
      </w:r>
    </w:p>
    <w:p w:rsidR="008E0B31" w:rsidRPr="00AA608E" w:rsidRDefault="00C673A6" w:rsidP="008E0B31">
      <w:pPr>
        <w:pStyle w:val="6"/>
        <w:jc w:val="center"/>
        <w:rPr>
          <w:rFonts w:ascii="GHEA Grapalat" w:hAnsi="GHEA Grapalat" w:cs="Arial"/>
          <w:color w:val="auto"/>
          <w:sz w:val="24"/>
          <w:szCs w:val="24"/>
          <w:lang w:val="es-ES"/>
        </w:rPr>
      </w:pPr>
      <w:r w:rsidRPr="00AA608E">
        <w:rPr>
          <w:rFonts w:ascii="GHEA Grapalat" w:hAnsi="GHEA Grapalat" w:cs="Sylfaen"/>
          <w:color w:val="auto"/>
          <w:sz w:val="24"/>
          <w:szCs w:val="24"/>
          <w:lang w:val="es-ES"/>
        </w:rPr>
        <w:t xml:space="preserve">Գնանշման հարցման </w:t>
      </w:r>
      <w:r w:rsidR="008E0B31" w:rsidRPr="00AA608E">
        <w:rPr>
          <w:rFonts w:ascii="GHEA Grapalat" w:hAnsi="GHEA Grapalat" w:cs="Sylfaen"/>
          <w:color w:val="auto"/>
          <w:sz w:val="24"/>
          <w:szCs w:val="24"/>
          <w:lang w:val="es-ES"/>
        </w:rPr>
        <w:t xml:space="preserve"> մասնակցելու</w:t>
      </w:r>
      <w:r w:rsidR="008E0B31" w:rsidRPr="00AA608E">
        <w:rPr>
          <w:rFonts w:ascii="GHEA Grapalat" w:hAnsi="GHEA Grapalat" w:cs="Arial"/>
          <w:color w:val="auto"/>
          <w:sz w:val="24"/>
          <w:szCs w:val="24"/>
          <w:lang w:val="es-ES"/>
        </w:rPr>
        <w:t xml:space="preserve">  </w:t>
      </w:r>
    </w:p>
    <w:p w:rsidR="008E0B31" w:rsidRPr="00AA608E" w:rsidRDefault="008E0B31" w:rsidP="008E0B31">
      <w:pPr>
        <w:rPr>
          <w:lang w:val="es-ES" w:eastAsia="ru-RU"/>
        </w:rPr>
      </w:pPr>
    </w:p>
    <w:p w:rsidR="008E0B31" w:rsidRPr="00AA608E" w:rsidRDefault="008E0B31" w:rsidP="008E0B31">
      <w:pPr>
        <w:jc w:val="both"/>
        <w:rPr>
          <w:rFonts w:ascii="GHEA Grapalat" w:hAnsi="GHEA Grapalat" w:cs="Arial"/>
          <w:sz w:val="20"/>
          <w:szCs w:val="20"/>
          <w:lang w:val="es-ES"/>
        </w:rPr>
      </w:pPr>
      <w:r w:rsidRPr="00AA608E">
        <w:rPr>
          <w:rFonts w:ascii="GHEA Grapalat" w:hAnsi="GHEA Grapalat"/>
          <w:sz w:val="22"/>
          <w:szCs w:val="22"/>
          <w:u w:val="single"/>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lang w:val="es-ES"/>
        </w:rPr>
        <w:t xml:space="preserve"> </w:t>
      </w:r>
      <w:r w:rsidRPr="00AA608E">
        <w:rPr>
          <w:rFonts w:ascii="GHEA Grapalat" w:hAnsi="GHEA Grapalat" w:cs="Sylfaen"/>
          <w:sz w:val="20"/>
          <w:szCs w:val="20"/>
          <w:lang w:val="es-ES"/>
        </w:rPr>
        <w:t>հայտնում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որ</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ցանկություն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ունի</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մասնակցել</w:t>
      </w:r>
    </w:p>
    <w:p w:rsidR="008E0B31" w:rsidRPr="00AA608E" w:rsidRDefault="008E0B31" w:rsidP="008E0B31">
      <w:pPr>
        <w:jc w:val="both"/>
        <w:rPr>
          <w:rFonts w:ascii="GHEA Grapalat" w:hAnsi="GHEA Grapalat"/>
          <w:sz w:val="22"/>
          <w:szCs w:val="22"/>
          <w:vertAlign w:val="superscript"/>
          <w:lang w:val="es-ES"/>
        </w:rPr>
      </w:pPr>
      <w:r w:rsidRPr="00AA608E">
        <w:rPr>
          <w:rFonts w:ascii="GHEA Grapalat" w:hAnsi="GHEA Grapalat"/>
          <w:vertAlign w:val="superscript"/>
          <w:lang w:val="es-ES"/>
        </w:rPr>
        <w:t xml:space="preserve">               </w:t>
      </w:r>
      <w:r w:rsidRPr="00AA608E">
        <w:rPr>
          <w:rFonts w:ascii="GHEA Grapalat" w:hAnsi="GHEA Grapalat"/>
          <w:lang w:val="es-ES"/>
        </w:rPr>
        <w:t xml:space="preserve">            </w:t>
      </w:r>
      <w:r w:rsidRPr="00AA608E">
        <w:rPr>
          <w:rFonts w:ascii="GHEA Grapalat" w:hAnsi="GHEA Grapalat" w:cs="Sylfaen"/>
          <w:vertAlign w:val="superscript"/>
          <w:lang w:val="es-ES"/>
        </w:rPr>
        <w:t>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r w:rsidRPr="00AA608E">
        <w:rPr>
          <w:rFonts w:ascii="GHEA Grapalat" w:hAnsi="GHEA Grapalat" w:cs="Arial"/>
          <w:vertAlign w:val="superscript"/>
          <w:lang w:val="es-ES"/>
        </w:rPr>
        <w:t xml:space="preserve"> </w:t>
      </w:r>
    </w:p>
    <w:p w:rsidR="008E0B31" w:rsidRPr="00AA608E" w:rsidRDefault="00CF699F" w:rsidP="008E0B31">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sidR="008E0B31" w:rsidRPr="00AA608E">
        <w:rPr>
          <w:rFonts w:ascii="GHEA Grapalat" w:hAnsi="GHEA Grapalat"/>
          <w:sz w:val="22"/>
          <w:szCs w:val="22"/>
          <w:lang w:val="es-ES"/>
        </w:rPr>
        <w:t>-</w:t>
      </w:r>
      <w:r w:rsidR="008E0B31" w:rsidRPr="00AA608E">
        <w:rPr>
          <w:rFonts w:ascii="GHEA Grapalat" w:hAnsi="GHEA Grapalat" w:cs="Sylfaen"/>
          <w:sz w:val="20"/>
          <w:szCs w:val="20"/>
          <w:lang w:val="es-ES"/>
        </w:rPr>
        <w:t>ի կողմից</w:t>
      </w:r>
      <w:r w:rsidR="00020DA7" w:rsidRPr="00AA608E">
        <w:rPr>
          <w:rFonts w:ascii="GHEA Grapalat" w:hAnsi="GHEA Grapalat"/>
          <w:b/>
          <w:lang w:val="af-ZA"/>
        </w:rPr>
        <w:t xml:space="preserve">  </w:t>
      </w:r>
      <w:r w:rsidR="00020DA7" w:rsidRPr="00020DA7">
        <w:rPr>
          <w:rFonts w:ascii="GHEA Grapalat" w:hAnsi="GHEA Grapalat"/>
          <w:b/>
          <w:sz w:val="20"/>
          <w:szCs w:val="20"/>
          <w:lang w:val="af-ZA"/>
        </w:rPr>
        <w:t>ԱՄ</w:t>
      </w:r>
      <w:r w:rsidR="005C08E9">
        <w:rPr>
          <w:rFonts w:ascii="GHEA Grapalat" w:hAnsi="GHEA Grapalat"/>
          <w:b/>
          <w:sz w:val="20"/>
          <w:szCs w:val="20"/>
          <w:lang w:val="ru-RU"/>
        </w:rPr>
        <w:t>Ա</w:t>
      </w:r>
      <w:r w:rsidR="0012456D">
        <w:rPr>
          <w:rFonts w:ascii="GHEA Grapalat" w:hAnsi="GHEA Grapalat"/>
          <w:b/>
          <w:sz w:val="20"/>
          <w:szCs w:val="20"/>
        </w:rPr>
        <w:t>Ր</w:t>
      </w:r>
      <w:r w:rsidR="00020DA7" w:rsidRPr="00020DA7">
        <w:rPr>
          <w:rFonts w:ascii="GHEA Grapalat" w:hAnsi="GHEA Grapalat"/>
          <w:b/>
          <w:sz w:val="20"/>
          <w:szCs w:val="20"/>
          <w:lang w:val="af-ZA"/>
        </w:rPr>
        <w:t>ՀՄ-ԳՀԱՊՁԲ-20/01</w:t>
      </w:r>
      <w:r w:rsidR="00020DA7" w:rsidRPr="00AA608E">
        <w:rPr>
          <w:rFonts w:ascii="GHEA Grapalat" w:hAnsi="GHEA Grapalat"/>
          <w:lang w:val="af-ZA"/>
        </w:rPr>
        <w:t xml:space="preserve">  </w:t>
      </w:r>
      <w:r w:rsidR="008E0B31" w:rsidRPr="00AA608E">
        <w:rPr>
          <w:rFonts w:ascii="GHEA Grapalat" w:hAnsi="GHEA Grapalat" w:cs="Sylfaen"/>
          <w:sz w:val="20"/>
          <w:szCs w:val="20"/>
          <w:lang w:val="es-ES"/>
        </w:rPr>
        <w:t>ծածկագրով հայտարարված</w:t>
      </w:r>
    </w:p>
    <w:p w:rsidR="008E0B31" w:rsidRPr="00AA608E" w:rsidRDefault="008E0B31" w:rsidP="008E0B31">
      <w:pPr>
        <w:jc w:val="both"/>
        <w:rPr>
          <w:rFonts w:ascii="GHEA Grapalat" w:hAnsi="GHEA Grapalat" w:cs="Sylfaen"/>
          <w:vertAlign w:val="superscript"/>
          <w:lang w:val="es-ES"/>
        </w:rPr>
      </w:pPr>
      <w:r w:rsidRPr="00AA608E">
        <w:rPr>
          <w:rFonts w:ascii="GHEA Grapalat" w:hAnsi="GHEA Grapalat" w:cs="Sylfaen"/>
          <w:vertAlign w:val="superscript"/>
          <w:lang w:val="es-ES"/>
        </w:rPr>
        <w:t xml:space="preserve">                       պատվիրատուի անվանումը</w:t>
      </w:r>
    </w:p>
    <w:p w:rsidR="008E0B31" w:rsidRPr="00AA608E" w:rsidRDefault="009306F9" w:rsidP="008E0B31">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8E0B31" w:rsidRPr="00AA608E">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sidR="008E0B31" w:rsidRPr="00AA608E">
        <w:rPr>
          <w:rFonts w:ascii="GHEA Grapalat" w:hAnsi="GHEA Grapalat" w:cs="Sylfaen"/>
          <w:sz w:val="20"/>
          <w:szCs w:val="20"/>
          <w:lang w:val="es-ES"/>
        </w:rPr>
        <w:t xml:space="preserve"> չափաբաժնին</w:t>
      </w:r>
      <w:r w:rsidR="008E0B31" w:rsidRPr="00AA608E">
        <w:rPr>
          <w:rFonts w:ascii="GHEA Grapalat" w:hAnsi="GHEA Grapalat" w:cs="Arial"/>
          <w:sz w:val="20"/>
          <w:szCs w:val="20"/>
          <w:lang w:val="es-ES"/>
        </w:rPr>
        <w:t xml:space="preserve">  (</w:t>
      </w:r>
      <w:r w:rsidR="008E0B31" w:rsidRPr="00AA608E">
        <w:rPr>
          <w:rFonts w:ascii="GHEA Grapalat" w:hAnsi="GHEA Grapalat" w:cs="Sylfaen"/>
          <w:sz w:val="20"/>
          <w:szCs w:val="20"/>
          <w:lang w:val="es-ES"/>
        </w:rPr>
        <w:t>չափաբաժիններին</w:t>
      </w:r>
      <w:r w:rsidR="008E0B31" w:rsidRPr="00AA608E">
        <w:rPr>
          <w:rFonts w:ascii="GHEA Grapalat" w:hAnsi="GHEA Grapalat" w:cs="Arial"/>
          <w:sz w:val="20"/>
          <w:szCs w:val="20"/>
          <w:lang w:val="es-ES"/>
        </w:rPr>
        <w:t xml:space="preserve">) </w:t>
      </w:r>
      <w:r w:rsidR="008E0B31" w:rsidRPr="00AA608E">
        <w:rPr>
          <w:rFonts w:ascii="GHEA Grapalat" w:hAnsi="GHEA Grapalat" w:cs="Sylfaen"/>
          <w:sz w:val="20"/>
          <w:szCs w:val="20"/>
          <w:lang w:val="es-ES"/>
        </w:rPr>
        <w:t>և</w:t>
      </w:r>
      <w:r w:rsidR="008E0B31" w:rsidRPr="00AA608E">
        <w:rPr>
          <w:rFonts w:ascii="GHEA Grapalat" w:hAnsi="GHEA Grapalat" w:cs="Arial"/>
          <w:sz w:val="20"/>
          <w:szCs w:val="20"/>
          <w:lang w:val="es-ES"/>
        </w:rPr>
        <w:t xml:space="preserve"> </w:t>
      </w:r>
      <w:r w:rsidR="008E0B31" w:rsidRPr="00AA608E">
        <w:rPr>
          <w:rFonts w:ascii="GHEA Grapalat" w:hAnsi="GHEA Grapalat" w:cs="Sylfaen"/>
          <w:sz w:val="20"/>
          <w:szCs w:val="20"/>
          <w:lang w:val="es-ES"/>
        </w:rPr>
        <w:t xml:space="preserve">հրավերի </w:t>
      </w:r>
    </w:p>
    <w:p w:rsidR="008E0B31" w:rsidRPr="00AA608E" w:rsidRDefault="008E0B31" w:rsidP="008E0B31">
      <w:pPr>
        <w:jc w:val="both"/>
        <w:rPr>
          <w:rFonts w:ascii="GHEA Grapalat" w:hAnsi="GHEA Grapalat"/>
          <w:vertAlign w:val="superscript"/>
          <w:lang w:val="es-ES"/>
        </w:rPr>
      </w:pPr>
      <w:r w:rsidRPr="00AA608E">
        <w:rPr>
          <w:rFonts w:ascii="GHEA Grapalat" w:hAnsi="GHEA Grapalat" w:cs="Sylfaen"/>
          <w:vertAlign w:val="superscript"/>
          <w:lang w:val="es-ES"/>
        </w:rPr>
        <w:t xml:space="preserve">                                            չափաբաժնի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չափաբաժինների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համարը</w:t>
      </w:r>
    </w:p>
    <w:p w:rsidR="008E0B31" w:rsidRPr="00AA608E" w:rsidRDefault="008E0B31" w:rsidP="008E0B31">
      <w:pPr>
        <w:jc w:val="both"/>
        <w:rPr>
          <w:rFonts w:ascii="GHEA Grapalat" w:hAnsi="GHEA Grapalat"/>
          <w:sz w:val="20"/>
          <w:szCs w:val="20"/>
          <w:lang w:val="es-ES"/>
        </w:rPr>
      </w:pPr>
      <w:r w:rsidRPr="00AA608E">
        <w:rPr>
          <w:rFonts w:ascii="GHEA Grapalat" w:hAnsi="GHEA Grapalat"/>
          <w:vertAlign w:val="superscript"/>
          <w:lang w:val="es-ES"/>
        </w:rPr>
        <w:t xml:space="preserve"> </w:t>
      </w:r>
      <w:r w:rsidRPr="00AA608E">
        <w:rPr>
          <w:rFonts w:ascii="GHEA Grapalat" w:hAnsi="GHEA Grapalat" w:cs="Sylfaen"/>
          <w:sz w:val="20"/>
          <w:szCs w:val="20"/>
          <w:lang w:val="es-ES"/>
        </w:rPr>
        <w:t>պահանջներին համապատասխան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ներկայացնում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հայտ:</w:t>
      </w:r>
    </w:p>
    <w:p w:rsidR="008E0B31" w:rsidRPr="00AA608E" w:rsidRDefault="008E0B31" w:rsidP="008E0B31">
      <w:pPr>
        <w:jc w:val="both"/>
        <w:rPr>
          <w:rFonts w:ascii="GHEA Grapalat" w:hAnsi="GHEA Grapalat"/>
          <w:sz w:val="12"/>
          <w:szCs w:val="12"/>
          <w:u w:val="single"/>
          <w:lang w:val="es-ES"/>
        </w:rPr>
      </w:pP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sz w:val="22"/>
          <w:szCs w:val="22"/>
          <w:u w:val="single"/>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lang w:val="es-ES"/>
        </w:rPr>
        <w:t>-</w:t>
      </w:r>
      <w:r w:rsidRPr="00AA608E">
        <w:rPr>
          <w:rFonts w:ascii="GHEA Grapalat" w:hAnsi="GHEA Grapalat" w:cs="Sylfaen"/>
          <w:sz w:val="20"/>
          <w:szCs w:val="20"/>
          <w:lang w:val="es-ES"/>
        </w:rPr>
        <w:t>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հայտնում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և</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հավաստում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 xml:space="preserve">որ հանդիսանում է </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vertAlign w:val="superscript"/>
          <w:lang w:val="es-ES"/>
        </w:rPr>
        <w:t xml:space="preserve">                                             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lang w:val="es-ES"/>
        </w:rPr>
        <w:t xml:space="preserve">ռեզիդենտ:  </w:t>
      </w:r>
    </w:p>
    <w:p w:rsidR="008E0B31" w:rsidRPr="00AA608E" w:rsidRDefault="008E0B31" w:rsidP="008E0B31">
      <w:pPr>
        <w:jc w:val="both"/>
        <w:rPr>
          <w:rFonts w:ascii="GHEA Grapalat" w:hAnsi="GHEA Grapalat" w:cs="Arial"/>
          <w:vertAlign w:val="superscript"/>
          <w:lang w:val="es-ES"/>
        </w:rPr>
      </w:pPr>
      <w:r w:rsidRPr="00AA608E">
        <w:rPr>
          <w:rFonts w:ascii="GHEA Grapalat" w:hAnsi="GHEA Grapalat" w:cs="Arial"/>
          <w:vertAlign w:val="superscript"/>
          <w:lang w:val="es-ES"/>
        </w:rPr>
        <w:t xml:space="preserve">                                               երկրի անվանումը</w:t>
      </w:r>
    </w:p>
    <w:p w:rsidR="008E0B31" w:rsidRPr="00AA608E" w:rsidDel="00437CDB" w:rsidRDefault="008E0B31" w:rsidP="008E0B31">
      <w:pPr>
        <w:jc w:val="both"/>
        <w:rPr>
          <w:rFonts w:ascii="GHEA Grapalat" w:hAnsi="GHEA Grapalat" w:cs="Sylfaen"/>
          <w:sz w:val="20"/>
          <w:szCs w:val="20"/>
          <w:lang w:val="es-ES"/>
        </w:rPr>
      </w:pP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sz w:val="20"/>
          <w:szCs w:val="20"/>
          <w:lang w:val="es-ES"/>
        </w:rPr>
        <w:t xml:space="preserve">                </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sz w:val="20"/>
          <w:szCs w:val="20"/>
          <w:u w:val="single"/>
          <w:lang w:val="es-ES"/>
        </w:rPr>
        <w:t xml:space="preserve">                                         </w:t>
      </w:r>
      <w:r w:rsidRPr="00AA608E">
        <w:rPr>
          <w:rFonts w:ascii="GHEA Grapalat" w:hAnsi="GHEA Grapalat"/>
          <w:sz w:val="20"/>
          <w:szCs w:val="20"/>
          <w:lang w:val="es-ES"/>
        </w:rPr>
        <w:t>-</w:t>
      </w:r>
      <w:r w:rsidRPr="00AA608E">
        <w:rPr>
          <w:rFonts w:ascii="GHEA Grapalat" w:hAnsi="GHEA Grapalat" w:cs="Sylfaen"/>
          <w:sz w:val="20"/>
          <w:szCs w:val="20"/>
          <w:lang w:val="es-ES"/>
        </w:rPr>
        <w:t>ի՝</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vertAlign w:val="superscript"/>
          <w:lang w:val="es-ES"/>
        </w:rPr>
        <w:t xml:space="preserve">          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r w:rsidRPr="00AA608E">
        <w:rPr>
          <w:rFonts w:ascii="GHEA Grapalat" w:hAnsi="GHEA Grapalat" w:cs="Arial"/>
          <w:vertAlign w:val="superscript"/>
          <w:lang w:val="es-ES"/>
        </w:rPr>
        <w:t xml:space="preserve">   </w:t>
      </w:r>
    </w:p>
    <w:p w:rsidR="008E0B31" w:rsidRPr="00AA608E" w:rsidRDefault="008E0B31" w:rsidP="008E0B31">
      <w:pPr>
        <w:numPr>
          <w:ilvl w:val="0"/>
          <w:numId w:val="27"/>
        </w:numPr>
        <w:jc w:val="both"/>
        <w:rPr>
          <w:rFonts w:ascii="GHEA Grapalat" w:hAnsi="GHEA Grapalat" w:cs="Arial"/>
          <w:szCs w:val="22"/>
          <w:u w:val="single"/>
          <w:lang w:val="es-ES"/>
        </w:rPr>
      </w:pPr>
      <w:r w:rsidRPr="00AA608E">
        <w:rPr>
          <w:rFonts w:ascii="GHEA Grapalat" w:hAnsi="GHEA Grapalat" w:cs="Arial"/>
          <w:sz w:val="20"/>
          <w:szCs w:val="20"/>
          <w:lang w:val="es-ES"/>
        </w:rPr>
        <w:t xml:space="preserve">հարկ վճարողի հաշվառման համարն </w:t>
      </w:r>
      <w:r w:rsidRPr="00AA608E">
        <w:rPr>
          <w:rFonts w:ascii="GHEA Grapalat" w:hAnsi="GHEA Grapalat" w:cs="Sylfaen"/>
          <w:sz w:val="20"/>
          <w:szCs w:val="20"/>
          <w:lang w:val="es-ES"/>
        </w:rPr>
        <w:t>է</w:t>
      </w:r>
      <w:r w:rsidRPr="00AA608E">
        <w:rPr>
          <w:rFonts w:ascii="GHEA Grapalat" w:hAnsi="GHEA Grapalat" w:cs="Arial"/>
          <w:sz w:val="20"/>
          <w:szCs w:val="20"/>
          <w:lang w:val="es-ES"/>
        </w:rPr>
        <w:t>`</w:t>
      </w:r>
      <w:r w:rsidRPr="00AA608E">
        <w:rPr>
          <w:rFonts w:ascii="GHEA Grapalat" w:hAnsi="GHEA Grapalat" w:cs="Arial"/>
          <w:szCs w:val="22"/>
          <w:lang w:val="es-ES"/>
        </w:rPr>
        <w:t xml:space="preserve"> </w:t>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t>:</w:t>
      </w:r>
    </w:p>
    <w:p w:rsidR="008E0B31" w:rsidRPr="00AA608E" w:rsidRDefault="008E0B31" w:rsidP="008E0B31">
      <w:pPr>
        <w:ind w:left="1416" w:firstLine="708"/>
        <w:jc w:val="both"/>
        <w:rPr>
          <w:rFonts w:ascii="GHEA Grapalat" w:hAnsi="GHEA Grapalat" w:cs="Arial"/>
          <w:vertAlign w:val="superscript"/>
          <w:lang w:val="es-ES"/>
        </w:rPr>
      </w:pPr>
      <w:r w:rsidRPr="00AA608E">
        <w:rPr>
          <w:rFonts w:ascii="GHEA Grapalat" w:hAnsi="GHEA Grapalat" w:cs="Sylfaen"/>
          <w:vertAlign w:val="superscript"/>
          <w:lang w:val="es-ES"/>
        </w:rPr>
        <w:t xml:space="preserve">               </w:t>
      </w:r>
      <w:r w:rsidRPr="00AA608E">
        <w:rPr>
          <w:rFonts w:ascii="GHEA Grapalat" w:hAnsi="GHEA Grapalat" w:cs="Arial"/>
          <w:vertAlign w:val="superscript"/>
          <w:lang w:val="es-ES"/>
        </w:rPr>
        <w:t xml:space="preserve">                                                      հարկի վճարողի հաշվառման համարը</w:t>
      </w:r>
    </w:p>
    <w:p w:rsidR="008E0B31" w:rsidRPr="00AA608E" w:rsidRDefault="008E0B31" w:rsidP="008E0B31">
      <w:pPr>
        <w:jc w:val="both"/>
        <w:rPr>
          <w:rFonts w:ascii="GHEA Grapalat" w:hAnsi="GHEA Grapalat" w:cs="Arial"/>
          <w:vertAlign w:val="superscript"/>
          <w:lang w:val="es-ES"/>
        </w:rPr>
      </w:pPr>
    </w:p>
    <w:p w:rsidR="008E0B31" w:rsidRPr="00AA608E" w:rsidRDefault="008E0B31" w:rsidP="008E0B31">
      <w:pPr>
        <w:jc w:val="both"/>
        <w:rPr>
          <w:rFonts w:ascii="GHEA Grapalat" w:hAnsi="GHEA Grapalat"/>
          <w:sz w:val="22"/>
          <w:szCs w:val="22"/>
          <w:lang w:val="es-ES"/>
        </w:rPr>
      </w:pPr>
    </w:p>
    <w:p w:rsidR="008E0B31" w:rsidRPr="00AA608E" w:rsidRDefault="008E0B31" w:rsidP="008E0B31">
      <w:pPr>
        <w:numPr>
          <w:ilvl w:val="0"/>
          <w:numId w:val="27"/>
        </w:numPr>
        <w:jc w:val="both"/>
        <w:rPr>
          <w:rFonts w:ascii="GHEA Grapalat" w:hAnsi="GHEA Grapalat"/>
          <w:sz w:val="22"/>
          <w:szCs w:val="22"/>
          <w:u w:val="single"/>
          <w:lang w:val="es-ES"/>
        </w:rPr>
      </w:pPr>
      <w:r w:rsidRPr="00AA608E">
        <w:rPr>
          <w:rFonts w:ascii="GHEA Grapalat" w:hAnsi="GHEA Grapalat" w:cs="Sylfaen"/>
          <w:sz w:val="20"/>
          <w:szCs w:val="20"/>
          <w:lang w:val="es-ES"/>
        </w:rPr>
        <w:t>էլեկտրոնային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փոստի</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հասցեն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w:t>
      </w:r>
      <w:r w:rsidRPr="00AA608E">
        <w:rPr>
          <w:rFonts w:ascii="GHEA Grapalat" w:hAnsi="GHEA Grapalat" w:cs="Arial"/>
          <w:szCs w:val="22"/>
          <w:lang w:val="es-ES"/>
        </w:rPr>
        <w:t xml:space="preserve"> </w:t>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t>:</w:t>
      </w:r>
    </w:p>
    <w:p w:rsidR="008E0B31" w:rsidRPr="00AA608E" w:rsidRDefault="008E0B31" w:rsidP="008E0B31">
      <w:pPr>
        <w:jc w:val="both"/>
        <w:rPr>
          <w:rFonts w:ascii="GHEA Grapalat" w:hAnsi="GHEA Grapalat"/>
          <w:sz w:val="10"/>
          <w:szCs w:val="10"/>
          <w:lang w:val="es-ES"/>
        </w:rPr>
      </w:pPr>
      <w:r w:rsidRPr="00AA608E">
        <w:rPr>
          <w:rFonts w:ascii="GHEA Grapalat" w:hAnsi="GHEA Grapalat" w:cs="Sylfaen"/>
          <w:vertAlign w:val="superscript"/>
          <w:lang w:val="es-ES"/>
        </w:rPr>
        <w:t xml:space="preserve">              </w:t>
      </w:r>
      <w:r w:rsidRPr="00AA608E">
        <w:rPr>
          <w:rFonts w:ascii="GHEA Grapalat" w:hAnsi="GHEA Grapalat" w:cs="Arial"/>
          <w:vertAlign w:val="superscript"/>
          <w:lang w:val="es-ES"/>
        </w:rPr>
        <w:t xml:space="preserve">                                                                                                                         էլեկտրոնային փոստի հասցեն</w:t>
      </w: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hy-AM"/>
        </w:rPr>
      </w:pPr>
    </w:p>
    <w:p w:rsidR="008E0B31" w:rsidRPr="00AA608E" w:rsidRDefault="008E0B31" w:rsidP="008E0B31">
      <w:pPr>
        <w:numPr>
          <w:ilvl w:val="0"/>
          <w:numId w:val="27"/>
        </w:numPr>
        <w:jc w:val="both"/>
        <w:rPr>
          <w:rFonts w:ascii="GHEA Grapalat" w:hAnsi="GHEA Grapalat" w:cs="Arial"/>
          <w:vertAlign w:val="superscript"/>
          <w:lang w:val="es-ES"/>
        </w:rPr>
      </w:pPr>
      <w:r w:rsidRPr="00AA608E">
        <w:rPr>
          <w:rFonts w:ascii="GHEA Grapalat" w:hAnsi="GHEA Grapalat"/>
          <w:sz w:val="20"/>
          <w:szCs w:val="20"/>
          <w:lang w:val="hy-AM"/>
        </w:rPr>
        <w:t>գործունեության հասցեն է՝ -------------------------------------------------:</w:t>
      </w:r>
      <w:r w:rsidRPr="00AA608E">
        <w:rPr>
          <w:rFonts w:ascii="GHEA Grapalat" w:hAnsi="GHEA Grapalat"/>
          <w:sz w:val="20"/>
          <w:szCs w:val="20"/>
          <w:lang w:val="es-ES"/>
        </w:rPr>
        <w:t xml:space="preserve">                                     </w:t>
      </w:r>
    </w:p>
    <w:p w:rsidR="008E0B31" w:rsidRPr="00AA608E" w:rsidRDefault="008E0B31" w:rsidP="008E0B31">
      <w:pPr>
        <w:jc w:val="both"/>
        <w:rPr>
          <w:rFonts w:ascii="GHEA Grapalat" w:hAnsi="GHEA Grapalat"/>
          <w:sz w:val="16"/>
          <w:szCs w:val="16"/>
          <w:lang w:val="hy-AM"/>
        </w:rPr>
      </w:pPr>
      <w:r w:rsidRPr="00AA608E">
        <w:rPr>
          <w:rFonts w:ascii="GHEA Grapalat" w:hAnsi="GHEA Grapalat"/>
          <w:sz w:val="16"/>
          <w:szCs w:val="16"/>
          <w:lang w:val="hy-AM"/>
        </w:rPr>
        <w:t xml:space="preserve">                                                                                                      գործունեության հասցեն</w:t>
      </w:r>
    </w:p>
    <w:p w:rsidR="008E0B31" w:rsidRPr="00AA608E" w:rsidRDefault="008E0B31" w:rsidP="008E0B31">
      <w:pPr>
        <w:jc w:val="right"/>
        <w:rPr>
          <w:rFonts w:ascii="GHEA Grapalat" w:hAnsi="GHEA Grapalat"/>
          <w:sz w:val="10"/>
          <w:szCs w:val="10"/>
          <w:lang w:val="hy-AM"/>
        </w:rPr>
      </w:pPr>
    </w:p>
    <w:p w:rsidR="008E0B31" w:rsidRPr="00AA608E" w:rsidRDefault="008E0B31" w:rsidP="008E0B31">
      <w:pPr>
        <w:ind w:firstLine="708"/>
        <w:jc w:val="both"/>
        <w:rPr>
          <w:rFonts w:ascii="GHEA Grapalat" w:hAnsi="GHEA Grapalat" w:cs="Arial"/>
          <w:sz w:val="20"/>
          <w:szCs w:val="20"/>
          <w:lang w:val="hy-AM"/>
        </w:rPr>
      </w:pPr>
    </w:p>
    <w:p w:rsidR="008E0B31" w:rsidRPr="00AA608E" w:rsidRDefault="008E0B31" w:rsidP="008E0B31">
      <w:pPr>
        <w:numPr>
          <w:ilvl w:val="0"/>
          <w:numId w:val="27"/>
        </w:numPr>
        <w:jc w:val="both"/>
        <w:rPr>
          <w:rFonts w:ascii="GHEA Grapalat" w:hAnsi="GHEA Grapalat" w:cs="Arial"/>
          <w:vertAlign w:val="superscript"/>
          <w:lang w:val="es-ES"/>
        </w:rPr>
      </w:pPr>
      <w:r w:rsidRPr="00AA608E">
        <w:rPr>
          <w:rFonts w:ascii="GHEA Grapalat" w:hAnsi="GHEA Grapalat"/>
          <w:sz w:val="20"/>
          <w:szCs w:val="20"/>
          <w:lang w:val="hy-AM"/>
        </w:rPr>
        <w:t>հեռախոսահամարն է՝ -------------------------------------------------:</w:t>
      </w:r>
      <w:r w:rsidRPr="00AA608E">
        <w:rPr>
          <w:rFonts w:ascii="GHEA Grapalat" w:hAnsi="GHEA Grapalat"/>
          <w:sz w:val="20"/>
          <w:szCs w:val="20"/>
          <w:lang w:val="es-ES"/>
        </w:rPr>
        <w:t xml:space="preserve">                                     </w:t>
      </w:r>
    </w:p>
    <w:p w:rsidR="008E0B31" w:rsidRPr="00AA608E" w:rsidRDefault="008E0B31" w:rsidP="008E0B31">
      <w:pPr>
        <w:ind w:left="3540"/>
        <w:jc w:val="both"/>
        <w:rPr>
          <w:rFonts w:ascii="GHEA Grapalat" w:hAnsi="GHEA Grapalat"/>
          <w:sz w:val="16"/>
          <w:szCs w:val="16"/>
          <w:lang w:val="hy-AM"/>
        </w:rPr>
      </w:pPr>
      <w:r w:rsidRPr="00AA608E">
        <w:rPr>
          <w:rFonts w:ascii="GHEA Grapalat" w:hAnsi="GHEA Grapalat"/>
          <w:sz w:val="16"/>
          <w:szCs w:val="16"/>
          <w:lang w:val="hy-AM"/>
        </w:rPr>
        <w:t>հեռախոսի համարը</w:t>
      </w:r>
    </w:p>
    <w:p w:rsidR="008E0B31" w:rsidRPr="00AA608E" w:rsidRDefault="008E0B31" w:rsidP="008E0B31">
      <w:pPr>
        <w:ind w:firstLine="709"/>
        <w:rPr>
          <w:rFonts w:ascii="GHEA Grapalat" w:hAnsi="GHEA Grapalat" w:cs="Arial"/>
          <w:sz w:val="20"/>
          <w:szCs w:val="20"/>
          <w:lang w:val="hy-AM"/>
        </w:rPr>
      </w:pPr>
    </w:p>
    <w:p w:rsidR="008E0B31" w:rsidRPr="00AA608E" w:rsidRDefault="008E0B31" w:rsidP="008E0B31">
      <w:pPr>
        <w:ind w:firstLine="709"/>
        <w:jc w:val="both"/>
        <w:rPr>
          <w:rFonts w:ascii="GHEA Grapalat" w:hAnsi="GHEA Grapalat" w:cs="Arial"/>
          <w:sz w:val="20"/>
          <w:szCs w:val="20"/>
          <w:lang w:val="hy-AM"/>
        </w:rPr>
      </w:pPr>
    </w:p>
    <w:p w:rsidR="008E0B31" w:rsidRPr="00AA608E" w:rsidRDefault="008E0B31" w:rsidP="008E0B31">
      <w:pPr>
        <w:ind w:firstLine="709"/>
        <w:jc w:val="both"/>
        <w:rPr>
          <w:rFonts w:ascii="GHEA Grapalat" w:hAnsi="GHEA Grapalat"/>
          <w:sz w:val="20"/>
          <w:lang w:val="es-ES"/>
        </w:rPr>
      </w:pPr>
      <w:r w:rsidRPr="00AA608E">
        <w:rPr>
          <w:rFonts w:ascii="GHEA Grapalat" w:hAnsi="GHEA Grapalat" w:cs="Arial"/>
          <w:sz w:val="20"/>
          <w:szCs w:val="20"/>
          <w:lang w:val="es-ES"/>
        </w:rPr>
        <w:t>Սույնով</w:t>
      </w:r>
      <w:r w:rsidRPr="00AA608E">
        <w:rPr>
          <w:rFonts w:ascii="GHEA Grapalat" w:hAnsi="GHEA Grapalat"/>
          <w:sz w:val="20"/>
          <w:lang w:val="hy-AM"/>
        </w:rPr>
        <w:t xml:space="preserve">  </w:t>
      </w:r>
      <w:r w:rsidRPr="00AA608E">
        <w:rPr>
          <w:rFonts w:ascii="GHEA Grapalat" w:hAnsi="GHEA Grapalat"/>
          <w:sz w:val="20"/>
          <w:u w:val="single"/>
          <w:lang w:val="hy-AM"/>
        </w:rPr>
        <w:t xml:space="preserve">                                                </w:t>
      </w:r>
      <w:r w:rsidRPr="00AA608E">
        <w:rPr>
          <w:rFonts w:ascii="GHEA Grapalat" w:hAnsi="GHEA Grapalat"/>
          <w:sz w:val="20"/>
          <w:u w:val="single"/>
          <w:lang w:val="es-ES"/>
        </w:rPr>
        <w:t xml:space="preserve">                         </w:t>
      </w:r>
      <w:r w:rsidRPr="00AA608E">
        <w:rPr>
          <w:rFonts w:ascii="GHEA Grapalat" w:hAnsi="GHEA Grapalat"/>
          <w:sz w:val="20"/>
          <w:u w:val="single"/>
          <w:lang w:val="hy-AM"/>
        </w:rPr>
        <w:t xml:space="preserve">          </w:t>
      </w:r>
      <w:r w:rsidRPr="00AA608E">
        <w:rPr>
          <w:rFonts w:ascii="GHEA Grapalat" w:hAnsi="GHEA Grapalat"/>
          <w:lang w:val="hy-AM"/>
        </w:rPr>
        <w:t>-</w:t>
      </w:r>
      <w:r w:rsidRPr="00AA608E">
        <w:rPr>
          <w:rFonts w:ascii="GHEA Grapalat" w:hAnsi="GHEA Grapalat" w:cs="Arial"/>
          <w:sz w:val="20"/>
          <w:szCs w:val="20"/>
          <w:lang w:val="es-ES"/>
        </w:rPr>
        <w:t>ն հայտարարում և հավաստում է, որ՝</w:t>
      </w:r>
      <w:r w:rsidRPr="00AA608E">
        <w:rPr>
          <w:rFonts w:ascii="GHEA Grapalat" w:hAnsi="GHEA Grapalat" w:cs="Arial"/>
          <w:lang w:val="hy-AM"/>
        </w:rPr>
        <w:t xml:space="preserve"> </w:t>
      </w:r>
    </w:p>
    <w:p w:rsidR="008E0B31" w:rsidRPr="00AA608E" w:rsidRDefault="008E0B31" w:rsidP="008E0B31">
      <w:pPr>
        <w:jc w:val="both"/>
        <w:rPr>
          <w:rFonts w:ascii="GHEA Grapalat" w:hAnsi="GHEA Grapalat"/>
          <w:i/>
          <w:sz w:val="16"/>
          <w:vertAlign w:val="superscript"/>
          <w:lang w:val="es-ES"/>
        </w:rPr>
      </w:pP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es-ES"/>
        </w:rPr>
        <w:t xml:space="preserve">                                    </w:t>
      </w:r>
      <w:r w:rsidRPr="00AA608E">
        <w:rPr>
          <w:rFonts w:ascii="GHEA Grapalat" w:hAnsi="GHEA Grapalat" w:cs="Sylfaen"/>
          <w:vertAlign w:val="superscript"/>
          <w:lang w:val="hy-AM"/>
        </w:rPr>
        <w:t>մասնակցի անվանում</w:t>
      </w:r>
    </w:p>
    <w:p w:rsidR="008E0B31" w:rsidRPr="00AA608E" w:rsidRDefault="008E0B31" w:rsidP="008E0B31">
      <w:pPr>
        <w:ind w:firstLine="708"/>
        <w:jc w:val="both"/>
        <w:rPr>
          <w:rFonts w:ascii="GHEA Grapalat" w:hAnsi="GHEA Grapalat" w:cs="Sylfaen"/>
          <w:sz w:val="20"/>
          <w:lang w:val="hy-AM"/>
        </w:rPr>
      </w:pPr>
      <w:r w:rsidRPr="00AA608E">
        <w:rPr>
          <w:rFonts w:ascii="GHEA Grapalat" w:hAnsi="GHEA Grapalat" w:cs="Arial"/>
          <w:sz w:val="20"/>
          <w:szCs w:val="20"/>
          <w:lang w:val="es-ES"/>
        </w:rPr>
        <w:t xml:space="preserve">1) բավարարում է </w:t>
      </w:r>
      <w:r w:rsidR="00020DA7" w:rsidRPr="00020DA7">
        <w:rPr>
          <w:rFonts w:ascii="GHEA Grapalat" w:hAnsi="GHEA Grapalat"/>
          <w:b/>
          <w:sz w:val="20"/>
          <w:szCs w:val="20"/>
          <w:lang w:val="af-ZA"/>
        </w:rPr>
        <w:t>ԱՄ</w:t>
      </w:r>
      <w:r w:rsidR="005C08E9">
        <w:rPr>
          <w:rFonts w:ascii="GHEA Grapalat" w:hAnsi="GHEA Grapalat"/>
          <w:b/>
          <w:sz w:val="20"/>
          <w:szCs w:val="20"/>
          <w:lang w:val="ru-RU"/>
        </w:rPr>
        <w:t>Ա</w:t>
      </w:r>
      <w:r w:rsidR="0012456D">
        <w:rPr>
          <w:rFonts w:ascii="GHEA Grapalat" w:hAnsi="GHEA Grapalat"/>
          <w:b/>
          <w:sz w:val="20"/>
          <w:szCs w:val="20"/>
        </w:rPr>
        <w:t>Ր</w:t>
      </w:r>
      <w:r w:rsidR="00020DA7" w:rsidRPr="00020DA7">
        <w:rPr>
          <w:rFonts w:ascii="GHEA Grapalat" w:hAnsi="GHEA Grapalat"/>
          <w:b/>
          <w:sz w:val="20"/>
          <w:szCs w:val="20"/>
          <w:lang w:val="af-ZA"/>
        </w:rPr>
        <w:t>ՀՄ-ԳՀԱՊՁԲ-20/01</w:t>
      </w:r>
      <w:r w:rsidR="00020DA7" w:rsidRPr="00AA608E">
        <w:rPr>
          <w:rFonts w:ascii="GHEA Grapalat" w:hAnsi="GHEA Grapalat"/>
          <w:lang w:val="af-ZA"/>
        </w:rPr>
        <w:t xml:space="preserve"> </w:t>
      </w:r>
      <w:r w:rsidRPr="00AA608E">
        <w:rPr>
          <w:rFonts w:ascii="GHEA Grapalat" w:hAnsi="GHEA Grapalat" w:cs="Arial"/>
          <w:sz w:val="20"/>
          <w:szCs w:val="20"/>
          <w:lang w:val="es-ES"/>
        </w:rPr>
        <w:t xml:space="preserve">ծածկագրով  </w:t>
      </w:r>
      <w:r w:rsidR="00C673A6" w:rsidRPr="00AA608E">
        <w:rPr>
          <w:rFonts w:ascii="GHEA Grapalat" w:hAnsi="GHEA Grapalat" w:cs="Arial"/>
          <w:sz w:val="20"/>
          <w:szCs w:val="20"/>
          <w:lang w:val="es-ES"/>
        </w:rPr>
        <w:t xml:space="preserve">գնանշման հարցման </w:t>
      </w:r>
      <w:r w:rsidRPr="00AA608E">
        <w:rPr>
          <w:rFonts w:ascii="GHEA Grapalat" w:hAnsi="GHEA Grapalat" w:cs="Arial"/>
          <w:sz w:val="20"/>
          <w:szCs w:val="20"/>
          <w:lang w:val="es-ES"/>
        </w:rPr>
        <w:t xml:space="preserve"> հրավերով սահմանված մասնակցության իրավունքի պահանջներին </w:t>
      </w:r>
      <w:r w:rsidRPr="00AA608E">
        <w:rPr>
          <w:rFonts w:ascii="GHEA Grapalat" w:hAnsi="GHEA Grapalat" w:cs="Arial"/>
          <w:sz w:val="20"/>
          <w:szCs w:val="20"/>
          <w:lang w:val="hy-AM"/>
        </w:rPr>
        <w:t xml:space="preserve"> և </w:t>
      </w:r>
      <w:r w:rsidRPr="00AA608E">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AA608E">
        <w:rPr>
          <w:rFonts w:ascii="GHEA Grapalat" w:hAnsi="GHEA Grapalat" w:cs="Sylfaen"/>
          <w:sz w:val="20"/>
          <w:lang w:val="es-ES"/>
        </w:rPr>
        <w:t>.</w:t>
      </w:r>
      <w:r w:rsidRPr="00AA608E">
        <w:rPr>
          <w:rFonts w:ascii="GHEA Grapalat" w:hAnsi="GHEA Grapalat" w:cs="Sylfaen"/>
          <w:sz w:val="20"/>
          <w:lang w:val="hy-AM"/>
        </w:rPr>
        <w:t xml:space="preserve"> </w:t>
      </w:r>
    </w:p>
    <w:p w:rsidR="008E0B31" w:rsidRPr="00AA608E" w:rsidRDefault="008E0B31" w:rsidP="008E0B31">
      <w:pPr>
        <w:ind w:firstLine="708"/>
        <w:jc w:val="both"/>
        <w:rPr>
          <w:rFonts w:ascii="GHEA Grapalat" w:hAnsi="GHEA Grapalat" w:cs="Arial"/>
          <w:sz w:val="22"/>
          <w:szCs w:val="22"/>
          <w:lang w:val="es-ES"/>
        </w:rPr>
      </w:pPr>
      <w:r w:rsidRPr="00AA608E">
        <w:rPr>
          <w:rFonts w:ascii="GHEA Grapalat" w:hAnsi="GHEA Grapalat" w:cs="Arial"/>
          <w:sz w:val="20"/>
          <w:szCs w:val="20"/>
          <w:lang w:val="hy-AM"/>
        </w:rPr>
        <w:t>2</w:t>
      </w:r>
      <w:r w:rsidRPr="00AA608E">
        <w:rPr>
          <w:rFonts w:ascii="GHEA Grapalat" w:hAnsi="GHEA Grapalat" w:cs="Arial"/>
          <w:sz w:val="20"/>
          <w:szCs w:val="20"/>
          <w:lang w:val="es-ES"/>
        </w:rPr>
        <w:t xml:space="preserve">) </w:t>
      </w:r>
      <w:r w:rsidR="00020DA7" w:rsidRPr="00020DA7">
        <w:rPr>
          <w:rFonts w:ascii="GHEA Grapalat" w:hAnsi="GHEA Grapalat"/>
          <w:b/>
          <w:sz w:val="20"/>
          <w:szCs w:val="20"/>
          <w:lang w:val="af-ZA"/>
        </w:rPr>
        <w:t>ԱՄ</w:t>
      </w:r>
      <w:r w:rsidR="005C08E9" w:rsidRPr="005C08E9">
        <w:rPr>
          <w:rFonts w:ascii="GHEA Grapalat" w:hAnsi="GHEA Grapalat"/>
          <w:b/>
          <w:sz w:val="20"/>
          <w:szCs w:val="20"/>
          <w:lang w:val="hy-AM"/>
        </w:rPr>
        <w:t>Ա</w:t>
      </w:r>
      <w:r w:rsidR="0012456D" w:rsidRPr="0012456D">
        <w:rPr>
          <w:rFonts w:ascii="GHEA Grapalat" w:hAnsi="GHEA Grapalat"/>
          <w:b/>
          <w:sz w:val="20"/>
          <w:szCs w:val="20"/>
          <w:lang w:val="hy-AM"/>
        </w:rPr>
        <w:t>Ր</w:t>
      </w:r>
      <w:r w:rsidR="00020DA7" w:rsidRPr="00020DA7">
        <w:rPr>
          <w:rFonts w:ascii="GHEA Grapalat" w:hAnsi="GHEA Grapalat"/>
          <w:b/>
          <w:sz w:val="20"/>
          <w:szCs w:val="20"/>
          <w:lang w:val="af-ZA"/>
        </w:rPr>
        <w:t>ՀՄ-ԳՀԱՊՁԲ-20/01</w:t>
      </w:r>
      <w:r w:rsidR="00020DA7" w:rsidRPr="00AA608E">
        <w:rPr>
          <w:rFonts w:ascii="GHEA Grapalat" w:hAnsi="GHEA Grapalat"/>
          <w:lang w:val="af-ZA"/>
        </w:rPr>
        <w:t xml:space="preserve"> </w:t>
      </w:r>
      <w:r w:rsidRPr="00AA608E">
        <w:rPr>
          <w:rFonts w:ascii="GHEA Grapalat" w:hAnsi="GHEA Grapalat" w:cs="Arial"/>
          <w:sz w:val="20"/>
          <w:szCs w:val="20"/>
          <w:lang w:val="es-ES"/>
        </w:rPr>
        <w:t xml:space="preserve">ծածկագրով </w:t>
      </w:r>
      <w:r w:rsidR="00C673A6" w:rsidRPr="00AA608E">
        <w:rPr>
          <w:rFonts w:ascii="GHEA Grapalat" w:hAnsi="GHEA Grapalat" w:cs="Arial"/>
          <w:sz w:val="20"/>
          <w:szCs w:val="20"/>
          <w:lang w:val="es-ES"/>
        </w:rPr>
        <w:t xml:space="preserve">գնանշման հարցման </w:t>
      </w:r>
      <w:r w:rsidRPr="00AA608E">
        <w:rPr>
          <w:rFonts w:ascii="GHEA Grapalat" w:hAnsi="GHEA Grapalat" w:cs="Arial"/>
          <w:sz w:val="20"/>
          <w:szCs w:val="20"/>
          <w:lang w:val="es-ES"/>
        </w:rPr>
        <w:t xml:space="preserve"> մասնակցելու շրջանակում`</w:t>
      </w:r>
      <w:r w:rsidRPr="00AA608E">
        <w:rPr>
          <w:rFonts w:ascii="GHEA Grapalat" w:hAnsi="GHEA Grapalat" w:cs="Sylfaen"/>
          <w:sz w:val="22"/>
          <w:szCs w:val="22"/>
          <w:lang w:val="es-ES"/>
        </w:rPr>
        <w:t xml:space="preserve">  </w:t>
      </w:r>
    </w:p>
    <w:p w:rsidR="008E0B31" w:rsidRPr="00AA608E" w:rsidRDefault="008E0B31" w:rsidP="008E0B31">
      <w:pPr>
        <w:numPr>
          <w:ilvl w:val="0"/>
          <w:numId w:val="18"/>
        </w:numPr>
        <w:ind w:left="0" w:firstLine="720"/>
        <w:jc w:val="both"/>
        <w:rPr>
          <w:rFonts w:ascii="GHEA Grapalat" w:hAnsi="GHEA Grapalat" w:cs="Arial"/>
          <w:sz w:val="20"/>
          <w:szCs w:val="20"/>
          <w:lang w:val="es-ES"/>
        </w:rPr>
      </w:pPr>
      <w:r w:rsidRPr="00AA608E">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8E0B31" w:rsidRPr="00AA608E" w:rsidRDefault="008E0B31" w:rsidP="008E0B31">
      <w:pPr>
        <w:numPr>
          <w:ilvl w:val="0"/>
          <w:numId w:val="18"/>
        </w:numPr>
        <w:ind w:left="0" w:firstLine="720"/>
        <w:jc w:val="both"/>
        <w:rPr>
          <w:rFonts w:ascii="GHEA Grapalat" w:hAnsi="GHEA Grapalat"/>
          <w:sz w:val="22"/>
          <w:szCs w:val="22"/>
          <w:lang w:val="es-ES"/>
        </w:rPr>
      </w:pPr>
      <w:r w:rsidRPr="00AA608E">
        <w:rPr>
          <w:rFonts w:ascii="GHEA Grapalat" w:hAnsi="GHEA Grapalat" w:cs="Arial"/>
          <w:sz w:val="20"/>
          <w:szCs w:val="20"/>
          <w:lang w:val="es-ES"/>
        </w:rPr>
        <w:t>բացակայում է հրավերով սահմանված`</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cs="Arial"/>
          <w:sz w:val="20"/>
          <w:szCs w:val="20"/>
          <w:lang w:val="es-ES"/>
        </w:rPr>
        <w:t>-ին</w:t>
      </w:r>
      <w:r w:rsidRPr="00AA608E">
        <w:rPr>
          <w:rFonts w:ascii="GHEA Grapalat" w:hAnsi="GHEA Grapalat"/>
          <w:sz w:val="22"/>
          <w:szCs w:val="22"/>
          <w:lang w:val="es-ES"/>
        </w:rPr>
        <w:t xml:space="preserve"> </w:t>
      </w:r>
    </w:p>
    <w:p w:rsidR="008E0B31" w:rsidRPr="00AA608E" w:rsidRDefault="008E0B31" w:rsidP="008E0B31">
      <w:pPr>
        <w:jc w:val="both"/>
        <w:rPr>
          <w:rFonts w:ascii="GHEA Grapalat" w:hAnsi="GHEA Grapalat" w:cs="Arial"/>
          <w:vertAlign w:val="superscript"/>
          <w:lang w:val="hy-AM"/>
        </w:rPr>
      </w:pPr>
      <w:r w:rsidRPr="00AA608E">
        <w:rPr>
          <w:rFonts w:ascii="GHEA Grapalat" w:hAnsi="GHEA Grapalat"/>
          <w:vertAlign w:val="superscript"/>
          <w:lang w:val="es-ES"/>
        </w:rPr>
        <w:t xml:space="preserve"> </w:t>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t xml:space="preserve">      </w:t>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r w:rsidRPr="00AA608E">
        <w:rPr>
          <w:rFonts w:ascii="GHEA Grapalat" w:hAnsi="GHEA Grapalat" w:cs="Arial"/>
          <w:vertAlign w:val="superscript"/>
          <w:lang w:val="hy-AM"/>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Arial"/>
          <w:sz w:val="20"/>
          <w:szCs w:val="20"/>
          <w:lang w:val="es-ES"/>
        </w:rPr>
        <w:t>փոխկապակցված անձանց և (կամ)</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cs="Arial"/>
          <w:sz w:val="20"/>
          <w:szCs w:val="20"/>
          <w:lang w:val="es-ES"/>
        </w:rPr>
        <w:t>-ի</w:t>
      </w:r>
      <w:r w:rsidRPr="00AA608E">
        <w:rPr>
          <w:rFonts w:ascii="GHEA Grapalat" w:hAnsi="GHEA Grapalat"/>
          <w:sz w:val="22"/>
          <w:szCs w:val="22"/>
          <w:u w:val="single"/>
          <w:lang w:val="es-ES"/>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Arial"/>
          <w:sz w:val="20"/>
          <w:szCs w:val="20"/>
          <w:lang w:val="es-ES"/>
        </w:rPr>
        <w:t>կողմից հիմնադրված կամ ավելի քան հիսուն տոկոս</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cs="Arial"/>
          <w:sz w:val="20"/>
          <w:szCs w:val="20"/>
          <w:lang w:val="es-ES"/>
        </w:rPr>
        <w:t>-ին</w:t>
      </w:r>
    </w:p>
    <w:p w:rsidR="008E0B31" w:rsidRPr="00AA608E" w:rsidRDefault="008E0B31" w:rsidP="008E0B31">
      <w:pPr>
        <w:jc w:val="both"/>
        <w:rPr>
          <w:rFonts w:ascii="GHEA Grapalat" w:hAnsi="GHEA Grapalat"/>
          <w:sz w:val="22"/>
          <w:szCs w:val="22"/>
          <w:lang w:val="es-ES"/>
        </w:rPr>
      </w:pPr>
      <w:r w:rsidRPr="00AA608E">
        <w:rPr>
          <w:rFonts w:ascii="GHEA Grapalat" w:hAnsi="GHEA Grapalat" w:cs="Sylfaen"/>
          <w:vertAlign w:val="superscript"/>
          <w:lang w:val="es-ES"/>
        </w:rPr>
        <w:t xml:space="preserve">                                                                     </w:t>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cs="Arial"/>
          <w:sz w:val="20"/>
          <w:szCs w:val="20"/>
          <w:lang w:val="es-ES"/>
        </w:rPr>
      </w:pPr>
      <w:r w:rsidRPr="00AA608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8E0B31" w:rsidRPr="00AA608E" w:rsidRDefault="008E0B31" w:rsidP="008E0B31">
      <w:pPr>
        <w:numPr>
          <w:ilvl w:val="0"/>
          <w:numId w:val="18"/>
        </w:numPr>
        <w:ind w:left="0" w:firstLine="720"/>
        <w:jc w:val="both"/>
        <w:rPr>
          <w:rFonts w:ascii="GHEA Grapalat" w:hAnsi="GHEA Grapalat" w:cs="Sylfaen"/>
          <w:sz w:val="20"/>
          <w:lang w:val="es-ES"/>
        </w:rPr>
      </w:pPr>
      <w:r w:rsidRPr="00AA608E">
        <w:rPr>
          <w:rFonts w:ascii="GHEA Grapalat" w:hAnsi="GHEA Grapalat" w:cs="Arial"/>
          <w:sz w:val="20"/>
          <w:szCs w:val="20"/>
          <w:lang w:val="es-ES"/>
        </w:rPr>
        <w:lastRenderedPageBreak/>
        <w:t>ստորև ներկայացնում է հայտը ներկայացնելու օրվա դրությամբ ա</w:t>
      </w:r>
      <w:r w:rsidRPr="00AA608E">
        <w:rPr>
          <w:rFonts w:ascii="GHEA Grapalat" w:hAnsi="GHEA Grapalat" w:cs="Sylfaen"/>
          <w:sz w:val="20"/>
        </w:rPr>
        <w:t>յն</w:t>
      </w:r>
      <w:r w:rsidRPr="00AA608E">
        <w:rPr>
          <w:rFonts w:ascii="GHEA Grapalat" w:hAnsi="GHEA Grapalat" w:cs="Sylfaen"/>
          <w:sz w:val="20"/>
          <w:lang w:val="es-ES"/>
        </w:rPr>
        <w:t xml:space="preserve"> </w:t>
      </w:r>
      <w:r w:rsidRPr="00AA608E">
        <w:rPr>
          <w:rFonts w:ascii="GHEA Grapalat" w:hAnsi="GHEA Grapalat" w:cs="Sylfaen"/>
          <w:sz w:val="20"/>
        </w:rPr>
        <w:t>ֆիզիկական</w:t>
      </w:r>
      <w:r w:rsidRPr="00AA608E">
        <w:rPr>
          <w:rFonts w:ascii="GHEA Grapalat" w:hAnsi="GHEA Grapalat" w:cs="Sylfaen"/>
          <w:sz w:val="20"/>
          <w:lang w:val="es-ES"/>
        </w:rPr>
        <w:t xml:space="preserve"> </w:t>
      </w:r>
      <w:r w:rsidRPr="00AA608E">
        <w:rPr>
          <w:rFonts w:ascii="GHEA Grapalat" w:hAnsi="GHEA Grapalat" w:cs="Sylfaen"/>
          <w:sz w:val="20"/>
        </w:rPr>
        <w:t>անձի</w:t>
      </w:r>
      <w:r w:rsidRPr="00AA608E">
        <w:rPr>
          <w:rFonts w:ascii="GHEA Grapalat" w:hAnsi="GHEA Grapalat" w:cs="Sylfaen"/>
          <w:sz w:val="20"/>
          <w:lang w:val="es-ES"/>
        </w:rPr>
        <w:t xml:space="preserve"> (</w:t>
      </w:r>
      <w:r w:rsidRPr="00AA608E">
        <w:rPr>
          <w:rFonts w:ascii="GHEA Grapalat" w:hAnsi="GHEA Grapalat" w:cs="Sylfaen"/>
          <w:sz w:val="20"/>
        </w:rPr>
        <w:t>անձանց</w:t>
      </w:r>
      <w:r w:rsidRPr="00AA608E">
        <w:rPr>
          <w:rFonts w:ascii="GHEA Grapalat" w:hAnsi="GHEA Grapalat" w:cs="Sylfaen"/>
          <w:sz w:val="20"/>
          <w:lang w:val="es-ES"/>
        </w:rPr>
        <w:t xml:space="preserve">) </w:t>
      </w:r>
      <w:r w:rsidRPr="00AA608E">
        <w:rPr>
          <w:rFonts w:ascii="GHEA Grapalat" w:hAnsi="GHEA Grapalat" w:cs="Sylfaen"/>
          <w:sz w:val="20"/>
        </w:rPr>
        <w:t>տվյալները</w:t>
      </w:r>
      <w:r w:rsidRPr="00AA608E">
        <w:rPr>
          <w:rFonts w:ascii="GHEA Grapalat" w:hAnsi="GHEA Grapalat" w:cs="Sylfaen"/>
          <w:sz w:val="20"/>
          <w:lang w:val="es-ES"/>
        </w:rPr>
        <w:t xml:space="preserve">, </w:t>
      </w:r>
      <w:r w:rsidRPr="00AA608E">
        <w:rPr>
          <w:rFonts w:ascii="GHEA Grapalat" w:hAnsi="GHEA Grapalat" w:cs="Sylfaen"/>
          <w:sz w:val="20"/>
        </w:rPr>
        <w:t>ով</w:t>
      </w:r>
      <w:r w:rsidRPr="00AA608E">
        <w:rPr>
          <w:rFonts w:ascii="GHEA Grapalat" w:hAnsi="GHEA Grapalat" w:cs="Sylfaen"/>
          <w:sz w:val="20"/>
          <w:lang w:val="es-ES"/>
        </w:rPr>
        <w:t xml:space="preserve"> </w:t>
      </w:r>
      <w:r w:rsidRPr="00AA608E">
        <w:rPr>
          <w:rFonts w:ascii="GHEA Grapalat" w:hAnsi="GHEA Grapalat" w:cs="Sylfaen"/>
          <w:sz w:val="20"/>
        </w:rPr>
        <w:t>ուղղակի</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անուղղակի</w:t>
      </w:r>
      <w:r w:rsidRPr="00AA608E">
        <w:rPr>
          <w:rFonts w:ascii="GHEA Grapalat" w:hAnsi="GHEA Grapalat" w:cs="Sylfaen"/>
          <w:sz w:val="20"/>
          <w:lang w:val="es-ES"/>
        </w:rPr>
        <w:t xml:space="preserve"> </w:t>
      </w:r>
      <w:r w:rsidRPr="00AA608E">
        <w:rPr>
          <w:rFonts w:ascii="GHEA Grapalat" w:hAnsi="GHEA Grapalat" w:cs="Sylfaen"/>
          <w:sz w:val="20"/>
        </w:rPr>
        <w:t>ունի</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կանոնադրական</w:t>
      </w:r>
      <w:r w:rsidRPr="00AA608E">
        <w:rPr>
          <w:rFonts w:ascii="GHEA Grapalat" w:hAnsi="GHEA Grapalat" w:cs="Sylfaen"/>
          <w:sz w:val="20"/>
          <w:lang w:val="es-ES"/>
        </w:rPr>
        <w:t xml:space="preserve"> </w:t>
      </w:r>
      <w:r w:rsidRPr="00AA608E">
        <w:rPr>
          <w:rFonts w:ascii="GHEA Grapalat" w:hAnsi="GHEA Grapalat" w:cs="Sylfaen"/>
          <w:sz w:val="20"/>
        </w:rPr>
        <w:t>կապիտալում</w:t>
      </w:r>
      <w:r w:rsidRPr="00AA608E">
        <w:rPr>
          <w:rFonts w:ascii="GHEA Grapalat" w:hAnsi="GHEA Grapalat" w:cs="Sylfaen"/>
          <w:sz w:val="20"/>
          <w:lang w:val="es-ES"/>
        </w:rPr>
        <w:t xml:space="preserve"> </w:t>
      </w:r>
      <w:r w:rsidRPr="00AA608E">
        <w:rPr>
          <w:rFonts w:ascii="GHEA Grapalat" w:hAnsi="GHEA Grapalat" w:cs="Sylfaen"/>
          <w:sz w:val="20"/>
        </w:rPr>
        <w:t>քվեարկող</w:t>
      </w:r>
      <w:r w:rsidRPr="00AA608E">
        <w:rPr>
          <w:rFonts w:ascii="GHEA Grapalat" w:hAnsi="GHEA Grapalat" w:cs="Sylfaen"/>
          <w:sz w:val="20"/>
          <w:lang w:val="es-ES"/>
        </w:rPr>
        <w:t xml:space="preserve"> </w:t>
      </w:r>
      <w:r w:rsidRPr="00AA608E">
        <w:rPr>
          <w:rFonts w:ascii="GHEA Grapalat" w:hAnsi="GHEA Grapalat" w:cs="Sylfaen"/>
          <w:sz w:val="20"/>
        </w:rPr>
        <w:t>բաժնետոմսերի</w:t>
      </w:r>
      <w:r w:rsidRPr="00AA608E">
        <w:rPr>
          <w:rFonts w:ascii="GHEA Grapalat" w:hAnsi="GHEA Grapalat" w:cs="Sylfaen"/>
          <w:sz w:val="20"/>
          <w:lang w:val="es-ES"/>
        </w:rPr>
        <w:t xml:space="preserve"> (</w:t>
      </w:r>
      <w:r w:rsidRPr="00AA608E">
        <w:rPr>
          <w:rFonts w:ascii="GHEA Grapalat" w:hAnsi="GHEA Grapalat" w:cs="Sylfaen"/>
          <w:sz w:val="20"/>
        </w:rPr>
        <w:t>բաժնեմասերի</w:t>
      </w:r>
      <w:r w:rsidRPr="00AA608E">
        <w:rPr>
          <w:rFonts w:ascii="GHEA Grapalat" w:hAnsi="GHEA Grapalat" w:cs="Sylfaen"/>
          <w:sz w:val="20"/>
          <w:lang w:val="es-ES"/>
        </w:rPr>
        <w:t xml:space="preserve">, </w:t>
      </w:r>
      <w:r w:rsidRPr="00AA608E">
        <w:rPr>
          <w:rFonts w:ascii="GHEA Grapalat" w:hAnsi="GHEA Grapalat" w:cs="Sylfaen"/>
          <w:sz w:val="20"/>
        </w:rPr>
        <w:t>փայերի</w:t>
      </w:r>
      <w:r w:rsidRPr="00AA608E">
        <w:rPr>
          <w:rFonts w:ascii="GHEA Grapalat" w:hAnsi="GHEA Grapalat" w:cs="Sylfaen"/>
          <w:sz w:val="20"/>
          <w:lang w:val="es-ES"/>
        </w:rPr>
        <w:t xml:space="preserve">) </w:t>
      </w:r>
      <w:r w:rsidRPr="00AA608E">
        <w:rPr>
          <w:rFonts w:ascii="GHEA Grapalat" w:hAnsi="GHEA Grapalat" w:cs="Sylfaen"/>
          <w:sz w:val="20"/>
        </w:rPr>
        <w:t>ավել</w:t>
      </w:r>
      <w:r w:rsidRPr="00AA608E">
        <w:rPr>
          <w:rFonts w:ascii="GHEA Grapalat" w:hAnsi="GHEA Grapalat" w:cs="Sylfaen"/>
          <w:sz w:val="20"/>
          <w:lang w:val="es-ES"/>
        </w:rPr>
        <w:t xml:space="preserve"> </w:t>
      </w:r>
      <w:r w:rsidRPr="00AA608E">
        <w:rPr>
          <w:rFonts w:ascii="GHEA Grapalat" w:hAnsi="GHEA Grapalat" w:cs="Sylfaen"/>
          <w:sz w:val="20"/>
        </w:rPr>
        <w:t>քան</w:t>
      </w:r>
      <w:r w:rsidRPr="00AA608E">
        <w:rPr>
          <w:rFonts w:ascii="GHEA Grapalat" w:hAnsi="GHEA Grapalat" w:cs="Sylfaen"/>
          <w:sz w:val="20"/>
          <w:lang w:val="es-ES"/>
        </w:rPr>
        <w:t xml:space="preserve"> </w:t>
      </w:r>
      <w:r w:rsidRPr="00AA608E">
        <w:rPr>
          <w:rFonts w:ascii="GHEA Grapalat" w:hAnsi="GHEA Grapalat" w:cs="Sylfaen"/>
          <w:sz w:val="20"/>
        </w:rPr>
        <w:t>տաս</w:t>
      </w:r>
      <w:r w:rsidRPr="00AA608E">
        <w:rPr>
          <w:rFonts w:ascii="GHEA Grapalat" w:hAnsi="GHEA Grapalat" w:cs="Sylfaen"/>
          <w:sz w:val="20"/>
          <w:lang w:val="es-ES"/>
        </w:rPr>
        <w:t xml:space="preserve"> </w:t>
      </w:r>
      <w:r w:rsidRPr="00AA608E">
        <w:rPr>
          <w:rFonts w:ascii="GHEA Grapalat" w:hAnsi="GHEA Grapalat" w:cs="Sylfaen"/>
          <w:sz w:val="20"/>
        </w:rPr>
        <w:t>տոկոսը</w:t>
      </w:r>
      <w:r w:rsidRPr="00AA608E">
        <w:rPr>
          <w:rFonts w:ascii="GHEA Grapalat" w:hAnsi="GHEA Grapalat" w:cs="Sylfaen"/>
          <w:sz w:val="20"/>
          <w:lang w:val="es-ES"/>
        </w:rPr>
        <w:t xml:space="preserve">, </w:t>
      </w:r>
      <w:r w:rsidRPr="00AA608E">
        <w:rPr>
          <w:rFonts w:ascii="GHEA Grapalat" w:hAnsi="GHEA Grapalat" w:cs="Sylfaen"/>
          <w:sz w:val="20"/>
        </w:rPr>
        <w:t>ներառյալ</w:t>
      </w:r>
      <w:r w:rsidRPr="00AA608E">
        <w:rPr>
          <w:rFonts w:ascii="GHEA Grapalat" w:hAnsi="GHEA Grapalat" w:cs="Sylfaen"/>
          <w:sz w:val="20"/>
          <w:lang w:val="es-ES"/>
        </w:rPr>
        <w:t xml:space="preserve"> </w:t>
      </w:r>
      <w:r w:rsidRPr="00AA608E">
        <w:rPr>
          <w:rFonts w:ascii="GHEA Grapalat" w:hAnsi="GHEA Grapalat" w:cs="Sylfaen"/>
          <w:sz w:val="20"/>
        </w:rPr>
        <w:t>ըստ</w:t>
      </w:r>
      <w:r w:rsidRPr="00AA608E">
        <w:rPr>
          <w:rFonts w:ascii="GHEA Grapalat" w:hAnsi="GHEA Grapalat" w:cs="Sylfaen"/>
          <w:sz w:val="20"/>
          <w:lang w:val="es-ES"/>
        </w:rPr>
        <w:t xml:space="preserve"> </w:t>
      </w:r>
      <w:r w:rsidRPr="00AA608E">
        <w:rPr>
          <w:rFonts w:ascii="GHEA Grapalat" w:hAnsi="GHEA Grapalat" w:cs="Sylfaen"/>
          <w:sz w:val="20"/>
        </w:rPr>
        <w:t>ներկայացնողի</w:t>
      </w:r>
      <w:r w:rsidRPr="00AA608E">
        <w:rPr>
          <w:rFonts w:ascii="GHEA Grapalat" w:hAnsi="GHEA Grapalat" w:cs="Sylfaen"/>
          <w:sz w:val="20"/>
          <w:lang w:val="es-ES"/>
        </w:rPr>
        <w:t xml:space="preserve"> </w:t>
      </w:r>
      <w:r w:rsidRPr="00AA608E">
        <w:rPr>
          <w:rFonts w:ascii="GHEA Grapalat" w:hAnsi="GHEA Grapalat" w:cs="Sylfaen"/>
          <w:sz w:val="20"/>
        </w:rPr>
        <w:t>բաժնետոմսերը</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այն</w:t>
      </w:r>
      <w:r w:rsidRPr="00AA608E">
        <w:rPr>
          <w:rFonts w:ascii="GHEA Grapalat" w:hAnsi="GHEA Grapalat" w:cs="Sylfaen"/>
          <w:sz w:val="20"/>
          <w:lang w:val="es-ES"/>
        </w:rPr>
        <w:t xml:space="preserve"> </w:t>
      </w:r>
      <w:r w:rsidRPr="00AA608E">
        <w:rPr>
          <w:rFonts w:ascii="GHEA Grapalat" w:hAnsi="GHEA Grapalat" w:cs="Sylfaen"/>
          <w:sz w:val="20"/>
        </w:rPr>
        <w:t>անձի</w:t>
      </w:r>
      <w:r w:rsidRPr="00AA608E">
        <w:rPr>
          <w:rFonts w:ascii="GHEA Grapalat" w:hAnsi="GHEA Grapalat" w:cs="Sylfaen"/>
          <w:sz w:val="20"/>
          <w:lang w:val="es-ES"/>
        </w:rPr>
        <w:t xml:space="preserve"> (</w:t>
      </w:r>
      <w:r w:rsidRPr="00AA608E">
        <w:rPr>
          <w:rFonts w:ascii="GHEA Grapalat" w:hAnsi="GHEA Grapalat" w:cs="Sylfaen"/>
          <w:sz w:val="20"/>
        </w:rPr>
        <w:t>անձանց</w:t>
      </w:r>
      <w:r w:rsidRPr="00AA608E">
        <w:rPr>
          <w:rFonts w:ascii="GHEA Grapalat" w:hAnsi="GHEA Grapalat" w:cs="Sylfaen"/>
          <w:sz w:val="20"/>
          <w:lang w:val="es-ES"/>
        </w:rPr>
        <w:t xml:space="preserve">) </w:t>
      </w:r>
      <w:r w:rsidRPr="00AA608E">
        <w:rPr>
          <w:rFonts w:ascii="GHEA Grapalat" w:hAnsi="GHEA Grapalat" w:cs="Sylfaen"/>
          <w:sz w:val="20"/>
        </w:rPr>
        <w:t>տվյալները</w:t>
      </w:r>
      <w:r w:rsidRPr="00AA608E">
        <w:rPr>
          <w:rFonts w:ascii="GHEA Grapalat" w:hAnsi="GHEA Grapalat" w:cs="Sylfaen"/>
          <w:sz w:val="20"/>
          <w:lang w:val="es-ES"/>
        </w:rPr>
        <w:t xml:space="preserve">, </w:t>
      </w:r>
      <w:r w:rsidRPr="00AA608E">
        <w:rPr>
          <w:rFonts w:ascii="GHEA Grapalat" w:hAnsi="GHEA Grapalat" w:cs="Sylfaen"/>
          <w:sz w:val="20"/>
        </w:rPr>
        <w:t>ով</w:t>
      </w:r>
      <w:r w:rsidRPr="00AA608E">
        <w:rPr>
          <w:rFonts w:ascii="GHEA Grapalat" w:hAnsi="GHEA Grapalat" w:cs="Sylfaen"/>
          <w:sz w:val="20"/>
          <w:lang w:val="es-ES"/>
        </w:rPr>
        <w:t xml:space="preserve"> </w:t>
      </w:r>
      <w:r w:rsidRPr="00AA608E">
        <w:rPr>
          <w:rFonts w:ascii="GHEA Grapalat" w:hAnsi="GHEA Grapalat" w:cs="Sylfaen"/>
          <w:sz w:val="20"/>
        </w:rPr>
        <w:t>իրավունք</w:t>
      </w:r>
      <w:r w:rsidRPr="00AA608E">
        <w:rPr>
          <w:rFonts w:ascii="GHEA Grapalat" w:hAnsi="GHEA Grapalat" w:cs="Sylfaen"/>
          <w:sz w:val="20"/>
          <w:lang w:val="es-ES"/>
        </w:rPr>
        <w:t xml:space="preserve"> </w:t>
      </w:r>
      <w:r w:rsidRPr="00AA608E">
        <w:rPr>
          <w:rFonts w:ascii="GHEA Grapalat" w:hAnsi="GHEA Grapalat" w:cs="Sylfaen"/>
          <w:sz w:val="20"/>
        </w:rPr>
        <w:t>ունի</w:t>
      </w:r>
      <w:r w:rsidRPr="00AA608E">
        <w:rPr>
          <w:rFonts w:ascii="GHEA Grapalat" w:hAnsi="GHEA Grapalat" w:cs="Sylfaen"/>
          <w:sz w:val="20"/>
          <w:lang w:val="es-ES"/>
        </w:rPr>
        <w:t xml:space="preserve"> </w:t>
      </w:r>
      <w:r w:rsidRPr="00AA608E">
        <w:rPr>
          <w:rFonts w:ascii="GHEA Grapalat" w:hAnsi="GHEA Grapalat" w:cs="Sylfaen"/>
          <w:sz w:val="20"/>
        </w:rPr>
        <w:t>նշանակելու</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ազատելու</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գործադիր</w:t>
      </w:r>
      <w:r w:rsidRPr="00AA608E">
        <w:rPr>
          <w:rFonts w:ascii="GHEA Grapalat" w:hAnsi="GHEA Grapalat" w:cs="Sylfaen"/>
          <w:sz w:val="20"/>
          <w:lang w:val="es-ES"/>
        </w:rPr>
        <w:t xml:space="preserve"> </w:t>
      </w:r>
      <w:r w:rsidRPr="00AA608E">
        <w:rPr>
          <w:rFonts w:ascii="GHEA Grapalat" w:hAnsi="GHEA Grapalat" w:cs="Sylfaen"/>
          <w:sz w:val="20"/>
        </w:rPr>
        <w:t>մարմնի</w:t>
      </w:r>
      <w:r w:rsidRPr="00AA608E">
        <w:rPr>
          <w:rFonts w:ascii="GHEA Grapalat" w:hAnsi="GHEA Grapalat" w:cs="Sylfaen"/>
          <w:sz w:val="20"/>
          <w:lang w:val="es-ES"/>
        </w:rPr>
        <w:t xml:space="preserve"> </w:t>
      </w:r>
      <w:r w:rsidRPr="00AA608E">
        <w:rPr>
          <w:rFonts w:ascii="GHEA Grapalat" w:hAnsi="GHEA Grapalat" w:cs="Sylfaen"/>
          <w:sz w:val="20"/>
        </w:rPr>
        <w:t>անդամներին</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ստանում</w:t>
      </w:r>
      <w:r w:rsidRPr="00AA608E">
        <w:rPr>
          <w:rFonts w:ascii="GHEA Grapalat" w:hAnsi="GHEA Grapalat" w:cs="Sylfaen"/>
          <w:sz w:val="20"/>
          <w:lang w:val="es-ES"/>
        </w:rPr>
        <w:t xml:space="preserve"> </w:t>
      </w:r>
      <w:r w:rsidRPr="00AA608E">
        <w:rPr>
          <w:rFonts w:ascii="GHEA Grapalat" w:hAnsi="GHEA Grapalat" w:cs="Sylfaen"/>
          <w:sz w:val="20"/>
        </w:rPr>
        <w:t>է</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կողմից</w:t>
      </w:r>
      <w:r w:rsidRPr="00AA608E">
        <w:rPr>
          <w:rFonts w:ascii="GHEA Grapalat" w:hAnsi="GHEA Grapalat" w:cs="Sylfaen"/>
          <w:sz w:val="20"/>
          <w:lang w:val="es-ES"/>
        </w:rPr>
        <w:t xml:space="preserve"> </w:t>
      </w:r>
      <w:r w:rsidRPr="00AA608E">
        <w:rPr>
          <w:rFonts w:ascii="GHEA Grapalat" w:hAnsi="GHEA Grapalat" w:cs="Sylfaen"/>
          <w:sz w:val="20"/>
        </w:rPr>
        <w:t>իրականացվող</w:t>
      </w:r>
      <w:r w:rsidRPr="00AA608E">
        <w:rPr>
          <w:rFonts w:ascii="GHEA Grapalat" w:hAnsi="GHEA Grapalat" w:cs="Sylfaen"/>
          <w:sz w:val="20"/>
          <w:lang w:val="es-ES"/>
        </w:rPr>
        <w:t xml:space="preserve"> </w:t>
      </w:r>
      <w:r w:rsidRPr="00AA608E">
        <w:rPr>
          <w:rFonts w:ascii="GHEA Grapalat" w:hAnsi="GHEA Grapalat" w:cs="Sylfaen"/>
          <w:sz w:val="20"/>
        </w:rPr>
        <w:t>ձեռնարկատիրական</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այլ</w:t>
      </w:r>
      <w:r w:rsidRPr="00AA608E">
        <w:rPr>
          <w:rFonts w:ascii="GHEA Grapalat" w:hAnsi="GHEA Grapalat" w:cs="Sylfaen"/>
          <w:sz w:val="20"/>
          <w:lang w:val="es-ES"/>
        </w:rPr>
        <w:t xml:space="preserve"> </w:t>
      </w:r>
      <w:r w:rsidRPr="00AA608E">
        <w:rPr>
          <w:rFonts w:ascii="GHEA Grapalat" w:hAnsi="GHEA Grapalat" w:cs="Sylfaen"/>
          <w:sz w:val="20"/>
        </w:rPr>
        <w:t>գործունեության</w:t>
      </w:r>
      <w:r w:rsidRPr="00AA608E">
        <w:rPr>
          <w:rFonts w:ascii="GHEA Grapalat" w:hAnsi="GHEA Grapalat" w:cs="Sylfaen"/>
          <w:sz w:val="20"/>
          <w:lang w:val="es-ES"/>
        </w:rPr>
        <w:t xml:space="preserve"> </w:t>
      </w:r>
      <w:r w:rsidRPr="00AA608E">
        <w:rPr>
          <w:rFonts w:ascii="GHEA Grapalat" w:hAnsi="GHEA Grapalat" w:cs="Sylfaen"/>
          <w:sz w:val="20"/>
        </w:rPr>
        <w:t>արդյունքում</w:t>
      </w:r>
      <w:r w:rsidRPr="00AA608E">
        <w:rPr>
          <w:rFonts w:ascii="GHEA Grapalat" w:hAnsi="GHEA Grapalat" w:cs="Sylfaen"/>
          <w:sz w:val="20"/>
          <w:lang w:val="es-ES"/>
        </w:rPr>
        <w:t xml:space="preserve"> </w:t>
      </w:r>
      <w:r w:rsidRPr="00AA608E">
        <w:rPr>
          <w:rFonts w:ascii="GHEA Grapalat" w:hAnsi="GHEA Grapalat" w:cs="Sylfaen"/>
          <w:sz w:val="20"/>
        </w:rPr>
        <w:t>ստացված</w:t>
      </w:r>
      <w:r w:rsidRPr="00AA608E">
        <w:rPr>
          <w:rFonts w:ascii="GHEA Grapalat" w:hAnsi="GHEA Grapalat" w:cs="Sylfaen"/>
          <w:sz w:val="20"/>
          <w:lang w:val="es-ES"/>
        </w:rPr>
        <w:t xml:space="preserve"> </w:t>
      </w:r>
      <w:r w:rsidRPr="00AA608E">
        <w:rPr>
          <w:rFonts w:ascii="GHEA Grapalat" w:hAnsi="GHEA Grapalat" w:cs="Sylfaen"/>
          <w:sz w:val="20"/>
        </w:rPr>
        <w:t>շահույթի</w:t>
      </w:r>
      <w:r w:rsidRPr="00AA608E">
        <w:rPr>
          <w:rFonts w:ascii="GHEA Grapalat" w:hAnsi="GHEA Grapalat" w:cs="Sylfaen"/>
          <w:sz w:val="20"/>
          <w:lang w:val="es-ES"/>
        </w:rPr>
        <w:t xml:space="preserve"> </w:t>
      </w:r>
      <w:r w:rsidRPr="00AA608E">
        <w:rPr>
          <w:rFonts w:ascii="GHEA Grapalat" w:hAnsi="GHEA Grapalat" w:cs="Sylfaen"/>
          <w:sz w:val="20"/>
        </w:rPr>
        <w:t>տասնհինգ</w:t>
      </w:r>
      <w:r w:rsidRPr="00AA608E">
        <w:rPr>
          <w:rFonts w:ascii="GHEA Grapalat" w:hAnsi="GHEA Grapalat" w:cs="Sylfaen"/>
          <w:sz w:val="20"/>
          <w:lang w:val="es-ES"/>
        </w:rPr>
        <w:t xml:space="preserve"> </w:t>
      </w:r>
      <w:r w:rsidRPr="00AA608E">
        <w:rPr>
          <w:rFonts w:ascii="GHEA Grapalat" w:hAnsi="GHEA Grapalat" w:cs="Sylfaen"/>
          <w:sz w:val="20"/>
        </w:rPr>
        <w:t>տոկոսից</w:t>
      </w:r>
      <w:r w:rsidRPr="00AA608E">
        <w:rPr>
          <w:rFonts w:ascii="GHEA Grapalat" w:hAnsi="GHEA Grapalat" w:cs="Sylfaen"/>
          <w:sz w:val="20"/>
          <w:lang w:val="es-ES"/>
        </w:rPr>
        <w:t xml:space="preserve"> </w:t>
      </w:r>
      <w:r w:rsidRPr="00AA608E">
        <w:rPr>
          <w:rFonts w:ascii="GHEA Grapalat" w:hAnsi="GHEA Grapalat" w:cs="Sylfaen"/>
          <w:sz w:val="20"/>
        </w:rPr>
        <w:t>ավելին</w:t>
      </w:r>
      <w:r w:rsidRPr="00AA608E">
        <w:rPr>
          <w:rFonts w:ascii="GHEA Grapalat" w:hAnsi="GHEA Grapalat" w:cs="Sylfaen"/>
          <w:sz w:val="20"/>
          <w:lang w:val="es-ES"/>
        </w:rPr>
        <w:t xml:space="preserve"> (</w:t>
      </w:r>
      <w:r w:rsidRPr="00AA608E">
        <w:rPr>
          <w:rFonts w:ascii="GHEA Grapalat" w:hAnsi="GHEA Grapalat" w:cs="Sylfaen"/>
          <w:sz w:val="20"/>
        </w:rPr>
        <w:t>իրական</w:t>
      </w:r>
      <w:r w:rsidRPr="00AA608E">
        <w:rPr>
          <w:rFonts w:ascii="GHEA Grapalat" w:hAnsi="GHEA Grapalat" w:cs="Sylfaen"/>
          <w:sz w:val="20"/>
          <w:lang w:val="es-ES"/>
        </w:rPr>
        <w:t xml:space="preserve"> </w:t>
      </w:r>
      <w:r w:rsidRPr="00AA608E">
        <w:rPr>
          <w:rFonts w:ascii="GHEA Grapalat" w:hAnsi="GHEA Grapalat" w:cs="Sylfaen"/>
          <w:sz w:val="20"/>
        </w:rPr>
        <w:t>շահառուներ</w:t>
      </w:r>
      <w:r w:rsidRPr="00AA608E">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E0B31" w:rsidRPr="00AD2978"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Անունը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Ազգանունը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Հայրանունը</w:t>
            </w: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ՀՀ</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քաղաքացիների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նույնականացման</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քարտի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կամ</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անձնագրի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կամ</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ՀՀ</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օրենսդրությամբ</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նախատեսված</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հաստատող</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փաստաթղթի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տեսակը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և</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համարը</w:t>
            </w:r>
            <w:r w:rsidRPr="00AA608E">
              <w:rPr>
                <w:rFonts w:ascii="GHEA Grapalat" w:hAnsi="GHEA Grapalat"/>
                <w:sz w:val="28"/>
                <w:vertAlign w:val="superscript"/>
                <w:lang w:val="es-ES"/>
              </w:rPr>
              <w:t xml:space="preserve"> </w:t>
            </w:r>
          </w:p>
        </w:tc>
        <w:tc>
          <w:tcPr>
            <w:tcW w:w="3370" w:type="dxa"/>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Օտարերկրյա</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քաղաքացիների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համապատասխան</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երկրի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օրենսդրությամբ</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նախատեսված</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հաստատող</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փաստաթղթի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տեսակը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և</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համարը</w:t>
            </w:r>
            <w:r w:rsidRPr="00AA608E">
              <w:rPr>
                <w:rFonts w:ascii="GHEA Grapalat" w:hAnsi="GHEA Grapalat"/>
                <w:sz w:val="28"/>
                <w:vertAlign w:val="superscript"/>
                <w:lang w:val="es-ES"/>
              </w:rPr>
              <w:t xml:space="preserve"> </w:t>
            </w:r>
          </w:p>
        </w:tc>
      </w:tr>
      <w:tr w:rsidR="008E0B31" w:rsidRPr="00AD2978" w:rsidTr="00D909B5">
        <w:trPr>
          <w:jc w:val="center"/>
        </w:trPr>
        <w:tc>
          <w:tcPr>
            <w:tcW w:w="2570" w:type="dxa"/>
            <w:vAlign w:val="center"/>
          </w:tcPr>
          <w:p w:rsidR="008E0B31" w:rsidRPr="00AA608E" w:rsidRDefault="008E0B31" w:rsidP="00D909B5">
            <w:pPr>
              <w:pStyle w:val="31"/>
              <w:spacing w:line="240" w:lineRule="auto"/>
              <w:ind w:firstLine="0"/>
              <w:jc w:val="center"/>
              <w:rPr>
                <w:rFonts w:ascii="Sylfaen" w:hAnsi="Sylfaen"/>
                <w:sz w:val="26"/>
                <w:vertAlign w:val="superscript"/>
                <w:lang w:val="hy-AM"/>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r w:rsidR="008E0B31" w:rsidRPr="00AD2978"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r w:rsidR="008E0B31" w:rsidRPr="00AD2978"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bl>
    <w:p w:rsidR="008E0B31" w:rsidRPr="00AA608E" w:rsidRDefault="008E0B31" w:rsidP="008E0B31">
      <w:pPr>
        <w:jc w:val="right"/>
        <w:rPr>
          <w:rFonts w:ascii="GHEA Grapalat" w:hAnsi="GHEA Grapalat"/>
          <w:sz w:val="10"/>
          <w:szCs w:val="10"/>
          <w:lang w:val="es-ES"/>
        </w:rPr>
      </w:pPr>
    </w:p>
    <w:p w:rsidR="008E0B31" w:rsidRPr="00AA608E" w:rsidRDefault="008E0B31" w:rsidP="008E0B31">
      <w:pPr>
        <w:ind w:firstLine="708"/>
        <w:jc w:val="both"/>
        <w:rPr>
          <w:rFonts w:ascii="GHEA Grapalat" w:hAnsi="GHEA Grapalat"/>
          <w:sz w:val="20"/>
          <w:lang w:val="es-ES"/>
        </w:rPr>
      </w:pPr>
      <w:r w:rsidRPr="00AA608E">
        <w:rPr>
          <w:rFonts w:ascii="GHEA Grapalat" w:hAnsi="GHEA Grapalat"/>
          <w:sz w:val="20"/>
          <w:lang w:val="es-ES"/>
        </w:rPr>
        <w:t xml:space="preserve">Կից ներկայացվում է </w:t>
      </w:r>
      <w:r w:rsidR="009306F9">
        <w:rPr>
          <w:rFonts w:ascii="GHEA Grapalat" w:hAnsi="GHEA Grapalat"/>
          <w:sz w:val="20"/>
          <w:u w:val="single"/>
          <w:lang w:val="es-ES"/>
        </w:rPr>
        <w:tab/>
      </w:r>
      <w:r w:rsidR="009306F9">
        <w:rPr>
          <w:rFonts w:ascii="GHEA Grapalat" w:hAnsi="GHEA Grapalat"/>
          <w:sz w:val="20"/>
          <w:u w:val="single"/>
          <w:lang w:val="es-ES"/>
        </w:rPr>
        <w:tab/>
      </w:r>
      <w:r w:rsidR="009306F9">
        <w:rPr>
          <w:rFonts w:ascii="GHEA Grapalat" w:hAnsi="GHEA Grapalat"/>
          <w:sz w:val="20"/>
          <w:u w:val="single"/>
          <w:lang w:val="es-ES"/>
        </w:rPr>
        <w:tab/>
      </w:r>
      <w:r w:rsidR="009306F9">
        <w:rPr>
          <w:rFonts w:ascii="GHEA Grapalat" w:hAnsi="GHEA Grapalat"/>
          <w:sz w:val="20"/>
          <w:u w:val="single"/>
          <w:lang w:val="es-ES"/>
        </w:rPr>
        <w:tab/>
      </w:r>
      <w:r w:rsidRPr="00AA608E">
        <w:rPr>
          <w:rFonts w:ascii="GHEA Grapalat" w:hAnsi="GHEA Grapalat"/>
          <w:sz w:val="20"/>
          <w:lang w:val="es-ES"/>
        </w:rPr>
        <w:t xml:space="preserve"> կողմից առաջարկվող </w:t>
      </w:r>
    </w:p>
    <w:p w:rsidR="008E0B31" w:rsidRPr="00AA608E" w:rsidRDefault="008E0B31" w:rsidP="008E0B31">
      <w:pPr>
        <w:jc w:val="both"/>
        <w:rPr>
          <w:rFonts w:ascii="GHEA Grapalat" w:hAnsi="GHEA Grapalat"/>
          <w:sz w:val="22"/>
          <w:szCs w:val="22"/>
          <w:lang w:val="es-ES"/>
        </w:rPr>
      </w:pP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sz w:val="20"/>
          <w:lang w:val="es-ES"/>
        </w:rPr>
      </w:pPr>
      <w:r w:rsidRPr="00AA608E">
        <w:rPr>
          <w:rFonts w:ascii="GHEA Grapalat" w:hAnsi="GHEA Grapalat"/>
          <w:sz w:val="20"/>
          <w:lang w:val="es-ES"/>
        </w:rPr>
        <w:t xml:space="preserve">ապրանքի ամբողջական նկարագիրը՝ համաձայն հավելված 1.1-ի: </w:t>
      </w:r>
    </w:p>
    <w:p w:rsidR="008E0B31" w:rsidRPr="00AA608E" w:rsidRDefault="008E0B31" w:rsidP="008E0B31">
      <w:pPr>
        <w:ind w:firstLine="708"/>
        <w:jc w:val="both"/>
        <w:rPr>
          <w:rFonts w:ascii="GHEA Grapalat" w:hAnsi="GHEA Grapalat"/>
          <w:sz w:val="20"/>
          <w:lang w:val="es-ES"/>
        </w:rPr>
      </w:pPr>
    </w:p>
    <w:p w:rsidR="008E0B31" w:rsidRPr="00AA608E" w:rsidRDefault="008E0B31" w:rsidP="008E0B31">
      <w:pPr>
        <w:ind w:firstLine="708"/>
        <w:jc w:val="both"/>
        <w:rPr>
          <w:rFonts w:ascii="GHEA Grapalat" w:hAnsi="GHEA Grapalat"/>
          <w:sz w:val="20"/>
          <w:lang w:val="es-ES"/>
        </w:rPr>
      </w:pPr>
    </w:p>
    <w:p w:rsidR="008E0B31" w:rsidRPr="00AA608E" w:rsidRDefault="008E0B31" w:rsidP="008E0B31">
      <w:pPr>
        <w:jc w:val="both"/>
        <w:rPr>
          <w:rFonts w:ascii="GHEA Grapalat" w:hAnsi="GHEA Grapalat"/>
          <w:sz w:val="20"/>
          <w:lang w:val="es-ES"/>
        </w:rPr>
      </w:pPr>
    </w:p>
    <w:p w:rsidR="008E0B31" w:rsidRPr="00AA608E" w:rsidRDefault="008E0B31" w:rsidP="008E0B31">
      <w:pPr>
        <w:jc w:val="both"/>
        <w:rPr>
          <w:rFonts w:ascii="GHEA Grapalat" w:hAnsi="GHEA Grapalat"/>
          <w:sz w:val="20"/>
          <w:lang w:val="es-ES"/>
        </w:rPr>
      </w:pPr>
    </w:p>
    <w:p w:rsidR="008E0B31" w:rsidRPr="00AA608E" w:rsidRDefault="008E0B31" w:rsidP="008E0B31">
      <w:pPr>
        <w:jc w:val="both"/>
        <w:rPr>
          <w:rFonts w:ascii="GHEA Grapalat" w:hAnsi="GHEA Grapalat" w:cs="Arial"/>
          <w:sz w:val="20"/>
          <w:vertAlign w:val="superscript"/>
          <w:lang w:val="es-ES"/>
        </w:rPr>
      </w:pPr>
      <w:r w:rsidRPr="00AA608E">
        <w:rPr>
          <w:rFonts w:ascii="GHEA Grapalat" w:hAnsi="GHEA Grapalat"/>
          <w:sz w:val="20"/>
          <w:lang w:val="es-ES"/>
        </w:rPr>
        <w:t xml:space="preserve">   </w:t>
      </w:r>
      <w:r w:rsidRPr="00AA608E">
        <w:rPr>
          <w:rFonts w:ascii="GHEA Grapalat" w:hAnsi="GHEA Grapalat"/>
          <w:sz w:val="20"/>
          <w:lang w:val="hy-AM"/>
        </w:rPr>
        <w:t xml:space="preserve">___________________________________________________ </w:t>
      </w:r>
      <w:r w:rsidRPr="00AA608E">
        <w:rPr>
          <w:rFonts w:ascii="GHEA Grapalat" w:hAnsi="GHEA Grapalat"/>
          <w:sz w:val="20"/>
          <w:lang w:val="hy-AM"/>
        </w:rPr>
        <w:tab/>
        <w:t xml:space="preserve">                _____________</w:t>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hy-AM"/>
        </w:rPr>
        <w:t xml:space="preserve"> </w:t>
      </w:r>
      <w:r w:rsidRPr="00AA608E">
        <w:rPr>
          <w:rFonts w:ascii="GHEA Grapalat" w:hAnsi="GHEA Grapalat" w:cs="Sylfaen"/>
          <w:sz w:val="20"/>
          <w:vertAlign w:val="superscript"/>
          <w:lang w:val="hy-AM"/>
        </w:rPr>
        <w:t>Մասնակցի</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lang w:val="hy-AM"/>
        </w:rPr>
        <w:t>անվանումը</w:t>
      </w:r>
      <w:r w:rsidRPr="00AA608E">
        <w:rPr>
          <w:rFonts w:ascii="GHEA Grapalat" w:hAnsi="GHEA Grapalat" w:cs="Arial"/>
          <w:sz w:val="20"/>
          <w:vertAlign w:val="superscript"/>
          <w:lang w:val="hy-AM"/>
        </w:rPr>
        <w:t xml:space="preserve"> </w:t>
      </w:r>
      <w:r w:rsidRPr="00AA608E">
        <w:rPr>
          <w:rFonts w:ascii="GHEA Grapalat" w:hAnsi="GHEA Grapalat"/>
          <w:sz w:val="20"/>
          <w:vertAlign w:val="superscript"/>
          <w:lang w:val="hy-AM"/>
        </w:rPr>
        <w:t xml:space="preserve"> (</w:t>
      </w:r>
      <w:r w:rsidRPr="00AA608E">
        <w:rPr>
          <w:rFonts w:ascii="GHEA Grapalat" w:hAnsi="GHEA Grapalat" w:cs="Sylfaen"/>
          <w:sz w:val="20"/>
          <w:vertAlign w:val="superscript"/>
          <w:lang w:val="hy-AM"/>
        </w:rPr>
        <w:t>ղեկավարի</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lang w:val="hy-AM"/>
        </w:rPr>
        <w:t>պաշտոնը</w:t>
      </w:r>
      <w:r w:rsidRPr="00AA608E">
        <w:rPr>
          <w:rFonts w:ascii="GHEA Grapalat" w:hAnsi="GHEA Grapalat" w:cs="Arial"/>
          <w:sz w:val="20"/>
          <w:vertAlign w:val="superscript"/>
          <w:lang w:val="hy-AM"/>
        </w:rPr>
        <w:t xml:space="preserve">, </w:t>
      </w:r>
      <w:r w:rsidRPr="00AA608E">
        <w:rPr>
          <w:rFonts w:ascii="GHEA Grapalat" w:hAnsi="GHEA Grapalat" w:cs="Arial"/>
          <w:sz w:val="20"/>
          <w:vertAlign w:val="superscript"/>
        </w:rPr>
        <w:t>ա</w:t>
      </w:r>
      <w:r w:rsidRPr="00AA608E">
        <w:rPr>
          <w:rFonts w:ascii="GHEA Grapalat" w:hAnsi="GHEA Grapalat" w:cs="Sylfaen"/>
          <w:sz w:val="20"/>
          <w:vertAlign w:val="superscript"/>
          <w:lang w:val="hy-AM"/>
        </w:rPr>
        <w:t>նուն</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rPr>
        <w:t>ա</w:t>
      </w:r>
      <w:r w:rsidRPr="00AA608E">
        <w:rPr>
          <w:rFonts w:ascii="GHEA Grapalat" w:hAnsi="GHEA Grapalat" w:cs="Sylfaen"/>
          <w:sz w:val="20"/>
          <w:vertAlign w:val="superscript"/>
          <w:lang w:val="hy-AM"/>
        </w:rPr>
        <w:t>զգանունը</w:t>
      </w:r>
      <w:r w:rsidRPr="00AA608E">
        <w:rPr>
          <w:rFonts w:ascii="GHEA Grapalat" w:hAnsi="GHEA Grapalat" w:cs="Arial"/>
          <w:sz w:val="20"/>
          <w:vertAlign w:val="superscript"/>
          <w:lang w:val="hy-AM"/>
        </w:rPr>
        <w:t xml:space="preserve">)                                             </w:t>
      </w:r>
      <w:r w:rsidRPr="00AA608E">
        <w:rPr>
          <w:rFonts w:ascii="GHEA Grapalat" w:hAnsi="GHEA Grapalat" w:cs="Arial"/>
          <w:sz w:val="20"/>
          <w:vertAlign w:val="superscript"/>
          <w:lang w:val="es-ES"/>
        </w:rPr>
        <w:t xml:space="preserve">               </w:t>
      </w:r>
      <w:r w:rsidRPr="00AA608E">
        <w:rPr>
          <w:rFonts w:ascii="GHEA Grapalat" w:hAnsi="GHEA Grapalat" w:cs="Sylfaen"/>
          <w:sz w:val="20"/>
          <w:vertAlign w:val="superscript"/>
          <w:lang w:val="hy-AM"/>
        </w:rPr>
        <w:t>ստորագրությունը</w:t>
      </w:r>
      <w:r w:rsidRPr="00AA608E">
        <w:rPr>
          <w:rFonts w:ascii="GHEA Grapalat" w:hAnsi="GHEA Grapalat" w:cs="Arial"/>
          <w:sz w:val="20"/>
          <w:vertAlign w:val="superscript"/>
          <w:lang w:val="hy-AM"/>
        </w:rPr>
        <w:t>)</w:t>
      </w:r>
    </w:p>
    <w:p w:rsidR="008E0B31" w:rsidRPr="00AA608E" w:rsidRDefault="008E0B31" w:rsidP="008E0B31">
      <w:pPr>
        <w:jc w:val="both"/>
        <w:rPr>
          <w:rFonts w:ascii="GHEA Grapalat" w:hAnsi="GHEA Grapalat" w:cs="Arial"/>
          <w:sz w:val="20"/>
          <w:vertAlign w:val="superscript"/>
          <w:lang w:val="es-ES"/>
        </w:rPr>
      </w:pPr>
    </w:p>
    <w:p w:rsidR="008E0B31" w:rsidRPr="00AA608E" w:rsidRDefault="008E0B31" w:rsidP="008E0B31">
      <w:pPr>
        <w:jc w:val="both"/>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jc w:val="right"/>
        <w:rPr>
          <w:rFonts w:ascii="GHEA Grapalat" w:hAnsi="GHEA Grapalat" w:cs="Arial"/>
          <w:sz w:val="20"/>
          <w:lang w:val="hy-AM"/>
        </w:rPr>
      </w:pPr>
      <w:r w:rsidRPr="00AA608E">
        <w:rPr>
          <w:rFonts w:ascii="GHEA Grapalat" w:hAnsi="GHEA Grapalat" w:cs="Sylfaen"/>
          <w:sz w:val="20"/>
          <w:lang w:val="hy-AM"/>
        </w:rPr>
        <w:t>Կ</w:t>
      </w:r>
      <w:r w:rsidRPr="00AA608E">
        <w:rPr>
          <w:rFonts w:ascii="GHEA Grapalat" w:hAnsi="GHEA Grapalat" w:cs="Arial"/>
          <w:sz w:val="20"/>
          <w:lang w:val="hy-AM"/>
        </w:rPr>
        <w:t xml:space="preserve">. </w:t>
      </w:r>
      <w:r w:rsidRPr="00AA608E">
        <w:rPr>
          <w:rFonts w:ascii="GHEA Grapalat" w:hAnsi="GHEA Grapalat" w:cs="Sylfaen"/>
          <w:sz w:val="20"/>
          <w:lang w:val="hy-AM"/>
        </w:rPr>
        <w:t>Տ</w:t>
      </w:r>
      <w:r w:rsidRPr="00AA608E">
        <w:rPr>
          <w:rFonts w:ascii="GHEA Grapalat" w:hAnsi="GHEA Grapalat" w:cs="Arial"/>
          <w:sz w:val="20"/>
          <w:lang w:val="hy-AM"/>
        </w:rPr>
        <w:t>.</w:t>
      </w:r>
      <w:r w:rsidRPr="00AA608E">
        <w:rPr>
          <w:rStyle w:val="af6"/>
          <w:rFonts w:ascii="GHEA Grapalat" w:hAnsi="GHEA Grapalat" w:cs="Arial"/>
          <w:color w:val="FFFFFF"/>
          <w:sz w:val="20"/>
          <w:lang w:val="hy-AM"/>
        </w:rPr>
        <w:footnoteReference w:id="7"/>
      </w:r>
      <w:r w:rsidRPr="00AA608E">
        <w:rPr>
          <w:rFonts w:ascii="GHEA Grapalat" w:hAnsi="GHEA Grapalat" w:cs="Arial"/>
          <w:sz w:val="20"/>
          <w:lang w:val="hy-AM"/>
        </w:rPr>
        <w:tab/>
      </w:r>
      <w:r w:rsidRPr="00AA608E">
        <w:rPr>
          <w:rFonts w:ascii="GHEA Grapalat" w:hAnsi="GHEA Grapalat" w:cs="Arial"/>
          <w:sz w:val="20"/>
          <w:lang w:val="hy-AM"/>
        </w:rPr>
        <w:tab/>
        <w:t xml:space="preserve"> </w:t>
      </w:r>
    </w:p>
    <w:p w:rsidR="008E0B31" w:rsidRPr="00AA608E" w:rsidRDefault="008E0B31" w:rsidP="008E0B31">
      <w:pPr>
        <w:pStyle w:val="31"/>
        <w:spacing w:line="240" w:lineRule="auto"/>
        <w:jc w:val="right"/>
        <w:rPr>
          <w:rFonts w:ascii="GHEA Grapalat" w:hAnsi="GHEA Grapalat"/>
          <w:b/>
          <w:lang w:val="hy-AM"/>
        </w:rPr>
      </w:pPr>
    </w:p>
    <w:p w:rsidR="008E0B31" w:rsidRPr="00AA608E" w:rsidRDefault="008E0B31" w:rsidP="008E0B31">
      <w:pPr>
        <w:pStyle w:val="31"/>
        <w:spacing w:line="240" w:lineRule="auto"/>
        <w:jc w:val="right"/>
        <w:rPr>
          <w:rFonts w:ascii="GHEA Grapalat" w:hAnsi="GHEA Grapalat"/>
          <w:b/>
          <w:lang w:val="hy-AM"/>
        </w:rPr>
      </w:pP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br w:type="page"/>
      </w:r>
      <w:r w:rsidRPr="00AA608E">
        <w:rPr>
          <w:rFonts w:ascii="GHEA Grapalat" w:hAnsi="GHEA Grapalat" w:cs="Sylfaen"/>
          <w:b/>
          <w:lang w:val="hy-AM"/>
        </w:rPr>
        <w:lastRenderedPageBreak/>
        <w:t xml:space="preserve"> </w:t>
      </w:r>
    </w:p>
    <w:p w:rsidR="008E0B31" w:rsidRPr="00AA608E" w:rsidRDefault="008E0B31" w:rsidP="008E0B31">
      <w:pPr>
        <w:pStyle w:val="3"/>
        <w:spacing w:line="240" w:lineRule="auto"/>
        <w:ind w:firstLine="567"/>
        <w:jc w:val="right"/>
        <w:rPr>
          <w:rFonts w:ascii="GHEA Grapalat" w:hAnsi="GHEA Grapalat" w:cs="Arial"/>
          <w:b/>
          <w:i w:val="0"/>
          <w:lang w:val="hy-AM"/>
        </w:rPr>
      </w:pPr>
      <w:r w:rsidRPr="00AA608E">
        <w:rPr>
          <w:rFonts w:ascii="GHEA Grapalat" w:hAnsi="GHEA Grapalat" w:cs="Sylfaen"/>
          <w:b/>
          <w:i w:val="0"/>
          <w:lang w:val="hy-AM"/>
        </w:rPr>
        <w:t>Հավելված</w:t>
      </w:r>
      <w:r w:rsidRPr="00AA608E">
        <w:rPr>
          <w:rFonts w:ascii="GHEA Grapalat" w:hAnsi="GHEA Grapalat" w:cs="Arial"/>
          <w:b/>
          <w:i w:val="0"/>
          <w:lang w:val="hy-AM"/>
        </w:rPr>
        <w:t xml:space="preserve"> 1.1</w:t>
      </w:r>
    </w:p>
    <w:p w:rsidR="008E0B31" w:rsidRPr="00AA608E" w:rsidRDefault="00020DA7" w:rsidP="008E0B31">
      <w:pPr>
        <w:pStyle w:val="31"/>
        <w:spacing w:line="240" w:lineRule="auto"/>
        <w:jc w:val="right"/>
        <w:rPr>
          <w:rFonts w:ascii="GHEA Grapalat" w:hAnsi="GHEA Grapalat" w:cs="Arial"/>
          <w:b/>
          <w:lang w:val="hy-AM"/>
        </w:rPr>
      </w:pPr>
      <w:r w:rsidRPr="00020DA7">
        <w:rPr>
          <w:rFonts w:ascii="GHEA Grapalat" w:hAnsi="GHEA Grapalat"/>
          <w:b/>
          <w:lang w:val="af-ZA"/>
        </w:rPr>
        <w:t>ԱՄ</w:t>
      </w:r>
      <w:r w:rsidR="005C08E9" w:rsidRPr="00FD6097">
        <w:rPr>
          <w:rFonts w:ascii="GHEA Grapalat" w:hAnsi="GHEA Grapalat"/>
          <w:b/>
          <w:lang w:val="hy-AM"/>
        </w:rPr>
        <w:t>Ա</w:t>
      </w:r>
      <w:r w:rsidR="0012456D" w:rsidRPr="00D2015B">
        <w:rPr>
          <w:rFonts w:ascii="GHEA Grapalat" w:hAnsi="GHEA Grapalat"/>
          <w:b/>
          <w:lang w:val="hy-AM"/>
        </w:rPr>
        <w:t>Ր</w:t>
      </w:r>
      <w:r w:rsidRPr="00020DA7">
        <w:rPr>
          <w:rFonts w:ascii="GHEA Grapalat" w:hAnsi="GHEA Grapalat"/>
          <w:b/>
          <w:lang w:val="af-ZA"/>
        </w:rPr>
        <w:t>ՀՄ-ԳՀԱՊՁԲ-20/01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ind w:left="-66"/>
        <w:jc w:val="center"/>
        <w:rPr>
          <w:rFonts w:ascii="GHEA Grapalat" w:hAnsi="GHEA Grapalat"/>
          <w:b/>
          <w:lang w:val="hy-AM"/>
        </w:rPr>
      </w:pPr>
    </w:p>
    <w:p w:rsidR="008E0B31" w:rsidRPr="00AA608E" w:rsidRDefault="008E0B31" w:rsidP="008E0B31">
      <w:pPr>
        <w:pStyle w:val="3"/>
        <w:spacing w:line="240" w:lineRule="auto"/>
        <w:ind w:firstLine="567"/>
        <w:jc w:val="left"/>
        <w:rPr>
          <w:rFonts w:ascii="GHEA Grapalat" w:hAnsi="GHEA Grapalat"/>
          <w:b/>
          <w:lang w:val="hy-AM"/>
        </w:rPr>
      </w:pPr>
    </w:p>
    <w:p w:rsidR="008E0B31" w:rsidRPr="00AA608E" w:rsidRDefault="008E0B31" w:rsidP="008E0B31">
      <w:pPr>
        <w:pStyle w:val="3"/>
        <w:spacing w:line="240" w:lineRule="auto"/>
        <w:ind w:firstLine="567"/>
        <w:rPr>
          <w:rFonts w:ascii="GHEA Grapalat" w:hAnsi="GHEA Grapalat"/>
          <w:b/>
          <w:i w:val="0"/>
          <w:lang w:val="hy-AM"/>
        </w:rPr>
      </w:pPr>
      <w:r w:rsidRPr="00AA608E">
        <w:rPr>
          <w:rFonts w:ascii="GHEA Grapalat" w:hAnsi="GHEA Grapalat"/>
          <w:b/>
          <w:i w:val="0"/>
          <w:lang w:val="hy-AM"/>
        </w:rPr>
        <w:t>ՆԿԱՐԱԳԻՐ</w:t>
      </w:r>
    </w:p>
    <w:p w:rsidR="008E0B31" w:rsidRPr="00AA608E" w:rsidRDefault="008E0B31" w:rsidP="008E0B31">
      <w:pPr>
        <w:pStyle w:val="3"/>
        <w:spacing w:line="240" w:lineRule="auto"/>
        <w:ind w:firstLine="567"/>
        <w:rPr>
          <w:rFonts w:ascii="GHEA Grapalat" w:hAnsi="GHEA Grapalat"/>
          <w:b/>
          <w:i w:val="0"/>
          <w:lang w:val="hy-AM"/>
        </w:rPr>
      </w:pPr>
      <w:r w:rsidRPr="00AA608E">
        <w:rPr>
          <w:rFonts w:ascii="GHEA Grapalat" w:hAnsi="GHEA Grapalat"/>
          <w:b/>
          <w:i w:val="0"/>
          <w:lang w:val="hy-AM"/>
        </w:rPr>
        <w:t xml:space="preserve">առաջարկվող ապրանքի ամբողջական </w:t>
      </w:r>
    </w:p>
    <w:p w:rsidR="008E0B31" w:rsidRPr="00AA608E" w:rsidRDefault="008E0B31" w:rsidP="008E0B31">
      <w:pPr>
        <w:pStyle w:val="3"/>
        <w:spacing w:line="240" w:lineRule="auto"/>
        <w:ind w:firstLine="567"/>
        <w:rPr>
          <w:rFonts w:ascii="GHEA Grapalat" w:hAnsi="GHEA Grapalat" w:cs="Arial"/>
          <w:lang w:val="es-ES"/>
        </w:rPr>
      </w:pPr>
    </w:p>
    <w:p w:rsidR="008E0B31" w:rsidRPr="00AA608E" w:rsidRDefault="00CF699F" w:rsidP="008E0B31">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sidR="008E0B31" w:rsidRPr="00AA608E">
        <w:rPr>
          <w:rFonts w:ascii="GHEA Grapalat" w:hAnsi="GHEA Grapalat" w:cs="Arial"/>
          <w:sz w:val="20"/>
          <w:szCs w:val="20"/>
          <w:lang w:val="es-ES"/>
        </w:rPr>
        <w:t xml:space="preserve">-ն </w:t>
      </w:r>
      <w:r w:rsidR="00020DA7">
        <w:rPr>
          <w:rFonts w:ascii="GHEA Grapalat" w:hAnsi="GHEA Grapalat" w:cs="Arial"/>
          <w:sz w:val="20"/>
          <w:szCs w:val="20"/>
          <w:lang w:val="es-ES"/>
        </w:rPr>
        <w:t xml:space="preserve">  </w:t>
      </w:r>
      <w:r w:rsidR="00020DA7" w:rsidRPr="00020DA7">
        <w:rPr>
          <w:rFonts w:ascii="GHEA Grapalat" w:hAnsi="GHEA Grapalat"/>
          <w:b/>
          <w:sz w:val="20"/>
          <w:szCs w:val="20"/>
          <w:lang w:val="af-ZA"/>
        </w:rPr>
        <w:t>ԱՄ</w:t>
      </w:r>
      <w:r w:rsidR="005C08E9">
        <w:rPr>
          <w:rFonts w:ascii="GHEA Grapalat" w:hAnsi="GHEA Grapalat"/>
          <w:b/>
          <w:sz w:val="20"/>
          <w:szCs w:val="20"/>
          <w:lang w:val="ru-RU"/>
        </w:rPr>
        <w:t>Ա</w:t>
      </w:r>
      <w:r w:rsidR="0012456D">
        <w:rPr>
          <w:rFonts w:ascii="GHEA Grapalat" w:hAnsi="GHEA Grapalat"/>
          <w:b/>
          <w:sz w:val="20"/>
          <w:szCs w:val="20"/>
        </w:rPr>
        <w:t>Ր</w:t>
      </w:r>
      <w:r w:rsidR="00020DA7" w:rsidRPr="00020DA7">
        <w:rPr>
          <w:rFonts w:ascii="GHEA Grapalat" w:hAnsi="GHEA Grapalat"/>
          <w:b/>
          <w:sz w:val="20"/>
          <w:szCs w:val="20"/>
          <w:lang w:val="af-ZA"/>
        </w:rPr>
        <w:t>ՀՄ-ԳՀԱՊՁԲ-20/01</w:t>
      </w:r>
    </w:p>
    <w:p w:rsidR="008E0B31" w:rsidRPr="00AA608E" w:rsidRDefault="008E0B31" w:rsidP="008E0B31">
      <w:pPr>
        <w:jc w:val="both"/>
        <w:rPr>
          <w:rFonts w:ascii="GHEA Grapalat" w:hAnsi="GHEA Grapalat" w:cs="Arial"/>
          <w:sz w:val="20"/>
          <w:szCs w:val="20"/>
          <w:u w:val="single"/>
          <w:lang w:val="es-ES"/>
        </w:rPr>
      </w:pPr>
      <w:r w:rsidRPr="00AA608E">
        <w:rPr>
          <w:rFonts w:ascii="GHEA Grapalat" w:hAnsi="GHEA Grapalat"/>
          <w:sz w:val="20"/>
          <w:vertAlign w:val="superscript"/>
          <w:lang w:val="es-ES"/>
        </w:rPr>
        <w:t xml:space="preserve">                                                    </w:t>
      </w:r>
      <w:r w:rsidRPr="00AA608E">
        <w:rPr>
          <w:rFonts w:ascii="GHEA Grapalat" w:hAnsi="GHEA Grapalat"/>
          <w:sz w:val="20"/>
          <w:vertAlign w:val="superscript"/>
          <w:lang w:val="hy-AM"/>
        </w:rPr>
        <w:t>մասնակցի անվանումը</w:t>
      </w:r>
    </w:p>
    <w:p w:rsidR="008E0B31" w:rsidRPr="00AA608E" w:rsidRDefault="008E0B31" w:rsidP="008E0B31">
      <w:pPr>
        <w:jc w:val="both"/>
        <w:rPr>
          <w:rFonts w:ascii="GHEA Grapalat" w:hAnsi="GHEA Grapalat"/>
          <w:lang w:val="hy-AM"/>
        </w:rPr>
      </w:pPr>
      <w:r w:rsidRPr="00AA608E">
        <w:rPr>
          <w:rFonts w:ascii="GHEA Grapalat" w:hAnsi="GHEA Grapalat" w:cs="Arial"/>
          <w:sz w:val="20"/>
          <w:szCs w:val="20"/>
          <w:lang w:val="es-ES"/>
        </w:rPr>
        <w:t>ծածկագրով</w:t>
      </w:r>
      <w:r w:rsidR="00C673A6" w:rsidRPr="00AA608E">
        <w:rPr>
          <w:rFonts w:ascii="GHEA Grapalat" w:hAnsi="GHEA Grapalat" w:cs="Arial"/>
          <w:sz w:val="20"/>
          <w:szCs w:val="20"/>
          <w:lang w:val="es-ES"/>
        </w:rPr>
        <w:t xml:space="preserve"> գնանշման հարցման </w:t>
      </w:r>
      <w:r w:rsidRPr="00AA608E">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8E0B31" w:rsidRPr="00AA608E" w:rsidRDefault="008E0B31" w:rsidP="008E0B31">
      <w:pPr>
        <w:pStyle w:val="3"/>
        <w:spacing w:line="240" w:lineRule="auto"/>
        <w:ind w:firstLine="567"/>
        <w:rPr>
          <w:rFonts w:ascii="GHEA Grapalat" w:hAnsi="GHEA Grapalat" w:cs="Arial"/>
          <w:lang w:val="es-ES"/>
        </w:rPr>
      </w:pPr>
    </w:p>
    <w:p w:rsidR="008E0B31" w:rsidRPr="00AA608E" w:rsidRDefault="008E0B31" w:rsidP="008E0B31">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8E0B31" w:rsidRPr="00AA608E" w:rsidTr="00D909B5">
        <w:tc>
          <w:tcPr>
            <w:tcW w:w="1368" w:type="dxa"/>
            <w:vMerge w:val="restart"/>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Չափաբաժնի համար</w:t>
            </w:r>
          </w:p>
        </w:tc>
        <w:tc>
          <w:tcPr>
            <w:tcW w:w="8550" w:type="dxa"/>
            <w:gridSpan w:val="5"/>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Առաջարկվող ապրանքի</w:t>
            </w:r>
          </w:p>
        </w:tc>
      </w:tr>
      <w:tr w:rsidR="008E0B31" w:rsidRPr="00AA608E" w:rsidTr="00D909B5">
        <w:tc>
          <w:tcPr>
            <w:tcW w:w="1368" w:type="dxa"/>
            <w:vMerge/>
            <w:vAlign w:val="center"/>
          </w:tcPr>
          <w:p w:rsidR="008E0B31" w:rsidRPr="00AA608E" w:rsidRDefault="008E0B31" w:rsidP="00D909B5">
            <w:pPr>
              <w:jc w:val="center"/>
              <w:rPr>
                <w:rFonts w:ascii="GHEA Grapalat" w:hAnsi="GHEA Grapalat"/>
                <w:b/>
                <w:bCs/>
                <w:sz w:val="16"/>
                <w:szCs w:val="18"/>
                <w:lang w:val="es-ES"/>
              </w:rPr>
            </w:pPr>
          </w:p>
        </w:tc>
        <w:tc>
          <w:tcPr>
            <w:tcW w:w="146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rPr>
              <w:t>ֆ</w:t>
            </w:r>
            <w:r w:rsidRPr="00AA608E">
              <w:rPr>
                <w:rFonts w:ascii="GHEA Grapalat" w:hAnsi="GHEA Grapalat"/>
                <w:b/>
                <w:bCs/>
                <w:sz w:val="16"/>
                <w:szCs w:val="18"/>
                <w:lang w:val="hy-AM"/>
              </w:rPr>
              <w:t>իրմային անվանումը</w:t>
            </w:r>
          </w:p>
        </w:tc>
        <w:tc>
          <w:tcPr>
            <w:tcW w:w="2003"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ապրանքային նշանը</w:t>
            </w:r>
          </w:p>
        </w:tc>
        <w:tc>
          <w:tcPr>
            <w:tcW w:w="1757" w:type="dxa"/>
            <w:vAlign w:val="center"/>
          </w:tcPr>
          <w:p w:rsidR="008E0B31" w:rsidRPr="00AA608E" w:rsidRDefault="008E0B31" w:rsidP="00D909B5">
            <w:pPr>
              <w:jc w:val="center"/>
              <w:rPr>
                <w:rFonts w:ascii="GHEA Grapalat" w:hAnsi="GHEA Grapalat"/>
                <w:b/>
                <w:bCs/>
                <w:sz w:val="16"/>
                <w:szCs w:val="18"/>
                <w:lang w:val="hy-AM"/>
              </w:rPr>
            </w:pPr>
            <w:r w:rsidRPr="00AA608E">
              <w:rPr>
                <w:rFonts w:ascii="GHEA Grapalat" w:hAnsi="GHEA Grapalat"/>
                <w:b/>
                <w:bCs/>
                <w:sz w:val="16"/>
                <w:szCs w:val="18"/>
                <w:lang w:val="hy-AM"/>
              </w:rPr>
              <w:t>մակնիշը</w:t>
            </w:r>
          </w:p>
        </w:tc>
        <w:tc>
          <w:tcPr>
            <w:tcW w:w="153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արտադրողի անվանումը</w:t>
            </w:r>
          </w:p>
        </w:tc>
        <w:tc>
          <w:tcPr>
            <w:tcW w:w="180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տեխնիկական բնութագրերը</w:t>
            </w: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bl>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rPr>
          <w:rFonts w:ascii="GHEA Grapalat" w:hAnsi="GHEA Grapalat"/>
          <w:sz w:val="20"/>
          <w:lang w:val="es-ES"/>
        </w:rPr>
      </w:pPr>
    </w:p>
    <w:p w:rsidR="008E0B31" w:rsidRPr="00AA608E" w:rsidRDefault="008E0B31" w:rsidP="008E0B31">
      <w:pPr>
        <w:jc w:val="both"/>
        <w:rPr>
          <w:rFonts w:ascii="GHEA Grapalat" w:hAnsi="GHEA Grapalat"/>
          <w:sz w:val="20"/>
          <w:u w:val="single"/>
        </w:rPr>
      </w:pP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t xml:space="preserve">    </w:t>
      </w:r>
    </w:p>
    <w:p w:rsidR="008E0B31" w:rsidRPr="00AA608E" w:rsidRDefault="008E0B31" w:rsidP="008E0B31">
      <w:pPr>
        <w:jc w:val="both"/>
        <w:rPr>
          <w:rFonts w:ascii="GHEA Grapalat" w:hAnsi="GHEA Grapalat"/>
          <w:sz w:val="20"/>
          <w:u w:val="single"/>
        </w:rPr>
      </w:pPr>
      <w:r w:rsidRPr="00AA608E">
        <w:rPr>
          <w:rFonts w:ascii="GHEA Grapalat" w:hAnsi="GHEA Grapalat" w:cs="Sylfaen"/>
          <w:sz w:val="20"/>
          <w:vertAlign w:val="superscript"/>
        </w:rPr>
        <w:t xml:space="preserve">     </w:t>
      </w:r>
      <w:r w:rsidRPr="00AA608E">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AA608E">
        <w:rPr>
          <w:rFonts w:ascii="GHEA Grapalat" w:hAnsi="GHEA Grapalat" w:cs="Sylfaen"/>
          <w:sz w:val="20"/>
          <w:vertAlign w:val="superscript"/>
        </w:rPr>
        <w:t xml:space="preserve">  </w:t>
      </w:r>
      <w:r w:rsidRPr="00AA608E">
        <w:rPr>
          <w:rFonts w:ascii="GHEA Grapalat" w:hAnsi="GHEA Grapalat" w:cs="Sylfaen"/>
          <w:sz w:val="20"/>
          <w:vertAlign w:val="superscript"/>
        </w:rPr>
        <w:tab/>
      </w:r>
      <w:r w:rsidRPr="00AA608E">
        <w:rPr>
          <w:rFonts w:ascii="GHEA Grapalat" w:hAnsi="GHEA Grapalat" w:cs="Sylfaen"/>
          <w:sz w:val="20"/>
          <w:vertAlign w:val="superscript"/>
        </w:rPr>
        <w:tab/>
      </w:r>
      <w:r w:rsidRPr="00AA608E">
        <w:rPr>
          <w:rFonts w:ascii="GHEA Grapalat" w:hAnsi="GHEA Grapalat" w:cs="Sylfaen"/>
          <w:vertAlign w:val="superscript"/>
        </w:rPr>
        <w:t xml:space="preserve">                           </w:t>
      </w:r>
      <w:r w:rsidRPr="00AA608E">
        <w:rPr>
          <w:rFonts w:ascii="GHEA Grapalat" w:hAnsi="GHEA Grapalat" w:cs="Sylfaen"/>
          <w:sz w:val="20"/>
          <w:vertAlign w:val="superscript"/>
          <w:lang w:val="hy-AM"/>
        </w:rPr>
        <w:t>ստորագրությո</w:t>
      </w:r>
      <w:r w:rsidRPr="00AA608E">
        <w:rPr>
          <w:rFonts w:ascii="GHEA Grapalat" w:hAnsi="GHEA Grapalat" w:cs="Sylfaen"/>
          <w:sz w:val="20"/>
          <w:vertAlign w:val="superscript"/>
        </w:rPr>
        <w:t>ւն</w:t>
      </w:r>
      <w:r w:rsidRPr="00AA608E">
        <w:rPr>
          <w:rFonts w:ascii="GHEA Grapalat" w:hAnsi="GHEA Grapalat" w:cs="Sylfaen"/>
          <w:sz w:val="20"/>
          <w:lang w:val="hy-AM"/>
        </w:rPr>
        <w:t xml:space="preserve"> </w:t>
      </w:r>
    </w:p>
    <w:p w:rsidR="008E0B31" w:rsidRPr="00AA608E" w:rsidRDefault="008E0B31" w:rsidP="008E0B31">
      <w:pPr>
        <w:jc w:val="right"/>
        <w:rPr>
          <w:rFonts w:ascii="GHEA Grapalat" w:hAnsi="GHEA Grapalat" w:cs="Sylfaen"/>
          <w:sz w:val="20"/>
        </w:rPr>
      </w:pPr>
    </w:p>
    <w:p w:rsidR="008E0B31" w:rsidRPr="00AA608E" w:rsidRDefault="008E0B31" w:rsidP="008E0B31">
      <w:pPr>
        <w:jc w:val="right"/>
        <w:rPr>
          <w:rFonts w:ascii="GHEA Grapalat" w:hAnsi="GHEA Grapalat" w:cs="Sylfaen"/>
          <w:sz w:val="20"/>
        </w:rPr>
      </w:pPr>
    </w:p>
    <w:p w:rsidR="008E0B31" w:rsidRPr="00AA608E" w:rsidRDefault="008E0B31" w:rsidP="008E0B31">
      <w:pPr>
        <w:jc w:val="right"/>
        <w:rPr>
          <w:rFonts w:ascii="GHEA Grapalat" w:hAnsi="GHEA Grapalat" w:cs="Arial"/>
          <w:sz w:val="20"/>
          <w:lang w:val="hy-AM"/>
        </w:rPr>
      </w:pPr>
      <w:r w:rsidRPr="00AA608E">
        <w:rPr>
          <w:rFonts w:ascii="GHEA Grapalat" w:hAnsi="GHEA Grapalat" w:cs="Sylfaen"/>
          <w:sz w:val="20"/>
          <w:lang w:val="hy-AM"/>
        </w:rPr>
        <w:t>Կ</w:t>
      </w:r>
      <w:r w:rsidRPr="00AA608E">
        <w:rPr>
          <w:rFonts w:ascii="GHEA Grapalat" w:hAnsi="GHEA Grapalat" w:cs="Arial"/>
          <w:sz w:val="20"/>
          <w:lang w:val="hy-AM"/>
        </w:rPr>
        <w:t xml:space="preserve">. </w:t>
      </w:r>
      <w:r w:rsidRPr="00AA608E">
        <w:rPr>
          <w:rFonts w:ascii="GHEA Grapalat" w:hAnsi="GHEA Grapalat" w:cs="Sylfaen"/>
          <w:sz w:val="20"/>
          <w:lang w:val="hy-AM"/>
        </w:rPr>
        <w:t>Տ</w:t>
      </w:r>
      <w:r w:rsidRPr="00AA608E">
        <w:rPr>
          <w:rFonts w:ascii="GHEA Grapalat" w:hAnsi="GHEA Grapalat" w:cs="Arial"/>
          <w:sz w:val="20"/>
          <w:lang w:val="hy-AM"/>
        </w:rPr>
        <w:t>.</w:t>
      </w:r>
      <w:r w:rsidRPr="00AA608E">
        <w:rPr>
          <w:rFonts w:ascii="GHEA Grapalat" w:hAnsi="GHEA Grapalat" w:cs="Arial"/>
          <w:sz w:val="20"/>
          <w:lang w:val="hy-AM"/>
        </w:rPr>
        <w:tab/>
      </w:r>
      <w:r w:rsidRPr="00AA608E">
        <w:rPr>
          <w:rFonts w:ascii="GHEA Grapalat" w:hAnsi="GHEA Grapalat" w:cs="Arial"/>
          <w:sz w:val="20"/>
          <w:lang w:val="hy-AM"/>
        </w:rPr>
        <w:tab/>
        <w:t xml:space="preserve"> </w:t>
      </w:r>
    </w:p>
    <w:p w:rsidR="008E0B31" w:rsidRPr="00AA608E" w:rsidRDefault="008E0B31" w:rsidP="008E0B31">
      <w:pPr>
        <w:jc w:val="right"/>
        <w:rPr>
          <w:rFonts w:ascii="GHEA Grapalat" w:hAnsi="GHEA Grapalat"/>
          <w:sz w:val="20"/>
          <w:lang w:val="hy-AM"/>
        </w:rPr>
      </w:pPr>
    </w:p>
    <w:p w:rsidR="008E0B31" w:rsidRPr="00AA608E" w:rsidRDefault="008E0B31" w:rsidP="008E0B31">
      <w:pPr>
        <w:jc w:val="right"/>
        <w:rPr>
          <w:rFonts w:ascii="GHEA Grapalat" w:hAnsi="GHEA Grapalat"/>
          <w:sz w:val="20"/>
          <w:lang w:val="hy-AM"/>
        </w:rPr>
      </w:pPr>
    </w:p>
    <w:p w:rsidR="008E0B31" w:rsidRPr="00AA608E" w:rsidRDefault="008E0B31" w:rsidP="008E0B31">
      <w:pPr>
        <w:pStyle w:val="af2"/>
        <w:rPr>
          <w:rFonts w:ascii="GHEA Grapalat" w:hAnsi="GHEA Grapalat"/>
          <w:i/>
          <w:sz w:val="16"/>
          <w:szCs w:val="16"/>
          <w:lang w:val="af-ZA"/>
        </w:rPr>
      </w:pPr>
      <w:r w:rsidRPr="00AA608E">
        <w:rPr>
          <w:rFonts w:ascii="GHEA Grapalat" w:hAnsi="GHEA Grapalat"/>
          <w:i/>
          <w:sz w:val="16"/>
          <w:szCs w:val="16"/>
          <w:lang w:val="hy-AM"/>
        </w:rPr>
        <w:t>*լրացվում</w:t>
      </w:r>
      <w:r w:rsidRPr="00AA608E">
        <w:rPr>
          <w:rFonts w:ascii="GHEA Grapalat" w:hAnsi="GHEA Grapalat"/>
          <w:i/>
          <w:sz w:val="16"/>
          <w:szCs w:val="16"/>
          <w:lang w:val="af-ZA"/>
        </w:rPr>
        <w:t xml:space="preserve"> </w:t>
      </w:r>
      <w:r w:rsidRPr="00AA608E">
        <w:rPr>
          <w:rFonts w:ascii="GHEA Grapalat" w:hAnsi="GHEA Grapalat"/>
          <w:i/>
          <w:sz w:val="16"/>
          <w:szCs w:val="16"/>
          <w:lang w:val="hy-AM"/>
        </w:rPr>
        <w:t>է</w:t>
      </w:r>
      <w:r w:rsidRPr="00AA608E">
        <w:rPr>
          <w:rFonts w:ascii="GHEA Grapalat" w:hAnsi="GHEA Grapalat"/>
          <w:i/>
          <w:sz w:val="16"/>
          <w:szCs w:val="16"/>
          <w:lang w:val="af-ZA"/>
        </w:rPr>
        <w:t xml:space="preserve"> </w:t>
      </w:r>
      <w:r w:rsidRPr="00AA608E">
        <w:rPr>
          <w:rFonts w:ascii="GHEA Grapalat" w:hAnsi="GHEA Grapalat"/>
          <w:i/>
          <w:sz w:val="16"/>
          <w:szCs w:val="16"/>
          <w:lang w:val="hy-AM"/>
        </w:rPr>
        <w:t>հանձնաժողովի</w:t>
      </w:r>
      <w:r w:rsidRPr="00AA608E">
        <w:rPr>
          <w:rFonts w:ascii="GHEA Grapalat" w:hAnsi="GHEA Grapalat"/>
          <w:i/>
          <w:sz w:val="16"/>
          <w:szCs w:val="16"/>
          <w:lang w:val="af-ZA"/>
        </w:rPr>
        <w:t xml:space="preserve"> </w:t>
      </w:r>
      <w:r w:rsidRPr="00AA608E">
        <w:rPr>
          <w:rFonts w:ascii="GHEA Grapalat" w:hAnsi="GHEA Grapalat"/>
          <w:i/>
          <w:sz w:val="16"/>
          <w:szCs w:val="16"/>
          <w:lang w:val="hy-AM"/>
        </w:rPr>
        <w:t>քարտուղարի</w:t>
      </w:r>
      <w:r w:rsidRPr="00AA608E">
        <w:rPr>
          <w:rFonts w:ascii="GHEA Grapalat" w:hAnsi="GHEA Grapalat"/>
          <w:i/>
          <w:sz w:val="16"/>
          <w:szCs w:val="16"/>
          <w:lang w:val="af-ZA"/>
        </w:rPr>
        <w:t xml:space="preserve"> </w:t>
      </w:r>
      <w:r w:rsidRPr="00AA608E">
        <w:rPr>
          <w:rFonts w:ascii="GHEA Grapalat" w:hAnsi="GHEA Grapalat"/>
          <w:i/>
          <w:sz w:val="16"/>
          <w:szCs w:val="16"/>
          <w:lang w:val="hy-AM"/>
        </w:rPr>
        <w:t>կողմից</w:t>
      </w:r>
      <w:r w:rsidRPr="00AA608E">
        <w:rPr>
          <w:rFonts w:ascii="GHEA Grapalat" w:hAnsi="GHEA Grapalat"/>
          <w:i/>
          <w:sz w:val="16"/>
          <w:szCs w:val="16"/>
          <w:lang w:val="af-ZA"/>
        </w:rPr>
        <w:t xml:space="preserve">` </w:t>
      </w:r>
      <w:r w:rsidRPr="00AA608E">
        <w:rPr>
          <w:rFonts w:ascii="GHEA Grapalat" w:hAnsi="GHEA Grapalat"/>
          <w:i/>
          <w:sz w:val="16"/>
          <w:szCs w:val="16"/>
          <w:lang w:val="hy-AM"/>
        </w:rPr>
        <w:t>մինչև</w:t>
      </w:r>
      <w:r w:rsidRPr="00AA608E">
        <w:rPr>
          <w:rFonts w:ascii="GHEA Grapalat" w:hAnsi="GHEA Grapalat"/>
          <w:i/>
          <w:sz w:val="16"/>
          <w:szCs w:val="16"/>
          <w:lang w:val="af-ZA"/>
        </w:rPr>
        <w:t xml:space="preserve"> </w:t>
      </w:r>
      <w:r w:rsidRPr="00AA608E">
        <w:rPr>
          <w:rFonts w:ascii="GHEA Grapalat" w:hAnsi="GHEA Grapalat"/>
          <w:i/>
          <w:sz w:val="16"/>
          <w:szCs w:val="16"/>
          <w:lang w:val="hy-AM"/>
        </w:rPr>
        <w:t>հրավերը</w:t>
      </w:r>
      <w:r w:rsidRPr="00AA608E">
        <w:rPr>
          <w:rFonts w:ascii="GHEA Grapalat" w:hAnsi="GHEA Grapalat"/>
          <w:i/>
          <w:sz w:val="16"/>
          <w:szCs w:val="16"/>
          <w:lang w:val="af-ZA"/>
        </w:rPr>
        <w:t xml:space="preserve"> </w:t>
      </w:r>
      <w:r w:rsidRPr="00AA608E">
        <w:rPr>
          <w:rFonts w:ascii="GHEA Grapalat" w:hAnsi="GHEA Grapalat"/>
          <w:i/>
          <w:sz w:val="16"/>
          <w:szCs w:val="16"/>
          <w:lang w:val="hy-AM"/>
        </w:rPr>
        <w:t>տեղեկագրում</w:t>
      </w:r>
      <w:r w:rsidRPr="00AA608E">
        <w:rPr>
          <w:rFonts w:ascii="GHEA Grapalat" w:hAnsi="GHEA Grapalat"/>
          <w:i/>
          <w:sz w:val="16"/>
          <w:szCs w:val="16"/>
          <w:lang w:val="af-ZA"/>
        </w:rPr>
        <w:t xml:space="preserve"> </w:t>
      </w:r>
      <w:r w:rsidRPr="00AA608E">
        <w:rPr>
          <w:rFonts w:ascii="GHEA Grapalat" w:hAnsi="GHEA Grapalat"/>
          <w:i/>
          <w:sz w:val="16"/>
          <w:szCs w:val="16"/>
          <w:lang w:val="hy-AM"/>
        </w:rPr>
        <w:t>հրապարակելը:</w:t>
      </w:r>
    </w:p>
    <w:p w:rsidR="008E0B31" w:rsidRPr="00AA608E" w:rsidRDefault="008E0B31" w:rsidP="008E0B31">
      <w:pPr>
        <w:pStyle w:val="31"/>
        <w:spacing w:line="240" w:lineRule="auto"/>
        <w:ind w:firstLine="0"/>
        <w:jc w:val="right"/>
        <w:rPr>
          <w:rFonts w:ascii="GHEA Grapalat" w:hAnsi="GHEA Grapalat" w:cs="Arial"/>
          <w:b/>
          <w:lang w:val="hy-AM"/>
        </w:rPr>
      </w:pPr>
      <w:r w:rsidRPr="00AA608E">
        <w:rPr>
          <w:rFonts w:ascii="GHEA Grapalat" w:hAnsi="GHEA Grapalat"/>
          <w:b/>
          <w:lang w:val="hy-AM"/>
        </w:rPr>
        <w:t xml:space="preserve"> </w:t>
      </w:r>
      <w:r w:rsidRPr="00AA608E">
        <w:rPr>
          <w:rFonts w:ascii="GHEA Grapalat" w:hAnsi="GHEA Grapalat"/>
          <w:b/>
          <w:lang w:val="hy-AM"/>
        </w:rPr>
        <w:br w:type="page"/>
      </w: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2</w:t>
      </w:r>
    </w:p>
    <w:p w:rsidR="008E0B31" w:rsidRPr="00AA608E" w:rsidRDefault="00020DA7" w:rsidP="008E0B31">
      <w:pPr>
        <w:pStyle w:val="31"/>
        <w:spacing w:line="240" w:lineRule="auto"/>
        <w:jc w:val="right"/>
        <w:rPr>
          <w:rFonts w:ascii="GHEA Grapalat" w:hAnsi="GHEA Grapalat" w:cs="Arial"/>
          <w:b/>
          <w:lang w:val="hy-AM"/>
        </w:rPr>
      </w:pPr>
      <w:r w:rsidRPr="00020DA7">
        <w:rPr>
          <w:rFonts w:ascii="GHEA Grapalat" w:hAnsi="GHEA Grapalat"/>
          <w:b/>
          <w:lang w:val="af-ZA"/>
        </w:rPr>
        <w:t>ԱՄ</w:t>
      </w:r>
      <w:r w:rsidR="005C08E9" w:rsidRPr="00FD6097">
        <w:rPr>
          <w:rFonts w:ascii="GHEA Grapalat" w:hAnsi="GHEA Grapalat"/>
          <w:b/>
          <w:lang w:val="hy-AM"/>
        </w:rPr>
        <w:t>Ա</w:t>
      </w:r>
      <w:r w:rsidR="0012456D" w:rsidRPr="00D2015B">
        <w:rPr>
          <w:rFonts w:ascii="GHEA Grapalat" w:hAnsi="GHEA Grapalat"/>
          <w:b/>
          <w:lang w:val="hy-AM"/>
        </w:rPr>
        <w:t>Ր</w:t>
      </w:r>
      <w:r w:rsidRPr="00020DA7">
        <w:rPr>
          <w:rFonts w:ascii="GHEA Grapalat" w:hAnsi="GHEA Grapalat"/>
          <w:b/>
          <w:lang w:val="af-ZA"/>
        </w:rPr>
        <w:t>ՀՄ-ԳՀԱՊՁԲ-20/01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t xml:space="preserve"> 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rPr>
          <w:rFonts w:ascii="GHEA Grapalat" w:hAnsi="GHEA Grapalat"/>
          <w:lang w:val="hy-AM"/>
        </w:rPr>
      </w:pPr>
    </w:p>
    <w:p w:rsidR="008E0B31" w:rsidRPr="00AA608E" w:rsidRDefault="008E0B31" w:rsidP="008E0B31">
      <w:pPr>
        <w:ind w:firstLine="567"/>
        <w:jc w:val="center"/>
        <w:rPr>
          <w:rFonts w:ascii="GHEA Grapalat" w:hAnsi="GHEA Grapalat"/>
          <w:sz w:val="20"/>
          <w:lang w:val="hy-AM"/>
        </w:rPr>
      </w:pPr>
    </w:p>
    <w:p w:rsidR="008E0B31" w:rsidRPr="00AA608E" w:rsidRDefault="008E0B31" w:rsidP="008E0B31">
      <w:pPr>
        <w:ind w:left="-66"/>
        <w:jc w:val="center"/>
        <w:rPr>
          <w:rFonts w:ascii="GHEA Grapalat" w:hAnsi="GHEA Grapalat"/>
          <w:b/>
          <w:sz w:val="20"/>
          <w:lang w:val="hy-AM"/>
        </w:rPr>
      </w:pPr>
      <w:r w:rsidRPr="00AA608E">
        <w:rPr>
          <w:rFonts w:ascii="GHEA Grapalat" w:hAnsi="GHEA Grapalat"/>
          <w:b/>
          <w:sz w:val="20"/>
          <w:lang w:val="hy-AM"/>
        </w:rPr>
        <w:t>Գ Ն Ա Յ Ի Ն   Ա Ռ Ա Ջ Ա Ր Կ</w:t>
      </w:r>
    </w:p>
    <w:p w:rsidR="008E0B31" w:rsidRPr="00AA608E" w:rsidRDefault="008E0B31" w:rsidP="008E0B31">
      <w:pPr>
        <w:ind w:firstLine="567"/>
        <w:rPr>
          <w:rFonts w:ascii="GHEA Grapalat" w:hAnsi="GHEA Grapalat"/>
          <w:lang w:val="hy-AM"/>
        </w:rPr>
      </w:pPr>
    </w:p>
    <w:p w:rsidR="008E0B31" w:rsidRPr="00AA608E" w:rsidRDefault="008E0B31" w:rsidP="008E0B31">
      <w:pPr>
        <w:ind w:firstLine="567"/>
        <w:jc w:val="both"/>
        <w:rPr>
          <w:rFonts w:ascii="GHEA Grapalat" w:hAnsi="GHEA Grapalat" w:cs="Arial"/>
          <w:lang w:val="hy-AM"/>
        </w:rPr>
      </w:pPr>
      <w:r w:rsidRPr="00AA608E">
        <w:rPr>
          <w:rFonts w:ascii="GHEA Grapalat" w:hAnsi="GHEA Grapalat" w:cs="Arial"/>
          <w:sz w:val="20"/>
          <w:szCs w:val="20"/>
          <w:lang w:val="es-ES"/>
        </w:rPr>
        <w:t xml:space="preserve">Ուսումնասիրելով </w:t>
      </w:r>
      <w:r w:rsidR="00020DA7" w:rsidRPr="00020DA7">
        <w:rPr>
          <w:rFonts w:ascii="GHEA Grapalat" w:hAnsi="GHEA Grapalat"/>
          <w:b/>
          <w:sz w:val="20"/>
          <w:szCs w:val="20"/>
          <w:lang w:val="af-ZA"/>
        </w:rPr>
        <w:t>ԱՄ</w:t>
      </w:r>
      <w:r w:rsidR="005C08E9" w:rsidRPr="005C08E9">
        <w:rPr>
          <w:rFonts w:ascii="GHEA Grapalat" w:hAnsi="GHEA Grapalat"/>
          <w:b/>
          <w:sz w:val="20"/>
          <w:szCs w:val="20"/>
          <w:lang w:val="hy-AM"/>
        </w:rPr>
        <w:t>Ա</w:t>
      </w:r>
      <w:r w:rsidR="0012456D" w:rsidRPr="0012456D">
        <w:rPr>
          <w:rFonts w:ascii="GHEA Grapalat" w:hAnsi="GHEA Grapalat"/>
          <w:b/>
          <w:sz w:val="20"/>
          <w:szCs w:val="20"/>
          <w:lang w:val="hy-AM"/>
        </w:rPr>
        <w:t>Ր</w:t>
      </w:r>
      <w:r w:rsidR="00020DA7" w:rsidRPr="00020DA7">
        <w:rPr>
          <w:rFonts w:ascii="GHEA Grapalat" w:hAnsi="GHEA Grapalat"/>
          <w:b/>
          <w:sz w:val="20"/>
          <w:szCs w:val="20"/>
          <w:lang w:val="af-ZA"/>
        </w:rPr>
        <w:t>ՀՄ-ԳՀԱՊՁԲ-20/01</w:t>
      </w:r>
      <w:r w:rsidR="00020DA7" w:rsidRPr="00AA608E">
        <w:rPr>
          <w:rFonts w:ascii="GHEA Grapalat" w:hAnsi="GHEA Grapalat"/>
          <w:lang w:val="af-ZA"/>
        </w:rPr>
        <w:t xml:space="preserve"> </w:t>
      </w:r>
      <w:r w:rsidR="00C673A6" w:rsidRPr="00AA608E">
        <w:rPr>
          <w:rFonts w:ascii="GHEA Grapalat" w:hAnsi="GHEA Grapalat" w:cs="Arial"/>
          <w:sz w:val="20"/>
          <w:szCs w:val="20"/>
          <w:lang w:val="es-ES"/>
        </w:rPr>
        <w:t xml:space="preserve">ծածկագրով գնանշման հարցման </w:t>
      </w:r>
      <w:r w:rsidRPr="00AA608E">
        <w:rPr>
          <w:rFonts w:ascii="GHEA Grapalat" w:hAnsi="GHEA Grapalat" w:cs="Arial"/>
          <w:sz w:val="20"/>
          <w:szCs w:val="20"/>
          <w:lang w:val="es-ES"/>
        </w:rPr>
        <w:t xml:space="preserve"> հրավերը, այդ թվում կնքվելիք  պայմանագրի նախագիծը</w:t>
      </w:r>
      <w:r w:rsidRPr="00AA608E">
        <w:rPr>
          <w:rFonts w:ascii="GHEA Grapalat" w:hAnsi="GHEA Grapalat" w:cs="Arial"/>
          <w:lang w:val="hy-AM"/>
        </w:rPr>
        <w:t xml:space="preserve">, </w:t>
      </w:r>
      <w:r w:rsidRPr="00AA608E">
        <w:rPr>
          <w:rFonts w:ascii="GHEA Grapalat" w:hAnsi="GHEA Grapalat"/>
          <w:sz w:val="20"/>
          <w:u w:val="single"/>
          <w:lang w:val="hy-AM"/>
        </w:rPr>
        <w:t xml:space="preserve">        </w:t>
      </w:r>
      <w:r w:rsidR="00C673A6" w:rsidRPr="00AA608E">
        <w:rPr>
          <w:rFonts w:ascii="GHEA Grapalat" w:hAnsi="GHEA Grapalat"/>
          <w:sz w:val="20"/>
          <w:u w:val="single"/>
          <w:lang w:val="hy-AM"/>
        </w:rPr>
        <w:t xml:space="preserve">          </w:t>
      </w:r>
      <w:r w:rsidR="00C673A6" w:rsidRPr="00AA608E">
        <w:rPr>
          <w:rFonts w:ascii="GHEA Grapalat" w:hAnsi="GHEA Grapalat"/>
          <w:sz w:val="20"/>
          <w:u w:val="single"/>
          <w:lang w:val="hy-AM"/>
        </w:rPr>
        <w:tab/>
      </w:r>
      <w:r w:rsidR="00C673A6" w:rsidRPr="00AA608E">
        <w:rPr>
          <w:rFonts w:ascii="GHEA Grapalat" w:hAnsi="GHEA Grapalat"/>
          <w:sz w:val="20"/>
          <w:u w:val="single"/>
          <w:lang w:val="hy-AM"/>
        </w:rPr>
        <w:tab/>
      </w:r>
      <w:r w:rsidRPr="00AA608E">
        <w:rPr>
          <w:rFonts w:ascii="GHEA Grapalat" w:hAnsi="GHEA Grapalat" w:cs="Arial"/>
          <w:sz w:val="20"/>
          <w:szCs w:val="20"/>
          <w:lang w:val="es-ES"/>
        </w:rPr>
        <w:t>-ն առաջարկում է</w:t>
      </w:r>
      <w:r w:rsidRPr="00AA608E">
        <w:rPr>
          <w:rFonts w:ascii="GHEA Grapalat" w:hAnsi="GHEA Grapalat" w:cs="Arial"/>
          <w:lang w:val="hy-AM"/>
        </w:rPr>
        <w:t xml:space="preserve">   </w:t>
      </w:r>
    </w:p>
    <w:p w:rsidR="008E0B31" w:rsidRPr="00AA608E" w:rsidRDefault="008E0B31" w:rsidP="008E0B31">
      <w:pPr>
        <w:ind w:firstLine="567"/>
        <w:jc w:val="both"/>
        <w:rPr>
          <w:rFonts w:ascii="GHEA Grapalat" w:hAnsi="GHEA Grapalat" w:cs="Arial"/>
        </w:rPr>
      </w:pPr>
      <w:bookmarkStart w:id="12" w:name="_Hlk23147299"/>
      <w:r w:rsidRPr="00AA608E">
        <w:rPr>
          <w:rFonts w:ascii="GHEA Grapalat" w:hAnsi="GHEA Grapalat" w:cs="Sylfaen"/>
          <w:vertAlign w:val="superscript"/>
          <w:lang w:val="hy-AM"/>
        </w:rPr>
        <w:t xml:space="preserve">                                                                                     մասնակցի անվանումը</w:t>
      </w:r>
    </w:p>
    <w:bookmarkEnd w:id="12"/>
    <w:p w:rsidR="008E0B31" w:rsidRPr="00AA608E" w:rsidRDefault="008E0B31" w:rsidP="008E0B31">
      <w:pPr>
        <w:jc w:val="both"/>
        <w:rPr>
          <w:rFonts w:ascii="GHEA Grapalat" w:hAnsi="GHEA Grapalat"/>
          <w:sz w:val="20"/>
          <w:lang w:val="hy-AM"/>
        </w:rPr>
      </w:pPr>
      <w:r w:rsidRPr="00AA608E">
        <w:rPr>
          <w:rFonts w:ascii="GHEA Grapalat" w:hAnsi="GHEA Grapalat" w:cs="Arial"/>
          <w:sz w:val="20"/>
          <w:szCs w:val="20"/>
          <w:lang w:val="es-ES"/>
        </w:rPr>
        <w:t>պայմանագիրը կատարել ներքոհիշյալ ընդհանուր գներով.</w:t>
      </w:r>
    </w:p>
    <w:p w:rsidR="008E0B31" w:rsidRPr="00AA608E" w:rsidRDefault="008E0B31" w:rsidP="008E0B31">
      <w:pPr>
        <w:jc w:val="center"/>
        <w:rPr>
          <w:rFonts w:ascii="GHEA Grapalat" w:hAnsi="GHEA Grapalat"/>
          <w:sz w:val="20"/>
          <w:lang w:val="hy-AM"/>
        </w:rPr>
      </w:pPr>
      <w:r w:rsidRPr="00AA608E">
        <w:rPr>
          <w:rFonts w:ascii="GHEA Grapalat" w:hAnsi="GHEA Grapalat"/>
          <w:sz w:val="20"/>
          <w:szCs w:val="20"/>
          <w:lang w:val="es-ES"/>
        </w:rPr>
        <w:t xml:space="preserve">                                                                                                                                   </w:t>
      </w:r>
      <w:r w:rsidRPr="00AA608E">
        <w:rPr>
          <w:rFonts w:ascii="GHEA Grapalat" w:hAnsi="GHEA Grapalat"/>
          <w:sz w:val="20"/>
          <w:lang w:val="es-ES"/>
        </w:rPr>
        <w:t>ՀՀ դրամ</w:t>
      </w:r>
    </w:p>
    <w:tbl>
      <w:tblPr>
        <w:tblW w:w="10066"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8E0B31" w:rsidRPr="00AD2978" w:rsidTr="00D909B5">
        <w:trPr>
          <w:cantSplit/>
          <w:trHeight w:val="916"/>
          <w:jc w:val="center"/>
        </w:trPr>
        <w:tc>
          <w:tcPr>
            <w:tcW w:w="1136"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Չափա-</w:t>
            </w:r>
          </w:p>
          <w:p w:rsidR="008E0B31" w:rsidRPr="00AA608E" w:rsidRDefault="008E0B31" w:rsidP="00D909B5">
            <w:pPr>
              <w:jc w:val="center"/>
              <w:rPr>
                <w:rFonts w:ascii="GHEA Grapalat" w:hAnsi="GHEA Grapalat"/>
                <w:b/>
                <w:bCs/>
                <w:sz w:val="16"/>
                <w:lang w:val="es-ES"/>
              </w:rPr>
            </w:pPr>
            <w:r w:rsidRPr="00AA608E">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ԱԱՀ**</w:t>
            </w:r>
          </w:p>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Ընդհանուր գինը</w:t>
            </w:r>
          </w:p>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 xml:space="preserve"> /տառերով և թվերով/</w:t>
            </w:r>
          </w:p>
        </w:tc>
      </w:tr>
      <w:tr w:rsidR="008E0B31" w:rsidRPr="00AA608E" w:rsidTr="00D909B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E0B31" w:rsidRPr="00AA608E" w:rsidRDefault="008E0B31" w:rsidP="00D909B5">
            <w:pPr>
              <w:jc w:val="center"/>
              <w:rPr>
                <w:rFonts w:ascii="GHEA Grapalat" w:hAnsi="GHEA Grapalat"/>
                <w:b/>
                <w:i/>
                <w:sz w:val="16"/>
                <w:lang w:val="es-ES"/>
              </w:rPr>
            </w:pPr>
            <w:r w:rsidRPr="00AA608E">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b/>
                <w:i/>
                <w:sz w:val="16"/>
                <w:lang w:val="es-ES"/>
              </w:rPr>
            </w:pPr>
            <w:r w:rsidRPr="00AA608E">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6=3+4+5</w:t>
            </w:r>
          </w:p>
        </w:tc>
      </w:tr>
      <w:tr w:rsidR="008E0B31" w:rsidRPr="00AD2978" w:rsidTr="00D909B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AD2978" w:rsidTr="00D909B5">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rPr>
                <w:rFonts w:ascii="GHEA Grapalat" w:hAnsi="GHEA Grapalat"/>
                <w:lang w:val="es-ES"/>
              </w:rPr>
            </w:pPr>
          </w:p>
        </w:tc>
      </w:tr>
      <w:tr w:rsidR="008E0B31" w:rsidRPr="00AD2978" w:rsidTr="00D909B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AA608E" w:rsidTr="00D909B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AA608E" w:rsidTr="00D909B5">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12456D" w:rsidRDefault="0012456D" w:rsidP="00412203">
            <w:pPr>
              <w:jc w:val="center"/>
              <w:rPr>
                <w:rFonts w:ascii="GHEA Grapalat" w:hAnsi="GHEA Grapalat"/>
                <w:b/>
                <w:bCs/>
                <w:sz w:val="18"/>
              </w:rPr>
            </w:pPr>
            <w:r>
              <w:rPr>
                <w:rFonts w:ascii="GHEA Grapalat" w:hAnsi="GHEA Grapalat"/>
                <w:b/>
                <w:sz w:val="18"/>
              </w:rPr>
              <w:t>6</w:t>
            </w:r>
            <w:r w:rsidR="00412203">
              <w:rPr>
                <w:rFonts w:ascii="GHEA Grapalat" w:hAnsi="GHEA Grapalat"/>
                <w:b/>
                <w:sz w:val="18"/>
              </w:rPr>
              <w:t>3</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r>
    </w:tbl>
    <w:p w:rsidR="008E0B31" w:rsidRPr="00AA608E" w:rsidRDefault="008E0B31" w:rsidP="008E0B31">
      <w:pPr>
        <w:rPr>
          <w:rFonts w:ascii="GHEA Grapalat" w:hAnsi="GHEA Grapalat"/>
          <w:sz w:val="18"/>
          <w:szCs w:val="18"/>
          <w:lang w:val="es-ES"/>
        </w:rPr>
      </w:pPr>
    </w:p>
    <w:p w:rsidR="008E0B31" w:rsidRPr="00AA608E" w:rsidRDefault="008E0B31" w:rsidP="008E0B31">
      <w:pPr>
        <w:rPr>
          <w:rFonts w:ascii="GHEA Grapalat" w:hAnsi="GHEA Grapalat"/>
          <w:sz w:val="18"/>
          <w:szCs w:val="18"/>
          <w:lang w:val="es-ES"/>
        </w:rPr>
      </w:pPr>
    </w:p>
    <w:p w:rsidR="008E0B31" w:rsidRPr="00AA608E" w:rsidRDefault="008E0B31" w:rsidP="008E0B31">
      <w:pPr>
        <w:rPr>
          <w:rFonts w:ascii="GHEA Grapalat" w:hAnsi="GHEA Grapalat"/>
          <w:sz w:val="18"/>
          <w:szCs w:val="18"/>
          <w:lang w:val="hy-AM"/>
        </w:rPr>
      </w:pPr>
    </w:p>
    <w:p w:rsidR="008E0B31" w:rsidRPr="00AA608E" w:rsidRDefault="008E0B31" w:rsidP="008E0B31">
      <w:pPr>
        <w:ind w:left="720" w:firstLine="720"/>
        <w:jc w:val="both"/>
        <w:rPr>
          <w:rFonts w:ascii="GHEA Grapalat" w:hAnsi="GHEA Grapalat"/>
          <w:sz w:val="20"/>
          <w:lang w:val="hy-AM"/>
        </w:rPr>
      </w:pPr>
      <w:r w:rsidRPr="00AA608E">
        <w:rPr>
          <w:rFonts w:ascii="GHEA Grapalat" w:hAnsi="GHEA Grapalat"/>
          <w:sz w:val="20"/>
        </w:rPr>
        <w:t xml:space="preserve">     </w:t>
      </w:r>
      <w:r w:rsidRPr="00AA608E">
        <w:rPr>
          <w:rFonts w:ascii="GHEA Grapalat" w:hAnsi="GHEA Grapalat"/>
          <w:sz w:val="20"/>
          <w:lang w:val="hy-AM"/>
        </w:rPr>
        <w:t xml:space="preserve">___________________________________________ </w:t>
      </w:r>
      <w:r w:rsidRPr="00AA608E">
        <w:rPr>
          <w:rFonts w:ascii="GHEA Grapalat" w:hAnsi="GHEA Grapalat"/>
          <w:sz w:val="20"/>
          <w:lang w:val="hy-AM"/>
        </w:rPr>
        <w:tab/>
        <w:t xml:space="preserve">                </w:t>
      </w:r>
      <w:r w:rsidRPr="00AA608E">
        <w:rPr>
          <w:rFonts w:ascii="GHEA Grapalat" w:hAnsi="GHEA Grapalat"/>
          <w:sz w:val="20"/>
        </w:rPr>
        <w:t xml:space="preserve">       </w:t>
      </w:r>
      <w:r w:rsidRPr="00AA608E">
        <w:rPr>
          <w:rFonts w:ascii="GHEA Grapalat" w:hAnsi="GHEA Grapalat"/>
          <w:sz w:val="20"/>
          <w:lang w:val="hy-AM"/>
        </w:rPr>
        <w:t xml:space="preserve">_____________ </w:t>
      </w:r>
    </w:p>
    <w:p w:rsidR="008E0B31" w:rsidRPr="00AA608E" w:rsidRDefault="008E0B31" w:rsidP="008E0B31">
      <w:pPr>
        <w:jc w:val="both"/>
        <w:rPr>
          <w:rFonts w:ascii="GHEA Grapalat" w:hAnsi="GHEA Grapalat"/>
          <w:sz w:val="20"/>
          <w:vertAlign w:val="superscript"/>
          <w:lang w:val="hy-AM"/>
        </w:rPr>
      </w:pPr>
      <w:r w:rsidRPr="00AA608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A608E">
        <w:rPr>
          <w:rFonts w:ascii="GHEA Grapalat" w:hAnsi="GHEA Grapalat"/>
          <w:sz w:val="20"/>
          <w:vertAlign w:val="superscript"/>
          <w:lang w:val="hy-AM"/>
        </w:rPr>
        <w:tab/>
      </w:r>
    </w:p>
    <w:p w:rsidR="008E0B31" w:rsidRPr="00AA608E" w:rsidRDefault="008E0B31" w:rsidP="008E0B31">
      <w:pPr>
        <w:jc w:val="right"/>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jc w:val="right"/>
        <w:rPr>
          <w:rFonts w:ascii="GHEA Grapalat" w:hAnsi="GHEA Grapalat"/>
          <w:sz w:val="20"/>
          <w:lang w:val="hy-AM"/>
        </w:rPr>
      </w:pPr>
      <w:r w:rsidRPr="00AA608E">
        <w:rPr>
          <w:rFonts w:ascii="GHEA Grapalat" w:hAnsi="GHEA Grapalat"/>
          <w:sz w:val="20"/>
          <w:lang w:val="hy-AM"/>
        </w:rPr>
        <w:t>Կ. Տ.</w:t>
      </w:r>
      <w:r w:rsidRPr="00AA608E">
        <w:rPr>
          <w:rStyle w:val="af6"/>
          <w:rFonts w:ascii="GHEA Grapalat" w:hAnsi="GHEA Grapalat"/>
          <w:color w:val="FFFFFF"/>
          <w:sz w:val="20"/>
          <w:lang w:val="hy-AM"/>
        </w:rPr>
        <w:footnoteReference w:id="8"/>
      </w:r>
      <w:r w:rsidRPr="00AA608E">
        <w:rPr>
          <w:rFonts w:ascii="GHEA Grapalat" w:hAnsi="GHEA Grapalat"/>
          <w:sz w:val="20"/>
          <w:lang w:val="hy-AM"/>
        </w:rPr>
        <w:tab/>
      </w:r>
      <w:r w:rsidRPr="00AA608E">
        <w:rPr>
          <w:rFonts w:ascii="GHEA Grapalat" w:hAnsi="GHEA Grapalat"/>
          <w:sz w:val="20"/>
          <w:lang w:val="hy-AM"/>
        </w:rPr>
        <w:tab/>
        <w:t xml:space="preserve"> </w:t>
      </w:r>
    </w:p>
    <w:p w:rsidR="008E0B31" w:rsidRPr="00AA608E" w:rsidRDefault="008E0B31" w:rsidP="008E0B31">
      <w:pPr>
        <w:jc w:val="right"/>
        <w:rPr>
          <w:rFonts w:ascii="GHEA Grapalat" w:hAnsi="GHEA Grapalat"/>
          <w:sz w:val="20"/>
          <w:lang w:val="hy-AM"/>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es-ES" w:eastAsia="ru-RU"/>
        </w:rPr>
      </w:pPr>
    </w:p>
    <w:p w:rsidR="008E0B31" w:rsidRPr="00AA608E" w:rsidDel="000B1088" w:rsidRDefault="008E0B31" w:rsidP="008E0B31">
      <w:pPr>
        <w:pStyle w:val="31"/>
        <w:spacing w:line="240" w:lineRule="auto"/>
        <w:jc w:val="right"/>
        <w:rPr>
          <w:rFonts w:ascii="GHEA Grapalat" w:hAnsi="GHEA Grapalat"/>
          <w:i/>
          <w:lang w:val="es-ES" w:eastAsia="ru-RU"/>
        </w:rPr>
      </w:pPr>
      <w:r w:rsidRPr="00AA608E">
        <w:rPr>
          <w:rFonts w:ascii="GHEA Grapalat" w:hAnsi="GHEA Grapalat"/>
          <w:i/>
          <w:lang w:val="es-ES" w:eastAsia="ru-RU"/>
        </w:rPr>
        <w:br w:type="page"/>
      </w:r>
    </w:p>
    <w:p w:rsidR="008E0B31" w:rsidRPr="00AA608E" w:rsidRDefault="008E0B31"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4.1</w:t>
      </w:r>
    </w:p>
    <w:p w:rsidR="008E0B31" w:rsidRPr="00AA608E" w:rsidRDefault="00020DA7" w:rsidP="008E0B31">
      <w:pPr>
        <w:pStyle w:val="31"/>
        <w:spacing w:line="240" w:lineRule="auto"/>
        <w:jc w:val="right"/>
        <w:rPr>
          <w:rFonts w:ascii="GHEA Grapalat" w:hAnsi="GHEA Grapalat" w:cs="Arial"/>
          <w:b/>
          <w:lang w:val="hy-AM"/>
        </w:rPr>
      </w:pPr>
      <w:r w:rsidRPr="00020DA7">
        <w:rPr>
          <w:rFonts w:ascii="GHEA Grapalat" w:hAnsi="GHEA Grapalat"/>
          <w:b/>
          <w:lang w:val="af-ZA"/>
        </w:rPr>
        <w:t>ԱՄ</w:t>
      </w:r>
      <w:r w:rsidR="005C08E9" w:rsidRPr="00FD6097">
        <w:rPr>
          <w:rFonts w:ascii="GHEA Grapalat" w:hAnsi="GHEA Grapalat"/>
          <w:b/>
          <w:lang w:val="hy-AM"/>
        </w:rPr>
        <w:t>Ա</w:t>
      </w:r>
      <w:r w:rsidR="0012456D" w:rsidRPr="00D2015B">
        <w:rPr>
          <w:rFonts w:ascii="GHEA Grapalat" w:hAnsi="GHEA Grapalat"/>
          <w:b/>
          <w:lang w:val="hy-AM"/>
        </w:rPr>
        <w:t>Ր</w:t>
      </w:r>
      <w:r w:rsidRPr="00020DA7">
        <w:rPr>
          <w:rFonts w:ascii="GHEA Grapalat" w:hAnsi="GHEA Grapalat"/>
          <w:b/>
          <w:lang w:val="af-ZA"/>
        </w:rPr>
        <w:t>ՀՄ-ԳՀԱՊՁԲ-20/01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 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pStyle w:val="31"/>
        <w:spacing w:line="240" w:lineRule="auto"/>
        <w:jc w:val="right"/>
        <w:rPr>
          <w:rFonts w:ascii="GHEA Grapalat" w:hAnsi="GHEA Grapalat" w:cs="Sylfaen"/>
          <w:b/>
          <w:lang w:val="hy-AM"/>
        </w:rPr>
      </w:pP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w:t>
      </w:r>
      <w:r w:rsidRPr="00AA608E">
        <w:rPr>
          <w:rFonts w:ascii="GHEA Grapalat" w:hAnsi="GHEA Grapalat" w:cs="GHEA Grapalat"/>
          <w:b/>
          <w:sz w:val="20"/>
          <w:szCs w:val="20"/>
          <w:lang w:val="hy-AM"/>
        </w:rPr>
        <w:t xml:space="preserve">ՏՈւԺԱՆՔԻ ՄԱՍԻՆ ՀԱՄԱՁԱՅՆԱԳԻՐ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(որակավորման ապահովում)</w:t>
      </w:r>
    </w:p>
    <w:p w:rsidR="008E0B31" w:rsidRPr="00AA608E" w:rsidRDefault="008E0B31" w:rsidP="008E0B31">
      <w:pPr>
        <w:rPr>
          <w:rFonts w:ascii="GHEA Grapalat" w:hAnsi="GHEA Grapalat" w:cs="GHEA Grapalat"/>
          <w:b/>
          <w:sz w:val="20"/>
          <w:szCs w:val="20"/>
          <w:lang w:val="hy-AM"/>
        </w:rPr>
      </w:pPr>
      <w:r w:rsidRPr="00AA608E">
        <w:rPr>
          <w:rFonts w:ascii="GHEA Grapalat" w:hAnsi="GHEA Grapalat" w:cs="GHEA Grapalat"/>
          <w:color w:val="FF0000"/>
          <w:sz w:val="20"/>
          <w:szCs w:val="20"/>
          <w:shd w:val="clear" w:color="auto" w:fill="92CDDC"/>
          <w:lang w:val="hy-AM"/>
        </w:rPr>
        <w:t xml:space="preserve">                                                              </w:t>
      </w:r>
    </w:p>
    <w:p w:rsidR="008E0B31" w:rsidRPr="00AA608E" w:rsidRDefault="008E0B31" w:rsidP="008E0B31">
      <w:pPr>
        <w:rPr>
          <w:rFonts w:ascii="GHEA Grapalat" w:hAnsi="GHEA Grapalat" w:cs="GHEA Grapalat"/>
          <w:sz w:val="20"/>
          <w:szCs w:val="20"/>
          <w:lang w:val="hy-AM"/>
        </w:rPr>
      </w:pPr>
      <w:r w:rsidRPr="00AA608E">
        <w:rPr>
          <w:rFonts w:ascii="GHEA Grapalat" w:hAnsi="GHEA Grapalat" w:cs="GHEA Grapalat"/>
          <w:sz w:val="20"/>
          <w:szCs w:val="20"/>
          <w:lang w:val="hy-AM"/>
        </w:rPr>
        <w:t xml:space="preserve">    </w:t>
      </w:r>
      <w:r w:rsidR="005C08E9" w:rsidRPr="005C08E9">
        <w:rPr>
          <w:rFonts w:ascii="GHEA Grapalat" w:hAnsi="GHEA Grapalat" w:cs="GHEA Grapalat"/>
          <w:sz w:val="20"/>
          <w:szCs w:val="20"/>
          <w:lang w:val="hy-AM"/>
        </w:rPr>
        <w:t>Ա</w:t>
      </w:r>
      <w:r w:rsidR="0012456D" w:rsidRPr="00D2015B">
        <w:rPr>
          <w:rFonts w:ascii="GHEA Grapalat" w:hAnsi="GHEA Grapalat" w:cs="GHEA Grapalat"/>
          <w:sz w:val="20"/>
          <w:szCs w:val="20"/>
          <w:lang w:val="hy-AM"/>
        </w:rPr>
        <w:t xml:space="preserve">րմաշ </w:t>
      </w:r>
      <w:r w:rsidR="00C403E1" w:rsidRPr="00AA608E">
        <w:rPr>
          <w:rFonts w:ascii="GHEA Grapalat" w:hAnsi="GHEA Grapalat" w:cs="GHEA Grapalat"/>
          <w:sz w:val="20"/>
          <w:szCs w:val="20"/>
          <w:lang w:val="hy-AM"/>
        </w:rPr>
        <w:t xml:space="preserve"> համայնք </w:t>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t xml:space="preserve">            </w:t>
      </w:r>
      <w:r w:rsidRPr="00AA608E">
        <w:rPr>
          <w:rFonts w:ascii="GHEA Grapalat" w:hAnsi="GHEA Grapalat"/>
          <w:sz w:val="20"/>
          <w:szCs w:val="20"/>
          <w:lang w:val="hy-AM"/>
        </w:rPr>
        <w:t>«</w:t>
      </w:r>
      <w:r w:rsidRPr="00AA608E">
        <w:rPr>
          <w:rFonts w:ascii="GHEA Grapalat" w:hAnsi="GHEA Grapalat" w:cs="GHEA Grapalat"/>
          <w:sz w:val="20"/>
          <w:szCs w:val="20"/>
          <w:u w:val="single"/>
          <w:lang w:val="hy-AM"/>
        </w:rPr>
        <w:t xml:space="preserve">         </w:t>
      </w:r>
      <w:r w:rsidRPr="00AA608E">
        <w:rPr>
          <w:rFonts w:ascii="GHEA Grapalat" w:hAnsi="GHEA Grapalat"/>
          <w:sz w:val="20"/>
          <w:szCs w:val="20"/>
          <w:lang w:val="hy-AM"/>
        </w:rPr>
        <w:t>»</w:t>
      </w:r>
      <w:r w:rsidR="005C08E9">
        <w:rPr>
          <w:rFonts w:ascii="GHEA Grapalat" w:hAnsi="GHEA Grapalat" w:cs="GHEA Grapalat"/>
          <w:sz w:val="20"/>
          <w:szCs w:val="20"/>
          <w:u w:val="single"/>
          <w:lang w:val="hy-AM"/>
        </w:rPr>
        <w:t xml:space="preserve"> </w:t>
      </w:r>
      <w:r w:rsidR="005C08E9">
        <w:rPr>
          <w:rFonts w:ascii="GHEA Grapalat" w:hAnsi="GHEA Grapalat" w:cs="GHEA Grapalat"/>
          <w:sz w:val="20"/>
          <w:szCs w:val="20"/>
          <w:u w:val="single"/>
          <w:lang w:val="hy-AM"/>
        </w:rPr>
        <w:tab/>
      </w:r>
      <w:r w:rsidRPr="00AA608E">
        <w:rPr>
          <w:rFonts w:ascii="GHEA Grapalat" w:hAnsi="GHEA Grapalat" w:cs="GHEA Grapalat"/>
          <w:sz w:val="20"/>
          <w:szCs w:val="20"/>
          <w:lang w:val="hy-AM"/>
        </w:rPr>
        <w:t>20   թ.**</w:t>
      </w:r>
    </w:p>
    <w:p w:rsidR="008E0B31" w:rsidRPr="00AA608E" w:rsidRDefault="008E0B31" w:rsidP="008E0B31">
      <w:pPr>
        <w:rPr>
          <w:rFonts w:ascii="GHEA Grapalat" w:hAnsi="GHEA Grapalat" w:cs="GHEA Grapalat"/>
          <w:sz w:val="20"/>
          <w:szCs w:val="20"/>
          <w:lang w:val="hy-AM"/>
        </w:rPr>
      </w:pPr>
    </w:p>
    <w:p w:rsidR="008E0B31" w:rsidRPr="00AA608E" w:rsidRDefault="008E0B31" w:rsidP="008E0B31">
      <w:pPr>
        <w:jc w:val="both"/>
        <w:rPr>
          <w:rFonts w:ascii="GHEA Grapalat" w:hAnsi="GHEA Grapalat" w:cs="GHEA Grapalat"/>
          <w:sz w:val="20"/>
          <w:szCs w:val="20"/>
          <w:u w:val="single"/>
          <w:vertAlign w:val="subscript"/>
          <w:lang w:val="hy-AM"/>
        </w:rPr>
      </w:pP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 xml:space="preserve">ի դեմս Ընկերության տնօրեն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cs="GHEA Grapalat"/>
          <w:sz w:val="20"/>
          <w:szCs w:val="20"/>
          <w:lang w:val="hy-AM"/>
        </w:rPr>
      </w:pPr>
      <w:r w:rsidRPr="00AA608E">
        <w:rPr>
          <w:rFonts w:ascii="GHEA Grapalat" w:hAnsi="GHEA Grapalat"/>
          <w:sz w:val="20"/>
          <w:szCs w:val="20"/>
          <w:vertAlign w:val="superscript"/>
          <w:lang w:val="hy-AM"/>
        </w:rPr>
        <w:t xml:space="preserve">       Ընկերության անվանումը</w:t>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t xml:space="preserve">    </w:t>
      </w:r>
      <w:r w:rsidRPr="00AA608E">
        <w:rPr>
          <w:rFonts w:ascii="GHEA Grapalat" w:hAnsi="GHEA Grapalat"/>
          <w:sz w:val="20"/>
          <w:szCs w:val="20"/>
          <w:vertAlign w:val="superscript"/>
          <w:lang w:val="hy-AM"/>
        </w:rPr>
        <w:t>Ընկերության տնօրենի անուն ազգանունը, անձնագրային տվյալները</w:t>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E0B31" w:rsidRPr="00AA608E" w:rsidRDefault="008E0B31" w:rsidP="008E0B31">
      <w:pPr>
        <w:ind w:firstLine="708"/>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lang w:val="pt-BR"/>
        </w:rPr>
      </w:pPr>
      <w:r w:rsidRPr="00AA608E">
        <w:rPr>
          <w:rFonts w:ascii="GHEA Grapalat" w:hAnsi="GHEA Grapalat" w:cs="GHEA Grapalat"/>
          <w:b/>
          <w:sz w:val="20"/>
          <w:szCs w:val="20"/>
          <w:lang w:val="hy-AM"/>
        </w:rPr>
        <w:t xml:space="preserve"> Հ</w:t>
      </w:r>
      <w:r w:rsidRPr="00AA608E">
        <w:rPr>
          <w:rFonts w:ascii="GHEA Grapalat" w:hAnsi="GHEA Grapalat" w:cs="GHEA Grapalat"/>
          <w:b/>
          <w:sz w:val="20"/>
          <w:szCs w:val="20"/>
        </w:rPr>
        <w:t>ամաձայնության առարկան</w:t>
      </w:r>
    </w:p>
    <w:p w:rsidR="008E0B31" w:rsidRPr="00AA608E" w:rsidRDefault="008E0B31" w:rsidP="008E0B31">
      <w:pPr>
        <w:jc w:val="both"/>
        <w:rPr>
          <w:rFonts w:ascii="GHEA Grapalat" w:hAnsi="GHEA Grapalat" w:cs="GHEA Grapalat"/>
          <w:b/>
          <w:bCs/>
          <w:sz w:val="20"/>
          <w:szCs w:val="20"/>
          <w:lang w:val="pt-BR"/>
        </w:rPr>
      </w:pPr>
      <w:r w:rsidRPr="00AA608E">
        <w:rPr>
          <w:rFonts w:ascii="GHEA Grapalat" w:hAnsi="GHEA Grapalat" w:cs="GHEA Grapalat"/>
          <w:sz w:val="20"/>
          <w:szCs w:val="20"/>
          <w:lang w:val="pt-BR"/>
        </w:rPr>
        <w:tab/>
      </w:r>
      <w:r w:rsidRPr="00AA608E">
        <w:rPr>
          <w:rFonts w:ascii="GHEA Grapalat" w:hAnsi="GHEA Grapalat" w:cs="GHEA Grapalat"/>
          <w:sz w:val="20"/>
          <w:szCs w:val="20"/>
          <w:lang w:val="pt-BR"/>
        </w:rPr>
        <w:tab/>
        <w:t xml:space="preserve">                               </w:t>
      </w:r>
    </w:p>
    <w:p w:rsidR="008E0B31" w:rsidRPr="00AA608E" w:rsidRDefault="008E0B31" w:rsidP="008E0B31">
      <w:pPr>
        <w:numPr>
          <w:ilvl w:val="1"/>
          <w:numId w:val="7"/>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Ընկերությունը մասնակցում է </w:t>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r>
      <w:r w:rsidRPr="00AA608E">
        <w:rPr>
          <w:rFonts w:ascii="GHEA Grapalat" w:hAnsi="GHEA Grapalat" w:cs="GHEA Grapalat"/>
          <w:sz w:val="20"/>
          <w:szCs w:val="20"/>
          <w:lang w:val="pt-BR"/>
        </w:rPr>
        <w:t xml:space="preserve">*  (այսուհետ` Պատվիրատու) կողմից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w:t>
      </w:r>
      <w:r w:rsidRPr="00AA608E">
        <w:rPr>
          <w:rFonts w:ascii="GHEA Grapalat" w:hAnsi="GHEA Grapalat"/>
          <w:sz w:val="20"/>
          <w:szCs w:val="20"/>
          <w:vertAlign w:val="superscript"/>
          <w:lang w:val="hy-AM"/>
        </w:rPr>
        <w:t>պատվիրատուի անվանումը</w:t>
      </w:r>
    </w:p>
    <w:p w:rsidR="008E0B31" w:rsidRPr="00AA608E" w:rsidRDefault="008E0B31" w:rsidP="008E0B31">
      <w:pPr>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կազմակերպված` </w:t>
      </w:r>
      <w:r w:rsidRPr="00AA608E">
        <w:rPr>
          <w:rFonts w:ascii="GHEA Grapalat" w:hAnsi="GHEA Grapalat" w:cs="GHEA Grapalat"/>
          <w:sz w:val="20"/>
          <w:szCs w:val="20"/>
          <w:u w:val="single"/>
          <w:lang w:val="pt-BR"/>
        </w:rPr>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lang w:val="pt-BR"/>
        </w:rPr>
        <w:t>* ծածկագրով գնման ընթացակարգին:</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sz w:val="20"/>
          <w:szCs w:val="20"/>
          <w:vertAlign w:val="superscript"/>
          <w:lang w:val="pt-BR"/>
        </w:rPr>
        <w:t xml:space="preserve">                                                        </w:t>
      </w:r>
      <w:r w:rsidRPr="00AA608E">
        <w:rPr>
          <w:rFonts w:ascii="GHEA Grapalat" w:hAnsi="GHEA Grapalat"/>
          <w:sz w:val="20"/>
          <w:szCs w:val="20"/>
          <w:vertAlign w:val="superscript"/>
          <w:lang w:val="hy-AM"/>
        </w:rPr>
        <w:t>ընթացակարգի ծածկագիրը</w:t>
      </w:r>
    </w:p>
    <w:p w:rsidR="008E0B31" w:rsidRPr="00AA608E" w:rsidRDefault="008E0B31" w:rsidP="008E0B31">
      <w:pPr>
        <w:ind w:firstLine="360"/>
        <w:jc w:val="both"/>
        <w:rPr>
          <w:rFonts w:ascii="GHEA Grapalat" w:hAnsi="GHEA Grapalat" w:cs="GHEA Grapalat"/>
          <w:color w:val="5B9BD5"/>
          <w:sz w:val="20"/>
          <w:szCs w:val="20"/>
          <w:lang w:val="hy-AM"/>
        </w:rPr>
      </w:pPr>
      <w:r w:rsidRPr="00AA608E">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E0B31" w:rsidRPr="00AA608E" w:rsidRDefault="008E0B31" w:rsidP="008E0B31">
      <w:pPr>
        <w:ind w:firstLine="360"/>
        <w:jc w:val="both"/>
        <w:rPr>
          <w:rFonts w:ascii="GHEA Grapalat" w:hAnsi="GHEA Grapalat" w:cs="GHEA Grapalat"/>
          <w:color w:val="000000"/>
          <w:sz w:val="20"/>
          <w:szCs w:val="20"/>
          <w:lang w:val="pt-BR"/>
        </w:rPr>
      </w:pPr>
      <w:r w:rsidRPr="00AA608E">
        <w:rPr>
          <w:rFonts w:ascii="GHEA Grapalat" w:hAnsi="GHEA Grapalat" w:cs="GHEA Grapalat"/>
          <w:color w:val="000000"/>
          <w:sz w:val="20"/>
          <w:szCs w:val="20"/>
          <w:lang w:val="pt-BR"/>
        </w:rPr>
        <w:t>1.3 Ընկերությունը</w:t>
      </w:r>
      <w:r w:rsidRPr="00AA608E">
        <w:rPr>
          <w:rFonts w:ascii="GHEA Grapalat" w:hAnsi="GHEA Grapalat" w:cs="GHEA Grapalat"/>
          <w:color w:val="000000"/>
          <w:sz w:val="20"/>
          <w:szCs w:val="20"/>
          <w:lang w:val="hy-AM"/>
        </w:rPr>
        <w:t xml:space="preserve"> սույն </w:t>
      </w:r>
      <w:r w:rsidRPr="00AA608E">
        <w:rPr>
          <w:rFonts w:ascii="GHEA Grapalat" w:hAnsi="GHEA Grapalat" w:cs="GHEA Grapalat"/>
          <w:color w:val="000000"/>
          <w:sz w:val="20"/>
          <w:szCs w:val="20"/>
          <w:lang w:val="pt-BR"/>
        </w:rPr>
        <w:t>տուժանքի համաձայնագ</w:t>
      </w:r>
      <w:r w:rsidRPr="00AA608E">
        <w:rPr>
          <w:rFonts w:ascii="GHEA Grapalat" w:hAnsi="GHEA Grapalat" w:cs="GHEA Grapalat"/>
          <w:color w:val="000000"/>
          <w:sz w:val="20"/>
          <w:szCs w:val="20"/>
          <w:lang w:val="hy-AM"/>
        </w:rPr>
        <w:t>ր</w:t>
      </w:r>
      <w:r w:rsidRPr="00AA608E">
        <w:rPr>
          <w:rFonts w:ascii="GHEA Grapalat" w:hAnsi="GHEA Grapalat" w:cs="GHEA Grapalat"/>
          <w:color w:val="000000"/>
          <w:sz w:val="20"/>
          <w:szCs w:val="20"/>
          <w:lang w:val="pt-BR"/>
        </w:rPr>
        <w:t>ի</w:t>
      </w:r>
      <w:r w:rsidRPr="00AA608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A608E">
        <w:rPr>
          <w:rFonts w:ascii="GHEA Grapalat" w:hAnsi="GHEA Grapalat" w:cs="GHEA Grapalat"/>
          <w:color w:val="000000"/>
          <w:sz w:val="20"/>
          <w:szCs w:val="20"/>
          <w:lang w:val="pt-BR"/>
        </w:rPr>
        <w:t>Ընկերության</w:t>
      </w:r>
      <w:r w:rsidRPr="00AA608E">
        <w:rPr>
          <w:rFonts w:ascii="GHEA Grapalat" w:hAnsi="GHEA Grapalat" w:cs="GHEA Grapalat"/>
          <w:color w:val="000000"/>
          <w:sz w:val="20"/>
          <w:szCs w:val="20"/>
          <w:lang w:val="hy-AM"/>
        </w:rPr>
        <w:t xml:space="preserve"> հաշվից  գանձելու համար՝ առանց լրացուցիչ ակցեպտավորման: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գ)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E0B31" w:rsidRPr="00AA608E" w:rsidRDefault="008E0B31" w:rsidP="008E0B31">
      <w:pPr>
        <w:ind w:left="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դ)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E0B31" w:rsidRPr="00AA608E" w:rsidRDefault="008E0B31" w:rsidP="008E0B31">
      <w:pPr>
        <w:ind w:firstLine="426"/>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A608E">
        <w:rPr>
          <w:rFonts w:ascii="GHEA Grapalat" w:hAnsi="GHEA Grapalat" w:cs="GHEA Grapalat"/>
          <w:sz w:val="20"/>
          <w:szCs w:val="20"/>
          <w:lang w:val="hy-AM"/>
        </w:rPr>
        <w:t xml:space="preserve">Պահանջագիրը բնօրինակներով </w:t>
      </w:r>
      <w:r w:rsidRPr="00AA608E">
        <w:rPr>
          <w:rFonts w:ascii="GHEA Grapalat" w:hAnsi="GHEA Grapalat" w:cs="GHEA Grapalat"/>
          <w:sz w:val="20"/>
          <w:szCs w:val="20"/>
          <w:lang w:val="pt-BR"/>
        </w:rPr>
        <w:t xml:space="preserve">ներկայացնում է </w:t>
      </w:r>
      <w:r w:rsidRPr="00AA608E">
        <w:rPr>
          <w:rFonts w:ascii="GHEA Grapalat" w:hAnsi="GHEA Grapalat" w:cs="GHEA Grapalat"/>
          <w:sz w:val="20"/>
          <w:szCs w:val="20"/>
          <w:lang w:val="hy-AM"/>
        </w:rPr>
        <w:t>Վճարող Բանկին</w:t>
      </w:r>
      <w:r w:rsidRPr="00AA608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A608E">
        <w:rPr>
          <w:rFonts w:ascii="GHEA Grapalat" w:hAnsi="GHEA Grapalat" w:cs="GHEA Grapalat"/>
          <w:sz w:val="20"/>
          <w:szCs w:val="20"/>
          <w:lang w:val="hy-AM"/>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թվային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ստորագրությամբ</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հաստատված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լինելու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դեպքում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դրանք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են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ներկայացվում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կրիչներով</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ինչպես</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նաև</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դրանցից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արտատպված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թղթային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տարբերակներով</w:t>
      </w:r>
      <w:r w:rsidRPr="00AA608E">
        <w:rPr>
          <w:rFonts w:ascii="GHEA Grapalat" w:hAnsi="GHEA Grapalat" w:cs="GHEA Grapalat"/>
          <w:sz w:val="20"/>
          <w:szCs w:val="20"/>
          <w:lang w:val="pt-BR"/>
        </w:rPr>
        <w:t>:</w:t>
      </w:r>
    </w:p>
    <w:p w:rsidR="008E0B31" w:rsidRPr="00AA608E" w:rsidRDefault="008E0B31" w:rsidP="008E0B31">
      <w:pPr>
        <w:numPr>
          <w:ilvl w:val="1"/>
          <w:numId w:val="25"/>
        </w:numPr>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1.6 Վճարող Բանկի կողմից Պ</w:t>
      </w:r>
      <w:r w:rsidRPr="00AA608E">
        <w:rPr>
          <w:rFonts w:ascii="GHEA Grapalat" w:hAnsi="GHEA Grapalat" w:cs="GHEA Grapalat"/>
          <w:sz w:val="20"/>
          <w:szCs w:val="20"/>
          <w:lang w:val="pt-BR"/>
        </w:rPr>
        <w:t xml:space="preserve">ահանջագրում նշված գումարի վճարման հետևանքով </w:t>
      </w:r>
      <w:r w:rsidRPr="00AA608E">
        <w:rPr>
          <w:rFonts w:ascii="GHEA Grapalat" w:hAnsi="GHEA Grapalat" w:cs="GHEA Grapalat"/>
          <w:sz w:val="20"/>
          <w:szCs w:val="20"/>
          <w:lang w:val="hy-AM"/>
        </w:rPr>
        <w:t xml:space="preserve">Ընկերության </w:t>
      </w:r>
      <w:r w:rsidRPr="00AA608E">
        <w:rPr>
          <w:rFonts w:ascii="GHEA Grapalat" w:hAnsi="GHEA Grapalat" w:cs="GHEA Grapalat"/>
          <w:sz w:val="20"/>
          <w:szCs w:val="20"/>
          <w:lang w:val="pt-BR"/>
        </w:rPr>
        <w:t xml:space="preserve">առաջացած ռիսկերի (Ընկերության կրած վնասների) </w:t>
      </w:r>
      <w:r w:rsidRPr="00AA608E">
        <w:rPr>
          <w:rFonts w:ascii="GHEA Grapalat" w:hAnsi="GHEA Grapalat" w:cs="GHEA Grapalat"/>
          <w:sz w:val="20"/>
          <w:szCs w:val="20"/>
          <w:lang w:val="hy-AM"/>
        </w:rPr>
        <w:t xml:space="preserve">և բացասական հետևանքների </w:t>
      </w:r>
      <w:r w:rsidRPr="00AA608E">
        <w:rPr>
          <w:rFonts w:ascii="GHEA Grapalat" w:hAnsi="GHEA Grapalat" w:cs="GHEA Grapalat"/>
          <w:sz w:val="20"/>
          <w:szCs w:val="20"/>
          <w:lang w:val="pt-BR"/>
        </w:rPr>
        <w:t>համար Բանկը</w:t>
      </w:r>
      <w:r w:rsidRPr="00AA608E">
        <w:rPr>
          <w:rFonts w:ascii="GHEA Grapalat" w:hAnsi="GHEA Grapalat" w:cs="GHEA Grapalat"/>
          <w:sz w:val="20"/>
          <w:szCs w:val="20"/>
          <w:lang w:val="hy-AM"/>
        </w:rPr>
        <w:t xml:space="preserve"> որևէ</w:t>
      </w:r>
      <w:r w:rsidRPr="00AA608E">
        <w:rPr>
          <w:rFonts w:ascii="GHEA Grapalat" w:hAnsi="GHEA Grapalat" w:cs="GHEA Grapalat"/>
          <w:sz w:val="20"/>
          <w:szCs w:val="20"/>
          <w:lang w:val="pt-BR"/>
        </w:rPr>
        <w:t xml:space="preserve"> պատասխանատվություն չի կրում</w:t>
      </w:r>
      <w:r w:rsidRPr="00AA608E">
        <w:rPr>
          <w:rFonts w:ascii="GHEA Grapalat" w:hAnsi="GHEA Grapalat" w:cs="GHEA Grapalat"/>
          <w:sz w:val="20"/>
          <w:szCs w:val="20"/>
          <w:lang w:val="hy-AM"/>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1.7 </w:t>
      </w:r>
      <w:r w:rsidRPr="00AA608E">
        <w:rPr>
          <w:rFonts w:ascii="GHEA Grapalat" w:hAnsi="GHEA Grapalat" w:cs="GHEA Grapalat"/>
          <w:sz w:val="20"/>
          <w:szCs w:val="20"/>
          <w:lang w:val="hy-AM"/>
        </w:rPr>
        <w:t>Այն դեպքում</w:t>
      </w:r>
      <w:r w:rsidRPr="00AA608E">
        <w:rPr>
          <w:rFonts w:ascii="GHEA Grapalat" w:hAnsi="GHEA Grapalat" w:cs="GHEA Grapalat"/>
          <w:sz w:val="20"/>
          <w:szCs w:val="20"/>
          <w:lang w:val="pt-BR"/>
        </w:rPr>
        <w:t>,</w:t>
      </w:r>
      <w:r w:rsidRPr="00AA608E">
        <w:rPr>
          <w:rFonts w:ascii="GHEA Grapalat" w:hAnsi="GHEA Grapalat" w:cs="GHEA Grapalat"/>
          <w:sz w:val="20"/>
          <w:szCs w:val="20"/>
          <w:lang w:val="hy-AM"/>
        </w:rPr>
        <w:t xml:space="preserve"> երբ Ընկերության հաշվի միջոցները չեն բավարարում</w:t>
      </w:r>
      <w:r w:rsidRPr="00AA608E">
        <w:rPr>
          <w:rFonts w:ascii="GHEA Grapalat" w:hAnsi="GHEA Grapalat" w:cs="GHEA Grapalat"/>
          <w:sz w:val="20"/>
          <w:szCs w:val="20"/>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վճարման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ստանալուց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հետո՝</w:t>
      </w:r>
      <w:r w:rsidRPr="00AA608E">
        <w:rPr>
          <w:rFonts w:ascii="GHEA Grapalat" w:hAnsi="GHEA Grapalat" w:cs="GHEA Grapalat"/>
          <w:sz w:val="20"/>
          <w:szCs w:val="20"/>
          <w:lang w:val="pt-BR"/>
        </w:rPr>
        <w:t xml:space="preserve"> 2 (</w:t>
      </w:r>
      <w:r w:rsidRPr="00AA608E">
        <w:rPr>
          <w:rFonts w:ascii="GHEA Grapalat" w:hAnsi="GHEA Grapalat" w:cs="GHEA Grapalat"/>
          <w:sz w:val="20"/>
          <w:szCs w:val="20"/>
        </w:rPr>
        <w:t>երկու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աշխատանքային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օրվա</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ընթացքում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պետք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տեղեկացնի</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Պատվիրատուին՝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գրավոր</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ձևով</w:t>
      </w:r>
      <w:r w:rsidRPr="00AA608E">
        <w:rPr>
          <w:rFonts w:ascii="GHEA Grapalat" w:hAnsi="GHEA Grapalat" w:cs="GHEA Grapalat"/>
          <w:sz w:val="20"/>
          <w:szCs w:val="20"/>
          <w:lang w:val="pt-BR"/>
        </w:rPr>
        <w:t>:</w:t>
      </w:r>
    </w:p>
    <w:p w:rsidR="008E0B31" w:rsidRPr="00AA608E" w:rsidRDefault="008E0B31" w:rsidP="008E0B31">
      <w:pPr>
        <w:ind w:firstLine="360"/>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1.8 Սույն համաձայնագիրը և կից </w:t>
      </w:r>
      <w:r w:rsidRPr="00AA608E">
        <w:rPr>
          <w:rFonts w:ascii="GHEA Grapalat" w:hAnsi="GHEA Grapalat" w:cs="GHEA Grapalat"/>
          <w:sz w:val="20"/>
          <w:szCs w:val="20"/>
          <w:lang w:val="hy-AM"/>
        </w:rPr>
        <w:t>Պ</w:t>
      </w:r>
      <w:r w:rsidRPr="00AA608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E0B31" w:rsidRPr="00AA608E" w:rsidRDefault="008E0B31" w:rsidP="008E0B31">
      <w:pPr>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rPr>
      </w:pPr>
      <w:r w:rsidRPr="00AA608E">
        <w:rPr>
          <w:rFonts w:ascii="GHEA Grapalat" w:hAnsi="GHEA Grapalat" w:cs="GHEA Grapalat"/>
          <w:b/>
          <w:bCs/>
          <w:sz w:val="20"/>
          <w:szCs w:val="20"/>
        </w:rPr>
        <w:t>Այլ պայմաններ</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rPr>
        <w:lastRenderedPageBreak/>
        <w:t>2.1 Սույն համաձայնագիրը</w:t>
      </w:r>
      <w:r w:rsidRPr="00AA608E">
        <w:rPr>
          <w:rFonts w:ascii="GHEA Grapalat" w:hAnsi="GHEA Grapalat" w:cs="GHEA Grapalat"/>
          <w:sz w:val="20"/>
          <w:szCs w:val="20"/>
          <w:lang w:val="hy-AM"/>
        </w:rPr>
        <w:t xml:space="preserve"> և Պահանջագիրը անհետկանչելի են,</w:t>
      </w:r>
      <w:r w:rsidRPr="00AA608E">
        <w:rPr>
          <w:rFonts w:ascii="GHEA Grapalat" w:hAnsi="GHEA Grapalat" w:cs="GHEA Grapalat"/>
          <w:sz w:val="20"/>
          <w:szCs w:val="20"/>
        </w:rPr>
        <w:t xml:space="preserve"> ուժի մեջ </w:t>
      </w:r>
      <w:r w:rsidRPr="00AA608E">
        <w:rPr>
          <w:rFonts w:ascii="GHEA Grapalat" w:hAnsi="GHEA Grapalat" w:cs="GHEA Grapalat"/>
          <w:sz w:val="20"/>
          <w:szCs w:val="20"/>
          <w:lang w:val="hy-AM"/>
        </w:rPr>
        <w:t>են</w:t>
      </w:r>
      <w:r w:rsidRPr="00AA608E">
        <w:rPr>
          <w:rFonts w:ascii="GHEA Grapalat" w:hAnsi="GHEA Grapalat" w:cs="GHEA Grapalat"/>
          <w:sz w:val="20"/>
          <w:szCs w:val="20"/>
        </w:rPr>
        <w:t xml:space="preserve"> մտնում Ընկերության կողմից վավերացման պահից և ուժի մեջ</w:t>
      </w:r>
      <w:r w:rsidRPr="00AA608E">
        <w:rPr>
          <w:rFonts w:ascii="GHEA Grapalat" w:hAnsi="GHEA Grapalat" w:cs="GHEA Grapalat"/>
          <w:sz w:val="20"/>
          <w:szCs w:val="20"/>
          <w:lang w:val="hy-AM"/>
        </w:rPr>
        <w:t xml:space="preserve"> են մինչև </w:t>
      </w:r>
      <w:r w:rsidRPr="00AA608E">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E0B31" w:rsidRPr="00AA608E" w:rsidDel="00A13215"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E0B31" w:rsidRPr="00AA608E" w:rsidRDefault="008E0B31" w:rsidP="008E0B31">
      <w:pPr>
        <w:ind w:firstLine="567"/>
        <w:jc w:val="both"/>
        <w:rPr>
          <w:rFonts w:ascii="GHEA Grapalat" w:hAnsi="GHEA Grapalat" w:cs="GHEA Grapalat"/>
          <w:sz w:val="20"/>
          <w:szCs w:val="20"/>
          <w:lang w:val="hy-AM"/>
        </w:rPr>
      </w:pPr>
    </w:p>
    <w:p w:rsidR="008E0B31" w:rsidRPr="008D04C2" w:rsidRDefault="008E0B31" w:rsidP="008D04C2">
      <w:pPr>
        <w:pStyle w:val="aff3"/>
        <w:numPr>
          <w:ilvl w:val="0"/>
          <w:numId w:val="34"/>
        </w:numPr>
        <w:jc w:val="center"/>
        <w:rPr>
          <w:rFonts w:ascii="GHEA Grapalat" w:hAnsi="GHEA Grapalat" w:cs="GHEA Grapalat"/>
          <w:sz w:val="20"/>
          <w:szCs w:val="20"/>
          <w:lang w:val="hy-AM"/>
        </w:rPr>
      </w:pPr>
      <w:r w:rsidRPr="008D04C2">
        <w:rPr>
          <w:rFonts w:ascii="GHEA Grapalat" w:hAnsi="GHEA Grapalat" w:cs="GHEA Grapalat"/>
          <w:b/>
          <w:sz w:val="20"/>
          <w:szCs w:val="20"/>
          <w:lang w:val="hy-AM"/>
        </w:rPr>
        <w:t>Ընկերության հասցեն, բանկային վավերապայմանները`</w:t>
      </w:r>
    </w:p>
    <w:p w:rsidR="008E0B31" w:rsidRPr="00AA608E" w:rsidRDefault="008E0B31" w:rsidP="008E0B31">
      <w:pPr>
        <w:jc w:val="both"/>
        <w:rPr>
          <w:rFonts w:ascii="GHEA Grapalat" w:hAnsi="GHEA Grapalat" w:cs="GHEA Grapalat"/>
          <w:sz w:val="20"/>
          <w:szCs w:val="20"/>
          <w:u w:val="single"/>
          <w:lang w:val="hy-AM"/>
        </w:rPr>
      </w:pP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 անվանումը</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vertAlign w:val="superscript"/>
          <w:lang w:val="hy-AM"/>
        </w:rPr>
        <w:t xml:space="preserve"> </w:t>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 հասցեն</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ընկերությանը սպասարկող բանկի անվանումը</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u w:val="single"/>
          <w:vertAlign w:val="superscript"/>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Կ.Տ</w:t>
      </w:r>
    </w:p>
    <w:p w:rsidR="008E0B31" w:rsidRPr="00AA608E" w:rsidRDefault="008E0B31" w:rsidP="008E0B31">
      <w:pPr>
        <w:jc w:val="both"/>
        <w:rPr>
          <w:rFonts w:ascii="GHEA Grapalat" w:hAnsi="GHEA Grapalat"/>
          <w:sz w:val="20"/>
          <w:szCs w:val="20"/>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Օր/ամիս/տարի</w:t>
      </w:r>
    </w:p>
    <w:p w:rsidR="008E0B31" w:rsidRPr="00AA608E" w:rsidRDefault="008E0B31" w:rsidP="008E0B31">
      <w:pPr>
        <w:jc w:val="both"/>
        <w:rPr>
          <w:rFonts w:ascii="GHEA Grapalat" w:hAnsi="GHEA Grapalat"/>
          <w:sz w:val="18"/>
          <w:szCs w:val="18"/>
          <w:vertAlign w:val="superscript"/>
          <w:lang w:val="hy-AM"/>
        </w:rPr>
      </w:pPr>
    </w:p>
    <w:p w:rsidR="008E0B31" w:rsidRPr="00AA608E" w:rsidRDefault="008E0B31" w:rsidP="008E0B31">
      <w:pPr>
        <w:jc w:val="both"/>
        <w:rPr>
          <w:rFonts w:ascii="GHEA Grapalat" w:hAnsi="GHEA Grapalat" w:cs="GHEA Grapalat"/>
          <w:i/>
          <w:sz w:val="18"/>
          <w:szCs w:val="18"/>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A608E">
        <w:rPr>
          <w:rFonts w:ascii="GHEA Grapalat" w:hAnsi="GHEA Grapalat" w:cs="Sylfaen"/>
          <w:i/>
          <w:sz w:val="16"/>
          <w:szCs w:val="16"/>
          <w:lang w:val="hy-AM"/>
        </w:rPr>
        <w:t xml:space="preserve">* </w:t>
      </w:r>
      <w:r w:rsidRPr="00AA608E">
        <w:rPr>
          <w:rFonts w:ascii="GHEA Grapalat" w:hAnsi="GHEA Grapalat"/>
          <w:i/>
          <w:sz w:val="16"/>
          <w:szCs w:val="16"/>
          <w:lang w:val="hy-AM"/>
        </w:rPr>
        <w:t>լրացվում է հանձնաժողովի քարտուղարի կողմից` մինչև հրավերը տեղեկագրում հրապարակելը:</w:t>
      </w:r>
    </w:p>
    <w:p w:rsidR="008E0B31" w:rsidRPr="00AA608E" w:rsidRDefault="008E0B31" w:rsidP="008E0B31">
      <w:pPr>
        <w:pStyle w:val="31"/>
        <w:spacing w:line="240" w:lineRule="auto"/>
        <w:jc w:val="right"/>
        <w:rPr>
          <w:rFonts w:ascii="GHEA Grapalat" w:hAnsi="GHEA Grapalat"/>
          <w:b/>
          <w:lang w:val="hy-AM"/>
        </w:rPr>
      </w:pPr>
      <w:r w:rsidRPr="00AA608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8D04C2" w:rsidRDefault="008E0B31" w:rsidP="008D04C2">
            <w:pPr>
              <w:pStyle w:val="aff3"/>
              <w:numPr>
                <w:ilvl w:val="0"/>
                <w:numId w:val="35"/>
              </w:numPr>
              <w:rPr>
                <w:rFonts w:ascii="GHEA Grapalat" w:hAnsi="GHEA Grapalat" w:cs="Sylfaen"/>
                <w:b/>
                <w:bCs/>
                <w:sz w:val="20"/>
                <w:szCs w:val="20"/>
                <w:lang w:val="hy-AM"/>
              </w:rPr>
            </w:pPr>
            <w:r w:rsidRPr="008D04C2">
              <w:rPr>
                <w:rFonts w:ascii="GHEA Grapalat" w:hAnsi="GHEA Grapalat" w:cs="Sylfaen"/>
                <w:b/>
                <w:bCs/>
                <w:sz w:val="20"/>
                <w:szCs w:val="20"/>
              </w:rPr>
              <w:lastRenderedPageBreak/>
              <w:t>ՎՃԱՐՄԱՆ</w:t>
            </w:r>
            <w:r w:rsidRPr="008D04C2">
              <w:rPr>
                <w:rFonts w:ascii="GHEA Grapalat" w:hAnsi="GHEA Grapalat" w:cs="Arial"/>
                <w:b/>
                <w:bCs/>
                <w:sz w:val="20"/>
                <w:szCs w:val="20"/>
              </w:rPr>
              <w:t xml:space="preserve"> </w:t>
            </w:r>
            <w:r w:rsidRPr="008D04C2">
              <w:rPr>
                <w:rFonts w:ascii="GHEA Grapalat" w:hAnsi="GHEA Grapalat" w:cs="Sylfaen"/>
                <w:b/>
                <w:bCs/>
                <w:sz w:val="20"/>
                <w:szCs w:val="20"/>
              </w:rPr>
              <w:t xml:space="preserve">ՊԱՀԱՆՋԱԳԻՐ* </w:t>
            </w:r>
          </w:p>
          <w:p w:rsidR="008E0B31" w:rsidRPr="00AA608E" w:rsidRDefault="008E0B31" w:rsidP="00D909B5">
            <w:pPr>
              <w:jc w:val="center"/>
              <w:rPr>
                <w:rFonts w:ascii="GHEA Grapalat" w:hAnsi="GHEA Grapalat" w:cs="Arial"/>
                <w:bCs/>
                <w:i/>
                <w:sz w:val="20"/>
                <w:szCs w:val="20"/>
              </w:rPr>
            </w:pP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lang w:val="hy-AM"/>
              </w:rPr>
            </w:pPr>
            <w:r w:rsidRPr="00AA608E">
              <w:rPr>
                <w:rFonts w:ascii="GHEA Grapalat" w:hAnsi="GHEA Grapalat" w:cs="Sylfaen"/>
                <w:sz w:val="20"/>
                <w:szCs w:val="20"/>
                <w:lang w:val="hy-AM"/>
              </w:rPr>
              <w:t>2</w:t>
            </w:r>
            <w:r w:rsidRPr="00AA608E">
              <w:rPr>
                <w:rFonts w:ascii="GHEA Grapalat" w:hAnsi="GHEA Grapalat" w:cs="Sylfaen"/>
                <w:sz w:val="20"/>
                <w:szCs w:val="20"/>
              </w:rPr>
              <w:t>.</w:t>
            </w:r>
            <w:r w:rsidRPr="00AA608E">
              <w:rPr>
                <w:rFonts w:ascii="GHEA Grapalat" w:hAnsi="GHEA Grapalat" w:cs="Sylfaen"/>
                <w:sz w:val="20"/>
                <w:szCs w:val="20"/>
                <w:lang w:val="hy-AM"/>
              </w:rPr>
              <w:t xml:space="preserve"> Թիվ </w:t>
            </w:r>
          </w:p>
        </w:tc>
      </w:tr>
      <w:tr w:rsidR="008E0B31" w:rsidRPr="00AA608E" w:rsidTr="00D909B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3</w:t>
            </w:r>
            <w:r w:rsidRPr="00AA608E">
              <w:rPr>
                <w:rFonts w:ascii="GHEA Grapalat" w:hAnsi="GHEA Grapalat" w:cs="Sylfaen"/>
                <w:sz w:val="20"/>
                <w:szCs w:val="20"/>
              </w:rPr>
              <w:t>.                                                         Ներկայացման</w:t>
            </w:r>
            <w:r w:rsidRPr="00AA608E">
              <w:rPr>
                <w:rFonts w:ascii="GHEA Grapalat" w:hAnsi="GHEA Grapalat" w:cs="Arial"/>
                <w:sz w:val="20"/>
                <w:szCs w:val="20"/>
              </w:rPr>
              <w:t xml:space="preserve"> </w:t>
            </w:r>
            <w:r w:rsidRPr="00AA608E">
              <w:rPr>
                <w:rFonts w:ascii="GHEA Grapalat" w:hAnsi="GHEA Grapalat" w:cs="Sylfaen"/>
                <w:sz w:val="20"/>
                <w:szCs w:val="20"/>
              </w:rPr>
              <w:t>ամսաթիվը</w:t>
            </w:r>
            <w:r w:rsidRPr="00AA608E">
              <w:rPr>
                <w:rFonts w:ascii="GHEA Grapalat" w:hAnsi="GHEA Grapalat" w:cs="Arial"/>
                <w:sz w:val="20"/>
                <w:szCs w:val="20"/>
              </w:rPr>
              <w:t xml:space="preserve">` </w:t>
            </w:r>
            <w:r w:rsidR="008D04C2">
              <w:rPr>
                <w:rFonts w:ascii="GHEA Grapalat" w:hAnsi="GHEA Grapalat" w:cs="Tahoma"/>
                <w:color w:val="000000"/>
                <w:sz w:val="20"/>
                <w:szCs w:val="20"/>
              </w:rPr>
              <w:t>“</w:t>
            </w:r>
            <w:r w:rsidRPr="00AA608E">
              <w:rPr>
                <w:rFonts w:ascii="GHEA Grapalat" w:hAnsi="GHEA Grapalat" w:cs="Tahoma"/>
                <w:color w:val="000000"/>
                <w:sz w:val="20"/>
                <w:szCs w:val="20"/>
              </w:rPr>
              <w:t>___</w:t>
            </w:r>
            <w:r w:rsidR="008D04C2">
              <w:rPr>
                <w:rFonts w:ascii="GHEA Grapalat" w:hAnsi="GHEA Grapalat" w:cs="Tahoma"/>
                <w:color w:val="000000"/>
                <w:sz w:val="20"/>
                <w:szCs w:val="20"/>
              </w:rPr>
              <w:t>”</w:t>
            </w:r>
            <w:r w:rsidRPr="00AA608E">
              <w:rPr>
                <w:rFonts w:ascii="GHEA Grapalat" w:hAnsi="GHEA Grapalat" w:cs="Tahoma"/>
                <w:color w:val="000000"/>
                <w:sz w:val="20"/>
                <w:szCs w:val="20"/>
              </w:rPr>
              <w:t xml:space="preserve">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tc>
      </w:tr>
      <w:tr w:rsidR="008E0B31" w:rsidRPr="00AA608E" w:rsidTr="00D909B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4</w:t>
            </w:r>
            <w:r w:rsidRPr="00AA608E">
              <w:rPr>
                <w:rFonts w:ascii="GHEA Grapalat" w:hAnsi="GHEA Grapalat" w:cs="Sylfaen"/>
                <w:sz w:val="20"/>
                <w:szCs w:val="20"/>
              </w:rPr>
              <w:t xml:space="preserve">. </w:t>
            </w: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Sylfaen"/>
                <w:sz w:val="20"/>
                <w:szCs w:val="20"/>
              </w:rPr>
              <w:t xml:space="preserve">(Ընկերություն </w:t>
            </w:r>
            <w:r w:rsidRPr="00AA608E">
              <w:rPr>
                <w:rFonts w:ascii="GHEA Grapalat" w:hAnsi="GHEA Grapalat" w:cs="Arial"/>
                <w:sz w:val="20"/>
                <w:szCs w:val="20"/>
              </w:rPr>
              <w:t>`</w:t>
            </w:r>
          </w:p>
        </w:tc>
      </w:tr>
      <w:tr w:rsidR="008E0B31" w:rsidRPr="00AA608E" w:rsidTr="00D909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5</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ն սպասարկող Ֆինանսական կազմակերպություն </w:t>
            </w:r>
            <w:r w:rsidRPr="00AA608E">
              <w:rPr>
                <w:rFonts w:ascii="GHEA Grapalat" w:hAnsi="GHEA Grapalat" w:cs="Sylfaen"/>
                <w:sz w:val="20"/>
                <w:szCs w:val="20"/>
              </w:rPr>
              <w:t>(</w:t>
            </w:r>
            <w:r w:rsidRPr="00AA608E">
              <w:rPr>
                <w:rFonts w:ascii="GHEA Grapalat" w:hAnsi="GHEA Grapalat" w:cs="Arial"/>
                <w:sz w:val="20"/>
                <w:szCs w:val="20"/>
              </w:rPr>
              <w:t xml:space="preserve"> </w:t>
            </w:r>
            <w:r w:rsidRPr="00AA608E">
              <w:rPr>
                <w:rFonts w:ascii="GHEA Grapalat" w:hAnsi="GHEA Grapalat" w:cs="Sylfaen"/>
                <w:sz w:val="20"/>
                <w:szCs w:val="20"/>
              </w:rPr>
              <w:t>բանկ)</w:t>
            </w:r>
            <w:r w:rsidRPr="00AA608E">
              <w:rPr>
                <w:rFonts w:ascii="GHEA Grapalat" w:hAnsi="GHEA Grapalat" w:cs="Arial"/>
                <w:sz w:val="20"/>
                <w:szCs w:val="20"/>
              </w:rPr>
              <w:t>`</w:t>
            </w:r>
          </w:p>
        </w:tc>
      </w:tr>
      <w:tr w:rsidR="008E0B31" w:rsidRPr="00AA608E" w:rsidTr="00C403E1">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6</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w:t>
            </w:r>
          </w:p>
        </w:tc>
      </w:tr>
      <w:tr w:rsidR="008E0B31" w:rsidRPr="00AA608E" w:rsidTr="00C403E1">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7</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w:t>
            </w:r>
          </w:p>
        </w:tc>
      </w:tr>
      <w:tr w:rsidR="008E0B31" w:rsidRPr="00AA608E" w:rsidTr="00C403E1">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8</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ՀԾՀ</w:t>
            </w:r>
            <w:r w:rsidRPr="00AA608E">
              <w:rPr>
                <w:rFonts w:ascii="GHEA Grapalat" w:hAnsi="GHEA Grapalat" w:cs="Arial"/>
                <w:sz w:val="20"/>
                <w:szCs w:val="20"/>
              </w:rPr>
              <w:t>`</w:t>
            </w:r>
          </w:p>
        </w:tc>
      </w:tr>
      <w:tr w:rsidR="00C403E1" w:rsidRPr="00AA608E" w:rsidTr="00C403E1">
        <w:trPr>
          <w:trHeight w:val="27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12456D">
            <w:pPr>
              <w:rPr>
                <w:rFonts w:ascii="GHEA Grapalat" w:hAnsi="GHEA Grapalat" w:cs="Arial"/>
                <w:sz w:val="20"/>
                <w:szCs w:val="20"/>
              </w:rPr>
            </w:pPr>
            <w:r w:rsidRPr="00AA608E">
              <w:rPr>
                <w:rFonts w:ascii="GHEA Grapalat" w:hAnsi="GHEA Grapalat" w:cs="Sylfaen"/>
                <w:sz w:val="20"/>
                <w:szCs w:val="20"/>
                <w:lang w:val="hy-AM"/>
              </w:rPr>
              <w:t>9</w:t>
            </w:r>
            <w:r w:rsidRPr="00AA608E">
              <w:rPr>
                <w:rFonts w:ascii="GHEA Grapalat" w:hAnsi="GHEA Grapalat" w:cs="Sylfaen"/>
                <w:sz w:val="20"/>
                <w:szCs w:val="20"/>
              </w:rPr>
              <w:t>. 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00020DA7">
              <w:rPr>
                <w:rFonts w:ascii="GHEA Grapalat" w:hAnsi="GHEA Grapalat" w:cs="Arial"/>
                <w:sz w:val="20"/>
                <w:szCs w:val="20"/>
              </w:rPr>
              <w:t xml:space="preserve">`ՀՀԱրարատի մարզ </w:t>
            </w:r>
            <w:r w:rsidR="005C08E9">
              <w:rPr>
                <w:rFonts w:ascii="GHEA Grapalat" w:hAnsi="GHEA Grapalat" w:cs="Arial"/>
                <w:sz w:val="20"/>
                <w:szCs w:val="20"/>
                <w:lang w:val="ru-RU"/>
              </w:rPr>
              <w:t>Ա</w:t>
            </w:r>
            <w:r w:rsidR="0012456D">
              <w:rPr>
                <w:rFonts w:ascii="GHEA Grapalat" w:hAnsi="GHEA Grapalat" w:cs="Arial"/>
                <w:sz w:val="20"/>
                <w:szCs w:val="20"/>
              </w:rPr>
              <w:t>րմաշ</w:t>
            </w:r>
            <w:r w:rsidR="005C08E9" w:rsidRPr="005C08E9">
              <w:rPr>
                <w:rFonts w:ascii="GHEA Grapalat" w:hAnsi="GHEA Grapalat" w:cs="Arial"/>
                <w:sz w:val="20"/>
                <w:szCs w:val="20"/>
              </w:rPr>
              <w:t xml:space="preserve">  </w:t>
            </w:r>
            <w:r w:rsidRPr="00AA608E">
              <w:rPr>
                <w:rFonts w:ascii="GHEA Grapalat" w:hAnsi="GHEA Grapalat" w:cs="Arial"/>
                <w:sz w:val="20"/>
                <w:szCs w:val="20"/>
              </w:rPr>
              <w:t xml:space="preserve">համայնքի </w:t>
            </w:r>
            <w:r w:rsidR="005C08E9">
              <w:rPr>
                <w:rFonts w:ascii="GHEA Grapalat" w:hAnsi="GHEA Grapalat" w:cs="Arial"/>
                <w:sz w:val="20"/>
                <w:szCs w:val="20"/>
                <w:lang w:val="ru-RU"/>
              </w:rPr>
              <w:t>մանկապարտեզ</w:t>
            </w:r>
            <w:r w:rsidR="005C08E9" w:rsidRPr="005C08E9">
              <w:rPr>
                <w:rFonts w:ascii="GHEA Grapalat" w:hAnsi="GHEA Grapalat" w:cs="Arial"/>
                <w:sz w:val="20"/>
                <w:szCs w:val="20"/>
              </w:rPr>
              <w:t xml:space="preserve"> </w:t>
            </w:r>
            <w:r w:rsidRPr="00AA608E">
              <w:rPr>
                <w:rFonts w:ascii="GHEA Grapalat" w:hAnsi="GHEA Grapalat" w:cs="Arial"/>
                <w:sz w:val="20"/>
                <w:szCs w:val="20"/>
              </w:rPr>
              <w:t>ՀՈԱԿ</w:t>
            </w:r>
          </w:p>
        </w:tc>
      </w:tr>
      <w:tr w:rsidR="00C403E1" w:rsidRPr="00AA608E" w:rsidTr="00C403E1">
        <w:trPr>
          <w:trHeight w:val="1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Sylfaen"/>
                <w:sz w:val="20"/>
                <w:szCs w:val="20"/>
                <w:lang w:val="ru-RU"/>
              </w:rPr>
            </w:pPr>
            <w:r w:rsidRPr="00AA608E">
              <w:rPr>
                <w:rFonts w:ascii="GHEA Grapalat" w:hAnsi="GHEA Grapalat" w:cs="Sylfaen"/>
                <w:sz w:val="20"/>
                <w:szCs w:val="20"/>
                <w:lang w:val="ru-RU"/>
              </w:rPr>
              <w:t xml:space="preserve">10. </w:t>
            </w:r>
            <w:r w:rsidRPr="00AA608E">
              <w:rPr>
                <w:rFonts w:ascii="GHEA Grapalat" w:hAnsi="GHEA Grapalat" w:cs="Sylfaen"/>
                <w:sz w:val="20"/>
                <w:szCs w:val="20"/>
              </w:rPr>
              <w:t xml:space="preserve"> Շահառուի</w:t>
            </w:r>
            <w:r w:rsidRPr="00AA608E">
              <w:rPr>
                <w:rFonts w:ascii="GHEA Grapalat" w:hAnsi="GHEA Grapalat" w:cs="Arial"/>
                <w:sz w:val="20"/>
                <w:szCs w:val="20"/>
              </w:rPr>
              <w:t xml:space="preserve"> </w:t>
            </w:r>
            <w:r w:rsidRPr="00AA608E">
              <w:rPr>
                <w:rFonts w:ascii="GHEA Grapalat" w:hAnsi="GHEA Grapalat" w:cs="Sylfaen"/>
                <w:sz w:val="20"/>
                <w:szCs w:val="20"/>
              </w:rPr>
              <w:t xml:space="preserve"> ՀԾՀ</w:t>
            </w:r>
            <w:r w:rsidRPr="00AA608E">
              <w:rPr>
                <w:rFonts w:ascii="GHEA Grapalat" w:hAnsi="GHEA Grapalat" w:cs="Sylfaen"/>
                <w:sz w:val="20"/>
                <w:szCs w:val="20"/>
                <w:lang w:val="ru-RU"/>
              </w:rPr>
              <w:t xml:space="preserve"> (</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C403E1" w:rsidRPr="00AA608E" w:rsidTr="00C403E1">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020DA7" w:rsidRDefault="00C403E1" w:rsidP="0012456D">
            <w:pPr>
              <w:rPr>
                <w:rFonts w:ascii="GHEA Grapalat" w:hAnsi="GHEA Grapalat"/>
                <w:sz w:val="20"/>
                <w:szCs w:val="20"/>
              </w:rPr>
            </w:pPr>
            <w:r w:rsidRPr="00AA608E">
              <w:rPr>
                <w:rFonts w:ascii="GHEA Grapalat" w:hAnsi="GHEA Grapalat" w:cs="Sylfaen"/>
                <w:sz w:val="20"/>
                <w:szCs w:val="20"/>
                <w:lang w:val="hy-AM"/>
              </w:rPr>
              <w:t>11</w:t>
            </w:r>
            <w:r w:rsidRPr="00AA608E">
              <w:rPr>
                <w:rFonts w:ascii="GHEA Grapalat" w:hAnsi="GHEA Grapalat" w:cs="Sylfaen"/>
                <w:sz w:val="20"/>
                <w:szCs w:val="20"/>
              </w:rPr>
              <w:t xml:space="preserve">. </w:t>
            </w:r>
            <w:r w:rsidRPr="005C08E9">
              <w:rPr>
                <w:rFonts w:ascii="GHEA Grapalat" w:hAnsi="GHEA Grapalat" w:cs="Sylfaen"/>
                <w:sz w:val="20"/>
                <w:szCs w:val="20"/>
              </w:rPr>
              <w:t>Շահառուի</w:t>
            </w:r>
            <w:r w:rsidRPr="005C08E9">
              <w:rPr>
                <w:rFonts w:ascii="GHEA Grapalat" w:hAnsi="GHEA Grapalat" w:cs="Arial"/>
                <w:sz w:val="20"/>
                <w:szCs w:val="20"/>
              </w:rPr>
              <w:t xml:space="preserve"> </w:t>
            </w:r>
            <w:r w:rsidRPr="005C08E9">
              <w:rPr>
                <w:rFonts w:ascii="GHEA Grapalat" w:hAnsi="GHEA Grapalat" w:cs="Sylfaen"/>
                <w:sz w:val="20"/>
                <w:szCs w:val="20"/>
              </w:rPr>
              <w:t>ՀՎՀՀ</w:t>
            </w:r>
            <w:r w:rsidR="005C08E9">
              <w:rPr>
                <w:rFonts w:ascii="GHEA Grapalat" w:hAnsi="GHEA Grapalat" w:cs="Sylfaen"/>
                <w:sz w:val="20"/>
                <w:szCs w:val="20"/>
                <w:lang w:val="ru-RU"/>
              </w:rPr>
              <w:t xml:space="preserve">  </w:t>
            </w:r>
            <w:r w:rsidR="005C08E9" w:rsidRPr="005C08E9">
              <w:rPr>
                <w:rFonts w:ascii="GHEA Grapalat" w:eastAsia="Calibri" w:hAnsi="GHEA Grapalat"/>
                <w:color w:val="000000"/>
                <w:sz w:val="20"/>
                <w:szCs w:val="20"/>
                <w:lang w:val="hy-AM"/>
              </w:rPr>
              <w:t>04</w:t>
            </w:r>
            <w:r w:rsidR="0012456D">
              <w:rPr>
                <w:rFonts w:ascii="GHEA Grapalat" w:eastAsia="Calibri" w:hAnsi="GHEA Grapalat"/>
                <w:color w:val="000000"/>
                <w:sz w:val="20"/>
                <w:szCs w:val="20"/>
              </w:rPr>
              <w:t>103231</w:t>
            </w:r>
            <w:r w:rsidR="005C08E9" w:rsidRPr="005C08E9">
              <w:rPr>
                <w:rFonts w:ascii="Calibri" w:eastAsia="Calibri" w:hAnsi="Calibri"/>
                <w:color w:val="000000"/>
                <w:sz w:val="27"/>
                <w:szCs w:val="27"/>
                <w:lang w:val="hy-AM"/>
              </w:rPr>
              <w:t xml:space="preserve">  </w:t>
            </w:r>
          </w:p>
        </w:tc>
      </w:tr>
      <w:tr w:rsidR="00C403E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2</w:t>
            </w:r>
            <w:r w:rsidRPr="00AA608E">
              <w:rPr>
                <w:rFonts w:ascii="GHEA Grapalat" w:hAnsi="GHEA Grapalat" w:cs="Sylfaen"/>
                <w:sz w:val="20"/>
                <w:szCs w:val="20"/>
              </w:rPr>
              <w:t>.Շահառուի</w:t>
            </w:r>
            <w:r w:rsidRPr="00AA608E">
              <w:rPr>
                <w:rFonts w:ascii="GHEA Grapalat" w:hAnsi="GHEA Grapalat" w:cs="Sylfaen"/>
                <w:sz w:val="20"/>
                <w:szCs w:val="20"/>
                <w:lang w:val="hy-AM"/>
              </w:rPr>
              <w:t>ն</w:t>
            </w:r>
            <w:r w:rsidRPr="00AA608E">
              <w:rPr>
                <w:rFonts w:ascii="GHEA Grapalat" w:hAnsi="GHEA Grapalat" w:cs="Arial"/>
                <w:sz w:val="20"/>
                <w:szCs w:val="20"/>
              </w:rPr>
              <w:t xml:space="preserve"> </w:t>
            </w:r>
            <w:r w:rsidRPr="00AA608E">
              <w:rPr>
                <w:rFonts w:ascii="GHEA Grapalat" w:hAnsi="GHEA Grapalat" w:cs="Sylfaen"/>
                <w:sz w:val="20"/>
                <w:szCs w:val="20"/>
                <w:lang w:val="hy-AM"/>
              </w:rPr>
              <w:t xml:space="preserve"> սպասարկող Ֆինանսական կազմակերպություն</w:t>
            </w:r>
            <w:r w:rsidRPr="00AA608E">
              <w:rPr>
                <w:rFonts w:ascii="GHEA Grapalat" w:hAnsi="GHEA Grapalat" w:cs="Sylfaen"/>
                <w:sz w:val="20"/>
                <w:szCs w:val="20"/>
              </w:rPr>
              <w:t xml:space="preserve"> (բանկ)</w:t>
            </w:r>
            <w:r w:rsidRPr="00AA608E">
              <w:rPr>
                <w:rFonts w:ascii="GHEA Grapalat" w:hAnsi="GHEA Grapalat" w:cs="Arial"/>
                <w:sz w:val="20"/>
                <w:szCs w:val="20"/>
              </w:rPr>
              <w:t xml:space="preserve">`  </w:t>
            </w:r>
            <w:r w:rsidR="00020DA7" w:rsidRPr="006B5B66">
              <w:rPr>
                <w:rFonts w:ascii="GHEA Grapalat" w:hAnsi="GHEA Grapalat"/>
                <w:sz w:val="20"/>
                <w:szCs w:val="20"/>
                <w:lang w:val="hy-AM"/>
              </w:rPr>
              <w:t>-,,</w:t>
            </w:r>
            <w:r w:rsidR="005C08E9">
              <w:rPr>
                <w:rFonts w:ascii="Sylfaen" w:hAnsi="Sylfaen" w:cs="Sylfaen"/>
              </w:rPr>
              <w:t xml:space="preserve"> </w:t>
            </w:r>
            <w:r w:rsidR="005C08E9" w:rsidRPr="005C08E9">
              <w:rPr>
                <w:rFonts w:ascii="GHEA Grapalat" w:hAnsi="GHEA Grapalat"/>
                <w:sz w:val="20"/>
                <w:szCs w:val="20"/>
              </w:rPr>
              <w:t>Ակբա-կրեդիտ Ագրիկոլ բանկ»  ՓԲԸ</w:t>
            </w:r>
          </w:p>
        </w:tc>
      </w:tr>
      <w:tr w:rsidR="00C403E1" w:rsidRPr="00AA608E" w:rsidTr="00C403E1">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12456D" w:rsidRDefault="00C403E1" w:rsidP="0012456D">
            <w:pPr>
              <w:rPr>
                <w:rFonts w:ascii="GHEA Grapalat" w:hAnsi="GHEA Grapalat"/>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3</w:t>
            </w:r>
            <w:r w:rsidRPr="00AA608E">
              <w:rPr>
                <w:rFonts w:ascii="GHEA Grapalat" w:hAnsi="GHEA Grapalat" w:cs="Sylfaen"/>
                <w:sz w:val="20"/>
                <w:szCs w:val="20"/>
              </w:rPr>
              <w:t>.Շահառուի</w:t>
            </w:r>
            <w:r w:rsidRPr="00AA608E">
              <w:rPr>
                <w:rFonts w:ascii="GHEA Grapalat" w:hAnsi="GHEA Grapalat" w:cs="Arial"/>
                <w:sz w:val="20"/>
                <w:szCs w:val="20"/>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 xml:space="preserve"> (</w:t>
            </w:r>
            <w:r w:rsidRPr="00AA608E">
              <w:rPr>
                <w:rFonts w:ascii="GHEA Grapalat" w:hAnsi="GHEA Grapalat" w:cs="Sylfaen"/>
                <w:sz w:val="20"/>
                <w:szCs w:val="20"/>
              </w:rPr>
              <w:t>հշ</w:t>
            </w:r>
            <w:r w:rsidRPr="00AA608E">
              <w:rPr>
                <w:rFonts w:ascii="GHEA Grapalat" w:hAnsi="GHEA Grapalat" w:cs="Arial"/>
                <w:sz w:val="20"/>
                <w:szCs w:val="20"/>
              </w:rPr>
              <w:t xml:space="preserve">.N) </w:t>
            </w:r>
            <w:r w:rsidR="005C08E9" w:rsidRPr="005C08E9">
              <w:rPr>
                <w:rFonts w:ascii="GHEA Grapalat" w:eastAsia="Calibri" w:hAnsi="GHEA Grapalat"/>
                <w:color w:val="000000"/>
                <w:sz w:val="20"/>
                <w:szCs w:val="20"/>
                <w:lang w:val="hy-AM"/>
              </w:rPr>
              <w:t>220</w:t>
            </w:r>
            <w:r w:rsidR="0012456D">
              <w:rPr>
                <w:rFonts w:ascii="GHEA Grapalat" w:eastAsia="Calibri" w:hAnsi="GHEA Grapalat"/>
                <w:color w:val="000000"/>
                <w:sz w:val="20"/>
                <w:szCs w:val="20"/>
              </w:rPr>
              <w:t xml:space="preserve">391610049000  </w:t>
            </w:r>
          </w:p>
        </w:tc>
      </w:tr>
      <w:tr w:rsidR="008E0B31" w:rsidRPr="00AA608E" w:rsidTr="00C403E1">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4</w:t>
            </w:r>
            <w:r w:rsidRPr="00AA608E">
              <w:rPr>
                <w:rFonts w:ascii="GHEA Grapalat" w:hAnsi="GHEA Grapalat" w:cs="Sylfaen"/>
                <w:sz w:val="20"/>
                <w:szCs w:val="20"/>
              </w:rPr>
              <w:t>.Գումարը</w:t>
            </w:r>
            <w:r w:rsidRPr="00AA608E">
              <w:rPr>
                <w:rFonts w:ascii="GHEA Grapalat" w:hAnsi="GHEA Grapalat" w:cs="Arial"/>
                <w:sz w:val="20"/>
                <w:szCs w:val="20"/>
              </w:rPr>
              <w:t xml:space="preserve"> </w:t>
            </w:r>
            <w:r w:rsidRPr="00AA608E">
              <w:rPr>
                <w:rFonts w:ascii="GHEA Grapalat" w:hAnsi="GHEA Grapalat" w:cs="Arial"/>
                <w:sz w:val="20"/>
                <w:szCs w:val="20"/>
                <w:lang w:val="ru-RU"/>
              </w:rPr>
              <w:t>(</w:t>
            </w:r>
            <w:r w:rsidRPr="00AA608E">
              <w:rPr>
                <w:rFonts w:ascii="GHEA Grapalat" w:hAnsi="GHEA Grapalat" w:cs="Sylfaen"/>
                <w:sz w:val="20"/>
                <w:szCs w:val="20"/>
              </w:rPr>
              <w:t>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ru-RU"/>
              </w:rPr>
              <w:t>)</w:t>
            </w:r>
            <w:r w:rsidRPr="00AA608E">
              <w:rPr>
                <w:rFonts w:ascii="GHEA Grapalat" w:hAnsi="GHEA Grapalat" w:cs="Arial"/>
                <w:sz w:val="20"/>
                <w:szCs w:val="20"/>
              </w:rPr>
              <w:t>`</w:t>
            </w:r>
          </w:p>
        </w:tc>
      </w:tr>
      <w:tr w:rsidR="008E0B31" w:rsidRPr="00AA608E" w:rsidTr="00D909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15. </w:t>
            </w:r>
            <w:r w:rsidRPr="00AA608E">
              <w:rPr>
                <w:rFonts w:ascii="GHEA Grapalat" w:hAnsi="GHEA Grapalat" w:cs="Sylfaen"/>
                <w:sz w:val="20"/>
                <w:szCs w:val="20"/>
                <w:lang w:val="hy-AM"/>
              </w:rPr>
              <w:t xml:space="preserve">Ակցեպտավորված գումարը՝ </w:t>
            </w:r>
            <w:r w:rsidRPr="00AA608E">
              <w:rPr>
                <w:rFonts w:ascii="GHEA Grapalat" w:hAnsi="GHEA Grapalat" w:cs="Sylfaen"/>
                <w:sz w:val="20"/>
                <w:szCs w:val="20"/>
              </w:rPr>
              <w:t xml:space="preserve"> (թվերով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hy-AM"/>
              </w:rPr>
              <w:t xml:space="preserve">  </w:t>
            </w:r>
            <w:r w:rsidRPr="00AA608E">
              <w:rPr>
                <w:rFonts w:ascii="GHEA Grapalat" w:hAnsi="GHEA Grapalat" w:cs="Sylfaen"/>
                <w:sz w:val="20"/>
                <w:szCs w:val="20"/>
              </w:rPr>
              <w:t>(</w:t>
            </w:r>
            <w:r w:rsidRPr="00AA608E">
              <w:rPr>
                <w:rFonts w:ascii="GHEA Grapalat" w:hAnsi="GHEA Grapalat" w:cs="Sylfaen"/>
                <w:sz w:val="20"/>
                <w:szCs w:val="20"/>
                <w:lang w:val="hy-AM"/>
              </w:rPr>
              <w:t>նախատեսված է նշված գումարի մասնակի ակցեպտի համար, որը չի կիրառվում</w:t>
            </w:r>
            <w:r w:rsidRPr="00AA608E">
              <w:rPr>
                <w:rFonts w:ascii="GHEA Grapalat" w:hAnsi="GHEA Grapalat" w:cs="Sylfaen"/>
                <w:sz w:val="20"/>
                <w:szCs w:val="20"/>
              </w:rPr>
              <w:t>)</w:t>
            </w:r>
          </w:p>
        </w:tc>
      </w:tr>
      <w:tr w:rsidR="008E0B31" w:rsidRPr="00AA608E" w:rsidTr="00C403E1">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ru-RU"/>
              </w:rPr>
              <w:t>6</w:t>
            </w:r>
            <w:r w:rsidRPr="00AA608E">
              <w:rPr>
                <w:rFonts w:ascii="GHEA Grapalat" w:hAnsi="GHEA Grapalat" w:cs="Sylfaen"/>
                <w:sz w:val="20"/>
                <w:szCs w:val="20"/>
              </w:rPr>
              <w:t>.Արժույթը</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կոդով</w:t>
            </w:r>
            <w:r w:rsidRPr="00AA608E">
              <w:rPr>
                <w:rFonts w:ascii="GHEA Grapalat" w:hAnsi="GHEA Grapalat" w:cs="Arial"/>
                <w:sz w:val="20"/>
                <w:szCs w:val="20"/>
              </w:rPr>
              <w:t>)`</w:t>
            </w:r>
          </w:p>
        </w:tc>
      </w:tr>
      <w:tr w:rsidR="008E0B31" w:rsidRPr="00AA608E" w:rsidTr="00C403E1">
        <w:trPr>
          <w:trHeight w:val="3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lang w:val="hy-AM"/>
              </w:rPr>
            </w:pPr>
            <w:r w:rsidRPr="00AA608E">
              <w:rPr>
                <w:rFonts w:ascii="GHEA Grapalat" w:hAnsi="GHEA Grapalat" w:cs="Sylfaen"/>
                <w:sz w:val="20"/>
                <w:szCs w:val="20"/>
              </w:rPr>
              <w:t>1</w:t>
            </w:r>
            <w:r w:rsidRPr="00AA608E">
              <w:rPr>
                <w:rFonts w:ascii="GHEA Grapalat" w:hAnsi="GHEA Grapalat" w:cs="Sylfaen"/>
                <w:sz w:val="20"/>
                <w:szCs w:val="20"/>
                <w:lang w:val="hy-AM"/>
              </w:rPr>
              <w:t>7</w:t>
            </w:r>
            <w:r w:rsidRPr="00AA608E">
              <w:rPr>
                <w:rFonts w:ascii="GHEA Grapalat" w:hAnsi="GHEA Grapalat" w:cs="Sylfaen"/>
                <w:sz w:val="20"/>
                <w:szCs w:val="20"/>
              </w:rPr>
              <w:t>.Գործարքի</w:t>
            </w:r>
            <w:r w:rsidRPr="00AA608E">
              <w:rPr>
                <w:rFonts w:ascii="GHEA Grapalat" w:hAnsi="GHEA Grapalat" w:cs="Arial"/>
                <w:sz w:val="20"/>
                <w:szCs w:val="20"/>
              </w:rPr>
              <w:t xml:space="preserve"> (</w:t>
            </w:r>
            <w:r w:rsidRPr="00AA608E">
              <w:rPr>
                <w:rFonts w:ascii="GHEA Grapalat" w:hAnsi="GHEA Grapalat" w:cs="Sylfaen"/>
                <w:sz w:val="20"/>
                <w:szCs w:val="20"/>
              </w:rPr>
              <w:t>վճարման</w:t>
            </w:r>
            <w:r w:rsidRPr="00AA608E">
              <w:rPr>
                <w:rFonts w:ascii="GHEA Grapalat" w:hAnsi="GHEA Grapalat" w:cs="Arial"/>
                <w:sz w:val="20"/>
                <w:szCs w:val="20"/>
              </w:rPr>
              <w:t xml:space="preserve">) </w:t>
            </w:r>
            <w:r w:rsidRPr="00AA608E">
              <w:rPr>
                <w:rFonts w:ascii="GHEA Grapalat" w:hAnsi="GHEA Grapalat" w:cs="Sylfaen"/>
                <w:sz w:val="20"/>
                <w:szCs w:val="20"/>
              </w:rPr>
              <w:t>նպատակը</w:t>
            </w:r>
            <w:r w:rsidRPr="00AA608E">
              <w:rPr>
                <w:rFonts w:ascii="GHEA Grapalat" w:hAnsi="GHEA Grapalat" w:cs="Arial"/>
                <w:sz w:val="20"/>
                <w:szCs w:val="20"/>
              </w:rPr>
              <w:t>`</w:t>
            </w:r>
            <w:r w:rsidRPr="00AA608E">
              <w:rPr>
                <w:rFonts w:ascii="GHEA Grapalat" w:hAnsi="GHEA Grapalat" w:cs="Arial"/>
                <w:sz w:val="20"/>
                <w:szCs w:val="20"/>
                <w:lang w:val="hy-AM"/>
              </w:rPr>
              <w:t xml:space="preserve">  </w:t>
            </w:r>
            <w:r w:rsidRPr="00AA608E">
              <w:rPr>
                <w:rFonts w:ascii="GHEA Grapalat" w:hAnsi="GHEA Grapalat" w:cs="Sylfaen"/>
                <w:bCs/>
                <w:i/>
                <w:sz w:val="20"/>
                <w:szCs w:val="20"/>
              </w:rPr>
              <w:t>(որակավորման ապահովմ</w:t>
            </w:r>
            <w:r w:rsidRPr="00AA608E">
              <w:rPr>
                <w:rFonts w:ascii="GHEA Grapalat" w:hAnsi="GHEA Grapalat" w:cs="Sylfaen"/>
                <w:bCs/>
                <w:i/>
                <w:sz w:val="20"/>
                <w:szCs w:val="20"/>
                <w:lang w:val="hy-AM"/>
              </w:rPr>
              <w:t>ան համար</w:t>
            </w:r>
            <w:r w:rsidRPr="00AA608E">
              <w:rPr>
                <w:rFonts w:ascii="GHEA Grapalat" w:hAnsi="GHEA Grapalat" w:cs="Sylfaen"/>
                <w:bCs/>
                <w:i/>
                <w:sz w:val="20"/>
                <w:szCs w:val="20"/>
              </w:rPr>
              <w:t>)</w:t>
            </w:r>
          </w:p>
        </w:tc>
      </w:tr>
      <w:tr w:rsidR="008E0B31" w:rsidRPr="00AA608E" w:rsidTr="00D909B5">
        <w:trPr>
          <w:trHeight w:val="424"/>
        </w:trPr>
        <w:tc>
          <w:tcPr>
            <w:tcW w:w="10980" w:type="dxa"/>
            <w:gridSpan w:val="2"/>
            <w:tcBorders>
              <w:top w:val="single" w:sz="4" w:space="0" w:color="auto"/>
              <w:left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8</w:t>
            </w:r>
            <w:r w:rsidRPr="00AA608E">
              <w:rPr>
                <w:rFonts w:ascii="GHEA Grapalat" w:hAnsi="GHEA Grapalat" w:cs="Sylfaen"/>
                <w:sz w:val="20"/>
                <w:szCs w:val="20"/>
              </w:rPr>
              <w:t xml:space="preserve">. </w:t>
            </w:r>
            <w:r w:rsidRPr="00AA608E">
              <w:rPr>
                <w:rFonts w:ascii="GHEA Grapalat" w:hAnsi="GHEA Grapalat" w:cs="Sylfaen"/>
                <w:sz w:val="20"/>
                <w:szCs w:val="20"/>
                <w:lang w:val="hy-AM"/>
              </w:rPr>
              <w:t xml:space="preserve">Վճարման կատարման հիմքերը՝ </w:t>
            </w:r>
            <w:r w:rsidRPr="00AA608E">
              <w:rPr>
                <w:rFonts w:ascii="GHEA Grapalat" w:hAnsi="GHEA Grapalat" w:cs="Sylfaen"/>
                <w:sz w:val="20"/>
                <w:szCs w:val="20"/>
              </w:rPr>
              <w:t>(</w:t>
            </w:r>
            <w:r w:rsidRPr="00AA608E">
              <w:rPr>
                <w:rFonts w:ascii="GHEA Grapalat" w:hAnsi="GHEA Grapalat" w:cs="Sylfaen"/>
                <w:sz w:val="20"/>
                <w:szCs w:val="20"/>
                <w:lang w:val="hy-AM"/>
              </w:rPr>
              <w:t>Փաստաթղթերի</w:t>
            </w:r>
            <w:r w:rsidRPr="00AA608E">
              <w:rPr>
                <w:rFonts w:ascii="GHEA Grapalat" w:hAnsi="GHEA Grapalat" w:cs="Arial"/>
                <w:sz w:val="20"/>
                <w:szCs w:val="20"/>
                <w:lang w:val="hy-AM"/>
              </w:rPr>
              <w:t xml:space="preserve"> անվանումը</w:t>
            </w:r>
            <w:r w:rsidRPr="00AA608E">
              <w:rPr>
                <w:rFonts w:ascii="GHEA Grapalat" w:hAnsi="GHEA Grapalat" w:cs="Arial"/>
                <w:sz w:val="20"/>
                <w:szCs w:val="20"/>
              </w:rPr>
              <w:t>,</w:t>
            </w:r>
            <w:r w:rsidRPr="00AA608E">
              <w:rPr>
                <w:rFonts w:ascii="GHEA Grapalat" w:hAnsi="GHEA Grapalat" w:cs="Arial"/>
                <w:sz w:val="20"/>
                <w:szCs w:val="20"/>
                <w:lang w:val="hy-AM"/>
              </w:rPr>
              <w:t xml:space="preserve"> այդ թվում՝ տուժանքի մասին համաձայնագիրը, </w:t>
            </w:r>
            <w:r w:rsidRPr="00AA608E">
              <w:rPr>
                <w:rFonts w:ascii="GHEA Grapalat" w:hAnsi="GHEA Grapalat" w:cs="Sylfaen"/>
                <w:sz w:val="20"/>
                <w:szCs w:val="20"/>
                <w:lang w:val="hy-AM"/>
              </w:rPr>
              <w:t>դրանց</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համարները</w:t>
            </w:r>
            <w:r w:rsidRPr="00AA608E">
              <w:rPr>
                <w:rFonts w:ascii="GHEA Grapalat" w:hAnsi="GHEA Grapalat" w:cs="Arial"/>
                <w:sz w:val="20"/>
                <w:szCs w:val="20"/>
                <w:lang w:val="hy-AM"/>
              </w:rPr>
              <w:t>,</w:t>
            </w:r>
            <w:r w:rsidRPr="00AA608E">
              <w:rPr>
                <w:rFonts w:ascii="GHEA Grapalat" w:hAnsi="GHEA Grapalat" w:cs="Arial"/>
                <w:sz w:val="20"/>
                <w:szCs w:val="20"/>
              </w:rPr>
              <w:t xml:space="preserve"> </w:t>
            </w:r>
            <w:r w:rsidRPr="00AA608E">
              <w:rPr>
                <w:rFonts w:ascii="GHEA Grapalat" w:hAnsi="GHEA Grapalat" w:cs="Sylfaen"/>
                <w:sz w:val="20"/>
                <w:szCs w:val="20"/>
                <w:lang w:val="hy-AM"/>
              </w:rPr>
              <w:t>պ</w:t>
            </w:r>
            <w:r w:rsidRPr="00AA608E">
              <w:rPr>
                <w:rFonts w:ascii="GHEA Grapalat" w:hAnsi="GHEA Grapalat" w:cs="Sylfaen"/>
                <w:sz w:val="20"/>
                <w:szCs w:val="20"/>
              </w:rPr>
              <w:t xml:space="preserve">այմանագրի </w:t>
            </w:r>
            <w:r w:rsidRPr="00AA608E">
              <w:rPr>
                <w:rFonts w:ascii="GHEA Grapalat" w:hAnsi="GHEA Grapalat" w:cs="Arial"/>
                <w:sz w:val="20"/>
                <w:szCs w:val="20"/>
              </w:rPr>
              <w:t xml:space="preserve"> </w:t>
            </w:r>
            <w:r w:rsidRPr="00AA608E">
              <w:rPr>
                <w:rFonts w:ascii="GHEA Grapalat" w:hAnsi="GHEA Grapalat" w:cs="Sylfaen"/>
                <w:sz w:val="20"/>
                <w:szCs w:val="20"/>
              </w:rPr>
              <w:t>ծածկագիրը</w:t>
            </w:r>
            <w:r w:rsidRPr="00AA608E">
              <w:rPr>
                <w:rFonts w:ascii="GHEA Grapalat" w:hAnsi="GHEA Grapalat" w:cs="Arial"/>
                <w:sz w:val="20"/>
                <w:szCs w:val="20"/>
                <w:lang w:val="hy-AM"/>
              </w:rPr>
              <w:t xml:space="preserve"> որի հիման վրա կատարվում է  գանձումը</w:t>
            </w:r>
            <w:r w:rsidRPr="00AA608E">
              <w:rPr>
                <w:rFonts w:ascii="GHEA Grapalat" w:hAnsi="GHEA Grapalat" w:cs="Arial"/>
                <w:sz w:val="20"/>
                <w:szCs w:val="20"/>
              </w:rPr>
              <w:t>)</w:t>
            </w:r>
            <w:r w:rsidRPr="00AA608E">
              <w:rPr>
                <w:rFonts w:ascii="GHEA Grapalat" w:hAnsi="GHEA Grapalat" w:cs="Sylfaen"/>
                <w:sz w:val="20"/>
                <w:szCs w:val="20"/>
              </w:rPr>
              <w:t>`</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19. Վճարման պայմանները՝                        </w:t>
            </w:r>
            <w:r w:rsidR="00C403E1" w:rsidRPr="00AA608E">
              <w:rPr>
                <w:rFonts w:ascii="GHEA Grapalat" w:hAnsi="GHEA Grapalat" w:cs="Sylfaen"/>
                <w:sz w:val="20"/>
                <w:szCs w:val="20"/>
                <w:lang w:val="hy-AM"/>
              </w:rPr>
              <w:t xml:space="preserve">        &lt;ակցեպտավորված վճարում&gt;</w:t>
            </w:r>
          </w:p>
        </w:tc>
      </w:tr>
      <w:tr w:rsidR="008E0B31" w:rsidRPr="00AA608E" w:rsidTr="00C403E1">
        <w:trPr>
          <w:trHeight w:val="2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20. Առդիր էջերի քանակը՝    </w:t>
            </w:r>
            <w:r w:rsidRPr="00AA608E">
              <w:rPr>
                <w:rFonts w:ascii="GHEA Grapalat" w:hAnsi="GHEA Grapalat" w:cs="Arial"/>
                <w:sz w:val="20"/>
                <w:szCs w:val="20"/>
              </w:rPr>
              <w:t xml:space="preserve">--- </w:t>
            </w:r>
            <w:r w:rsidRPr="00AA608E">
              <w:rPr>
                <w:rFonts w:ascii="GHEA Grapalat" w:hAnsi="GHEA Grapalat" w:cs="Arial"/>
                <w:sz w:val="20"/>
                <w:szCs w:val="20"/>
                <w:lang w:val="hy-AM"/>
              </w:rPr>
              <w:t xml:space="preserve">    </w:t>
            </w:r>
            <w:r w:rsidR="00C403E1" w:rsidRPr="00AA608E">
              <w:rPr>
                <w:rFonts w:ascii="GHEA Grapalat" w:hAnsi="GHEA Grapalat" w:cs="Sylfaen"/>
                <w:sz w:val="20"/>
                <w:szCs w:val="20"/>
              </w:rPr>
              <w:t>էջ</w:t>
            </w: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Courier New" w:hAnsi="Courier New" w:cs="Courier New"/>
                <w:sz w:val="20"/>
                <w:szCs w:val="20"/>
              </w:rPr>
              <w:t> </w:t>
            </w:r>
            <w:r w:rsidRPr="00AA608E">
              <w:rPr>
                <w:rFonts w:ascii="GHEA Grapalat" w:hAnsi="GHEA Grapalat" w:cs="Arial"/>
                <w:sz w:val="20"/>
                <w:szCs w:val="20"/>
                <w:lang w:val="hy-AM"/>
              </w:rPr>
              <w:t>22</w:t>
            </w:r>
            <w:r w:rsidRPr="00AA608E">
              <w:rPr>
                <w:rFonts w:ascii="GHEA Grapalat" w:hAnsi="GHEA Grapalat" w:cs="Arial"/>
                <w:sz w:val="20"/>
                <w:szCs w:val="20"/>
              </w:rPr>
              <w:t>.</w:t>
            </w:r>
            <w:r w:rsidRPr="00AA608E">
              <w:rPr>
                <w:rFonts w:ascii="GHEA Grapalat" w:hAnsi="GHEA Grapalat" w:cs="Sylfaen"/>
                <w:sz w:val="20"/>
                <w:szCs w:val="20"/>
              </w:rPr>
              <w:t>ա. Շահառուի ստորագրությունները</w:t>
            </w: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22</w:t>
            </w:r>
            <w:r w:rsidRPr="00AA608E">
              <w:rPr>
                <w:rFonts w:ascii="GHEA Grapalat" w:hAnsi="GHEA Grapalat" w:cs="Sylfaen"/>
                <w:sz w:val="20"/>
                <w:szCs w:val="20"/>
              </w:rPr>
              <w:t>.բ.</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Կ.Տ.</w:t>
            </w:r>
          </w:p>
          <w:p w:rsidR="008E0B31" w:rsidRPr="00AA608E" w:rsidRDefault="008E0B31" w:rsidP="00D909B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Arial"/>
                <w:sz w:val="20"/>
                <w:szCs w:val="20"/>
                <w:lang w:val="hy-AM"/>
              </w:rPr>
              <w:t>2</w:t>
            </w:r>
            <w:r w:rsidRPr="00AA608E">
              <w:rPr>
                <w:rFonts w:ascii="GHEA Grapalat" w:hAnsi="GHEA Grapalat" w:cs="Arial"/>
                <w:sz w:val="20"/>
                <w:szCs w:val="20"/>
              </w:rPr>
              <w:t>1.</w:t>
            </w:r>
            <w:r w:rsidRPr="00AA608E">
              <w:rPr>
                <w:rFonts w:ascii="GHEA Grapalat" w:hAnsi="GHEA Grapalat" w:cs="Sylfaen"/>
                <w:sz w:val="20"/>
                <w:szCs w:val="20"/>
              </w:rPr>
              <w:t xml:space="preserve">ա. </w:t>
            </w:r>
            <w:r w:rsidRPr="00AA608E">
              <w:rPr>
                <w:rFonts w:ascii="Courier New" w:hAnsi="Courier New" w:cs="Courier New"/>
                <w:sz w:val="20"/>
                <w:szCs w:val="20"/>
              </w:rPr>
              <w:t> </w:t>
            </w:r>
            <w:r w:rsidRPr="00AA608E">
              <w:rPr>
                <w:rFonts w:ascii="GHEA Grapalat" w:hAnsi="GHEA Grapalat" w:cs="Sylfaen"/>
                <w:sz w:val="20"/>
                <w:szCs w:val="20"/>
              </w:rPr>
              <w:t>Վճարողի ստորագրությունները`</w:t>
            </w:r>
          </w:p>
          <w:p w:rsidR="008E0B31" w:rsidRPr="00AA608E" w:rsidRDefault="008E0B31" w:rsidP="00D909B5">
            <w:pPr>
              <w:jc w:val="right"/>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/____________________/</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right"/>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Sylfaen"/>
                <w:sz w:val="20"/>
                <w:szCs w:val="20"/>
                <w:lang w:val="hy-AM"/>
              </w:rPr>
              <w:t>2</w:t>
            </w:r>
            <w:r w:rsidRPr="00AA608E">
              <w:rPr>
                <w:rFonts w:ascii="GHEA Grapalat" w:hAnsi="GHEA Grapalat" w:cs="Sylfaen"/>
                <w:sz w:val="20"/>
                <w:szCs w:val="20"/>
              </w:rPr>
              <w:t>1.բ.                                                                    Կ.Տ.</w:t>
            </w:r>
          </w:p>
          <w:p w:rsidR="008E0B31" w:rsidRPr="00AA608E" w:rsidRDefault="008E0B31" w:rsidP="00D909B5">
            <w:pPr>
              <w:jc w:val="right"/>
              <w:rPr>
                <w:rFonts w:ascii="GHEA Grapalat" w:hAnsi="GHEA Grapalat" w:cs="Sylfaen"/>
                <w:sz w:val="20"/>
                <w:szCs w:val="20"/>
              </w:rPr>
            </w:pPr>
          </w:p>
        </w:tc>
      </w:tr>
      <w:tr w:rsidR="008E0B31" w:rsidRPr="00AA608E" w:rsidTr="00D909B5">
        <w:trPr>
          <w:trHeight w:val="2058"/>
        </w:trPr>
        <w:tc>
          <w:tcPr>
            <w:tcW w:w="5616" w:type="dxa"/>
            <w:tcBorders>
              <w:top w:val="single" w:sz="4" w:space="0" w:color="auto"/>
              <w:left w:val="single" w:sz="4" w:space="0" w:color="auto"/>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4</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Շահառուին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rPr>
                <w:rFonts w:ascii="GHEA Grapalat" w:hAnsi="GHEA Grapalat" w:cs="Tahoma"/>
                <w:color w:val="000000"/>
                <w:sz w:val="20"/>
                <w:szCs w:val="20"/>
                <w:lang w:val="hy-AM"/>
              </w:rPr>
            </w:pPr>
            <w:r w:rsidRPr="00AA608E">
              <w:rPr>
                <w:rFonts w:ascii="GHEA Grapalat" w:hAnsi="GHEA Grapalat" w:cs="Tahoma"/>
                <w:color w:val="000000"/>
                <w:sz w:val="20"/>
                <w:szCs w:val="20"/>
              </w:rPr>
              <w:t xml:space="preserve">                             </w:t>
            </w:r>
            <w:r w:rsidRPr="00AA608E">
              <w:rPr>
                <w:rFonts w:ascii="GHEA Grapalat" w:hAnsi="GHEA Grapalat" w:cs="Tahoma"/>
                <w:color w:val="000000"/>
                <w:sz w:val="20"/>
                <w:szCs w:val="20"/>
                <w:lang w:val="hy-AM"/>
              </w:rPr>
              <w:t xml:space="preserve">                 </w:t>
            </w:r>
          </w:p>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lang w:val="hy-AM"/>
              </w:rPr>
              <w:t xml:space="preserve">                                                 </w:t>
            </w:r>
            <w:r w:rsidRPr="00AA608E">
              <w:rPr>
                <w:rFonts w:ascii="GHEA Grapalat" w:hAnsi="GHEA Grapalat" w:cs="Tahoma"/>
                <w:color w:val="000000"/>
                <w:sz w:val="20"/>
                <w:szCs w:val="20"/>
              </w:rPr>
              <w:t xml:space="preserve">   /____________________/</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/ստորագրություն/</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3</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Վճարողին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cente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/ստորագրություն/</w:t>
            </w:r>
          </w:p>
          <w:p w:rsidR="008E0B31" w:rsidRPr="00AA608E" w:rsidRDefault="008E0B31" w:rsidP="00D909B5">
            <w:pPr>
              <w:jc w:val="right"/>
              <w:rPr>
                <w:rFonts w:ascii="GHEA Grapalat" w:hAnsi="GHEA Grapalat" w:cs="Arial"/>
                <w:sz w:val="20"/>
                <w:szCs w:val="20"/>
                <w:lang w:val="hy-AM"/>
              </w:rPr>
            </w:pP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24.բ.                                                       Կ.Տ.</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2</w:t>
            </w:r>
            <w:r w:rsidRPr="00AA608E">
              <w:rPr>
                <w:rFonts w:ascii="GHEA Grapalat" w:hAnsi="GHEA Grapalat" w:cs="Sylfaen"/>
                <w:sz w:val="20"/>
                <w:szCs w:val="20"/>
                <w:lang w:val="hy-AM"/>
              </w:rPr>
              <w:t>4</w:t>
            </w:r>
            <w:r w:rsidRPr="00AA608E">
              <w:rPr>
                <w:rFonts w:ascii="GHEA Grapalat" w:hAnsi="GHEA Grapalat" w:cs="Sylfaen"/>
                <w:sz w:val="20"/>
                <w:szCs w:val="20"/>
              </w:rPr>
              <w:t>.</w:t>
            </w:r>
            <w:r w:rsidRPr="00AA608E">
              <w:rPr>
                <w:rFonts w:ascii="GHEA Grapalat" w:hAnsi="GHEA Grapalat" w:cs="Sylfaen"/>
                <w:sz w:val="20"/>
                <w:szCs w:val="20"/>
                <w:lang w:val="hy-AM"/>
              </w:rPr>
              <w:t>գ</w:t>
            </w:r>
            <w:r w:rsidRPr="00AA608E">
              <w:rPr>
                <w:rFonts w:ascii="GHEA Grapalat" w:hAnsi="GHEA Grapalat" w:cs="Tahoma"/>
                <w:color w:val="000000"/>
                <w:sz w:val="20"/>
                <w:szCs w:val="20"/>
              </w:rPr>
              <w:t xml:space="preserve">                                                 </w:t>
            </w:r>
            <w:r w:rsidR="008D04C2">
              <w:rPr>
                <w:rFonts w:ascii="GHEA Grapalat" w:hAnsi="GHEA Grapalat" w:cs="Tahoma"/>
                <w:color w:val="000000"/>
                <w:sz w:val="20"/>
                <w:szCs w:val="20"/>
              </w:rPr>
              <w:t>“</w:t>
            </w:r>
            <w:r w:rsidRPr="00AA608E">
              <w:rPr>
                <w:rFonts w:ascii="GHEA Grapalat" w:hAnsi="GHEA Grapalat" w:cs="Tahoma"/>
                <w:color w:val="000000"/>
                <w:sz w:val="20"/>
                <w:szCs w:val="20"/>
              </w:rPr>
              <w:t>___</w:t>
            </w:r>
            <w:r w:rsidR="008D04C2">
              <w:rPr>
                <w:rFonts w:ascii="GHEA Grapalat" w:hAnsi="GHEA Grapalat" w:cs="Tahoma"/>
                <w:color w:val="000000"/>
                <w:sz w:val="20"/>
                <w:szCs w:val="20"/>
              </w:rPr>
              <w:t>”</w:t>
            </w:r>
            <w:r w:rsidRPr="00AA608E">
              <w:rPr>
                <w:rFonts w:ascii="GHEA Grapalat" w:hAnsi="GHEA Grapalat" w:cs="Tahoma"/>
                <w:color w:val="000000"/>
                <w:sz w:val="20"/>
                <w:szCs w:val="20"/>
              </w:rPr>
              <w:t xml:space="preserve">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 xml:space="preserve">20___ </w:t>
            </w:r>
            <w:r w:rsidRPr="00AA608E">
              <w:rPr>
                <w:rFonts w:ascii="GHEA Grapalat" w:hAnsi="GHEA Grapalat" w:cs="Sylfaen"/>
                <w:color w:val="000000"/>
                <w:sz w:val="20"/>
                <w:szCs w:val="20"/>
              </w:rPr>
              <w:t>թ.</w:t>
            </w: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23.բ.                                                                 Կ.Տ.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color w:val="000000"/>
                <w:sz w:val="20"/>
                <w:szCs w:val="20"/>
              </w:rPr>
            </w:pPr>
            <w:r w:rsidRPr="00AA608E">
              <w:rPr>
                <w:rFonts w:ascii="GHEA Grapalat" w:hAnsi="GHEA Grapalat" w:cs="Sylfaen"/>
                <w:sz w:val="20"/>
                <w:szCs w:val="20"/>
              </w:rPr>
              <w:t>23.</w:t>
            </w:r>
            <w:r w:rsidRPr="00AA608E">
              <w:rPr>
                <w:rFonts w:ascii="GHEA Grapalat" w:hAnsi="GHEA Grapalat" w:cs="Sylfaen"/>
                <w:sz w:val="20"/>
                <w:szCs w:val="20"/>
                <w:lang w:val="hy-AM"/>
              </w:rPr>
              <w:t>գ</w:t>
            </w:r>
            <w:r w:rsidRPr="00AA608E">
              <w:rPr>
                <w:rFonts w:ascii="GHEA Grapalat" w:hAnsi="GHEA Grapalat" w:cs="Sylfaen"/>
                <w:sz w:val="20"/>
                <w:szCs w:val="20"/>
              </w:rPr>
              <w:t xml:space="preserve">.Կատարման ամսաթիվը`           </w:t>
            </w:r>
            <w:r w:rsidR="008D04C2">
              <w:rPr>
                <w:rFonts w:ascii="GHEA Grapalat" w:hAnsi="GHEA Grapalat" w:cs="Tahoma"/>
                <w:color w:val="000000"/>
                <w:sz w:val="20"/>
                <w:szCs w:val="20"/>
              </w:rPr>
              <w:t>“</w:t>
            </w:r>
            <w:r w:rsidRPr="00AA608E">
              <w:rPr>
                <w:rFonts w:ascii="GHEA Grapalat" w:hAnsi="GHEA Grapalat" w:cs="Tahoma"/>
                <w:color w:val="000000"/>
                <w:sz w:val="20"/>
                <w:szCs w:val="20"/>
              </w:rPr>
              <w:t>___</w:t>
            </w:r>
            <w:r w:rsidR="008D04C2">
              <w:rPr>
                <w:rFonts w:ascii="GHEA Grapalat" w:hAnsi="GHEA Grapalat" w:cs="Tahoma"/>
                <w:color w:val="000000"/>
                <w:sz w:val="20"/>
                <w:szCs w:val="20"/>
              </w:rPr>
              <w:t>”</w:t>
            </w:r>
            <w:r w:rsidRPr="00AA608E">
              <w:rPr>
                <w:rFonts w:ascii="GHEA Grapalat" w:hAnsi="GHEA Grapalat" w:cs="Tahoma"/>
                <w:color w:val="000000"/>
                <w:sz w:val="20"/>
                <w:szCs w:val="20"/>
              </w:rPr>
              <w:t xml:space="preserve">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p w:rsidR="008E0B31" w:rsidRPr="00AA608E" w:rsidRDefault="008E0B31" w:rsidP="00D909B5">
            <w:pPr>
              <w:rPr>
                <w:rFonts w:ascii="GHEA Grapalat" w:hAnsi="GHEA Grapalat" w:cs="Sylfaen"/>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Arial"/>
                <w:sz w:val="20"/>
                <w:szCs w:val="20"/>
              </w:rPr>
            </w:pPr>
          </w:p>
        </w:tc>
      </w:tr>
    </w:tbl>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A608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E0B31" w:rsidRPr="00AA608E" w:rsidRDefault="008E0B31" w:rsidP="008E0B31">
      <w:pPr>
        <w:jc w:val="center"/>
        <w:rPr>
          <w:rFonts w:ascii="GHEA Grapalat" w:hAnsi="GHEA Grapalat"/>
          <w:b/>
          <w:sz w:val="22"/>
          <w:szCs w:val="22"/>
          <w:lang w:val="nl-NL"/>
        </w:rPr>
      </w:pPr>
      <w:r w:rsidRPr="00AA608E">
        <w:rPr>
          <w:rFonts w:ascii="GHEA Grapalat" w:hAnsi="GHEA Grapalat"/>
          <w:b/>
          <w:lang w:val="hy-AM"/>
        </w:rPr>
        <w:br w:type="page"/>
      </w:r>
      <w:r w:rsidRPr="00AA608E">
        <w:rPr>
          <w:rFonts w:ascii="GHEA Grapalat" w:hAnsi="GHEA Grapalat"/>
          <w:b/>
          <w:sz w:val="22"/>
          <w:szCs w:val="22"/>
          <w:lang w:val="hy-AM"/>
        </w:rPr>
        <w:lastRenderedPageBreak/>
        <w:t>Վճարման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պահանջագրի</w:t>
      </w:r>
      <w:r w:rsidRPr="00AA608E">
        <w:rPr>
          <w:rFonts w:ascii="GHEA Grapalat" w:hAnsi="GHEA Grapalat"/>
          <w:b/>
          <w:sz w:val="22"/>
          <w:szCs w:val="22"/>
          <w:lang w:val="nl-NL"/>
        </w:rPr>
        <w:t xml:space="preserve"> </w:t>
      </w:r>
      <w:r w:rsidRPr="00AA608E">
        <w:rPr>
          <w:rFonts w:ascii="GHEA Grapalat" w:hAnsi="GHEA Grapalat"/>
          <w:b/>
          <w:sz w:val="22"/>
          <w:szCs w:val="22"/>
          <w:lang w:val="hy-AM"/>
        </w:rPr>
        <w:t>պարտադիր</w:t>
      </w:r>
      <w:r w:rsidRPr="00AA608E">
        <w:rPr>
          <w:rFonts w:ascii="GHEA Grapalat" w:hAnsi="GHEA Grapalat"/>
          <w:b/>
          <w:sz w:val="22"/>
          <w:szCs w:val="22"/>
          <w:lang w:val="nl-NL"/>
        </w:rPr>
        <w:t xml:space="preserve"> </w:t>
      </w:r>
      <w:r w:rsidRPr="00AA608E">
        <w:rPr>
          <w:rFonts w:ascii="GHEA Grapalat" w:hAnsi="GHEA Grapalat"/>
          <w:b/>
          <w:sz w:val="22"/>
          <w:szCs w:val="22"/>
          <w:lang w:val="hy-AM"/>
        </w:rPr>
        <w:t>վավերապայմանները</w:t>
      </w:r>
      <w:r w:rsidRPr="00AA608E">
        <w:rPr>
          <w:rFonts w:ascii="GHEA Grapalat" w:hAnsi="GHEA Grapalat"/>
          <w:b/>
          <w:sz w:val="22"/>
          <w:szCs w:val="22"/>
          <w:lang w:val="nl-NL"/>
        </w:rPr>
        <w:t xml:space="preserve"> </w:t>
      </w:r>
      <w:r w:rsidRPr="00AA608E">
        <w:rPr>
          <w:rFonts w:ascii="GHEA Grapalat" w:hAnsi="GHEA Grapalat"/>
          <w:b/>
          <w:sz w:val="22"/>
          <w:szCs w:val="22"/>
          <w:lang w:val="hy-AM"/>
        </w:rPr>
        <w:t>և</w:t>
      </w:r>
      <w:r w:rsidRPr="00AA608E">
        <w:rPr>
          <w:rFonts w:ascii="GHEA Grapalat" w:hAnsi="GHEA Grapalat"/>
          <w:b/>
          <w:sz w:val="22"/>
          <w:szCs w:val="22"/>
          <w:lang w:val="nl-NL"/>
        </w:rPr>
        <w:t xml:space="preserve"> </w:t>
      </w:r>
      <w:r w:rsidRPr="00AA608E">
        <w:rPr>
          <w:rFonts w:ascii="GHEA Grapalat" w:hAnsi="GHEA Grapalat"/>
          <w:b/>
          <w:sz w:val="22"/>
          <w:szCs w:val="22"/>
          <w:lang w:val="hy-AM"/>
        </w:rPr>
        <w:t>լրացման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ուղեցույցը</w:t>
      </w:r>
    </w:p>
    <w:p w:rsidR="008E0B31" w:rsidRPr="00AA608E" w:rsidRDefault="008E0B31" w:rsidP="008E0B3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Նշված դաշտի/</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lang w:val="hy-AM"/>
              </w:rPr>
            </w:pPr>
            <w:r w:rsidRPr="00AA608E">
              <w:rPr>
                <w:rFonts w:ascii="GHEA Grapalat" w:hAnsi="GHEA Grapalat"/>
                <w:b/>
                <w:sz w:val="20"/>
                <w:szCs w:val="20"/>
              </w:rPr>
              <w:t>Վավերապայմանի լրացման պահանջը</w:t>
            </w:r>
            <w:r w:rsidRPr="00AA608E">
              <w:rPr>
                <w:rFonts w:ascii="GHEA Grapalat" w:hAnsi="GHEA Grapalat"/>
                <w:b/>
                <w:sz w:val="20"/>
                <w:szCs w:val="20"/>
                <w:lang w:val="hy-AM"/>
              </w:rPr>
              <w:t xml:space="preserve"> </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Վավերապայմանը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 xml:space="preserve">լրացնող կողմը` </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շահառուն կամ վճարողը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5</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Փաստաթղթի վրա նախապես լրացված է &lt;Վճարման պահանջագիր&gt;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 կողմից` վճարողի բանկին վճարման պահանջագիրը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ind w:hanging="436"/>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ind w:left="132" w:hanging="132"/>
              <w:jc w:val="center"/>
              <w:rPr>
                <w:rFonts w:ascii="GHEA Grapalat" w:hAnsi="GHEA Grapalat"/>
                <w:sz w:val="20"/>
                <w:szCs w:val="20"/>
                <w:lang w:val="hy-AM"/>
              </w:rPr>
            </w:pPr>
            <w:r w:rsidRPr="00AA608E">
              <w:rPr>
                <w:rFonts w:ascii="GHEA Grapalat" w:hAnsi="GHEA Grapalat"/>
                <w:sz w:val="20"/>
                <w:szCs w:val="20"/>
              </w:rPr>
              <w:t>լրացվում է շահառուի կողմից` վճարողի բանկին վճարման պահանջագրի ներկայացման օրը</w:t>
            </w:r>
            <w:r w:rsidRPr="00AA608E">
              <w:rPr>
                <w:rFonts w:ascii="GHEA Grapalat" w:hAnsi="GHEA Grapalat"/>
                <w:sz w:val="20"/>
                <w:szCs w:val="20"/>
                <w:lang w:val="hy-AM"/>
              </w:rPr>
              <w: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ind w:hanging="436"/>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A608E">
              <w:rPr>
                <w:rFonts w:ascii="GHEA Grapalat" w:hAnsi="GHEA Grapalat"/>
                <w:sz w:val="20"/>
                <w:szCs w:val="20"/>
                <w:lang w:val="hy-AM"/>
              </w:rPr>
              <w:t xml:space="preserve"> </w:t>
            </w:r>
            <w:r w:rsidRPr="00AA608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ind w:left="252" w:hanging="252"/>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AA608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w:t>
            </w:r>
            <w:r w:rsidRPr="00AA608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rPr>
              <w:t>(</w:t>
            </w:r>
            <w:r w:rsidRPr="00AA608E">
              <w:rPr>
                <w:rFonts w:ascii="GHEA Grapalat" w:hAnsi="GHEA Grapalat" w:cs="Sylfaen"/>
                <w:sz w:val="20"/>
                <w:szCs w:val="20"/>
                <w:lang w:val="hy-AM"/>
              </w:rPr>
              <w:t>գնումների հետ կապված գործընթացում չի լրացվում</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ru-RU"/>
              </w:rPr>
              <w:t>(</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 այն բանկային (</w:t>
            </w:r>
            <w:r w:rsidRPr="00AA608E">
              <w:rPr>
                <w:rFonts w:ascii="GHEA Grapalat" w:hAnsi="GHEA Grapalat"/>
                <w:sz w:val="20"/>
                <w:szCs w:val="20"/>
                <w:lang w:val="hy-AM"/>
              </w:rPr>
              <w:t>գանձապետական</w:t>
            </w:r>
            <w:r w:rsidRPr="00AA608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լրացվում է վճարողի կողմից</w:t>
            </w:r>
          </w:p>
        </w:tc>
      </w:tr>
      <w:tr w:rsidR="008E0B31" w:rsidRPr="00AD2978"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Ակցեպտավորված գումարը՝  (թվերով</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ոչ 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(չի լրացվում եւ չի կիրառվում)</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D2978"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 xml:space="preserve">Պարտադիր </w:t>
            </w:r>
            <w:r w:rsidRPr="00AA608E">
              <w:rPr>
                <w:rFonts w:ascii="GHEA Grapalat" w:hAnsi="GHEA Grapalat"/>
                <w:sz w:val="20"/>
                <w:szCs w:val="20"/>
                <w:lang w:val="hy-AM"/>
              </w:rPr>
              <w:t xml:space="preserve">լրացվում է </w:t>
            </w:r>
            <w:r w:rsidRPr="00AA608E">
              <w:rPr>
                <w:rFonts w:ascii="GHEA Grapalat" w:hAnsi="GHEA Grapalat"/>
                <w:sz w:val="20"/>
                <w:szCs w:val="20"/>
              </w:rPr>
              <w:t>«</w:t>
            </w:r>
            <w:r w:rsidRPr="00AA608E">
              <w:rPr>
                <w:rFonts w:ascii="GHEA Grapalat" w:hAnsi="GHEA Grapalat"/>
                <w:sz w:val="20"/>
                <w:szCs w:val="20"/>
                <w:lang w:val="hy-AM"/>
              </w:rPr>
              <w:t>պայմանագրի կատարման ապահովման համար</w:t>
            </w:r>
            <w:r w:rsidRPr="00AA608E">
              <w:rPr>
                <w:rFonts w:ascii="GHEA Grapalat" w:hAnsi="GHEA Grapalat"/>
                <w:sz w:val="20"/>
                <w:szCs w:val="20"/>
              </w:rPr>
              <w:t>»</w:t>
            </w:r>
            <w:r w:rsidRPr="00AA608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A608E">
              <w:rPr>
                <w:rFonts w:ascii="GHEA Grapalat" w:hAnsi="GHEA Grapalat"/>
                <w:sz w:val="20"/>
                <w:szCs w:val="20"/>
                <w:lang w:val="hy-AM"/>
              </w:rPr>
              <w:t>,</w:t>
            </w:r>
            <w:r w:rsidRPr="00AA608E">
              <w:rPr>
                <w:rFonts w:ascii="GHEA Grapalat" w:hAnsi="GHEA Grapalat" w:cs="Arial"/>
                <w:sz w:val="20"/>
                <w:szCs w:val="20"/>
                <w:lang w:val="hy-AM"/>
              </w:rPr>
              <w:t xml:space="preserve"> </w:t>
            </w:r>
            <w:r w:rsidRPr="00AA608E">
              <w:rPr>
                <w:rFonts w:ascii="GHEA Grapalat" w:hAnsi="GHEA Grapalat"/>
                <w:sz w:val="20"/>
                <w:szCs w:val="20"/>
              </w:rPr>
              <w:t xml:space="preserve"> գնման ընթացակարգի ծածկագիրը</w:t>
            </w:r>
            <w:r w:rsidRPr="00AA608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 xml:space="preserve">լրացվում է </w:t>
            </w:r>
            <w:r w:rsidRPr="00AA608E">
              <w:rPr>
                <w:rFonts w:ascii="GHEA Grapalat" w:hAnsi="GHEA Grapalat"/>
                <w:sz w:val="20"/>
                <w:szCs w:val="20"/>
                <w:lang w:val="hy-AM"/>
              </w:rPr>
              <w:t>շահառու</w:t>
            </w:r>
            <w:r w:rsidRPr="00AA608E">
              <w:rPr>
                <w:rFonts w:ascii="GHEA Grapalat" w:hAnsi="GHEA Grapalat"/>
                <w:sz w:val="20"/>
                <w:szCs w:val="20"/>
              </w:rPr>
              <w:t>ի կողմից</w:t>
            </w:r>
          </w:p>
        </w:tc>
      </w:tr>
      <w:tr w:rsidR="008E0B31" w:rsidRPr="00AD2978"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Del="0010680B"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cs="Sylfaen"/>
                <w:sz w:val="20"/>
                <w:szCs w:val="20"/>
                <w:lang w:val="hy-AM"/>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cs="Sylfaen"/>
                <w:sz w:val="20"/>
                <w:szCs w:val="20"/>
                <w:lang w:val="hy-AM"/>
              </w:rPr>
            </w:pPr>
            <w:r w:rsidRPr="00AA608E">
              <w:rPr>
                <w:rFonts w:ascii="GHEA Grapalat" w:hAnsi="GHEA Grapalat" w:cs="Sylfaen"/>
                <w:sz w:val="20"/>
                <w:szCs w:val="20"/>
                <w:lang w:val="hy-AM"/>
              </w:rPr>
              <w:t>լրացվում է &lt;ակցեպտավորված վճարում&gt; բառերը,</w:t>
            </w:r>
          </w:p>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lastRenderedPageBreak/>
              <w:t>նախապես լրացվում է շահառուի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A608E">
              <w:rPr>
                <w:rFonts w:ascii="GHEA Grapalat" w:hAnsi="GHEA Grapalat"/>
                <w:sz w:val="20"/>
                <w:szCs w:val="20"/>
                <w:lang w:val="hy-AM"/>
              </w:rPr>
              <w:t xml:space="preserve"> </w:t>
            </w:r>
            <w:r w:rsidRPr="00AA608E">
              <w:rPr>
                <w:rFonts w:ascii="GHEA Grapalat" w:hAnsi="GHEA Grapalat"/>
                <w:sz w:val="20"/>
                <w:szCs w:val="20"/>
              </w:rPr>
              <w:t>(</w:t>
            </w:r>
            <w:r w:rsidRPr="00AA608E">
              <w:rPr>
                <w:rFonts w:ascii="GHEA Grapalat" w:hAnsi="GHEA Grapalat"/>
                <w:sz w:val="20"/>
                <w:szCs w:val="20"/>
                <w:lang w:val="hy-AM"/>
              </w:rPr>
              <w:t>վճարողի բանկին</w:t>
            </w:r>
            <w:r w:rsidRPr="00AA608E">
              <w:rPr>
                <w:rFonts w:ascii="GHEA Grapalat" w:hAnsi="GHEA Grapalat"/>
                <w:sz w:val="20"/>
                <w:szCs w:val="20"/>
              </w:rPr>
              <w:t>)</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Եթ ե լրացվել է &lt;</w:t>
            </w:r>
            <w:r w:rsidRPr="00AA608E">
              <w:rPr>
                <w:rFonts w:ascii="GHEA Grapalat" w:hAnsi="GHEA Grapalat" w:cs="Sylfaen"/>
                <w:sz w:val="20"/>
                <w:szCs w:val="20"/>
                <w:lang w:val="hy-AM"/>
              </w:rPr>
              <w:t>Վճարման կատարման հիմքեր&gt; դաշտը ապա այս տվյալը պարտադիր լրացվում է</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w:t>
            </w:r>
            <w:r w:rsidRPr="00AA608E">
              <w:rPr>
                <w:rFonts w:ascii="GHEA Grapalat" w:hAnsi="GHEA Grapalat"/>
                <w:sz w:val="20"/>
                <w:szCs w:val="20"/>
                <w:lang w:val="hy-AM"/>
              </w:rPr>
              <w:t xml:space="preserve"> </w:t>
            </w:r>
            <w:r w:rsidRPr="00AA608E">
              <w:rPr>
                <w:rFonts w:ascii="GHEA Grapalat" w:hAnsi="GHEA Grapalat"/>
                <w:sz w:val="20"/>
                <w:szCs w:val="20"/>
              </w:rPr>
              <w:t>կողմից</w:t>
            </w:r>
          </w:p>
        </w:tc>
      </w:tr>
      <w:tr w:rsidR="008E0B31" w:rsidRPr="00AD2978"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այս դաշտը լրացվում</w:t>
            </w:r>
            <w:r w:rsidRPr="00AA608E">
              <w:rPr>
                <w:rFonts w:ascii="GHEA Grapalat" w:hAnsi="GHEA Grapalat"/>
                <w:sz w:val="20"/>
                <w:szCs w:val="20"/>
                <w:lang w:val="hy-AM"/>
              </w:rPr>
              <w:t xml:space="preserve"> է վճարողի կողմից պահանջագրի ներկայացման դեպքում: Ընդ որում</w:t>
            </w:r>
            <w:r w:rsidRPr="00AA608E">
              <w:rPr>
                <w:rFonts w:ascii="GHEA Grapalat" w:hAnsi="GHEA Grapalat"/>
                <w:sz w:val="20"/>
                <w:szCs w:val="20"/>
              </w:rPr>
              <w:t xml:space="preserve"> եթե </w:t>
            </w:r>
            <w:r w:rsidRPr="00AA608E">
              <w:rPr>
                <w:rFonts w:ascii="GHEA Grapalat" w:hAnsi="GHEA Grapalat" w:cs="Sylfaen"/>
                <w:sz w:val="20"/>
                <w:szCs w:val="20"/>
                <w:lang w:val="hy-AM"/>
              </w:rPr>
              <w:t xml:space="preserve">Վճարման պայմաններ դաշտում </w:t>
            </w:r>
            <w:r w:rsidRPr="00AA608E">
              <w:rPr>
                <w:rFonts w:ascii="GHEA Grapalat" w:hAnsi="GHEA Grapalat"/>
                <w:sz w:val="20"/>
                <w:szCs w:val="20"/>
                <w:lang w:val="hy-AM"/>
              </w:rPr>
              <w:t>նշված է &lt;ակցեպտավորված վճարում&gt; ապա</w:t>
            </w:r>
            <w:r w:rsidRPr="00AA608E">
              <w:rPr>
                <w:rFonts w:ascii="GHEA Grapalat" w:hAnsi="GHEA Grapalat" w:cs="Sylfaen"/>
                <w:sz w:val="20"/>
                <w:szCs w:val="20"/>
                <w:lang w:val="hy-AM"/>
              </w:rPr>
              <w:t xml:space="preserve"> </w:t>
            </w:r>
            <w:r w:rsidRPr="00AA608E">
              <w:rPr>
                <w:rFonts w:ascii="GHEA Grapalat" w:hAnsi="GHEA Grapalat"/>
                <w:sz w:val="20"/>
                <w:szCs w:val="20"/>
              </w:rPr>
              <w:t>վճարող</w:t>
            </w:r>
            <w:r w:rsidRPr="00AA608E">
              <w:rPr>
                <w:rFonts w:ascii="GHEA Grapalat" w:hAnsi="GHEA Grapalat"/>
                <w:sz w:val="20"/>
                <w:szCs w:val="20"/>
                <w:lang w:val="hy-AM"/>
              </w:rPr>
              <w:t xml:space="preserve">ը ստորագրելով՝ </w:t>
            </w:r>
            <w:r w:rsidRPr="00AA608E">
              <w:rPr>
                <w:rFonts w:ascii="GHEA Grapalat" w:hAnsi="GHEA Grapalat" w:cs="Sylfaen"/>
                <w:sz w:val="20"/>
                <w:szCs w:val="20"/>
                <w:lang w:val="hy-AM"/>
              </w:rPr>
              <w:t xml:space="preserve">նախապես </w:t>
            </w:r>
            <w:r w:rsidRPr="00AA608E">
              <w:rPr>
                <w:rFonts w:ascii="GHEA Grapalat" w:hAnsi="GHEA Grapalat"/>
                <w:sz w:val="20"/>
                <w:szCs w:val="20"/>
                <w:lang w:val="hy-AM"/>
              </w:rPr>
              <w:t xml:space="preserve">համաձայնվում  </w:t>
            </w:r>
            <w:r w:rsidRPr="00AA608E">
              <w:rPr>
                <w:rFonts w:ascii="GHEA Grapalat" w:hAnsi="GHEA Grapalat" w:cs="Sylfaen"/>
                <w:sz w:val="20"/>
                <w:szCs w:val="20"/>
                <w:lang w:val="hy-AM"/>
              </w:rPr>
              <w:t xml:space="preserve">  </w:t>
            </w:r>
            <w:r w:rsidRPr="00AA608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E0B31" w:rsidRPr="00AA608E" w:rsidRDefault="008E0B31" w:rsidP="00C403E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ստորագրվում է վճարողի կողմից կամ</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դրվում է վճարողի էլեկտրոնային ստորագրությունը</w:t>
            </w:r>
          </w:p>
          <w:p w:rsidR="008E0B31" w:rsidRPr="00AA608E" w:rsidRDefault="008E0B31" w:rsidP="00C403E1">
            <w:pPr>
              <w:jc w:val="center"/>
              <w:rPr>
                <w:rFonts w:ascii="GHEA Grapalat" w:hAnsi="GHEA Grapalat"/>
                <w:sz w:val="20"/>
                <w:szCs w:val="20"/>
                <w:lang w:val="hy-AM"/>
              </w:rPr>
            </w:pPr>
          </w:p>
        </w:tc>
      </w:tr>
      <w:tr w:rsidR="008E0B31" w:rsidRPr="00AD2978"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կնիքի առկայության դեպքում</w:t>
            </w:r>
            <w:r w:rsidRPr="00AA608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կնքվում է վճարողի կողմից</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թղթային եղանակով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r w:rsidRPr="00AA608E">
              <w:rPr>
                <w:rFonts w:ascii="GHEA Grapalat" w:hAnsi="GHEA Grapalat"/>
                <w:sz w:val="20"/>
                <w:szCs w:val="20"/>
                <w:lang w:val="hy-AM"/>
              </w:rPr>
              <w:t>՝</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ստորագրվում է շահառուի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կնքվում է շահառուի կողմից</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թղթային եղանակով բանկ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w:t>
            </w:r>
            <w:r w:rsidRPr="00AA608E">
              <w:rPr>
                <w:rFonts w:ascii="GHEA Grapalat" w:hAnsi="GHEA Grapalat"/>
                <w:sz w:val="20"/>
                <w:szCs w:val="20"/>
                <w:lang w:val="hy-AM"/>
              </w:rPr>
              <w:t xml:space="preserve"> </w:t>
            </w:r>
            <w:r w:rsidRPr="00AA608E">
              <w:rPr>
                <w:rFonts w:ascii="GHEA Grapalat" w:hAnsi="GHEA Grapalat"/>
                <w:sz w:val="20"/>
                <w:szCs w:val="20"/>
              </w:rPr>
              <w:t>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w:t>
            </w:r>
            <w:r w:rsidRPr="00AA608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 xml:space="preserve">վճարողին սպասարկող ֆինանսական </w:t>
            </w:r>
            <w:r w:rsidRPr="00AA608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w:t>
            </w:r>
            <w:r w:rsidRPr="00AA608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2</w:t>
            </w:r>
            <w:r w:rsidRPr="00AA608E">
              <w:rPr>
                <w:rFonts w:ascii="GHEA Grapalat" w:hAnsi="GHEA Grapalat"/>
                <w:sz w:val="20"/>
                <w:szCs w:val="20"/>
                <w:lang w:val="hy-AM"/>
              </w:rPr>
              <w:t>4</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վճարման պահանջագիրը շահառուին սպասարկող ֆինանսական կազմակերպության</w:t>
            </w:r>
            <w:r w:rsidRPr="00AA608E">
              <w:rPr>
                <w:rFonts w:ascii="GHEA Grapalat" w:hAnsi="GHEA Grapalat"/>
                <w:sz w:val="20"/>
                <w:szCs w:val="20"/>
                <w:lang w:val="hy-AM"/>
              </w:rPr>
              <w:t xml:space="preserve">ը </w:t>
            </w:r>
            <w:r w:rsidRPr="00AA608E">
              <w:rPr>
                <w:rFonts w:ascii="GHEA Grapalat" w:hAnsi="GHEA Grapalat"/>
                <w:sz w:val="20"/>
                <w:szCs w:val="20"/>
              </w:rPr>
              <w:t xml:space="preserve"> 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w:t>
            </w:r>
            <w:r w:rsidRPr="00AA608E">
              <w:rPr>
                <w:rFonts w:ascii="GHEA Grapalat" w:hAnsi="GHEA Grapalat"/>
                <w:sz w:val="20"/>
                <w:szCs w:val="20"/>
              </w:rPr>
              <w:t xml:space="preserve">աշխատակցի ստորագրությունը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շահառռւին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դրոշմակնիքը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սույն տվյալները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են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bl>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rPr>
          <w:rFonts w:ascii="GHEA Grapalat" w:hAnsi="GHEA Grapalat"/>
        </w:rPr>
      </w:pPr>
    </w:p>
    <w:p w:rsidR="008E0B31" w:rsidRPr="00AA608E" w:rsidRDefault="008E0B31" w:rsidP="008E0B31">
      <w:pPr>
        <w:jc w:val="center"/>
        <w:rPr>
          <w:rFonts w:ascii="GHEA Grapalat" w:hAnsi="GHEA Grapalat" w:cs="GHEA Grapalat"/>
          <w:sz w:val="22"/>
          <w:szCs w:val="22"/>
          <w:lang w:val="hy-AM"/>
        </w:rPr>
      </w:pPr>
    </w:p>
    <w:p w:rsidR="008E0B31" w:rsidRPr="00AA608E" w:rsidRDefault="00020DA7" w:rsidP="00020DA7">
      <w:pPr>
        <w:pStyle w:val="31"/>
        <w:spacing w:line="240" w:lineRule="auto"/>
        <w:ind w:firstLine="0"/>
        <w:rPr>
          <w:rFonts w:ascii="GHEA Grapalat" w:hAnsi="GHEA Grapalat"/>
          <w:lang w:val="hy-AM"/>
        </w:rPr>
      </w:pPr>
      <w:r w:rsidRPr="00AA608E">
        <w:rPr>
          <w:rFonts w:ascii="GHEA Grapalat" w:hAnsi="GHEA Grapalat"/>
          <w:lang w:val="hy-AM"/>
        </w:rPr>
        <w:t xml:space="preserve"> </w:t>
      </w:r>
    </w:p>
    <w:p w:rsidR="008E0B31" w:rsidRPr="00AA608E" w:rsidRDefault="008E0B31" w:rsidP="008E0B31">
      <w:pPr>
        <w:jc w:val="right"/>
        <w:rPr>
          <w:rFonts w:ascii="GHEA Grapalat" w:hAnsi="GHEA Grapalat" w:cs="GHEA Grapalat"/>
          <w:i/>
          <w:sz w:val="18"/>
          <w:szCs w:val="18"/>
          <w:lang w:val="hy-AM"/>
        </w:rPr>
      </w:pPr>
      <w:r w:rsidRPr="00AA608E">
        <w:rPr>
          <w:rFonts w:ascii="GHEA Grapalat" w:hAnsi="GHEA Grapalat"/>
          <w:b/>
          <w:lang w:val="hy-AM"/>
        </w:rPr>
        <w:br w:type="page"/>
      </w: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lastRenderedPageBreak/>
        <w:t>Հավելված 5.1</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b/>
          <w:lang w:val="af-ZA"/>
        </w:rPr>
        <w:t>ԱՄ</w:t>
      </w:r>
      <w:r w:rsidR="005C08E9" w:rsidRPr="00FD6097">
        <w:rPr>
          <w:rFonts w:ascii="GHEA Grapalat" w:hAnsi="GHEA Grapalat"/>
          <w:b/>
          <w:lang w:val="hy-AM"/>
        </w:rPr>
        <w:t>Ա</w:t>
      </w:r>
      <w:r w:rsidR="0012456D" w:rsidRPr="00D2015B">
        <w:rPr>
          <w:rFonts w:ascii="GHEA Grapalat" w:hAnsi="GHEA Grapalat"/>
          <w:b/>
          <w:lang w:val="hy-AM"/>
        </w:rPr>
        <w:t>Ր</w:t>
      </w:r>
      <w:r w:rsidRPr="00AA608E">
        <w:rPr>
          <w:rFonts w:ascii="GHEA Grapalat" w:hAnsi="GHEA Grapalat"/>
          <w:b/>
          <w:lang w:val="af-ZA"/>
        </w:rPr>
        <w:t>ՀՄ-ԳՀԱՊՁԲ-</w:t>
      </w:r>
      <w:r w:rsidR="00020DA7">
        <w:rPr>
          <w:rFonts w:ascii="GHEA Grapalat" w:hAnsi="GHEA Grapalat"/>
          <w:b/>
          <w:lang w:val="af-ZA"/>
        </w:rPr>
        <w:t>20</w:t>
      </w:r>
      <w:r w:rsidRPr="00AA608E">
        <w:rPr>
          <w:rFonts w:ascii="GHEA Grapalat" w:hAnsi="GHEA Grapalat"/>
          <w:b/>
          <w:lang w:val="af-ZA"/>
        </w:rPr>
        <w:t>/0</w:t>
      </w:r>
      <w:r w:rsidR="00020DA7">
        <w:rPr>
          <w:rFonts w:ascii="GHEA Grapalat" w:hAnsi="GHEA Grapalat"/>
          <w:b/>
          <w:lang w:val="af-ZA"/>
        </w:rPr>
        <w:t>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հրավերի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w:t>
      </w:r>
      <w:r w:rsidRPr="00AA608E">
        <w:rPr>
          <w:rFonts w:ascii="GHEA Grapalat" w:hAnsi="GHEA Grapalat" w:cs="GHEA Grapalat"/>
          <w:b/>
          <w:sz w:val="20"/>
          <w:szCs w:val="20"/>
          <w:lang w:val="hy-AM"/>
        </w:rPr>
        <w:t xml:space="preserve">ՏՈւԺԱՆՔԻ ՄԱՍԻՆ ՀԱՄԱՁԱՅՆԱԳԻՐ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sz w:val="20"/>
          <w:szCs w:val="20"/>
          <w:lang w:val="hy-AM"/>
        </w:rPr>
        <w:t xml:space="preserve">  </w:t>
      </w:r>
      <w:r w:rsidRPr="00AA608E">
        <w:rPr>
          <w:rFonts w:ascii="GHEA Grapalat" w:hAnsi="GHEA Grapalat" w:cs="GHEA Grapalat"/>
          <w:b/>
          <w:sz w:val="20"/>
          <w:szCs w:val="20"/>
          <w:lang w:val="hy-AM"/>
        </w:rPr>
        <w:t xml:space="preserve"> </w:t>
      </w:r>
      <w:r w:rsidRPr="00AA608E">
        <w:rPr>
          <w:rFonts w:ascii="GHEA Grapalat" w:hAnsi="GHEA Grapalat" w:cs="GHEA Grapalat"/>
          <w:b/>
          <w:sz w:val="18"/>
          <w:szCs w:val="18"/>
          <w:lang w:val="hy-AM"/>
        </w:rPr>
        <w:t xml:space="preserve">         (պայմանագրի ապահովում)</w:t>
      </w:r>
    </w:p>
    <w:p w:rsidR="008E0B31" w:rsidRPr="00AA608E" w:rsidRDefault="008E0B31" w:rsidP="008E0B31">
      <w:pPr>
        <w:rPr>
          <w:rFonts w:ascii="GHEA Grapalat" w:hAnsi="GHEA Grapalat" w:cs="GHEA Grapalat"/>
          <w:b/>
          <w:sz w:val="20"/>
          <w:szCs w:val="20"/>
          <w:lang w:val="hy-AM"/>
        </w:rPr>
      </w:pPr>
    </w:p>
    <w:p w:rsidR="008E0B31" w:rsidRPr="00AA608E" w:rsidRDefault="005C08E9" w:rsidP="008E0B31">
      <w:pPr>
        <w:rPr>
          <w:rFonts w:ascii="GHEA Grapalat" w:hAnsi="GHEA Grapalat" w:cs="GHEA Grapalat"/>
          <w:sz w:val="20"/>
          <w:szCs w:val="20"/>
          <w:lang w:val="hy-AM"/>
        </w:rPr>
      </w:pPr>
      <w:r w:rsidRPr="00FD6097">
        <w:rPr>
          <w:rFonts w:ascii="GHEA Grapalat" w:hAnsi="GHEA Grapalat" w:cs="GHEA Grapalat"/>
          <w:sz w:val="20"/>
          <w:szCs w:val="20"/>
          <w:lang w:val="hy-AM"/>
        </w:rPr>
        <w:t xml:space="preserve"> </w:t>
      </w:r>
      <w:r w:rsidR="00C403E1" w:rsidRPr="00AA608E">
        <w:rPr>
          <w:rFonts w:ascii="GHEA Grapalat" w:hAnsi="GHEA Grapalat" w:cs="GHEA Grapalat"/>
          <w:sz w:val="20"/>
          <w:szCs w:val="20"/>
          <w:lang w:val="hy-AM"/>
        </w:rPr>
        <w:t xml:space="preserve"> </w:t>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t xml:space="preserve">            </w:t>
      </w:r>
      <w:r w:rsidR="008E0B31" w:rsidRPr="00AA608E">
        <w:rPr>
          <w:rFonts w:ascii="GHEA Grapalat" w:hAnsi="GHEA Grapalat"/>
          <w:sz w:val="20"/>
          <w:szCs w:val="20"/>
          <w:lang w:val="hy-AM"/>
        </w:rPr>
        <w:t>«</w:t>
      </w:r>
      <w:r w:rsidR="008E0B31" w:rsidRPr="00AA608E">
        <w:rPr>
          <w:rFonts w:ascii="GHEA Grapalat" w:hAnsi="GHEA Grapalat" w:cs="GHEA Grapalat"/>
          <w:sz w:val="20"/>
          <w:szCs w:val="20"/>
          <w:u w:val="single"/>
          <w:lang w:val="hy-AM"/>
        </w:rPr>
        <w:t xml:space="preserve">         </w:t>
      </w:r>
      <w:r w:rsidR="008E0B31" w:rsidRPr="00AA608E">
        <w:rPr>
          <w:rFonts w:ascii="GHEA Grapalat" w:hAnsi="GHEA Grapalat"/>
          <w:sz w:val="20"/>
          <w:szCs w:val="20"/>
          <w:lang w:val="hy-AM"/>
        </w:rPr>
        <w:t>»</w:t>
      </w:r>
      <w:r w:rsidR="008E0B31" w:rsidRPr="00AA608E">
        <w:rPr>
          <w:rFonts w:ascii="GHEA Grapalat" w:hAnsi="GHEA Grapalat" w:cs="GHEA Grapalat"/>
          <w:sz w:val="20"/>
          <w:szCs w:val="20"/>
          <w:u w:val="single"/>
          <w:lang w:val="hy-AM"/>
        </w:rPr>
        <w:t xml:space="preserve"> </w:t>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lang w:val="hy-AM"/>
        </w:rPr>
        <w:t xml:space="preserve"> 20   թ.**</w:t>
      </w:r>
    </w:p>
    <w:p w:rsidR="008E0B31" w:rsidRPr="00AA608E" w:rsidRDefault="008E0B31" w:rsidP="008E0B31">
      <w:pPr>
        <w:rPr>
          <w:rFonts w:ascii="GHEA Grapalat" w:hAnsi="GHEA Grapalat" w:cs="GHEA Grapalat"/>
          <w:sz w:val="20"/>
          <w:szCs w:val="20"/>
          <w:lang w:val="hy-AM"/>
        </w:rPr>
      </w:pPr>
    </w:p>
    <w:p w:rsidR="008E0B31" w:rsidRPr="00AA608E" w:rsidRDefault="008E0B31" w:rsidP="008E0B31">
      <w:pPr>
        <w:jc w:val="both"/>
        <w:rPr>
          <w:rFonts w:ascii="GHEA Grapalat" w:hAnsi="GHEA Grapalat" w:cs="GHEA Grapalat"/>
          <w:sz w:val="20"/>
          <w:szCs w:val="20"/>
          <w:u w:val="single"/>
          <w:vertAlign w:val="subscript"/>
          <w:lang w:val="hy-AM"/>
        </w:rPr>
      </w:pP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 xml:space="preserve">ի դեմս Ընկերության տնօրեն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cs="GHEA Grapalat"/>
          <w:sz w:val="20"/>
          <w:szCs w:val="20"/>
          <w:lang w:val="hy-AM"/>
        </w:rPr>
      </w:pPr>
      <w:r w:rsidRPr="00AA608E">
        <w:rPr>
          <w:rFonts w:ascii="GHEA Grapalat" w:hAnsi="GHEA Grapalat"/>
          <w:sz w:val="20"/>
          <w:szCs w:val="20"/>
          <w:vertAlign w:val="superscript"/>
          <w:lang w:val="hy-AM"/>
        </w:rPr>
        <w:t xml:space="preserve">       Ընկերության անվանումը</w:t>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t xml:space="preserve">    </w:t>
      </w:r>
      <w:r w:rsidRPr="00AA608E">
        <w:rPr>
          <w:rFonts w:ascii="GHEA Grapalat" w:hAnsi="GHEA Grapalat"/>
          <w:sz w:val="20"/>
          <w:szCs w:val="20"/>
          <w:vertAlign w:val="superscript"/>
          <w:lang w:val="hy-AM"/>
        </w:rPr>
        <w:t>Ընկերության տնօրենի անուն ազգանունը, անձնագրային տվյալները</w:t>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E0B31" w:rsidRPr="00AA608E" w:rsidRDefault="008E0B31" w:rsidP="008E0B31">
      <w:pPr>
        <w:ind w:firstLine="708"/>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lang w:val="pt-BR"/>
        </w:rPr>
      </w:pPr>
      <w:r w:rsidRPr="00AA608E">
        <w:rPr>
          <w:rFonts w:ascii="GHEA Grapalat" w:hAnsi="GHEA Grapalat" w:cs="GHEA Grapalat"/>
          <w:b/>
          <w:sz w:val="20"/>
          <w:szCs w:val="20"/>
          <w:lang w:val="hy-AM"/>
        </w:rPr>
        <w:t xml:space="preserve"> Հ</w:t>
      </w:r>
      <w:r w:rsidRPr="00AA608E">
        <w:rPr>
          <w:rFonts w:ascii="GHEA Grapalat" w:hAnsi="GHEA Grapalat" w:cs="GHEA Grapalat"/>
          <w:b/>
          <w:sz w:val="20"/>
          <w:szCs w:val="20"/>
        </w:rPr>
        <w:t>ամաձայնության առարկան</w:t>
      </w:r>
    </w:p>
    <w:p w:rsidR="008E0B31" w:rsidRPr="00AA608E" w:rsidRDefault="008E0B31" w:rsidP="008E0B31">
      <w:pPr>
        <w:jc w:val="both"/>
        <w:rPr>
          <w:rFonts w:ascii="GHEA Grapalat" w:hAnsi="GHEA Grapalat" w:cs="GHEA Grapalat"/>
          <w:b/>
          <w:bCs/>
          <w:sz w:val="20"/>
          <w:szCs w:val="20"/>
          <w:lang w:val="pt-BR"/>
        </w:rPr>
      </w:pPr>
      <w:r w:rsidRPr="00AA608E">
        <w:rPr>
          <w:rFonts w:ascii="GHEA Grapalat" w:hAnsi="GHEA Grapalat" w:cs="GHEA Grapalat"/>
          <w:sz w:val="20"/>
          <w:szCs w:val="20"/>
          <w:lang w:val="pt-BR"/>
        </w:rPr>
        <w:tab/>
      </w:r>
      <w:r w:rsidRPr="00AA608E">
        <w:rPr>
          <w:rFonts w:ascii="GHEA Grapalat" w:hAnsi="GHEA Grapalat" w:cs="GHEA Grapalat"/>
          <w:sz w:val="20"/>
          <w:szCs w:val="20"/>
          <w:lang w:val="pt-BR"/>
        </w:rPr>
        <w:tab/>
        <w:t xml:space="preserve">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1.1 Ընկերությունը մասնակցում է </w:t>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r>
      <w:r w:rsidRPr="00AA608E">
        <w:rPr>
          <w:rFonts w:ascii="GHEA Grapalat" w:hAnsi="GHEA Grapalat" w:cs="GHEA Grapalat"/>
          <w:sz w:val="20"/>
          <w:szCs w:val="20"/>
          <w:lang w:val="pt-BR"/>
        </w:rPr>
        <w:t xml:space="preserve">*  (այսուհետ` Պատվիրատու) կողմից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w:t>
      </w:r>
      <w:r w:rsidRPr="00AA608E">
        <w:rPr>
          <w:rFonts w:ascii="GHEA Grapalat" w:hAnsi="GHEA Grapalat"/>
          <w:sz w:val="20"/>
          <w:szCs w:val="20"/>
          <w:vertAlign w:val="superscript"/>
          <w:lang w:val="hy-AM"/>
        </w:rPr>
        <w:t>պատվիրատուի անվանումը</w:t>
      </w:r>
    </w:p>
    <w:p w:rsidR="008E0B31" w:rsidRPr="00AA608E" w:rsidRDefault="008E0B31" w:rsidP="008E0B31">
      <w:pPr>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կազմակերպված` </w:t>
      </w:r>
      <w:r w:rsidRPr="00AA608E">
        <w:rPr>
          <w:rFonts w:ascii="GHEA Grapalat" w:hAnsi="GHEA Grapalat" w:cs="GHEA Grapalat"/>
          <w:sz w:val="20"/>
          <w:szCs w:val="20"/>
          <w:u w:val="single"/>
          <w:lang w:val="pt-BR"/>
        </w:rPr>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lang w:val="pt-BR"/>
        </w:rPr>
        <w:t>* ծածկագրով գնման ընթացակարգին:</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sz w:val="20"/>
          <w:szCs w:val="20"/>
          <w:vertAlign w:val="superscript"/>
          <w:lang w:val="pt-BR"/>
        </w:rPr>
        <w:t xml:space="preserve">                                                        </w:t>
      </w:r>
      <w:r w:rsidRPr="00AA608E">
        <w:rPr>
          <w:rFonts w:ascii="GHEA Grapalat" w:hAnsi="GHEA Grapalat"/>
          <w:sz w:val="20"/>
          <w:szCs w:val="20"/>
          <w:vertAlign w:val="superscript"/>
          <w:lang w:val="hy-AM"/>
        </w:rPr>
        <w:t>ընթացակարգի ծածկագիրը</w:t>
      </w:r>
    </w:p>
    <w:p w:rsidR="008E0B31" w:rsidRPr="00AA608E" w:rsidRDefault="008E0B31" w:rsidP="008E0B31">
      <w:pPr>
        <w:ind w:firstLine="426"/>
        <w:jc w:val="both"/>
        <w:rPr>
          <w:rFonts w:ascii="GHEA Grapalat" w:hAnsi="GHEA Grapalat" w:cs="GHEA Grapalat"/>
          <w:color w:val="5B9BD5"/>
          <w:sz w:val="20"/>
          <w:szCs w:val="20"/>
          <w:lang w:val="hy-AM"/>
        </w:rPr>
      </w:pPr>
      <w:r w:rsidRPr="00AA608E">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E0B31" w:rsidRPr="00AA608E" w:rsidRDefault="008E0B31" w:rsidP="008E0B31">
      <w:pPr>
        <w:ind w:firstLine="426"/>
        <w:jc w:val="both"/>
        <w:rPr>
          <w:rFonts w:ascii="GHEA Grapalat" w:hAnsi="GHEA Grapalat" w:cs="GHEA Grapalat"/>
          <w:color w:val="000000"/>
          <w:sz w:val="20"/>
          <w:szCs w:val="20"/>
          <w:lang w:val="pt-BR"/>
        </w:rPr>
      </w:pPr>
      <w:r w:rsidRPr="00AA608E">
        <w:rPr>
          <w:rFonts w:ascii="GHEA Grapalat" w:hAnsi="GHEA Grapalat" w:cs="GHEA Grapalat"/>
          <w:color w:val="000000"/>
          <w:sz w:val="20"/>
          <w:szCs w:val="20"/>
          <w:lang w:val="pt-BR"/>
        </w:rPr>
        <w:t>1.3 Ընկերությունը</w:t>
      </w:r>
      <w:r w:rsidRPr="00AA608E">
        <w:rPr>
          <w:rFonts w:ascii="GHEA Grapalat" w:hAnsi="GHEA Grapalat" w:cs="GHEA Grapalat"/>
          <w:color w:val="000000"/>
          <w:sz w:val="20"/>
          <w:szCs w:val="20"/>
          <w:lang w:val="hy-AM"/>
        </w:rPr>
        <w:t xml:space="preserve"> սույն </w:t>
      </w:r>
      <w:r w:rsidRPr="00AA608E">
        <w:rPr>
          <w:rFonts w:ascii="GHEA Grapalat" w:hAnsi="GHEA Grapalat" w:cs="GHEA Grapalat"/>
          <w:color w:val="000000"/>
          <w:sz w:val="20"/>
          <w:szCs w:val="20"/>
          <w:lang w:val="pt-BR"/>
        </w:rPr>
        <w:t>տուժանքի համաձայնագ</w:t>
      </w:r>
      <w:r w:rsidRPr="00AA608E">
        <w:rPr>
          <w:rFonts w:ascii="GHEA Grapalat" w:hAnsi="GHEA Grapalat" w:cs="GHEA Grapalat"/>
          <w:color w:val="000000"/>
          <w:sz w:val="20"/>
          <w:szCs w:val="20"/>
          <w:lang w:val="hy-AM"/>
        </w:rPr>
        <w:t>ր</w:t>
      </w:r>
      <w:r w:rsidRPr="00AA608E">
        <w:rPr>
          <w:rFonts w:ascii="GHEA Grapalat" w:hAnsi="GHEA Grapalat" w:cs="GHEA Grapalat"/>
          <w:color w:val="000000"/>
          <w:sz w:val="20"/>
          <w:szCs w:val="20"/>
          <w:lang w:val="pt-BR"/>
        </w:rPr>
        <w:t>ի</w:t>
      </w:r>
      <w:r w:rsidRPr="00AA608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A608E">
        <w:rPr>
          <w:rFonts w:ascii="GHEA Grapalat" w:hAnsi="GHEA Grapalat" w:cs="GHEA Grapalat"/>
          <w:color w:val="000000"/>
          <w:sz w:val="20"/>
          <w:szCs w:val="20"/>
          <w:lang w:val="pt-BR"/>
        </w:rPr>
        <w:t>Ընկերության</w:t>
      </w:r>
      <w:r w:rsidRPr="00AA608E">
        <w:rPr>
          <w:rFonts w:ascii="GHEA Grapalat" w:hAnsi="GHEA Grapalat" w:cs="GHEA Grapalat"/>
          <w:color w:val="000000"/>
          <w:sz w:val="20"/>
          <w:szCs w:val="20"/>
          <w:lang w:val="hy-AM"/>
        </w:rPr>
        <w:t xml:space="preserve"> հաշվից  գանձելու համար՝ առանց լրացուցիչ ակցեպտավորման: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գ)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E0B31" w:rsidRPr="00AA608E" w:rsidRDefault="008E0B31" w:rsidP="008E0B31">
      <w:pPr>
        <w:ind w:left="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դ)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E0B31" w:rsidRPr="00AA608E" w:rsidRDefault="008E0B31" w:rsidP="008E0B31">
      <w:pPr>
        <w:ind w:firstLine="426"/>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A608E">
        <w:rPr>
          <w:rFonts w:ascii="GHEA Grapalat" w:hAnsi="GHEA Grapalat" w:cs="GHEA Grapalat"/>
          <w:sz w:val="20"/>
          <w:szCs w:val="20"/>
          <w:lang w:val="hy-AM"/>
        </w:rPr>
        <w:t xml:space="preserve">Պահանջագիրը բնօրինակներով </w:t>
      </w:r>
      <w:r w:rsidRPr="00AA608E">
        <w:rPr>
          <w:rFonts w:ascii="GHEA Grapalat" w:hAnsi="GHEA Grapalat" w:cs="GHEA Grapalat"/>
          <w:sz w:val="20"/>
          <w:szCs w:val="20"/>
          <w:lang w:val="pt-BR"/>
        </w:rPr>
        <w:t xml:space="preserve">ներկայացնում է </w:t>
      </w:r>
      <w:r w:rsidRPr="00AA608E">
        <w:rPr>
          <w:rFonts w:ascii="GHEA Grapalat" w:hAnsi="GHEA Grapalat" w:cs="GHEA Grapalat"/>
          <w:sz w:val="20"/>
          <w:szCs w:val="20"/>
          <w:lang w:val="hy-AM"/>
        </w:rPr>
        <w:t>Վճարող Բանկին</w:t>
      </w:r>
      <w:r w:rsidRPr="00AA608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A608E">
        <w:rPr>
          <w:rFonts w:ascii="GHEA Grapalat" w:hAnsi="GHEA Grapalat" w:cs="GHEA Grapalat"/>
          <w:sz w:val="20"/>
          <w:szCs w:val="20"/>
          <w:lang w:val="hy-AM"/>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թվային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ստորագրությամբ</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հաստատված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լինելու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դեպքում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դրանք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են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ներկայացվում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կրիչներով</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ինչպես</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նաև</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դրանցից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արտատպված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թղթային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տարբերակներով</w:t>
      </w:r>
      <w:r w:rsidRPr="00AA608E">
        <w:rPr>
          <w:rFonts w:ascii="GHEA Grapalat" w:hAnsi="GHEA Grapalat" w:cs="GHEA Grapalat"/>
          <w:sz w:val="20"/>
          <w:szCs w:val="20"/>
          <w:lang w:val="pt-BR"/>
        </w:rPr>
        <w:t>:</w:t>
      </w:r>
    </w:p>
    <w:p w:rsidR="008E0B31" w:rsidRPr="00AA608E" w:rsidRDefault="008E0B31" w:rsidP="008E0B31">
      <w:pPr>
        <w:numPr>
          <w:ilvl w:val="1"/>
          <w:numId w:val="25"/>
        </w:numPr>
        <w:ind w:left="0"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Վճարող Բանկի կողմից Պ</w:t>
      </w:r>
      <w:r w:rsidRPr="00AA608E">
        <w:rPr>
          <w:rFonts w:ascii="GHEA Grapalat" w:hAnsi="GHEA Grapalat" w:cs="GHEA Grapalat"/>
          <w:sz w:val="20"/>
          <w:szCs w:val="20"/>
          <w:lang w:val="pt-BR"/>
        </w:rPr>
        <w:t xml:space="preserve">ահանջագրում նշված գումարի վճարման հետևանքով </w:t>
      </w:r>
      <w:r w:rsidRPr="00AA608E">
        <w:rPr>
          <w:rFonts w:ascii="GHEA Grapalat" w:hAnsi="GHEA Grapalat" w:cs="GHEA Grapalat"/>
          <w:sz w:val="20"/>
          <w:szCs w:val="20"/>
          <w:lang w:val="hy-AM"/>
        </w:rPr>
        <w:t xml:space="preserve">Ընկերության </w:t>
      </w:r>
      <w:r w:rsidRPr="00AA608E">
        <w:rPr>
          <w:rFonts w:ascii="GHEA Grapalat" w:hAnsi="GHEA Grapalat" w:cs="GHEA Grapalat"/>
          <w:sz w:val="20"/>
          <w:szCs w:val="20"/>
          <w:lang w:val="pt-BR"/>
        </w:rPr>
        <w:t xml:space="preserve">առաջացած ռիսկերի (Ընկերության կրած վնասների) </w:t>
      </w:r>
      <w:r w:rsidRPr="00AA608E">
        <w:rPr>
          <w:rFonts w:ascii="GHEA Grapalat" w:hAnsi="GHEA Grapalat" w:cs="GHEA Grapalat"/>
          <w:sz w:val="20"/>
          <w:szCs w:val="20"/>
          <w:lang w:val="hy-AM"/>
        </w:rPr>
        <w:t xml:space="preserve">և բացասական հետևանքների </w:t>
      </w:r>
      <w:r w:rsidRPr="00AA608E">
        <w:rPr>
          <w:rFonts w:ascii="GHEA Grapalat" w:hAnsi="GHEA Grapalat" w:cs="GHEA Grapalat"/>
          <w:sz w:val="20"/>
          <w:szCs w:val="20"/>
          <w:lang w:val="pt-BR"/>
        </w:rPr>
        <w:t>համար Բանկը</w:t>
      </w:r>
      <w:r w:rsidRPr="00AA608E">
        <w:rPr>
          <w:rFonts w:ascii="GHEA Grapalat" w:hAnsi="GHEA Grapalat" w:cs="GHEA Grapalat"/>
          <w:sz w:val="20"/>
          <w:szCs w:val="20"/>
          <w:lang w:val="hy-AM"/>
        </w:rPr>
        <w:t xml:space="preserve"> որևէ</w:t>
      </w:r>
      <w:r w:rsidRPr="00AA608E">
        <w:rPr>
          <w:rFonts w:ascii="GHEA Grapalat" w:hAnsi="GHEA Grapalat" w:cs="GHEA Grapalat"/>
          <w:sz w:val="20"/>
          <w:szCs w:val="20"/>
          <w:lang w:val="pt-BR"/>
        </w:rPr>
        <w:t xml:space="preserve"> պատասխանատվություն չի կրում</w:t>
      </w:r>
      <w:r w:rsidRPr="00AA608E">
        <w:rPr>
          <w:rFonts w:ascii="GHEA Grapalat" w:hAnsi="GHEA Grapalat" w:cs="GHEA Grapalat"/>
          <w:sz w:val="20"/>
          <w:szCs w:val="20"/>
          <w:lang w:val="hy-AM"/>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Այն դեպքում</w:t>
      </w:r>
      <w:r w:rsidRPr="00AA608E">
        <w:rPr>
          <w:rFonts w:ascii="GHEA Grapalat" w:hAnsi="GHEA Grapalat" w:cs="GHEA Grapalat"/>
          <w:sz w:val="20"/>
          <w:szCs w:val="20"/>
          <w:lang w:val="pt-BR"/>
        </w:rPr>
        <w:t>,</w:t>
      </w:r>
      <w:r w:rsidRPr="00AA608E">
        <w:rPr>
          <w:rFonts w:ascii="GHEA Grapalat" w:hAnsi="GHEA Grapalat" w:cs="GHEA Grapalat"/>
          <w:sz w:val="20"/>
          <w:szCs w:val="20"/>
          <w:lang w:val="hy-AM"/>
        </w:rPr>
        <w:t xml:space="preserve"> երբ Ընկերության հաշվի միջոցները չեն բավարարում</w:t>
      </w:r>
      <w:r w:rsidRPr="00AA608E">
        <w:rPr>
          <w:rFonts w:ascii="GHEA Grapalat" w:hAnsi="GHEA Grapalat" w:cs="GHEA Grapalat"/>
          <w:sz w:val="20"/>
          <w:szCs w:val="20"/>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վճարման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ստանալուց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հետո՝</w:t>
      </w:r>
      <w:r w:rsidRPr="00AA608E">
        <w:rPr>
          <w:rFonts w:ascii="GHEA Grapalat" w:hAnsi="GHEA Grapalat" w:cs="GHEA Grapalat"/>
          <w:sz w:val="20"/>
          <w:szCs w:val="20"/>
          <w:lang w:val="pt-BR"/>
        </w:rPr>
        <w:t xml:space="preserve"> 2 (</w:t>
      </w:r>
      <w:r w:rsidRPr="00AA608E">
        <w:rPr>
          <w:rFonts w:ascii="GHEA Grapalat" w:hAnsi="GHEA Grapalat" w:cs="GHEA Grapalat"/>
          <w:sz w:val="20"/>
          <w:szCs w:val="20"/>
        </w:rPr>
        <w:t>երկու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աշխատանքային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օրվա</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ընթացքում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պետք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տեղեկացնի</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Պատվիրատուին՝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գրավոր</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ձևով</w:t>
      </w:r>
      <w:r w:rsidRPr="00AA608E">
        <w:rPr>
          <w:rFonts w:ascii="GHEA Grapalat" w:hAnsi="GHEA Grapalat" w:cs="GHEA Grapalat"/>
          <w:sz w:val="20"/>
          <w:szCs w:val="20"/>
          <w:lang w:val="pt-BR"/>
        </w:rPr>
        <w:t>:</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Սույն համաձայնագիրը և կից </w:t>
      </w:r>
      <w:r w:rsidRPr="00AA608E">
        <w:rPr>
          <w:rFonts w:ascii="GHEA Grapalat" w:hAnsi="GHEA Grapalat" w:cs="GHEA Grapalat"/>
          <w:sz w:val="20"/>
          <w:szCs w:val="20"/>
          <w:lang w:val="hy-AM"/>
        </w:rPr>
        <w:t>Պ</w:t>
      </w:r>
      <w:r w:rsidRPr="00AA608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E0B31" w:rsidRPr="00AA608E" w:rsidRDefault="008E0B31" w:rsidP="008E0B31">
      <w:pPr>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rPr>
      </w:pPr>
      <w:r w:rsidRPr="00AA608E">
        <w:rPr>
          <w:rFonts w:ascii="GHEA Grapalat" w:hAnsi="GHEA Grapalat" w:cs="GHEA Grapalat"/>
          <w:b/>
          <w:bCs/>
          <w:sz w:val="20"/>
          <w:szCs w:val="20"/>
        </w:rPr>
        <w:t>Այլ պայմաններ</w:t>
      </w:r>
    </w:p>
    <w:p w:rsidR="008E0B31" w:rsidRPr="00AA608E" w:rsidRDefault="008E0B31" w:rsidP="008E0B31">
      <w:pPr>
        <w:ind w:firstLine="567"/>
        <w:jc w:val="both"/>
        <w:rPr>
          <w:rFonts w:ascii="GHEA Grapalat" w:hAnsi="GHEA Grapalat" w:cs="GHEA Grapalat"/>
          <w:sz w:val="20"/>
          <w:szCs w:val="20"/>
        </w:rPr>
      </w:pPr>
      <w:r w:rsidRPr="00AA608E">
        <w:rPr>
          <w:rFonts w:ascii="GHEA Grapalat" w:hAnsi="GHEA Grapalat" w:cs="GHEA Grapalat"/>
          <w:sz w:val="20"/>
          <w:szCs w:val="20"/>
        </w:rPr>
        <w:t>2.1 Սույն համաձայնագիրը</w:t>
      </w:r>
      <w:r w:rsidRPr="00AA608E">
        <w:rPr>
          <w:rFonts w:ascii="GHEA Grapalat" w:hAnsi="GHEA Grapalat" w:cs="GHEA Grapalat"/>
          <w:sz w:val="20"/>
          <w:szCs w:val="20"/>
          <w:lang w:val="hy-AM"/>
        </w:rPr>
        <w:t xml:space="preserve"> և Պահանջագիրը անհետկանչելի են,</w:t>
      </w:r>
      <w:r w:rsidRPr="00AA608E">
        <w:rPr>
          <w:rFonts w:ascii="GHEA Grapalat" w:hAnsi="GHEA Grapalat" w:cs="GHEA Grapalat"/>
          <w:sz w:val="20"/>
          <w:szCs w:val="20"/>
        </w:rPr>
        <w:t xml:space="preserve"> ուժի մեջ </w:t>
      </w:r>
      <w:r w:rsidRPr="00AA608E">
        <w:rPr>
          <w:rFonts w:ascii="GHEA Grapalat" w:hAnsi="GHEA Grapalat" w:cs="GHEA Grapalat"/>
          <w:sz w:val="20"/>
          <w:szCs w:val="20"/>
          <w:lang w:val="hy-AM"/>
        </w:rPr>
        <w:t>են</w:t>
      </w:r>
      <w:r w:rsidRPr="00AA608E">
        <w:rPr>
          <w:rFonts w:ascii="GHEA Grapalat" w:hAnsi="GHEA Grapalat" w:cs="GHEA Grapalat"/>
          <w:sz w:val="20"/>
          <w:szCs w:val="20"/>
        </w:rPr>
        <w:t xml:space="preserve"> մտնում Ընկերության կողմից վավերացման պահից և ուժի մեջ</w:t>
      </w:r>
      <w:r w:rsidRPr="00AA608E">
        <w:rPr>
          <w:rFonts w:ascii="GHEA Grapalat" w:hAnsi="GHEA Grapalat" w:cs="GHEA Grapalat"/>
          <w:sz w:val="20"/>
          <w:szCs w:val="20"/>
          <w:lang w:val="hy-AM"/>
        </w:rPr>
        <w:t xml:space="preserve"> են մինչև </w:t>
      </w:r>
      <w:r w:rsidRPr="00AA608E">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E0B31" w:rsidRPr="00AA608E" w:rsidDel="00A13215"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E0B31" w:rsidRPr="00AA608E" w:rsidRDefault="008E0B31" w:rsidP="008E0B31">
      <w:pPr>
        <w:ind w:firstLine="567"/>
        <w:jc w:val="both"/>
        <w:rPr>
          <w:rFonts w:ascii="GHEA Grapalat" w:hAnsi="GHEA Grapalat" w:cs="GHEA Grapalat"/>
          <w:sz w:val="20"/>
          <w:szCs w:val="20"/>
          <w:lang w:val="hy-AM"/>
        </w:rPr>
      </w:pPr>
    </w:p>
    <w:p w:rsidR="008E0B31" w:rsidRPr="008D04C2" w:rsidRDefault="008E0B31" w:rsidP="008D04C2">
      <w:pPr>
        <w:pStyle w:val="aff3"/>
        <w:numPr>
          <w:ilvl w:val="0"/>
          <w:numId w:val="36"/>
        </w:numPr>
        <w:jc w:val="center"/>
        <w:rPr>
          <w:rFonts w:ascii="GHEA Grapalat" w:hAnsi="GHEA Grapalat" w:cs="GHEA Grapalat"/>
          <w:sz w:val="20"/>
          <w:szCs w:val="20"/>
          <w:lang w:val="hy-AM"/>
        </w:rPr>
      </w:pPr>
      <w:r w:rsidRPr="008D04C2">
        <w:rPr>
          <w:rFonts w:ascii="GHEA Grapalat" w:hAnsi="GHEA Grapalat" w:cs="GHEA Grapalat"/>
          <w:b/>
          <w:sz w:val="20"/>
          <w:szCs w:val="20"/>
          <w:lang w:val="hy-AM"/>
        </w:rPr>
        <w:t>Ընկերության հասցեն, բանկային վավերապայմանները`</w:t>
      </w:r>
    </w:p>
    <w:p w:rsidR="008E0B31" w:rsidRPr="00AA608E" w:rsidRDefault="008E0B31" w:rsidP="008E0B31">
      <w:pPr>
        <w:jc w:val="both"/>
        <w:rPr>
          <w:rFonts w:ascii="GHEA Grapalat" w:hAnsi="GHEA Grapalat" w:cs="GHEA Grapalat"/>
          <w:sz w:val="20"/>
          <w:szCs w:val="20"/>
          <w:u w:val="single"/>
          <w:lang w:val="hy-AM"/>
        </w:rPr>
      </w:pP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անվանումը</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vertAlign w:val="superscript"/>
          <w:lang w:val="hy-AM"/>
        </w:rPr>
        <w:t xml:space="preserve"> </w:t>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հասցեն</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ընկերությանը սպասարկող բանկի անվանումը</w:t>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բանկային հաշվեհամարը</w:t>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հարկ վճարողի հաշվառման համարը</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տնօրենի անունը, ազգանունը և ստորագրությունը</w:t>
      </w: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Կ.Տ</w:t>
      </w:r>
    </w:p>
    <w:p w:rsidR="008E0B31" w:rsidRPr="00AA608E" w:rsidRDefault="008E0B31" w:rsidP="008E0B31">
      <w:pPr>
        <w:jc w:val="both"/>
        <w:rPr>
          <w:rFonts w:ascii="GHEA Grapalat" w:hAnsi="GHEA Grapalat"/>
          <w:sz w:val="20"/>
          <w:szCs w:val="20"/>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Օր/ամիս/տարի</w:t>
      </w:r>
    </w:p>
    <w:p w:rsidR="008E0B31" w:rsidRPr="00AA608E" w:rsidRDefault="008E0B31" w:rsidP="008E0B31">
      <w:pPr>
        <w:jc w:val="center"/>
        <w:rPr>
          <w:rFonts w:ascii="GHEA Grapalat" w:hAnsi="GHEA Grapalat" w:cs="GHEA Grapalat"/>
          <w:sz w:val="20"/>
          <w:szCs w:val="20"/>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A608E">
        <w:rPr>
          <w:rFonts w:ascii="GHEA Grapalat" w:hAnsi="GHEA Grapalat" w:cs="Sylfaen"/>
          <w:i/>
          <w:sz w:val="20"/>
          <w:szCs w:val="20"/>
          <w:lang w:val="hy-AM"/>
        </w:rPr>
        <w:t xml:space="preserve">* </w:t>
      </w:r>
      <w:r w:rsidRPr="00AA608E">
        <w:rPr>
          <w:rFonts w:ascii="GHEA Grapalat" w:hAnsi="GHEA Grapalat"/>
          <w:i/>
          <w:sz w:val="20"/>
          <w:szCs w:val="20"/>
          <w:lang w:val="hy-AM"/>
        </w:rPr>
        <w:t>լրացվում է հանձնաժողովի քարտուղարի կողմից` մինչև հրավերը տեղեկագրում հրապարակելը:</w:t>
      </w: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8E0B31" w:rsidRPr="00AA608E" w:rsidRDefault="008E0B31" w:rsidP="008E0B31">
      <w:pPr>
        <w:pStyle w:val="31"/>
        <w:spacing w:line="240" w:lineRule="auto"/>
        <w:jc w:val="right"/>
        <w:rPr>
          <w:rFonts w:ascii="GHEA Grapalat" w:hAnsi="GHEA Grapalat"/>
          <w:b/>
          <w:lang w:val="hy-AM"/>
        </w:rPr>
      </w:pPr>
      <w:r w:rsidRPr="00AA608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8D04C2" w:rsidRDefault="008E0B31" w:rsidP="008D04C2">
            <w:pPr>
              <w:pStyle w:val="aff3"/>
              <w:numPr>
                <w:ilvl w:val="0"/>
                <w:numId w:val="37"/>
              </w:numPr>
              <w:rPr>
                <w:rFonts w:ascii="GHEA Grapalat" w:hAnsi="GHEA Grapalat" w:cs="Sylfaen"/>
                <w:b/>
                <w:bCs/>
                <w:sz w:val="20"/>
                <w:szCs w:val="20"/>
                <w:lang w:val="hy-AM"/>
              </w:rPr>
            </w:pPr>
            <w:r w:rsidRPr="008D04C2">
              <w:rPr>
                <w:rFonts w:ascii="GHEA Grapalat" w:hAnsi="GHEA Grapalat" w:cs="Sylfaen"/>
                <w:b/>
                <w:bCs/>
                <w:sz w:val="20"/>
                <w:szCs w:val="20"/>
              </w:rPr>
              <w:lastRenderedPageBreak/>
              <w:t>ՎՃԱՐՄԱՆ</w:t>
            </w:r>
            <w:r w:rsidRPr="008D04C2">
              <w:rPr>
                <w:rFonts w:ascii="GHEA Grapalat" w:hAnsi="GHEA Grapalat" w:cs="Arial"/>
                <w:b/>
                <w:bCs/>
                <w:sz w:val="20"/>
                <w:szCs w:val="20"/>
              </w:rPr>
              <w:t xml:space="preserve"> </w:t>
            </w:r>
            <w:r w:rsidRPr="008D04C2">
              <w:rPr>
                <w:rFonts w:ascii="GHEA Grapalat" w:hAnsi="GHEA Grapalat" w:cs="Sylfaen"/>
                <w:b/>
                <w:bCs/>
                <w:sz w:val="20"/>
                <w:szCs w:val="20"/>
              </w:rPr>
              <w:t xml:space="preserve">ՊԱՀԱՆՋԱԳԻՐ* </w:t>
            </w:r>
          </w:p>
          <w:p w:rsidR="008E0B31" w:rsidRPr="00AA608E" w:rsidRDefault="008E0B31" w:rsidP="00D909B5">
            <w:pPr>
              <w:jc w:val="center"/>
              <w:rPr>
                <w:rFonts w:ascii="GHEA Grapalat" w:hAnsi="GHEA Grapalat" w:cs="Arial"/>
                <w:bCs/>
                <w:i/>
                <w:sz w:val="20"/>
                <w:szCs w:val="20"/>
              </w:rPr>
            </w:pP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lang w:val="hy-AM"/>
              </w:rPr>
            </w:pPr>
            <w:r w:rsidRPr="00AA608E">
              <w:rPr>
                <w:rFonts w:ascii="GHEA Grapalat" w:hAnsi="GHEA Grapalat" w:cs="Sylfaen"/>
                <w:sz w:val="20"/>
                <w:szCs w:val="20"/>
                <w:lang w:val="hy-AM"/>
              </w:rPr>
              <w:t>2</w:t>
            </w:r>
            <w:r w:rsidRPr="00AA608E">
              <w:rPr>
                <w:rFonts w:ascii="GHEA Grapalat" w:hAnsi="GHEA Grapalat" w:cs="Sylfaen"/>
                <w:sz w:val="20"/>
                <w:szCs w:val="20"/>
              </w:rPr>
              <w:t>.</w:t>
            </w:r>
            <w:r w:rsidRPr="00AA608E">
              <w:rPr>
                <w:rFonts w:ascii="GHEA Grapalat" w:hAnsi="GHEA Grapalat" w:cs="Sylfaen"/>
                <w:sz w:val="20"/>
                <w:szCs w:val="20"/>
                <w:lang w:val="hy-AM"/>
              </w:rPr>
              <w:t xml:space="preserve"> Թիվ </w:t>
            </w:r>
          </w:p>
        </w:tc>
      </w:tr>
      <w:tr w:rsidR="008E0B31" w:rsidRPr="00AA608E" w:rsidTr="00D909B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3</w:t>
            </w:r>
            <w:r w:rsidRPr="00AA608E">
              <w:rPr>
                <w:rFonts w:ascii="GHEA Grapalat" w:hAnsi="GHEA Grapalat" w:cs="Sylfaen"/>
                <w:sz w:val="20"/>
                <w:szCs w:val="20"/>
              </w:rPr>
              <w:t>.                                                         Ներկայացման</w:t>
            </w:r>
            <w:r w:rsidRPr="00AA608E">
              <w:rPr>
                <w:rFonts w:ascii="GHEA Grapalat" w:hAnsi="GHEA Grapalat" w:cs="Arial"/>
                <w:sz w:val="20"/>
                <w:szCs w:val="20"/>
              </w:rPr>
              <w:t xml:space="preserve"> </w:t>
            </w:r>
            <w:r w:rsidRPr="00AA608E">
              <w:rPr>
                <w:rFonts w:ascii="GHEA Grapalat" w:hAnsi="GHEA Grapalat" w:cs="Sylfaen"/>
                <w:sz w:val="20"/>
                <w:szCs w:val="20"/>
              </w:rPr>
              <w:t>ամսաթիվը</w:t>
            </w:r>
            <w:r w:rsidRPr="00AA608E">
              <w:rPr>
                <w:rFonts w:ascii="GHEA Grapalat" w:hAnsi="GHEA Grapalat" w:cs="Arial"/>
                <w:sz w:val="20"/>
                <w:szCs w:val="20"/>
              </w:rPr>
              <w:t xml:space="preserve">` </w:t>
            </w:r>
            <w:r w:rsidR="008D04C2">
              <w:rPr>
                <w:rFonts w:ascii="GHEA Grapalat" w:hAnsi="GHEA Grapalat" w:cs="Tahoma"/>
                <w:color w:val="000000"/>
                <w:sz w:val="20"/>
                <w:szCs w:val="20"/>
              </w:rPr>
              <w:t>“</w:t>
            </w:r>
            <w:r w:rsidRPr="00AA608E">
              <w:rPr>
                <w:rFonts w:ascii="GHEA Grapalat" w:hAnsi="GHEA Grapalat" w:cs="Tahoma"/>
                <w:color w:val="000000"/>
                <w:sz w:val="20"/>
                <w:szCs w:val="20"/>
              </w:rPr>
              <w:t>___</w:t>
            </w:r>
            <w:r w:rsidR="008D04C2">
              <w:rPr>
                <w:rFonts w:ascii="GHEA Grapalat" w:hAnsi="GHEA Grapalat" w:cs="Tahoma"/>
                <w:color w:val="000000"/>
                <w:sz w:val="20"/>
                <w:szCs w:val="20"/>
              </w:rPr>
              <w:t>”</w:t>
            </w:r>
            <w:r w:rsidRPr="00AA608E">
              <w:rPr>
                <w:rFonts w:ascii="GHEA Grapalat" w:hAnsi="GHEA Grapalat" w:cs="Tahoma"/>
                <w:color w:val="000000"/>
                <w:sz w:val="20"/>
                <w:szCs w:val="20"/>
              </w:rPr>
              <w:t xml:space="preserve">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tc>
      </w:tr>
      <w:tr w:rsidR="008E0B31" w:rsidRPr="00AA608E" w:rsidTr="00D909B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2015B">
            <w:pPr>
              <w:tabs>
                <w:tab w:val="left" w:pos="3686"/>
              </w:tabs>
              <w:rPr>
                <w:rFonts w:ascii="GHEA Grapalat" w:hAnsi="GHEA Grapalat" w:cs="Arial"/>
                <w:sz w:val="20"/>
                <w:szCs w:val="20"/>
              </w:rPr>
            </w:pPr>
            <w:r w:rsidRPr="00AA608E">
              <w:rPr>
                <w:rFonts w:ascii="GHEA Grapalat" w:hAnsi="GHEA Grapalat" w:cs="Sylfaen"/>
                <w:sz w:val="20"/>
                <w:szCs w:val="20"/>
                <w:lang w:val="hy-AM"/>
              </w:rPr>
              <w:t>4</w:t>
            </w:r>
            <w:r w:rsidRPr="00AA608E">
              <w:rPr>
                <w:rFonts w:ascii="GHEA Grapalat" w:hAnsi="GHEA Grapalat" w:cs="Sylfaen"/>
                <w:sz w:val="20"/>
                <w:szCs w:val="20"/>
              </w:rPr>
              <w:t xml:space="preserve">. </w:t>
            </w: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Sylfaen"/>
                <w:sz w:val="20"/>
                <w:szCs w:val="20"/>
              </w:rPr>
              <w:t xml:space="preserve">(Ընկերություն </w:t>
            </w:r>
            <w:r w:rsidRPr="00AA608E">
              <w:rPr>
                <w:rFonts w:ascii="GHEA Grapalat" w:hAnsi="GHEA Grapalat" w:cs="Arial"/>
                <w:sz w:val="20"/>
                <w:szCs w:val="20"/>
              </w:rPr>
              <w:t>`</w:t>
            </w:r>
          </w:p>
        </w:tc>
      </w:tr>
      <w:tr w:rsidR="008E0B31" w:rsidRPr="00AA608E" w:rsidTr="00D909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5</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ն սպասարկող Ֆինանսական կազմակերպություն </w:t>
            </w:r>
            <w:r w:rsidRPr="00AA608E">
              <w:rPr>
                <w:rFonts w:ascii="GHEA Grapalat" w:hAnsi="GHEA Grapalat" w:cs="Sylfaen"/>
                <w:sz w:val="20"/>
                <w:szCs w:val="20"/>
              </w:rPr>
              <w:t>(</w:t>
            </w:r>
            <w:r w:rsidRPr="00AA608E">
              <w:rPr>
                <w:rFonts w:ascii="GHEA Grapalat" w:hAnsi="GHEA Grapalat" w:cs="Arial"/>
                <w:sz w:val="20"/>
                <w:szCs w:val="20"/>
              </w:rPr>
              <w:t xml:space="preserve"> </w:t>
            </w:r>
            <w:r w:rsidRPr="00AA608E">
              <w:rPr>
                <w:rFonts w:ascii="GHEA Grapalat" w:hAnsi="GHEA Grapalat" w:cs="Sylfaen"/>
                <w:sz w:val="20"/>
                <w:szCs w:val="20"/>
              </w:rPr>
              <w:t>բանկ)</w:t>
            </w:r>
            <w:r w:rsidRPr="00AA608E">
              <w:rPr>
                <w:rFonts w:ascii="GHEA Grapalat" w:hAnsi="GHEA Grapalat" w:cs="Arial"/>
                <w:sz w:val="20"/>
                <w:szCs w:val="20"/>
              </w:rPr>
              <w:t>`</w:t>
            </w:r>
          </w:p>
        </w:tc>
      </w:tr>
      <w:tr w:rsidR="008E0B31" w:rsidRPr="00AA608E" w:rsidTr="00D909B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6</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w:t>
            </w: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7</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8</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ՀԾՀ</w:t>
            </w:r>
            <w:r w:rsidRPr="00AA608E">
              <w:rPr>
                <w:rFonts w:ascii="GHEA Grapalat" w:hAnsi="GHEA Grapalat" w:cs="Arial"/>
                <w:sz w:val="20"/>
                <w:szCs w:val="20"/>
              </w:rPr>
              <w:t>`</w:t>
            </w:r>
          </w:p>
        </w:tc>
      </w:tr>
      <w:tr w:rsidR="0012456D" w:rsidRPr="00AA608E" w:rsidTr="0012456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2456D" w:rsidRPr="00AA608E" w:rsidRDefault="0012456D" w:rsidP="0012456D">
            <w:pPr>
              <w:rPr>
                <w:rFonts w:ascii="GHEA Grapalat" w:hAnsi="GHEA Grapalat" w:cs="Arial"/>
                <w:sz w:val="20"/>
                <w:szCs w:val="20"/>
              </w:rPr>
            </w:pPr>
            <w:r w:rsidRPr="00AA608E">
              <w:rPr>
                <w:rFonts w:ascii="GHEA Grapalat" w:hAnsi="GHEA Grapalat" w:cs="Sylfaen"/>
                <w:sz w:val="20"/>
                <w:szCs w:val="20"/>
                <w:lang w:val="hy-AM"/>
              </w:rPr>
              <w:t>9</w:t>
            </w:r>
            <w:r w:rsidRPr="00AA608E">
              <w:rPr>
                <w:rFonts w:ascii="GHEA Grapalat" w:hAnsi="GHEA Grapalat" w:cs="Sylfaen"/>
                <w:sz w:val="20"/>
                <w:szCs w:val="20"/>
              </w:rPr>
              <w:t>. 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Pr>
                <w:rFonts w:ascii="GHEA Grapalat" w:hAnsi="GHEA Grapalat" w:cs="Arial"/>
                <w:sz w:val="20"/>
                <w:szCs w:val="20"/>
              </w:rPr>
              <w:t xml:space="preserve">`ՀՀԱրարատի մարզ </w:t>
            </w:r>
            <w:r>
              <w:rPr>
                <w:rFonts w:ascii="GHEA Grapalat" w:hAnsi="GHEA Grapalat" w:cs="Arial"/>
                <w:sz w:val="20"/>
                <w:szCs w:val="20"/>
                <w:lang w:val="ru-RU"/>
              </w:rPr>
              <w:t>Ա</w:t>
            </w:r>
            <w:r>
              <w:rPr>
                <w:rFonts w:ascii="GHEA Grapalat" w:hAnsi="GHEA Grapalat" w:cs="Arial"/>
                <w:sz w:val="20"/>
                <w:szCs w:val="20"/>
              </w:rPr>
              <w:t>րմաշ</w:t>
            </w:r>
            <w:r w:rsidRPr="005C08E9">
              <w:rPr>
                <w:rFonts w:ascii="GHEA Grapalat" w:hAnsi="GHEA Grapalat" w:cs="Arial"/>
                <w:sz w:val="20"/>
                <w:szCs w:val="20"/>
              </w:rPr>
              <w:t xml:space="preserve">  </w:t>
            </w:r>
            <w:r w:rsidRPr="00AA608E">
              <w:rPr>
                <w:rFonts w:ascii="GHEA Grapalat" w:hAnsi="GHEA Grapalat" w:cs="Arial"/>
                <w:sz w:val="20"/>
                <w:szCs w:val="20"/>
              </w:rPr>
              <w:t xml:space="preserve">համայնքի </w:t>
            </w:r>
            <w:r>
              <w:rPr>
                <w:rFonts w:ascii="GHEA Grapalat" w:hAnsi="GHEA Grapalat" w:cs="Arial"/>
                <w:sz w:val="20"/>
                <w:szCs w:val="20"/>
                <w:lang w:val="ru-RU"/>
              </w:rPr>
              <w:t>մանկապարտեզ</w:t>
            </w:r>
            <w:r w:rsidRPr="005C08E9">
              <w:rPr>
                <w:rFonts w:ascii="GHEA Grapalat" w:hAnsi="GHEA Grapalat" w:cs="Arial"/>
                <w:sz w:val="20"/>
                <w:szCs w:val="20"/>
              </w:rPr>
              <w:t xml:space="preserve"> </w:t>
            </w:r>
            <w:r w:rsidRPr="00AA608E">
              <w:rPr>
                <w:rFonts w:ascii="GHEA Grapalat" w:hAnsi="GHEA Grapalat" w:cs="Arial"/>
                <w:sz w:val="20"/>
                <w:szCs w:val="20"/>
              </w:rPr>
              <w:t>ՀՈԱԿ</w:t>
            </w:r>
          </w:p>
        </w:tc>
      </w:tr>
      <w:tr w:rsidR="0012456D" w:rsidRPr="00AA608E" w:rsidTr="0012456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2456D" w:rsidRPr="00AA608E" w:rsidRDefault="0012456D" w:rsidP="0012456D">
            <w:pPr>
              <w:rPr>
                <w:rFonts w:ascii="GHEA Grapalat" w:hAnsi="GHEA Grapalat" w:cs="Sylfaen"/>
                <w:sz w:val="20"/>
                <w:szCs w:val="20"/>
                <w:lang w:val="ru-RU"/>
              </w:rPr>
            </w:pPr>
            <w:r w:rsidRPr="00AA608E">
              <w:rPr>
                <w:rFonts w:ascii="GHEA Grapalat" w:hAnsi="GHEA Grapalat" w:cs="Sylfaen"/>
                <w:sz w:val="20"/>
                <w:szCs w:val="20"/>
                <w:lang w:val="ru-RU"/>
              </w:rPr>
              <w:t xml:space="preserve">10. </w:t>
            </w:r>
            <w:r w:rsidRPr="00AA608E">
              <w:rPr>
                <w:rFonts w:ascii="GHEA Grapalat" w:hAnsi="GHEA Grapalat" w:cs="Sylfaen"/>
                <w:sz w:val="20"/>
                <w:szCs w:val="20"/>
              </w:rPr>
              <w:t xml:space="preserve"> Շահառուի</w:t>
            </w:r>
            <w:r w:rsidRPr="00AA608E">
              <w:rPr>
                <w:rFonts w:ascii="GHEA Grapalat" w:hAnsi="GHEA Grapalat" w:cs="Arial"/>
                <w:sz w:val="20"/>
                <w:szCs w:val="20"/>
              </w:rPr>
              <w:t xml:space="preserve"> </w:t>
            </w:r>
            <w:r w:rsidRPr="00AA608E">
              <w:rPr>
                <w:rFonts w:ascii="GHEA Grapalat" w:hAnsi="GHEA Grapalat" w:cs="Sylfaen"/>
                <w:sz w:val="20"/>
                <w:szCs w:val="20"/>
              </w:rPr>
              <w:t xml:space="preserve"> ՀԾՀ</w:t>
            </w:r>
            <w:r w:rsidRPr="00AA608E">
              <w:rPr>
                <w:rFonts w:ascii="GHEA Grapalat" w:hAnsi="GHEA Grapalat" w:cs="Sylfaen"/>
                <w:sz w:val="20"/>
                <w:szCs w:val="20"/>
                <w:lang w:val="ru-RU"/>
              </w:rPr>
              <w:t xml:space="preserve"> (</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12456D" w:rsidRPr="00AA608E" w:rsidTr="0012456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2456D" w:rsidRPr="00020DA7" w:rsidRDefault="0012456D" w:rsidP="0012456D">
            <w:pPr>
              <w:rPr>
                <w:rFonts w:ascii="GHEA Grapalat" w:hAnsi="GHEA Grapalat"/>
                <w:sz w:val="20"/>
                <w:szCs w:val="20"/>
              </w:rPr>
            </w:pPr>
            <w:r w:rsidRPr="00AA608E">
              <w:rPr>
                <w:rFonts w:ascii="GHEA Grapalat" w:hAnsi="GHEA Grapalat" w:cs="Sylfaen"/>
                <w:sz w:val="20"/>
                <w:szCs w:val="20"/>
                <w:lang w:val="hy-AM"/>
              </w:rPr>
              <w:t>11</w:t>
            </w:r>
            <w:r w:rsidRPr="00AA608E">
              <w:rPr>
                <w:rFonts w:ascii="GHEA Grapalat" w:hAnsi="GHEA Grapalat" w:cs="Sylfaen"/>
                <w:sz w:val="20"/>
                <w:szCs w:val="20"/>
              </w:rPr>
              <w:t xml:space="preserve">. </w:t>
            </w:r>
            <w:r w:rsidRPr="005C08E9">
              <w:rPr>
                <w:rFonts w:ascii="GHEA Grapalat" w:hAnsi="GHEA Grapalat" w:cs="Sylfaen"/>
                <w:sz w:val="20"/>
                <w:szCs w:val="20"/>
              </w:rPr>
              <w:t>Շահառուի</w:t>
            </w:r>
            <w:r w:rsidRPr="005C08E9">
              <w:rPr>
                <w:rFonts w:ascii="GHEA Grapalat" w:hAnsi="GHEA Grapalat" w:cs="Arial"/>
                <w:sz w:val="20"/>
                <w:szCs w:val="20"/>
              </w:rPr>
              <w:t xml:space="preserve"> </w:t>
            </w:r>
            <w:r w:rsidRPr="005C08E9">
              <w:rPr>
                <w:rFonts w:ascii="GHEA Grapalat" w:hAnsi="GHEA Grapalat" w:cs="Sylfaen"/>
                <w:sz w:val="20"/>
                <w:szCs w:val="20"/>
              </w:rPr>
              <w:t>ՀՎՀՀ</w:t>
            </w:r>
            <w:r>
              <w:rPr>
                <w:rFonts w:ascii="GHEA Grapalat" w:hAnsi="GHEA Grapalat" w:cs="Sylfaen"/>
                <w:sz w:val="20"/>
                <w:szCs w:val="20"/>
                <w:lang w:val="ru-RU"/>
              </w:rPr>
              <w:t xml:space="preserve">  </w:t>
            </w:r>
            <w:r w:rsidRPr="005C08E9">
              <w:rPr>
                <w:rFonts w:ascii="GHEA Grapalat" w:eastAsia="Calibri" w:hAnsi="GHEA Grapalat"/>
                <w:color w:val="000000"/>
                <w:sz w:val="20"/>
                <w:szCs w:val="20"/>
                <w:lang w:val="hy-AM"/>
              </w:rPr>
              <w:t>04</w:t>
            </w:r>
            <w:r>
              <w:rPr>
                <w:rFonts w:ascii="GHEA Grapalat" w:eastAsia="Calibri" w:hAnsi="GHEA Grapalat"/>
                <w:color w:val="000000"/>
                <w:sz w:val="20"/>
                <w:szCs w:val="20"/>
              </w:rPr>
              <w:t>103231</w:t>
            </w:r>
            <w:r w:rsidRPr="005C08E9">
              <w:rPr>
                <w:rFonts w:ascii="Calibri" w:eastAsia="Calibri" w:hAnsi="Calibri"/>
                <w:color w:val="000000"/>
                <w:sz w:val="27"/>
                <w:szCs w:val="27"/>
                <w:lang w:val="hy-AM"/>
              </w:rPr>
              <w:t xml:space="preserve">  </w:t>
            </w:r>
          </w:p>
        </w:tc>
      </w:tr>
      <w:tr w:rsidR="0012456D" w:rsidRPr="00AA608E" w:rsidTr="0012456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2456D" w:rsidRPr="00AA608E" w:rsidRDefault="0012456D" w:rsidP="0012456D">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2</w:t>
            </w:r>
            <w:r w:rsidRPr="00AA608E">
              <w:rPr>
                <w:rFonts w:ascii="GHEA Grapalat" w:hAnsi="GHEA Grapalat" w:cs="Sylfaen"/>
                <w:sz w:val="20"/>
                <w:szCs w:val="20"/>
              </w:rPr>
              <w:t>.Շահառուի</w:t>
            </w:r>
            <w:r w:rsidRPr="00AA608E">
              <w:rPr>
                <w:rFonts w:ascii="GHEA Grapalat" w:hAnsi="GHEA Grapalat" w:cs="Sylfaen"/>
                <w:sz w:val="20"/>
                <w:szCs w:val="20"/>
                <w:lang w:val="hy-AM"/>
              </w:rPr>
              <w:t>ն</w:t>
            </w:r>
            <w:r w:rsidRPr="00AA608E">
              <w:rPr>
                <w:rFonts w:ascii="GHEA Grapalat" w:hAnsi="GHEA Grapalat" w:cs="Arial"/>
                <w:sz w:val="20"/>
                <w:szCs w:val="20"/>
              </w:rPr>
              <w:t xml:space="preserve"> </w:t>
            </w:r>
            <w:r w:rsidRPr="00AA608E">
              <w:rPr>
                <w:rFonts w:ascii="GHEA Grapalat" w:hAnsi="GHEA Grapalat" w:cs="Sylfaen"/>
                <w:sz w:val="20"/>
                <w:szCs w:val="20"/>
                <w:lang w:val="hy-AM"/>
              </w:rPr>
              <w:t xml:space="preserve"> սպասարկող Ֆինանսական կազմակերպություն</w:t>
            </w:r>
            <w:r w:rsidRPr="00AA608E">
              <w:rPr>
                <w:rFonts w:ascii="GHEA Grapalat" w:hAnsi="GHEA Grapalat" w:cs="Sylfaen"/>
                <w:sz w:val="20"/>
                <w:szCs w:val="20"/>
              </w:rPr>
              <w:t xml:space="preserve"> (բանկ)</w:t>
            </w:r>
            <w:r w:rsidRPr="00AA608E">
              <w:rPr>
                <w:rFonts w:ascii="GHEA Grapalat" w:hAnsi="GHEA Grapalat" w:cs="Arial"/>
                <w:sz w:val="20"/>
                <w:szCs w:val="20"/>
              </w:rPr>
              <w:t xml:space="preserve">`  </w:t>
            </w:r>
            <w:r w:rsidRPr="006B5B66">
              <w:rPr>
                <w:rFonts w:ascii="GHEA Grapalat" w:hAnsi="GHEA Grapalat"/>
                <w:sz w:val="20"/>
                <w:szCs w:val="20"/>
                <w:lang w:val="hy-AM"/>
              </w:rPr>
              <w:t>-,,</w:t>
            </w:r>
            <w:r>
              <w:rPr>
                <w:rFonts w:ascii="Sylfaen" w:hAnsi="Sylfaen" w:cs="Sylfaen"/>
              </w:rPr>
              <w:t xml:space="preserve"> </w:t>
            </w:r>
            <w:r w:rsidRPr="005C08E9">
              <w:rPr>
                <w:rFonts w:ascii="GHEA Grapalat" w:hAnsi="GHEA Grapalat"/>
                <w:sz w:val="20"/>
                <w:szCs w:val="20"/>
              </w:rPr>
              <w:t>Ակբա-կրեդիտ Ագրիկոլ բանկ»  ՓԲԸ</w:t>
            </w:r>
          </w:p>
        </w:tc>
      </w:tr>
      <w:tr w:rsidR="0012456D" w:rsidRPr="00AA608E" w:rsidTr="0012456D">
        <w:trPr>
          <w:trHeight w:val="1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2456D" w:rsidRPr="0012456D" w:rsidRDefault="0012456D" w:rsidP="0012456D">
            <w:pPr>
              <w:rPr>
                <w:rFonts w:ascii="GHEA Grapalat" w:hAnsi="GHEA Grapalat"/>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3</w:t>
            </w:r>
            <w:r w:rsidRPr="00AA608E">
              <w:rPr>
                <w:rFonts w:ascii="GHEA Grapalat" w:hAnsi="GHEA Grapalat" w:cs="Sylfaen"/>
                <w:sz w:val="20"/>
                <w:szCs w:val="20"/>
              </w:rPr>
              <w:t>.Շահառուի</w:t>
            </w:r>
            <w:r w:rsidRPr="00AA608E">
              <w:rPr>
                <w:rFonts w:ascii="GHEA Grapalat" w:hAnsi="GHEA Grapalat" w:cs="Arial"/>
                <w:sz w:val="20"/>
                <w:szCs w:val="20"/>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 xml:space="preserve"> (</w:t>
            </w:r>
            <w:r w:rsidRPr="00AA608E">
              <w:rPr>
                <w:rFonts w:ascii="GHEA Grapalat" w:hAnsi="GHEA Grapalat" w:cs="Sylfaen"/>
                <w:sz w:val="20"/>
                <w:szCs w:val="20"/>
              </w:rPr>
              <w:t>հշ</w:t>
            </w:r>
            <w:r w:rsidRPr="00AA608E">
              <w:rPr>
                <w:rFonts w:ascii="GHEA Grapalat" w:hAnsi="GHEA Grapalat" w:cs="Arial"/>
                <w:sz w:val="20"/>
                <w:szCs w:val="20"/>
              </w:rPr>
              <w:t xml:space="preserve">.N) </w:t>
            </w:r>
            <w:r w:rsidRPr="005C08E9">
              <w:rPr>
                <w:rFonts w:ascii="GHEA Grapalat" w:eastAsia="Calibri" w:hAnsi="GHEA Grapalat"/>
                <w:color w:val="000000"/>
                <w:sz w:val="20"/>
                <w:szCs w:val="20"/>
                <w:lang w:val="hy-AM"/>
              </w:rPr>
              <w:t>220</w:t>
            </w:r>
            <w:r>
              <w:rPr>
                <w:rFonts w:ascii="GHEA Grapalat" w:eastAsia="Calibri" w:hAnsi="GHEA Grapalat"/>
                <w:color w:val="000000"/>
                <w:sz w:val="20"/>
                <w:szCs w:val="20"/>
              </w:rPr>
              <w:t xml:space="preserve">391610049000  </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4</w:t>
            </w:r>
            <w:r w:rsidRPr="00AA608E">
              <w:rPr>
                <w:rFonts w:ascii="GHEA Grapalat" w:hAnsi="GHEA Grapalat" w:cs="Sylfaen"/>
                <w:sz w:val="20"/>
                <w:szCs w:val="20"/>
              </w:rPr>
              <w:t>.Գումարը</w:t>
            </w:r>
            <w:r w:rsidRPr="00AA608E">
              <w:rPr>
                <w:rFonts w:ascii="GHEA Grapalat" w:hAnsi="GHEA Grapalat" w:cs="Arial"/>
                <w:sz w:val="20"/>
                <w:szCs w:val="20"/>
              </w:rPr>
              <w:t xml:space="preserve"> </w:t>
            </w:r>
            <w:r w:rsidRPr="00AA608E">
              <w:rPr>
                <w:rFonts w:ascii="GHEA Grapalat" w:hAnsi="GHEA Grapalat" w:cs="Arial"/>
                <w:sz w:val="20"/>
                <w:szCs w:val="20"/>
                <w:lang w:val="ru-RU"/>
              </w:rPr>
              <w:t>(</w:t>
            </w:r>
            <w:r w:rsidRPr="00AA608E">
              <w:rPr>
                <w:rFonts w:ascii="GHEA Grapalat" w:hAnsi="GHEA Grapalat" w:cs="Sylfaen"/>
                <w:sz w:val="20"/>
                <w:szCs w:val="20"/>
              </w:rPr>
              <w:t>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ru-RU"/>
              </w:rPr>
              <w:t>)</w:t>
            </w:r>
            <w:r w:rsidRPr="00AA608E">
              <w:rPr>
                <w:rFonts w:ascii="GHEA Grapalat" w:hAnsi="GHEA Grapalat" w:cs="Arial"/>
                <w:sz w:val="20"/>
                <w:szCs w:val="20"/>
              </w:rPr>
              <w:t>`</w:t>
            </w:r>
          </w:p>
        </w:tc>
      </w:tr>
      <w:tr w:rsidR="008E0B31" w:rsidRPr="00AA608E" w:rsidTr="00D909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15. </w:t>
            </w:r>
            <w:r w:rsidRPr="00AA608E">
              <w:rPr>
                <w:rFonts w:ascii="GHEA Grapalat" w:hAnsi="GHEA Grapalat" w:cs="Sylfaen"/>
                <w:sz w:val="20"/>
                <w:szCs w:val="20"/>
                <w:lang w:val="hy-AM"/>
              </w:rPr>
              <w:t xml:space="preserve">Ակցեպտավորված գումարը՝ </w:t>
            </w:r>
            <w:r w:rsidRPr="00AA608E">
              <w:rPr>
                <w:rFonts w:ascii="GHEA Grapalat" w:hAnsi="GHEA Grapalat" w:cs="Sylfaen"/>
                <w:sz w:val="20"/>
                <w:szCs w:val="20"/>
              </w:rPr>
              <w:t xml:space="preserve"> (թվերով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hy-AM"/>
              </w:rPr>
              <w:t xml:space="preserve">  </w:t>
            </w:r>
            <w:r w:rsidRPr="00AA608E">
              <w:rPr>
                <w:rFonts w:ascii="GHEA Grapalat" w:hAnsi="GHEA Grapalat" w:cs="Sylfaen"/>
                <w:sz w:val="20"/>
                <w:szCs w:val="20"/>
              </w:rPr>
              <w:t>(</w:t>
            </w:r>
            <w:r w:rsidRPr="00AA608E">
              <w:rPr>
                <w:rFonts w:ascii="GHEA Grapalat" w:hAnsi="GHEA Grapalat" w:cs="Sylfaen"/>
                <w:sz w:val="20"/>
                <w:szCs w:val="20"/>
                <w:lang w:val="hy-AM"/>
              </w:rPr>
              <w:t>նախատեսված է նշված գումարի մասնակի ակցեպտի համար, որը չի կիրառվում</w:t>
            </w:r>
            <w:r w:rsidRPr="00AA608E">
              <w:rPr>
                <w:rFonts w:ascii="GHEA Grapalat" w:hAnsi="GHEA Grapalat" w:cs="Sylfaen"/>
                <w:sz w:val="20"/>
                <w:szCs w:val="20"/>
              </w:rPr>
              <w:t>)</w:t>
            </w:r>
          </w:p>
        </w:tc>
      </w:tr>
      <w:tr w:rsidR="008E0B31" w:rsidRPr="00AA608E" w:rsidTr="00C403E1">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ru-RU"/>
              </w:rPr>
              <w:t>6</w:t>
            </w:r>
            <w:r w:rsidRPr="00AA608E">
              <w:rPr>
                <w:rFonts w:ascii="GHEA Grapalat" w:hAnsi="GHEA Grapalat" w:cs="Sylfaen"/>
                <w:sz w:val="20"/>
                <w:szCs w:val="20"/>
              </w:rPr>
              <w:t>.Արժույթը</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կոդով</w:t>
            </w:r>
            <w:r w:rsidRPr="00AA608E">
              <w:rPr>
                <w:rFonts w:ascii="GHEA Grapalat" w:hAnsi="GHEA Grapalat" w:cs="Arial"/>
                <w:sz w:val="20"/>
                <w:szCs w:val="20"/>
              </w:rPr>
              <w:t>)`</w:t>
            </w:r>
          </w:p>
        </w:tc>
      </w:tr>
      <w:tr w:rsidR="008E0B31" w:rsidRPr="00AA608E" w:rsidTr="00C403E1">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lang w:val="hy-AM"/>
              </w:rPr>
            </w:pPr>
            <w:r w:rsidRPr="00AA608E">
              <w:rPr>
                <w:rFonts w:ascii="GHEA Grapalat" w:hAnsi="GHEA Grapalat" w:cs="Sylfaen"/>
                <w:sz w:val="20"/>
                <w:szCs w:val="20"/>
              </w:rPr>
              <w:t>1</w:t>
            </w:r>
            <w:r w:rsidRPr="00AA608E">
              <w:rPr>
                <w:rFonts w:ascii="GHEA Grapalat" w:hAnsi="GHEA Grapalat" w:cs="Sylfaen"/>
                <w:sz w:val="20"/>
                <w:szCs w:val="20"/>
                <w:lang w:val="hy-AM"/>
              </w:rPr>
              <w:t>7</w:t>
            </w:r>
            <w:r w:rsidRPr="00AA608E">
              <w:rPr>
                <w:rFonts w:ascii="GHEA Grapalat" w:hAnsi="GHEA Grapalat" w:cs="Sylfaen"/>
                <w:sz w:val="20"/>
                <w:szCs w:val="20"/>
              </w:rPr>
              <w:t>.Գործարքի</w:t>
            </w:r>
            <w:r w:rsidRPr="00AA608E">
              <w:rPr>
                <w:rFonts w:ascii="GHEA Grapalat" w:hAnsi="GHEA Grapalat" w:cs="Arial"/>
                <w:sz w:val="20"/>
                <w:szCs w:val="20"/>
              </w:rPr>
              <w:t xml:space="preserve"> (</w:t>
            </w:r>
            <w:r w:rsidRPr="00AA608E">
              <w:rPr>
                <w:rFonts w:ascii="GHEA Grapalat" w:hAnsi="GHEA Grapalat" w:cs="Sylfaen"/>
                <w:sz w:val="20"/>
                <w:szCs w:val="20"/>
              </w:rPr>
              <w:t>վճարման</w:t>
            </w:r>
            <w:r w:rsidRPr="00AA608E">
              <w:rPr>
                <w:rFonts w:ascii="GHEA Grapalat" w:hAnsi="GHEA Grapalat" w:cs="Arial"/>
                <w:sz w:val="20"/>
                <w:szCs w:val="20"/>
              </w:rPr>
              <w:t xml:space="preserve">) </w:t>
            </w:r>
            <w:r w:rsidRPr="00AA608E">
              <w:rPr>
                <w:rFonts w:ascii="GHEA Grapalat" w:hAnsi="GHEA Grapalat" w:cs="Sylfaen"/>
                <w:sz w:val="20"/>
                <w:szCs w:val="20"/>
              </w:rPr>
              <w:t>նպատակը</w:t>
            </w:r>
            <w:r w:rsidRPr="00AA608E">
              <w:rPr>
                <w:rFonts w:ascii="GHEA Grapalat" w:hAnsi="GHEA Grapalat" w:cs="Arial"/>
                <w:sz w:val="20"/>
                <w:szCs w:val="20"/>
              </w:rPr>
              <w:t>`</w:t>
            </w:r>
            <w:r w:rsidRPr="00AA608E">
              <w:rPr>
                <w:rFonts w:ascii="GHEA Grapalat" w:hAnsi="GHEA Grapalat" w:cs="Arial"/>
                <w:sz w:val="20"/>
                <w:szCs w:val="20"/>
                <w:lang w:val="hy-AM"/>
              </w:rPr>
              <w:t xml:space="preserve">  </w:t>
            </w:r>
            <w:r w:rsidR="00CF699F">
              <w:rPr>
                <w:rFonts w:ascii="GHEA Grapalat" w:hAnsi="GHEA Grapalat" w:cs="Sylfaen"/>
                <w:bCs/>
                <w:i/>
                <w:sz w:val="20"/>
                <w:szCs w:val="20"/>
              </w:rPr>
              <w:t>(պայմանագրի</w:t>
            </w:r>
            <w:r w:rsidRPr="00AA608E">
              <w:rPr>
                <w:rFonts w:ascii="GHEA Grapalat" w:hAnsi="GHEA Grapalat" w:cs="Sylfaen"/>
                <w:bCs/>
                <w:i/>
                <w:sz w:val="20"/>
                <w:szCs w:val="20"/>
              </w:rPr>
              <w:t xml:space="preserve"> ապահովմ</w:t>
            </w:r>
            <w:r w:rsidRPr="00AA608E">
              <w:rPr>
                <w:rFonts w:ascii="GHEA Grapalat" w:hAnsi="GHEA Grapalat" w:cs="Sylfaen"/>
                <w:bCs/>
                <w:i/>
                <w:sz w:val="20"/>
                <w:szCs w:val="20"/>
                <w:lang w:val="hy-AM"/>
              </w:rPr>
              <w:t>ան համար</w:t>
            </w:r>
            <w:r w:rsidRPr="00AA608E">
              <w:rPr>
                <w:rFonts w:ascii="GHEA Grapalat" w:hAnsi="GHEA Grapalat" w:cs="Sylfaen"/>
                <w:bCs/>
                <w:i/>
                <w:sz w:val="20"/>
                <w:szCs w:val="20"/>
              </w:rPr>
              <w:t>)</w:t>
            </w:r>
          </w:p>
        </w:tc>
      </w:tr>
      <w:tr w:rsidR="008E0B31" w:rsidRPr="00AA608E" w:rsidTr="00D909B5">
        <w:trPr>
          <w:trHeight w:val="424"/>
        </w:trPr>
        <w:tc>
          <w:tcPr>
            <w:tcW w:w="10980" w:type="dxa"/>
            <w:gridSpan w:val="2"/>
            <w:tcBorders>
              <w:top w:val="single" w:sz="4" w:space="0" w:color="auto"/>
              <w:left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8</w:t>
            </w:r>
            <w:r w:rsidRPr="00AA608E">
              <w:rPr>
                <w:rFonts w:ascii="GHEA Grapalat" w:hAnsi="GHEA Grapalat" w:cs="Sylfaen"/>
                <w:sz w:val="20"/>
                <w:szCs w:val="20"/>
              </w:rPr>
              <w:t xml:space="preserve">. </w:t>
            </w:r>
            <w:r w:rsidRPr="00AA608E">
              <w:rPr>
                <w:rFonts w:ascii="GHEA Grapalat" w:hAnsi="GHEA Grapalat" w:cs="Sylfaen"/>
                <w:sz w:val="20"/>
                <w:szCs w:val="20"/>
                <w:lang w:val="hy-AM"/>
              </w:rPr>
              <w:t xml:space="preserve">Վճարման կատարման հիմքերը՝ </w:t>
            </w:r>
            <w:r w:rsidRPr="00AA608E">
              <w:rPr>
                <w:rFonts w:ascii="GHEA Grapalat" w:hAnsi="GHEA Grapalat" w:cs="Sylfaen"/>
                <w:sz w:val="20"/>
                <w:szCs w:val="20"/>
              </w:rPr>
              <w:t>(</w:t>
            </w:r>
            <w:r w:rsidRPr="00AA608E">
              <w:rPr>
                <w:rFonts w:ascii="GHEA Grapalat" w:hAnsi="GHEA Grapalat" w:cs="Sylfaen"/>
                <w:sz w:val="20"/>
                <w:szCs w:val="20"/>
                <w:lang w:val="hy-AM"/>
              </w:rPr>
              <w:t>Փաստաթղթերի</w:t>
            </w:r>
            <w:r w:rsidRPr="00AA608E">
              <w:rPr>
                <w:rFonts w:ascii="GHEA Grapalat" w:hAnsi="GHEA Grapalat" w:cs="Arial"/>
                <w:sz w:val="20"/>
                <w:szCs w:val="20"/>
                <w:lang w:val="hy-AM"/>
              </w:rPr>
              <w:t xml:space="preserve"> անվանումը</w:t>
            </w:r>
            <w:r w:rsidRPr="00AA608E">
              <w:rPr>
                <w:rFonts w:ascii="GHEA Grapalat" w:hAnsi="GHEA Grapalat" w:cs="Arial"/>
                <w:sz w:val="20"/>
                <w:szCs w:val="20"/>
              </w:rPr>
              <w:t>,</w:t>
            </w:r>
            <w:r w:rsidRPr="00AA608E">
              <w:rPr>
                <w:rFonts w:ascii="GHEA Grapalat" w:hAnsi="GHEA Grapalat" w:cs="Arial"/>
                <w:sz w:val="20"/>
                <w:szCs w:val="20"/>
                <w:lang w:val="hy-AM"/>
              </w:rPr>
              <w:t xml:space="preserve"> այդ թվում՝ տուժանքի մասին համաձայնագիրը, </w:t>
            </w:r>
            <w:r w:rsidRPr="00AA608E">
              <w:rPr>
                <w:rFonts w:ascii="GHEA Grapalat" w:hAnsi="GHEA Grapalat" w:cs="Sylfaen"/>
                <w:sz w:val="20"/>
                <w:szCs w:val="20"/>
                <w:lang w:val="hy-AM"/>
              </w:rPr>
              <w:t>դրանց</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համարները</w:t>
            </w:r>
            <w:r w:rsidRPr="00AA608E">
              <w:rPr>
                <w:rFonts w:ascii="GHEA Grapalat" w:hAnsi="GHEA Grapalat" w:cs="Arial"/>
                <w:sz w:val="20"/>
                <w:szCs w:val="20"/>
                <w:lang w:val="hy-AM"/>
              </w:rPr>
              <w:t>,</w:t>
            </w:r>
            <w:r w:rsidRPr="00AA608E">
              <w:rPr>
                <w:rFonts w:ascii="GHEA Grapalat" w:hAnsi="GHEA Grapalat" w:cs="Arial"/>
                <w:sz w:val="20"/>
                <w:szCs w:val="20"/>
              </w:rPr>
              <w:t xml:space="preserve"> </w:t>
            </w:r>
            <w:r w:rsidRPr="00AA608E">
              <w:rPr>
                <w:rFonts w:ascii="GHEA Grapalat" w:hAnsi="GHEA Grapalat" w:cs="Sylfaen"/>
                <w:sz w:val="20"/>
                <w:szCs w:val="20"/>
                <w:lang w:val="hy-AM"/>
              </w:rPr>
              <w:t>պ</w:t>
            </w:r>
            <w:r w:rsidRPr="00AA608E">
              <w:rPr>
                <w:rFonts w:ascii="GHEA Grapalat" w:hAnsi="GHEA Grapalat" w:cs="Sylfaen"/>
                <w:sz w:val="20"/>
                <w:szCs w:val="20"/>
              </w:rPr>
              <w:t xml:space="preserve">այմանագրի </w:t>
            </w:r>
            <w:r w:rsidRPr="00AA608E">
              <w:rPr>
                <w:rFonts w:ascii="GHEA Grapalat" w:hAnsi="GHEA Grapalat" w:cs="Arial"/>
                <w:sz w:val="20"/>
                <w:szCs w:val="20"/>
              </w:rPr>
              <w:t xml:space="preserve"> </w:t>
            </w:r>
            <w:r w:rsidRPr="00AA608E">
              <w:rPr>
                <w:rFonts w:ascii="GHEA Grapalat" w:hAnsi="GHEA Grapalat" w:cs="Sylfaen"/>
                <w:sz w:val="20"/>
                <w:szCs w:val="20"/>
              </w:rPr>
              <w:t>ծածկագիրը</w:t>
            </w:r>
            <w:r w:rsidRPr="00AA608E">
              <w:rPr>
                <w:rFonts w:ascii="GHEA Grapalat" w:hAnsi="GHEA Grapalat" w:cs="Arial"/>
                <w:sz w:val="20"/>
                <w:szCs w:val="20"/>
                <w:lang w:val="hy-AM"/>
              </w:rPr>
              <w:t xml:space="preserve"> որի հիման վրա կատարվում է  գանձումը</w:t>
            </w:r>
            <w:r w:rsidRPr="00AA608E">
              <w:rPr>
                <w:rFonts w:ascii="GHEA Grapalat" w:hAnsi="GHEA Grapalat" w:cs="Arial"/>
                <w:sz w:val="20"/>
                <w:szCs w:val="20"/>
              </w:rPr>
              <w:t>)</w:t>
            </w:r>
            <w:r w:rsidRPr="00AA608E">
              <w:rPr>
                <w:rFonts w:ascii="GHEA Grapalat" w:hAnsi="GHEA Grapalat" w:cs="Sylfaen"/>
                <w:sz w:val="20"/>
                <w:szCs w:val="20"/>
              </w:rPr>
              <w:t>`</w:t>
            </w:r>
          </w:p>
        </w:tc>
      </w:tr>
      <w:tr w:rsidR="008E0B31" w:rsidRPr="00AA608E" w:rsidTr="00C403E1">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19. Վճարման պայմանները՝                        </w:t>
            </w:r>
            <w:r w:rsidR="00C403E1" w:rsidRPr="00AA608E">
              <w:rPr>
                <w:rFonts w:ascii="GHEA Grapalat" w:hAnsi="GHEA Grapalat" w:cs="Sylfaen"/>
                <w:sz w:val="20"/>
                <w:szCs w:val="20"/>
                <w:lang w:val="hy-AM"/>
              </w:rPr>
              <w:t xml:space="preserve">        &lt;ակցեպտավորված վճարում&gt;</w:t>
            </w:r>
          </w:p>
        </w:tc>
      </w:tr>
      <w:tr w:rsidR="008E0B31" w:rsidRPr="00AA608E" w:rsidTr="00C403E1">
        <w:trPr>
          <w:trHeight w:val="2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20. Առդիր էջերի քանակը՝    </w:t>
            </w:r>
            <w:r w:rsidRPr="00AA608E">
              <w:rPr>
                <w:rFonts w:ascii="GHEA Grapalat" w:hAnsi="GHEA Grapalat" w:cs="Arial"/>
                <w:sz w:val="20"/>
                <w:szCs w:val="20"/>
              </w:rPr>
              <w:t xml:space="preserve">--- </w:t>
            </w:r>
            <w:r w:rsidRPr="00AA608E">
              <w:rPr>
                <w:rFonts w:ascii="GHEA Grapalat" w:hAnsi="GHEA Grapalat" w:cs="Arial"/>
                <w:sz w:val="20"/>
                <w:szCs w:val="20"/>
                <w:lang w:val="hy-AM"/>
              </w:rPr>
              <w:t xml:space="preserve">    </w:t>
            </w:r>
            <w:r w:rsidR="00C403E1" w:rsidRPr="00AA608E">
              <w:rPr>
                <w:rFonts w:ascii="GHEA Grapalat" w:hAnsi="GHEA Grapalat" w:cs="Sylfaen"/>
                <w:sz w:val="20"/>
                <w:szCs w:val="20"/>
              </w:rPr>
              <w:t>էջ</w:t>
            </w: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Courier New" w:hAnsi="Courier New" w:cs="Courier New"/>
                <w:sz w:val="20"/>
                <w:szCs w:val="20"/>
              </w:rPr>
              <w:t> </w:t>
            </w:r>
            <w:r w:rsidRPr="00AA608E">
              <w:rPr>
                <w:rFonts w:ascii="GHEA Grapalat" w:hAnsi="GHEA Grapalat" w:cs="Arial"/>
                <w:sz w:val="20"/>
                <w:szCs w:val="20"/>
                <w:lang w:val="hy-AM"/>
              </w:rPr>
              <w:t>22</w:t>
            </w:r>
            <w:r w:rsidRPr="00AA608E">
              <w:rPr>
                <w:rFonts w:ascii="GHEA Grapalat" w:hAnsi="GHEA Grapalat" w:cs="Arial"/>
                <w:sz w:val="20"/>
                <w:szCs w:val="20"/>
              </w:rPr>
              <w:t>.</w:t>
            </w:r>
            <w:r w:rsidRPr="00AA608E">
              <w:rPr>
                <w:rFonts w:ascii="GHEA Grapalat" w:hAnsi="GHEA Grapalat" w:cs="Sylfaen"/>
                <w:sz w:val="20"/>
                <w:szCs w:val="20"/>
              </w:rPr>
              <w:t>ա. Շահառուի ստորագրությունները</w:t>
            </w: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22</w:t>
            </w:r>
            <w:r w:rsidRPr="00AA608E">
              <w:rPr>
                <w:rFonts w:ascii="GHEA Grapalat" w:hAnsi="GHEA Grapalat" w:cs="Sylfaen"/>
                <w:sz w:val="20"/>
                <w:szCs w:val="20"/>
              </w:rPr>
              <w:t>.բ.</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Կ.Տ.</w:t>
            </w:r>
          </w:p>
          <w:p w:rsidR="008E0B31" w:rsidRPr="00AA608E" w:rsidRDefault="008E0B31" w:rsidP="00D909B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Arial"/>
                <w:sz w:val="20"/>
                <w:szCs w:val="20"/>
                <w:lang w:val="hy-AM"/>
              </w:rPr>
              <w:t>2</w:t>
            </w:r>
            <w:r w:rsidRPr="00AA608E">
              <w:rPr>
                <w:rFonts w:ascii="GHEA Grapalat" w:hAnsi="GHEA Grapalat" w:cs="Arial"/>
                <w:sz w:val="20"/>
                <w:szCs w:val="20"/>
              </w:rPr>
              <w:t>1.</w:t>
            </w:r>
            <w:r w:rsidRPr="00AA608E">
              <w:rPr>
                <w:rFonts w:ascii="GHEA Grapalat" w:hAnsi="GHEA Grapalat" w:cs="Sylfaen"/>
                <w:sz w:val="20"/>
                <w:szCs w:val="20"/>
              </w:rPr>
              <w:t xml:space="preserve">ա. </w:t>
            </w:r>
            <w:r w:rsidRPr="00AA608E">
              <w:rPr>
                <w:rFonts w:ascii="Courier New" w:hAnsi="Courier New" w:cs="Courier New"/>
                <w:sz w:val="20"/>
                <w:szCs w:val="20"/>
              </w:rPr>
              <w:t> </w:t>
            </w:r>
            <w:r w:rsidRPr="00AA608E">
              <w:rPr>
                <w:rFonts w:ascii="GHEA Grapalat" w:hAnsi="GHEA Grapalat" w:cs="Sylfaen"/>
                <w:sz w:val="20"/>
                <w:szCs w:val="20"/>
              </w:rPr>
              <w:t>Վճարողի ստորագրությունները`</w:t>
            </w:r>
          </w:p>
          <w:p w:rsidR="008E0B31" w:rsidRPr="00AA608E" w:rsidRDefault="008E0B31" w:rsidP="00D909B5">
            <w:pPr>
              <w:jc w:val="right"/>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/____________________/</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right"/>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Sylfaen"/>
                <w:sz w:val="20"/>
                <w:szCs w:val="20"/>
                <w:lang w:val="hy-AM"/>
              </w:rPr>
              <w:t>2</w:t>
            </w:r>
            <w:r w:rsidRPr="00AA608E">
              <w:rPr>
                <w:rFonts w:ascii="GHEA Grapalat" w:hAnsi="GHEA Grapalat" w:cs="Sylfaen"/>
                <w:sz w:val="20"/>
                <w:szCs w:val="20"/>
              </w:rPr>
              <w:t>1.բ.                                                                    Կ.Տ.</w:t>
            </w:r>
          </w:p>
          <w:p w:rsidR="008E0B31" w:rsidRPr="00AA608E" w:rsidRDefault="008E0B31" w:rsidP="00D909B5">
            <w:pPr>
              <w:jc w:val="right"/>
              <w:rPr>
                <w:rFonts w:ascii="GHEA Grapalat" w:hAnsi="GHEA Grapalat" w:cs="Sylfaen"/>
                <w:sz w:val="20"/>
                <w:szCs w:val="20"/>
              </w:rPr>
            </w:pPr>
          </w:p>
        </w:tc>
      </w:tr>
      <w:tr w:rsidR="008E0B31" w:rsidRPr="00AA608E" w:rsidTr="00D909B5">
        <w:trPr>
          <w:trHeight w:val="2058"/>
        </w:trPr>
        <w:tc>
          <w:tcPr>
            <w:tcW w:w="5616" w:type="dxa"/>
            <w:tcBorders>
              <w:top w:val="single" w:sz="4" w:space="0" w:color="auto"/>
              <w:left w:val="single" w:sz="4" w:space="0" w:color="auto"/>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4</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Շահառուին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rPr>
                <w:rFonts w:ascii="GHEA Grapalat" w:hAnsi="GHEA Grapalat" w:cs="Tahoma"/>
                <w:color w:val="000000"/>
                <w:sz w:val="20"/>
                <w:szCs w:val="20"/>
                <w:lang w:val="hy-AM"/>
              </w:rPr>
            </w:pPr>
            <w:r w:rsidRPr="00AA608E">
              <w:rPr>
                <w:rFonts w:ascii="GHEA Grapalat" w:hAnsi="GHEA Grapalat" w:cs="Tahoma"/>
                <w:color w:val="000000"/>
                <w:sz w:val="20"/>
                <w:szCs w:val="20"/>
              </w:rPr>
              <w:t xml:space="preserve">                             </w:t>
            </w:r>
            <w:r w:rsidRPr="00AA608E">
              <w:rPr>
                <w:rFonts w:ascii="GHEA Grapalat" w:hAnsi="GHEA Grapalat" w:cs="Tahoma"/>
                <w:color w:val="000000"/>
                <w:sz w:val="20"/>
                <w:szCs w:val="20"/>
                <w:lang w:val="hy-AM"/>
              </w:rPr>
              <w:t xml:space="preserve">                 </w:t>
            </w:r>
          </w:p>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lang w:val="hy-AM"/>
              </w:rPr>
              <w:t xml:space="preserve">                                                 </w:t>
            </w:r>
            <w:r w:rsidRPr="00AA608E">
              <w:rPr>
                <w:rFonts w:ascii="GHEA Grapalat" w:hAnsi="GHEA Grapalat" w:cs="Tahoma"/>
                <w:color w:val="000000"/>
                <w:sz w:val="20"/>
                <w:szCs w:val="20"/>
              </w:rPr>
              <w:t xml:space="preserve">   /____________________/</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/ստորագրություն/</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3</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Վճարողին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cente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/ստորագրություն/</w:t>
            </w:r>
          </w:p>
          <w:p w:rsidR="008E0B31" w:rsidRPr="00AA608E" w:rsidRDefault="008E0B31" w:rsidP="00D909B5">
            <w:pPr>
              <w:jc w:val="right"/>
              <w:rPr>
                <w:rFonts w:ascii="GHEA Grapalat" w:hAnsi="GHEA Grapalat" w:cs="Arial"/>
                <w:sz w:val="20"/>
                <w:szCs w:val="20"/>
                <w:lang w:val="hy-AM"/>
              </w:rPr>
            </w:pP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24.բ.                                                       Կ.Տ.</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2</w:t>
            </w:r>
            <w:r w:rsidRPr="00AA608E">
              <w:rPr>
                <w:rFonts w:ascii="GHEA Grapalat" w:hAnsi="GHEA Grapalat" w:cs="Sylfaen"/>
                <w:sz w:val="20"/>
                <w:szCs w:val="20"/>
                <w:lang w:val="hy-AM"/>
              </w:rPr>
              <w:t>4</w:t>
            </w:r>
            <w:r w:rsidRPr="00AA608E">
              <w:rPr>
                <w:rFonts w:ascii="GHEA Grapalat" w:hAnsi="GHEA Grapalat" w:cs="Sylfaen"/>
                <w:sz w:val="20"/>
                <w:szCs w:val="20"/>
              </w:rPr>
              <w:t>.</w:t>
            </w:r>
            <w:r w:rsidRPr="00AA608E">
              <w:rPr>
                <w:rFonts w:ascii="GHEA Grapalat" w:hAnsi="GHEA Grapalat" w:cs="Sylfaen"/>
                <w:sz w:val="20"/>
                <w:szCs w:val="20"/>
                <w:lang w:val="hy-AM"/>
              </w:rPr>
              <w:t>գ</w:t>
            </w:r>
            <w:r w:rsidRPr="00AA608E">
              <w:rPr>
                <w:rFonts w:ascii="GHEA Grapalat" w:hAnsi="GHEA Grapalat" w:cs="Tahoma"/>
                <w:color w:val="000000"/>
                <w:sz w:val="20"/>
                <w:szCs w:val="20"/>
              </w:rPr>
              <w:t xml:space="preserve">                                                 </w:t>
            </w:r>
            <w:r w:rsidR="008D04C2">
              <w:rPr>
                <w:rFonts w:ascii="GHEA Grapalat" w:hAnsi="GHEA Grapalat" w:cs="Tahoma"/>
                <w:color w:val="000000"/>
                <w:sz w:val="20"/>
                <w:szCs w:val="20"/>
              </w:rPr>
              <w:t>“</w:t>
            </w:r>
            <w:r w:rsidRPr="00AA608E">
              <w:rPr>
                <w:rFonts w:ascii="GHEA Grapalat" w:hAnsi="GHEA Grapalat" w:cs="Tahoma"/>
                <w:color w:val="000000"/>
                <w:sz w:val="20"/>
                <w:szCs w:val="20"/>
              </w:rPr>
              <w:t>___</w:t>
            </w:r>
            <w:r w:rsidR="008D04C2">
              <w:rPr>
                <w:rFonts w:ascii="GHEA Grapalat" w:hAnsi="GHEA Grapalat" w:cs="Tahoma"/>
                <w:color w:val="000000"/>
                <w:sz w:val="20"/>
                <w:szCs w:val="20"/>
              </w:rPr>
              <w:t>”</w:t>
            </w:r>
            <w:r w:rsidRPr="00AA608E">
              <w:rPr>
                <w:rFonts w:ascii="GHEA Grapalat" w:hAnsi="GHEA Grapalat" w:cs="Tahoma"/>
                <w:color w:val="000000"/>
                <w:sz w:val="20"/>
                <w:szCs w:val="20"/>
              </w:rPr>
              <w:t xml:space="preserve">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 xml:space="preserve">20___ </w:t>
            </w:r>
            <w:r w:rsidRPr="00AA608E">
              <w:rPr>
                <w:rFonts w:ascii="GHEA Grapalat" w:hAnsi="GHEA Grapalat" w:cs="Sylfaen"/>
                <w:color w:val="000000"/>
                <w:sz w:val="20"/>
                <w:szCs w:val="20"/>
              </w:rPr>
              <w:t>թ.</w:t>
            </w: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23.բ.                                                                 Կ.Տ.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color w:val="000000"/>
                <w:sz w:val="20"/>
                <w:szCs w:val="20"/>
              </w:rPr>
            </w:pPr>
            <w:r w:rsidRPr="00AA608E">
              <w:rPr>
                <w:rFonts w:ascii="GHEA Grapalat" w:hAnsi="GHEA Grapalat" w:cs="Sylfaen"/>
                <w:sz w:val="20"/>
                <w:szCs w:val="20"/>
              </w:rPr>
              <w:t>23.</w:t>
            </w:r>
            <w:r w:rsidRPr="00AA608E">
              <w:rPr>
                <w:rFonts w:ascii="GHEA Grapalat" w:hAnsi="GHEA Grapalat" w:cs="Sylfaen"/>
                <w:sz w:val="20"/>
                <w:szCs w:val="20"/>
                <w:lang w:val="hy-AM"/>
              </w:rPr>
              <w:t>գ</w:t>
            </w:r>
            <w:r w:rsidRPr="00AA608E">
              <w:rPr>
                <w:rFonts w:ascii="GHEA Grapalat" w:hAnsi="GHEA Grapalat" w:cs="Sylfaen"/>
                <w:sz w:val="20"/>
                <w:szCs w:val="20"/>
              </w:rPr>
              <w:t xml:space="preserve">.Կատարման ամսաթիվը`           </w:t>
            </w:r>
            <w:r w:rsidR="008D04C2">
              <w:rPr>
                <w:rFonts w:ascii="GHEA Grapalat" w:hAnsi="GHEA Grapalat" w:cs="Tahoma"/>
                <w:color w:val="000000"/>
                <w:sz w:val="20"/>
                <w:szCs w:val="20"/>
              </w:rPr>
              <w:t>“</w:t>
            </w:r>
            <w:r w:rsidRPr="00AA608E">
              <w:rPr>
                <w:rFonts w:ascii="GHEA Grapalat" w:hAnsi="GHEA Grapalat" w:cs="Tahoma"/>
                <w:color w:val="000000"/>
                <w:sz w:val="20"/>
                <w:szCs w:val="20"/>
              </w:rPr>
              <w:t>___</w:t>
            </w:r>
            <w:r w:rsidR="008D04C2">
              <w:rPr>
                <w:rFonts w:ascii="GHEA Grapalat" w:hAnsi="GHEA Grapalat" w:cs="Tahoma"/>
                <w:color w:val="000000"/>
                <w:sz w:val="20"/>
                <w:szCs w:val="20"/>
              </w:rPr>
              <w:t>”</w:t>
            </w:r>
            <w:r w:rsidRPr="00AA608E">
              <w:rPr>
                <w:rFonts w:ascii="GHEA Grapalat" w:hAnsi="GHEA Grapalat" w:cs="Tahoma"/>
                <w:color w:val="000000"/>
                <w:sz w:val="20"/>
                <w:szCs w:val="20"/>
              </w:rPr>
              <w:t xml:space="preserve">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p w:rsidR="008E0B31" w:rsidRPr="00AA608E" w:rsidRDefault="008E0B31" w:rsidP="00D909B5">
            <w:pPr>
              <w:rPr>
                <w:rFonts w:ascii="GHEA Grapalat" w:hAnsi="GHEA Grapalat" w:cs="Sylfaen"/>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Arial"/>
                <w:sz w:val="20"/>
                <w:szCs w:val="20"/>
              </w:rPr>
            </w:pPr>
          </w:p>
        </w:tc>
      </w:tr>
    </w:tbl>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A608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E0B31" w:rsidRPr="00AA608E" w:rsidRDefault="008E0B31" w:rsidP="008E0B31">
      <w:pPr>
        <w:jc w:val="center"/>
        <w:rPr>
          <w:rFonts w:ascii="GHEA Grapalat" w:hAnsi="GHEA Grapalat"/>
          <w:b/>
          <w:sz w:val="22"/>
          <w:szCs w:val="22"/>
          <w:lang w:val="nl-NL"/>
        </w:rPr>
      </w:pPr>
      <w:r w:rsidRPr="00AA608E">
        <w:rPr>
          <w:rFonts w:ascii="GHEA Grapalat" w:hAnsi="GHEA Grapalat"/>
          <w:b/>
          <w:lang w:val="hy-AM"/>
        </w:rPr>
        <w:br w:type="page"/>
      </w:r>
      <w:r w:rsidRPr="00AA608E">
        <w:rPr>
          <w:rFonts w:ascii="GHEA Grapalat" w:hAnsi="GHEA Grapalat"/>
          <w:b/>
          <w:sz w:val="22"/>
          <w:szCs w:val="22"/>
          <w:lang w:val="hy-AM"/>
        </w:rPr>
        <w:lastRenderedPageBreak/>
        <w:t>Վճարման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պահանջագրի</w:t>
      </w:r>
      <w:r w:rsidRPr="00AA608E">
        <w:rPr>
          <w:rFonts w:ascii="GHEA Grapalat" w:hAnsi="GHEA Grapalat"/>
          <w:b/>
          <w:sz w:val="22"/>
          <w:szCs w:val="22"/>
          <w:lang w:val="nl-NL"/>
        </w:rPr>
        <w:t xml:space="preserve"> </w:t>
      </w:r>
      <w:r w:rsidRPr="00AA608E">
        <w:rPr>
          <w:rFonts w:ascii="GHEA Grapalat" w:hAnsi="GHEA Grapalat"/>
          <w:b/>
          <w:sz w:val="22"/>
          <w:szCs w:val="22"/>
          <w:lang w:val="hy-AM"/>
        </w:rPr>
        <w:t>պարտադիր</w:t>
      </w:r>
      <w:r w:rsidRPr="00AA608E">
        <w:rPr>
          <w:rFonts w:ascii="GHEA Grapalat" w:hAnsi="GHEA Grapalat"/>
          <w:b/>
          <w:sz w:val="22"/>
          <w:szCs w:val="22"/>
          <w:lang w:val="nl-NL"/>
        </w:rPr>
        <w:t xml:space="preserve"> </w:t>
      </w:r>
      <w:r w:rsidRPr="00AA608E">
        <w:rPr>
          <w:rFonts w:ascii="GHEA Grapalat" w:hAnsi="GHEA Grapalat"/>
          <w:b/>
          <w:sz w:val="22"/>
          <w:szCs w:val="22"/>
          <w:lang w:val="hy-AM"/>
        </w:rPr>
        <w:t>վավերապայմանները</w:t>
      </w:r>
      <w:r w:rsidRPr="00AA608E">
        <w:rPr>
          <w:rFonts w:ascii="GHEA Grapalat" w:hAnsi="GHEA Grapalat"/>
          <w:b/>
          <w:sz w:val="22"/>
          <w:szCs w:val="22"/>
          <w:lang w:val="nl-NL"/>
        </w:rPr>
        <w:t xml:space="preserve"> </w:t>
      </w:r>
      <w:r w:rsidRPr="00AA608E">
        <w:rPr>
          <w:rFonts w:ascii="GHEA Grapalat" w:hAnsi="GHEA Grapalat"/>
          <w:b/>
          <w:sz w:val="22"/>
          <w:szCs w:val="22"/>
          <w:lang w:val="hy-AM"/>
        </w:rPr>
        <w:t>և</w:t>
      </w:r>
      <w:r w:rsidRPr="00AA608E">
        <w:rPr>
          <w:rFonts w:ascii="GHEA Grapalat" w:hAnsi="GHEA Grapalat"/>
          <w:b/>
          <w:sz w:val="22"/>
          <w:szCs w:val="22"/>
          <w:lang w:val="nl-NL"/>
        </w:rPr>
        <w:t xml:space="preserve"> </w:t>
      </w:r>
      <w:r w:rsidRPr="00AA608E">
        <w:rPr>
          <w:rFonts w:ascii="GHEA Grapalat" w:hAnsi="GHEA Grapalat"/>
          <w:b/>
          <w:sz w:val="22"/>
          <w:szCs w:val="22"/>
          <w:lang w:val="hy-AM"/>
        </w:rPr>
        <w:t>լրացման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ուղեցույցը</w:t>
      </w:r>
    </w:p>
    <w:p w:rsidR="008E0B31" w:rsidRPr="00AA608E" w:rsidRDefault="008E0B31" w:rsidP="008E0B3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Նշված դաշտի/</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lang w:val="hy-AM"/>
              </w:rPr>
            </w:pPr>
            <w:r w:rsidRPr="00AA608E">
              <w:rPr>
                <w:rFonts w:ascii="GHEA Grapalat" w:hAnsi="GHEA Grapalat"/>
                <w:b/>
                <w:sz w:val="20"/>
                <w:szCs w:val="20"/>
              </w:rPr>
              <w:t>Վավերապայմանի լրացման պահանջը</w:t>
            </w:r>
            <w:r w:rsidRPr="00AA608E">
              <w:rPr>
                <w:rFonts w:ascii="GHEA Grapalat" w:hAnsi="GHEA Grapalat"/>
                <w:b/>
                <w:sz w:val="20"/>
                <w:szCs w:val="20"/>
                <w:lang w:val="hy-AM"/>
              </w:rPr>
              <w:t xml:space="preserve"> </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Վավերապայմանը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 xml:space="preserve">լրացնող կողմը` </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շահառուն կամ վճարողը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5</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Փաստաթղթի վրա նախապես լրացված է &lt;Վճարման պահանջագիր&gt;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 կողմից` վճարողի բանկին վճարման պահանջագիրը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132" w:hanging="132"/>
              <w:jc w:val="center"/>
              <w:rPr>
                <w:rFonts w:ascii="GHEA Grapalat" w:hAnsi="GHEA Grapalat"/>
                <w:sz w:val="20"/>
                <w:szCs w:val="20"/>
                <w:lang w:val="hy-AM"/>
              </w:rPr>
            </w:pPr>
            <w:r w:rsidRPr="00AA608E">
              <w:rPr>
                <w:rFonts w:ascii="GHEA Grapalat" w:hAnsi="GHEA Grapalat"/>
                <w:sz w:val="20"/>
                <w:szCs w:val="20"/>
              </w:rPr>
              <w:t>լրացվում է շահառուի կողմից` վճարողի բանկին վճարման պահանջագրի ներկայացման օրը</w:t>
            </w:r>
            <w:r w:rsidRPr="00AA608E">
              <w:rPr>
                <w:rFonts w:ascii="GHEA Grapalat" w:hAnsi="GHEA Grapalat"/>
                <w:sz w:val="20"/>
                <w:szCs w:val="20"/>
                <w:lang w:val="hy-AM"/>
              </w:rPr>
              <w:t xml:space="preserve">: </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A608E">
              <w:rPr>
                <w:rFonts w:ascii="GHEA Grapalat" w:hAnsi="GHEA Grapalat"/>
                <w:sz w:val="20"/>
                <w:szCs w:val="20"/>
                <w:lang w:val="hy-AM"/>
              </w:rPr>
              <w:t xml:space="preserve"> </w:t>
            </w:r>
            <w:r w:rsidRPr="00AA608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252" w:hanging="252"/>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AA608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w:t>
            </w:r>
            <w:r w:rsidRPr="00AA608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rPr>
              <w:t xml:space="preserve"> (</w:t>
            </w:r>
            <w:r w:rsidRPr="00AA608E">
              <w:rPr>
                <w:rFonts w:ascii="GHEA Grapalat" w:hAnsi="GHEA Grapalat" w:cs="Sylfaen"/>
                <w:sz w:val="20"/>
                <w:szCs w:val="20"/>
                <w:lang w:val="hy-AM"/>
              </w:rPr>
              <w:t>գնումների հետ կապված գործընթացում չի լրացվում</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ru-RU"/>
              </w:rPr>
              <w:t>(</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 այն բանկային (</w:t>
            </w:r>
            <w:r w:rsidRPr="00AA608E">
              <w:rPr>
                <w:rFonts w:ascii="GHEA Grapalat" w:hAnsi="GHEA Grapalat"/>
                <w:sz w:val="20"/>
                <w:szCs w:val="20"/>
                <w:lang w:val="hy-AM"/>
              </w:rPr>
              <w:t>գանձապետական</w:t>
            </w:r>
            <w:r w:rsidRPr="00AA608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լրացվում է վճարողի կողմից</w:t>
            </w:r>
            <w:r w:rsidRPr="00AA608E">
              <w:rPr>
                <w:rFonts w:ascii="GHEA Grapalat" w:hAnsi="GHEA Grapalat"/>
                <w:sz w:val="20"/>
                <w:szCs w:val="20"/>
                <w:lang w:val="hy-AM"/>
              </w:rPr>
              <w:t xml:space="preserve"> </w:t>
            </w:r>
          </w:p>
        </w:tc>
      </w:tr>
      <w:tr w:rsidR="008E0B31" w:rsidRPr="00AD2978"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Ակցեպտավորված գումարը՝  (թվերով</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ոչ պարտադիր</w:t>
            </w:r>
          </w:p>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(չի լրացվում եւ չի կիրառվում)</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D2978"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 xml:space="preserve">Պարտադիր </w:t>
            </w:r>
            <w:r w:rsidRPr="00AA608E">
              <w:rPr>
                <w:rFonts w:ascii="GHEA Grapalat" w:hAnsi="GHEA Grapalat"/>
                <w:sz w:val="20"/>
                <w:szCs w:val="20"/>
                <w:lang w:val="hy-AM"/>
              </w:rPr>
              <w:t xml:space="preserve">լրացվում է </w:t>
            </w:r>
            <w:r w:rsidRPr="00AA608E">
              <w:rPr>
                <w:rFonts w:ascii="GHEA Grapalat" w:hAnsi="GHEA Grapalat"/>
                <w:sz w:val="20"/>
                <w:szCs w:val="20"/>
              </w:rPr>
              <w:t>«</w:t>
            </w:r>
            <w:r w:rsidRPr="00AA608E">
              <w:rPr>
                <w:rFonts w:ascii="GHEA Grapalat" w:hAnsi="GHEA Grapalat"/>
                <w:sz w:val="20"/>
                <w:szCs w:val="20"/>
                <w:lang w:val="hy-AM"/>
              </w:rPr>
              <w:t>պայմանագրի կատարման ապահովման համար</w:t>
            </w:r>
            <w:r w:rsidRPr="00AA608E">
              <w:rPr>
                <w:rFonts w:ascii="GHEA Grapalat" w:hAnsi="GHEA Grapalat"/>
                <w:sz w:val="20"/>
                <w:szCs w:val="20"/>
              </w:rPr>
              <w:t>»</w:t>
            </w:r>
            <w:r w:rsidRPr="00AA608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A608E">
              <w:rPr>
                <w:rFonts w:ascii="GHEA Grapalat" w:hAnsi="GHEA Grapalat"/>
                <w:sz w:val="20"/>
                <w:szCs w:val="20"/>
                <w:lang w:val="hy-AM"/>
              </w:rPr>
              <w:t>,</w:t>
            </w:r>
            <w:r w:rsidRPr="00AA608E">
              <w:rPr>
                <w:rFonts w:ascii="GHEA Grapalat" w:hAnsi="GHEA Grapalat" w:cs="Arial"/>
                <w:sz w:val="20"/>
                <w:szCs w:val="20"/>
                <w:lang w:val="hy-AM"/>
              </w:rPr>
              <w:t xml:space="preserve"> </w:t>
            </w:r>
            <w:r w:rsidRPr="00AA608E">
              <w:rPr>
                <w:rFonts w:ascii="GHEA Grapalat" w:hAnsi="GHEA Grapalat"/>
                <w:sz w:val="20"/>
                <w:szCs w:val="20"/>
              </w:rPr>
              <w:t xml:space="preserve"> գնման ընթացակարգի ծածկագիրը</w:t>
            </w:r>
            <w:r w:rsidRPr="00AA608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 xml:space="preserve">լրացվում է </w:t>
            </w:r>
            <w:r w:rsidRPr="00AA608E">
              <w:rPr>
                <w:rFonts w:ascii="GHEA Grapalat" w:hAnsi="GHEA Grapalat"/>
                <w:sz w:val="20"/>
                <w:szCs w:val="20"/>
                <w:lang w:val="hy-AM"/>
              </w:rPr>
              <w:t>շահառու</w:t>
            </w:r>
            <w:r w:rsidRPr="00AA608E">
              <w:rPr>
                <w:rFonts w:ascii="GHEA Grapalat" w:hAnsi="GHEA Grapalat"/>
                <w:sz w:val="20"/>
                <w:szCs w:val="20"/>
              </w:rPr>
              <w:t>ի կողմից</w:t>
            </w:r>
          </w:p>
        </w:tc>
      </w:tr>
      <w:tr w:rsidR="008E0B31" w:rsidRPr="00AD2978"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Del="0010680B"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cs="Sylfaen"/>
                <w:sz w:val="20"/>
                <w:szCs w:val="20"/>
                <w:lang w:val="hy-AM"/>
              </w:rPr>
            </w:pPr>
            <w:r w:rsidRPr="00AA608E">
              <w:rPr>
                <w:rFonts w:ascii="GHEA Grapalat" w:hAnsi="GHEA Grapalat"/>
                <w:sz w:val="20"/>
                <w:szCs w:val="20"/>
              </w:rPr>
              <w:t>պարտադիր</w:t>
            </w:r>
            <w:r w:rsidRPr="00AA608E">
              <w:rPr>
                <w:rFonts w:ascii="GHEA Grapalat" w:hAnsi="GHEA Grapalat" w:cs="Sylfaen"/>
                <w:sz w:val="20"/>
                <w:szCs w:val="20"/>
                <w:lang w:val="hy-AM"/>
              </w:rPr>
              <w:t xml:space="preserve"> </w:t>
            </w:r>
          </w:p>
          <w:p w:rsidR="008E0B31" w:rsidRPr="00AA608E" w:rsidRDefault="008E0B31" w:rsidP="00D909B5">
            <w:pPr>
              <w:jc w:val="center"/>
              <w:rPr>
                <w:rFonts w:ascii="GHEA Grapalat" w:hAnsi="GHEA Grapalat" w:cs="Sylfaen"/>
                <w:sz w:val="20"/>
                <w:szCs w:val="20"/>
                <w:lang w:val="hy-AM"/>
              </w:rPr>
            </w:pPr>
            <w:r w:rsidRPr="00AA608E">
              <w:rPr>
                <w:rFonts w:ascii="GHEA Grapalat" w:hAnsi="GHEA Grapalat" w:cs="Sylfaen"/>
                <w:sz w:val="20"/>
                <w:szCs w:val="20"/>
                <w:lang w:val="hy-AM"/>
              </w:rPr>
              <w:t xml:space="preserve">լրացվում է &lt;ակցեպտավորված վճարում&gt; բառերը, </w:t>
            </w:r>
          </w:p>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lastRenderedPageBreak/>
              <w:t xml:space="preserve">նախապես լրացվում է շահառուի կողմից </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A608E">
              <w:rPr>
                <w:rFonts w:ascii="GHEA Grapalat" w:hAnsi="GHEA Grapalat"/>
                <w:sz w:val="20"/>
                <w:szCs w:val="20"/>
                <w:lang w:val="hy-AM"/>
              </w:rPr>
              <w:t xml:space="preserve"> </w:t>
            </w:r>
            <w:r w:rsidRPr="00AA608E">
              <w:rPr>
                <w:rFonts w:ascii="GHEA Grapalat" w:hAnsi="GHEA Grapalat"/>
                <w:sz w:val="20"/>
                <w:szCs w:val="20"/>
              </w:rPr>
              <w:t>(</w:t>
            </w:r>
            <w:r w:rsidRPr="00AA608E">
              <w:rPr>
                <w:rFonts w:ascii="GHEA Grapalat" w:hAnsi="GHEA Grapalat"/>
                <w:sz w:val="20"/>
                <w:szCs w:val="20"/>
                <w:lang w:val="hy-AM"/>
              </w:rPr>
              <w:t>վճարողի բանկին</w:t>
            </w:r>
            <w:r w:rsidRPr="00AA608E">
              <w:rPr>
                <w:rFonts w:ascii="GHEA Grapalat" w:hAnsi="GHEA Grapalat"/>
                <w:sz w:val="20"/>
                <w:szCs w:val="20"/>
              </w:rPr>
              <w:t>)</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Եթ ե լրացվել է &lt;</w:t>
            </w:r>
            <w:r w:rsidRPr="00AA608E">
              <w:rPr>
                <w:rFonts w:ascii="GHEA Grapalat" w:hAnsi="GHEA Grapalat" w:cs="Sylfaen"/>
                <w:sz w:val="20"/>
                <w:szCs w:val="20"/>
                <w:lang w:val="hy-AM"/>
              </w:rPr>
              <w:t>Վճարման կատարման հիմքեր&gt; դաշտը ապա այս տվյալը պարտադիր լրացվում է</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w:t>
            </w:r>
            <w:r w:rsidRPr="00AA608E">
              <w:rPr>
                <w:rFonts w:ascii="GHEA Grapalat" w:hAnsi="GHEA Grapalat"/>
                <w:sz w:val="20"/>
                <w:szCs w:val="20"/>
                <w:lang w:val="hy-AM"/>
              </w:rPr>
              <w:t xml:space="preserve"> </w:t>
            </w:r>
            <w:r w:rsidRPr="00AA608E">
              <w:rPr>
                <w:rFonts w:ascii="GHEA Grapalat" w:hAnsi="GHEA Grapalat"/>
                <w:sz w:val="20"/>
                <w:szCs w:val="20"/>
              </w:rPr>
              <w:t>կողմից</w:t>
            </w:r>
          </w:p>
        </w:tc>
      </w:tr>
      <w:tr w:rsidR="008E0B31" w:rsidRPr="00AD2978"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այս դաշտը լրացվում</w:t>
            </w:r>
            <w:r w:rsidRPr="00AA608E">
              <w:rPr>
                <w:rFonts w:ascii="GHEA Grapalat" w:hAnsi="GHEA Grapalat"/>
                <w:sz w:val="20"/>
                <w:szCs w:val="20"/>
                <w:lang w:val="hy-AM"/>
              </w:rPr>
              <w:t xml:space="preserve"> է վճարողի կողմից պահանջագրի ներկայացման դեպքում: Ընդ որում</w:t>
            </w:r>
            <w:r w:rsidRPr="00AA608E">
              <w:rPr>
                <w:rFonts w:ascii="GHEA Grapalat" w:hAnsi="GHEA Grapalat"/>
                <w:sz w:val="20"/>
                <w:szCs w:val="20"/>
              </w:rPr>
              <w:t xml:space="preserve"> եթե </w:t>
            </w:r>
            <w:r w:rsidRPr="00AA608E">
              <w:rPr>
                <w:rFonts w:ascii="GHEA Grapalat" w:hAnsi="GHEA Grapalat" w:cs="Sylfaen"/>
                <w:sz w:val="20"/>
                <w:szCs w:val="20"/>
                <w:lang w:val="hy-AM"/>
              </w:rPr>
              <w:t xml:space="preserve">Վճարման պայմաններ դաշտում </w:t>
            </w:r>
            <w:r w:rsidRPr="00AA608E">
              <w:rPr>
                <w:rFonts w:ascii="GHEA Grapalat" w:hAnsi="GHEA Grapalat"/>
                <w:sz w:val="20"/>
                <w:szCs w:val="20"/>
                <w:lang w:val="hy-AM"/>
              </w:rPr>
              <w:t>նշված է &lt;ակցեպտավորված վճարում&gt; ապա</w:t>
            </w:r>
            <w:r w:rsidRPr="00AA608E">
              <w:rPr>
                <w:rFonts w:ascii="GHEA Grapalat" w:hAnsi="GHEA Grapalat" w:cs="Sylfaen"/>
                <w:sz w:val="20"/>
                <w:szCs w:val="20"/>
                <w:lang w:val="hy-AM"/>
              </w:rPr>
              <w:t xml:space="preserve"> </w:t>
            </w:r>
            <w:r w:rsidRPr="00AA608E">
              <w:rPr>
                <w:rFonts w:ascii="GHEA Grapalat" w:hAnsi="GHEA Grapalat"/>
                <w:sz w:val="20"/>
                <w:szCs w:val="20"/>
              </w:rPr>
              <w:t>վճարող</w:t>
            </w:r>
            <w:r w:rsidRPr="00AA608E">
              <w:rPr>
                <w:rFonts w:ascii="GHEA Grapalat" w:hAnsi="GHEA Grapalat"/>
                <w:sz w:val="20"/>
                <w:szCs w:val="20"/>
                <w:lang w:val="hy-AM"/>
              </w:rPr>
              <w:t xml:space="preserve">ը ստորագրելով՝ </w:t>
            </w:r>
            <w:r w:rsidRPr="00AA608E">
              <w:rPr>
                <w:rFonts w:ascii="GHEA Grapalat" w:hAnsi="GHEA Grapalat" w:cs="Sylfaen"/>
                <w:sz w:val="20"/>
                <w:szCs w:val="20"/>
                <w:lang w:val="hy-AM"/>
              </w:rPr>
              <w:t xml:space="preserve">նախապես </w:t>
            </w:r>
            <w:r w:rsidRPr="00AA608E">
              <w:rPr>
                <w:rFonts w:ascii="GHEA Grapalat" w:hAnsi="GHEA Grapalat"/>
                <w:sz w:val="20"/>
                <w:szCs w:val="20"/>
                <w:lang w:val="hy-AM"/>
              </w:rPr>
              <w:t xml:space="preserve">համաձայնվում  </w:t>
            </w:r>
            <w:r w:rsidRPr="00AA608E">
              <w:rPr>
                <w:rFonts w:ascii="GHEA Grapalat" w:hAnsi="GHEA Grapalat" w:cs="Sylfaen"/>
                <w:sz w:val="20"/>
                <w:szCs w:val="20"/>
                <w:lang w:val="hy-AM"/>
              </w:rPr>
              <w:t xml:space="preserve">  </w:t>
            </w:r>
            <w:r w:rsidRPr="00AA608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E0B31" w:rsidRPr="00AA608E" w:rsidRDefault="008E0B31" w:rsidP="00D909B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ստորագրվում է վճարողի կողմից կամ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դրվում է վճարողի էլեկտրոնային ստորագրությունը</w:t>
            </w:r>
          </w:p>
          <w:p w:rsidR="008E0B31" w:rsidRPr="00AA608E" w:rsidRDefault="008E0B31" w:rsidP="00D909B5">
            <w:pPr>
              <w:jc w:val="center"/>
              <w:rPr>
                <w:rFonts w:ascii="GHEA Grapalat" w:hAnsi="GHEA Grapalat"/>
                <w:sz w:val="20"/>
                <w:szCs w:val="20"/>
                <w:lang w:val="hy-AM"/>
              </w:rPr>
            </w:pPr>
          </w:p>
        </w:tc>
      </w:tr>
      <w:tr w:rsidR="008E0B31" w:rsidRPr="00AD2978"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կնիքի առկայության դեպքում</w:t>
            </w:r>
            <w:r w:rsidRPr="00AA608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կնքվում է վճարողի կողմից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թղթային եղանակով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r w:rsidRPr="00AA608E">
              <w:rPr>
                <w:rFonts w:ascii="GHEA Grapalat" w:hAnsi="GHEA Grapalat"/>
                <w:sz w:val="20"/>
                <w:szCs w:val="20"/>
                <w:lang w:val="hy-AM"/>
              </w:rPr>
              <w:t>՝</w:t>
            </w:r>
            <w:r w:rsidRPr="00AA608E">
              <w:rPr>
                <w:rFonts w:ascii="GHEA Grapalat" w:hAnsi="GHEA Grapalat"/>
                <w:sz w:val="20"/>
                <w:szCs w:val="20"/>
              </w:rPr>
              <w:t xml:space="preserve"> </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ստորագրվում է շահառուի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կնքվում է շահառուի կողմից</w:t>
            </w:r>
            <w:r w:rsidRPr="00AA608E">
              <w:rPr>
                <w:rFonts w:ascii="GHEA Grapalat" w:hAnsi="GHEA Grapalat"/>
                <w:sz w:val="20"/>
                <w:szCs w:val="20"/>
                <w:lang w:val="hy-AM"/>
              </w:rPr>
              <w:t xml:space="preserve">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թղթային եղանակով բանկ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w:t>
            </w:r>
            <w:r w:rsidRPr="00AA608E">
              <w:rPr>
                <w:rFonts w:ascii="GHEA Grapalat" w:hAnsi="GHEA Grapalat"/>
                <w:sz w:val="20"/>
                <w:szCs w:val="20"/>
                <w:lang w:val="hy-AM"/>
              </w:rPr>
              <w:t xml:space="preserve"> </w:t>
            </w:r>
            <w:r w:rsidRPr="00AA608E">
              <w:rPr>
                <w:rFonts w:ascii="GHEA Grapalat" w:hAnsi="GHEA Grapalat"/>
                <w:sz w:val="20"/>
                <w:szCs w:val="20"/>
              </w:rPr>
              <w:t>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w:t>
            </w:r>
            <w:r w:rsidRPr="00AA608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վճարողին սպասարկող ֆինանսական </w:t>
            </w:r>
            <w:r w:rsidRPr="00AA608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w:t>
            </w:r>
            <w:r w:rsidRPr="00AA608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2</w:t>
            </w:r>
            <w:r w:rsidRPr="00AA608E">
              <w:rPr>
                <w:rFonts w:ascii="GHEA Grapalat" w:hAnsi="GHEA Grapalat"/>
                <w:sz w:val="20"/>
                <w:szCs w:val="20"/>
                <w:lang w:val="hy-AM"/>
              </w:rPr>
              <w:t>4</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վճարման պահանջագիրը շահառուին սպասարկող ֆինանսական կազմակերպության</w:t>
            </w:r>
            <w:r w:rsidRPr="00AA608E">
              <w:rPr>
                <w:rFonts w:ascii="GHEA Grapalat" w:hAnsi="GHEA Grapalat"/>
                <w:sz w:val="20"/>
                <w:szCs w:val="20"/>
                <w:lang w:val="hy-AM"/>
              </w:rPr>
              <w:t xml:space="preserve">ը </w:t>
            </w:r>
            <w:r w:rsidRPr="00AA608E">
              <w:rPr>
                <w:rFonts w:ascii="GHEA Grapalat" w:hAnsi="GHEA Grapalat"/>
                <w:sz w:val="20"/>
                <w:szCs w:val="20"/>
              </w:rPr>
              <w:t xml:space="preserve"> 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w:t>
            </w:r>
            <w:r w:rsidRPr="00AA608E">
              <w:rPr>
                <w:rFonts w:ascii="GHEA Grapalat" w:hAnsi="GHEA Grapalat"/>
                <w:sz w:val="20"/>
                <w:szCs w:val="20"/>
              </w:rPr>
              <w:t xml:space="preserve">աշխատակցի ստորագրությունը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շահառռւին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դրոշմակնիքը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սույն տվյալները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են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bl>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ind w:left="-66"/>
        <w:jc w:val="center"/>
        <w:rPr>
          <w:rFonts w:ascii="GHEA Grapalat" w:hAnsi="GHEA Grapalat" w:cs="Sylfaen"/>
          <w:b/>
          <w:lang w:val="hy-AM"/>
        </w:rPr>
      </w:pPr>
      <w:r w:rsidRPr="00AA608E">
        <w:rPr>
          <w:rFonts w:ascii="GHEA Grapalat" w:hAnsi="GHEA Grapalat"/>
          <w:b/>
          <w:lang w:val="hy-AM"/>
        </w:rPr>
        <w:br w:type="page"/>
      </w: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lastRenderedPageBreak/>
        <w:t>Հավելված 6</w:t>
      </w:r>
    </w:p>
    <w:p w:rsidR="008E0B31" w:rsidRPr="00AA608E" w:rsidRDefault="00D909B5" w:rsidP="008E0B31">
      <w:pPr>
        <w:pStyle w:val="31"/>
        <w:spacing w:line="240" w:lineRule="auto"/>
        <w:jc w:val="right"/>
        <w:rPr>
          <w:rFonts w:ascii="GHEA Grapalat" w:hAnsi="GHEA Grapalat" w:cs="Sylfaen"/>
          <w:b/>
          <w:lang w:val="hy-AM"/>
        </w:rPr>
      </w:pPr>
      <w:r w:rsidRPr="00AA608E">
        <w:rPr>
          <w:rFonts w:ascii="GHEA Grapalat" w:hAnsi="GHEA Grapalat"/>
          <w:i/>
          <w:lang w:val="af-ZA"/>
        </w:rPr>
        <w:t>ԱՄ</w:t>
      </w:r>
      <w:r w:rsidR="005C08E9" w:rsidRPr="00FD6097">
        <w:rPr>
          <w:rFonts w:ascii="GHEA Grapalat" w:hAnsi="GHEA Grapalat"/>
          <w:i/>
          <w:lang w:val="hy-AM"/>
        </w:rPr>
        <w:t>Ա</w:t>
      </w:r>
      <w:r w:rsidR="0012456D" w:rsidRPr="00D2015B">
        <w:rPr>
          <w:rFonts w:ascii="GHEA Grapalat" w:hAnsi="GHEA Grapalat"/>
          <w:i/>
          <w:lang w:val="hy-AM"/>
        </w:rPr>
        <w:t>Ր</w:t>
      </w:r>
      <w:r w:rsidRPr="00AA608E">
        <w:rPr>
          <w:rFonts w:ascii="GHEA Grapalat" w:hAnsi="GHEA Grapalat"/>
          <w:i/>
          <w:lang w:val="af-ZA"/>
        </w:rPr>
        <w:t>ՀՄ-</w:t>
      </w:r>
      <w:r w:rsidRPr="00AA608E">
        <w:rPr>
          <w:rFonts w:ascii="GHEA Grapalat" w:hAnsi="GHEA Grapalat"/>
          <w:i/>
          <w:lang w:val="hy-AM"/>
        </w:rPr>
        <w:t>ԳՀ</w:t>
      </w:r>
      <w:r w:rsidRPr="00AA608E">
        <w:rPr>
          <w:rFonts w:ascii="GHEA Grapalat" w:hAnsi="GHEA Grapalat"/>
          <w:i/>
          <w:lang w:val="af-ZA"/>
        </w:rPr>
        <w:t>ԱՊՁԲ-</w:t>
      </w:r>
      <w:r w:rsidR="00CA2596">
        <w:rPr>
          <w:rFonts w:ascii="GHEA Grapalat" w:hAnsi="GHEA Grapalat"/>
          <w:i/>
          <w:lang w:val="af-ZA"/>
        </w:rPr>
        <w:t>20</w:t>
      </w:r>
      <w:r w:rsidRPr="00AA608E">
        <w:rPr>
          <w:rFonts w:ascii="GHEA Grapalat" w:hAnsi="GHEA Grapalat"/>
          <w:i/>
          <w:lang w:val="af-ZA"/>
        </w:rPr>
        <w:t>/0</w:t>
      </w:r>
      <w:r w:rsidR="00CA2596">
        <w:rPr>
          <w:rFonts w:ascii="GHEA Grapalat" w:hAnsi="GHEA Grapalat"/>
          <w:i/>
          <w:lang w:val="af-ZA"/>
        </w:rPr>
        <w:t>1</w:t>
      </w:r>
      <w:r w:rsidRPr="00AA608E">
        <w:rPr>
          <w:rFonts w:ascii="GHEA Grapalat" w:hAnsi="GHEA Grapalat"/>
          <w:i/>
          <w:lang w:val="af-ZA"/>
        </w:rPr>
        <w:t xml:space="preserve"> </w:t>
      </w:r>
      <w:r w:rsidR="008E0B31" w:rsidRPr="00AA608E">
        <w:rPr>
          <w:rFonts w:ascii="GHEA Grapalat" w:hAnsi="GHEA Grapalat" w:cs="Sylfaen"/>
          <w:b/>
          <w:lang w:val="hy-AM"/>
        </w:rPr>
        <w:t>ծածկագրով</w:t>
      </w:r>
    </w:p>
    <w:p w:rsidR="008E0B31" w:rsidRPr="00AA608E" w:rsidRDefault="00D909B5"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Sylfaen"/>
          <w:b/>
          <w:lang w:val="hy-AM"/>
        </w:rPr>
        <w:t xml:space="preserve"> հրավերի</w:t>
      </w:r>
    </w:p>
    <w:p w:rsidR="008E0B31" w:rsidRPr="00AA608E" w:rsidRDefault="008E0B31" w:rsidP="008E0B31">
      <w:pPr>
        <w:jc w:val="right"/>
        <w:rPr>
          <w:rFonts w:ascii="GHEA Grapalat" w:hAnsi="GHEA Grapalat"/>
          <w:i/>
          <w:sz w:val="20"/>
          <w:lang w:val="hy-AM"/>
        </w:rPr>
      </w:pPr>
    </w:p>
    <w:p w:rsidR="008E0B31" w:rsidRPr="00AA608E" w:rsidRDefault="008E0B31" w:rsidP="008E0B31">
      <w:pPr>
        <w:tabs>
          <w:tab w:val="left" w:pos="2268"/>
        </w:tabs>
        <w:ind w:left="-284" w:firstLine="284"/>
        <w:jc w:val="right"/>
        <w:rPr>
          <w:rFonts w:ascii="GHEA Grapalat" w:hAnsi="GHEA Grapalat"/>
          <w:lang w:val="hy-AM"/>
        </w:rPr>
      </w:pPr>
    </w:p>
    <w:p w:rsidR="00D909B5" w:rsidRPr="00AA608E" w:rsidRDefault="00CA2596" w:rsidP="00D909B5">
      <w:pPr>
        <w:ind w:left="-142" w:firstLine="142"/>
        <w:jc w:val="center"/>
        <w:rPr>
          <w:rFonts w:ascii="GHEA Grapalat" w:hAnsi="GHEA Grapalat"/>
          <w:b/>
          <w:sz w:val="22"/>
          <w:lang w:val="hy-AM"/>
        </w:rPr>
      </w:pPr>
      <w:r>
        <w:rPr>
          <w:rFonts w:ascii="GHEA Grapalat" w:hAnsi="GHEA Grapalat" w:cs="Sylfaen"/>
          <w:b/>
          <w:sz w:val="22"/>
          <w:lang w:val="hy-AM"/>
        </w:rPr>
        <w:t xml:space="preserve">ՀՀ ԱՐԱՐԱՏԻ ՄԱՐԶ </w:t>
      </w:r>
      <w:r w:rsidR="005C08E9" w:rsidRPr="005C08E9">
        <w:rPr>
          <w:rFonts w:ascii="GHEA Grapalat" w:hAnsi="GHEA Grapalat" w:cs="Sylfaen"/>
          <w:b/>
          <w:sz w:val="22"/>
          <w:lang w:val="hy-AM"/>
        </w:rPr>
        <w:t>Ա</w:t>
      </w:r>
      <w:r w:rsidR="0012456D" w:rsidRPr="0012456D">
        <w:rPr>
          <w:rFonts w:ascii="GHEA Grapalat" w:hAnsi="GHEA Grapalat" w:cs="Sylfaen"/>
          <w:b/>
          <w:sz w:val="22"/>
          <w:lang w:val="hy-AM"/>
        </w:rPr>
        <w:t xml:space="preserve">ՐՄԱՇ </w:t>
      </w:r>
      <w:r w:rsidR="00D909B5" w:rsidRPr="00AA608E">
        <w:rPr>
          <w:rFonts w:ascii="GHEA Grapalat" w:hAnsi="GHEA Grapalat" w:cs="Sylfaen"/>
          <w:b/>
          <w:sz w:val="22"/>
          <w:lang w:val="hy-AM"/>
        </w:rPr>
        <w:t>ՀԱՄԱՅՆՔ ՄԱՆԿԱՊԱՐՏԵԶ ՀՈԱԿ-Ի</w:t>
      </w:r>
      <w:r w:rsidR="00D909B5" w:rsidRPr="00AA608E">
        <w:rPr>
          <w:rFonts w:ascii="GHEA Grapalat" w:hAnsi="GHEA Grapalat" w:cs="Times Armenian"/>
          <w:b/>
          <w:sz w:val="22"/>
          <w:lang w:val="hy-AM"/>
        </w:rPr>
        <w:t xml:space="preserve">  </w:t>
      </w:r>
      <w:r w:rsidR="00D909B5" w:rsidRPr="00AA608E">
        <w:rPr>
          <w:rFonts w:ascii="GHEA Grapalat" w:hAnsi="GHEA Grapalat" w:cs="Sylfaen"/>
          <w:b/>
          <w:sz w:val="22"/>
          <w:lang w:val="hy-AM"/>
        </w:rPr>
        <w:t>ԿԱՐԻՔՆԵՐԻ</w:t>
      </w:r>
      <w:r w:rsidR="00D909B5" w:rsidRPr="00AA608E">
        <w:rPr>
          <w:rFonts w:ascii="GHEA Grapalat" w:hAnsi="GHEA Grapalat" w:cs="Times Armenian"/>
          <w:b/>
          <w:sz w:val="22"/>
          <w:lang w:val="hy-AM"/>
        </w:rPr>
        <w:t xml:space="preserve"> </w:t>
      </w:r>
      <w:r w:rsidR="00D909B5" w:rsidRPr="00AA608E">
        <w:rPr>
          <w:rFonts w:ascii="GHEA Grapalat" w:hAnsi="GHEA Grapalat" w:cs="Sylfaen"/>
          <w:b/>
          <w:sz w:val="22"/>
          <w:lang w:val="hy-AM"/>
        </w:rPr>
        <w:t>ՀԱՄԱՐ ԱՊՐԱՆՔՆԵՐԻ ՄԱՏԱԿԱՐԱՐՄԱՆ</w:t>
      </w:r>
    </w:p>
    <w:p w:rsidR="00D909B5" w:rsidRPr="00AA608E" w:rsidRDefault="00D909B5" w:rsidP="00D909B5">
      <w:pPr>
        <w:ind w:left="-142" w:firstLine="142"/>
        <w:jc w:val="center"/>
        <w:rPr>
          <w:rFonts w:ascii="GHEA Grapalat" w:hAnsi="GHEA Grapalat" w:cs="Times Armenian"/>
          <w:b/>
          <w:lang w:val="hy-AM"/>
        </w:rPr>
      </w:pPr>
      <w:r w:rsidRPr="00AA608E">
        <w:rPr>
          <w:rFonts w:ascii="GHEA Grapalat" w:hAnsi="GHEA Grapalat" w:cs="Sylfaen"/>
          <w:b/>
          <w:sz w:val="22"/>
          <w:lang w:val="hy-AM"/>
        </w:rPr>
        <w:t>ՊԱՅՄԱՆԱԳԻՐ</w:t>
      </w:r>
      <w:r w:rsidRPr="00AA608E">
        <w:rPr>
          <w:rFonts w:ascii="GHEA Grapalat" w:hAnsi="GHEA Grapalat" w:cs="Times Armenian"/>
          <w:b/>
          <w:sz w:val="22"/>
          <w:lang w:val="hy-AM"/>
        </w:rPr>
        <w:t xml:space="preserve">   </w:t>
      </w:r>
    </w:p>
    <w:p w:rsidR="00D909B5" w:rsidRPr="00AA608E" w:rsidRDefault="00D909B5" w:rsidP="00D909B5">
      <w:pPr>
        <w:ind w:left="-142" w:firstLine="142"/>
        <w:jc w:val="center"/>
        <w:rPr>
          <w:rFonts w:ascii="GHEA Grapalat" w:hAnsi="GHEA Grapalat" w:cs="Sylfaen"/>
          <w:sz w:val="20"/>
          <w:lang w:val="hy-AM"/>
        </w:rPr>
      </w:pPr>
      <w:r w:rsidRPr="00AA608E">
        <w:rPr>
          <w:rFonts w:ascii="GHEA Grapalat" w:hAnsi="GHEA Grapalat"/>
          <w:b/>
          <w:lang w:val="hy-AM"/>
        </w:rPr>
        <w:t xml:space="preserve">N </w:t>
      </w:r>
      <w:r w:rsidR="00CA2596">
        <w:rPr>
          <w:rFonts w:ascii="GHEA Grapalat" w:hAnsi="GHEA Grapalat"/>
          <w:b/>
          <w:i/>
          <w:sz w:val="20"/>
          <w:szCs w:val="20"/>
          <w:lang w:val="af-ZA"/>
        </w:rPr>
        <w:t>ԱՄ</w:t>
      </w:r>
      <w:r w:rsidR="005C08E9" w:rsidRPr="005C08E9">
        <w:rPr>
          <w:rFonts w:ascii="GHEA Grapalat" w:hAnsi="GHEA Grapalat"/>
          <w:b/>
          <w:i/>
          <w:sz w:val="20"/>
          <w:szCs w:val="20"/>
          <w:lang w:val="hy-AM"/>
        </w:rPr>
        <w:t>Ա</w:t>
      </w:r>
      <w:r w:rsidR="0012456D" w:rsidRPr="0012456D">
        <w:rPr>
          <w:rFonts w:ascii="GHEA Grapalat" w:hAnsi="GHEA Grapalat"/>
          <w:b/>
          <w:i/>
          <w:sz w:val="20"/>
          <w:szCs w:val="20"/>
          <w:lang w:val="hy-AM"/>
        </w:rPr>
        <w:t>Ր</w:t>
      </w:r>
      <w:r w:rsidR="00CA2596">
        <w:rPr>
          <w:rFonts w:ascii="GHEA Grapalat" w:hAnsi="GHEA Grapalat"/>
          <w:b/>
          <w:i/>
          <w:sz w:val="20"/>
          <w:szCs w:val="20"/>
          <w:lang w:val="af-ZA"/>
        </w:rPr>
        <w:t>ՀՄ</w:t>
      </w:r>
      <w:r w:rsidRPr="00AA608E">
        <w:rPr>
          <w:rFonts w:ascii="GHEA Grapalat" w:hAnsi="GHEA Grapalat"/>
          <w:b/>
          <w:i/>
          <w:sz w:val="20"/>
          <w:szCs w:val="20"/>
          <w:lang w:val="af-ZA"/>
        </w:rPr>
        <w:t>-</w:t>
      </w:r>
      <w:r w:rsidRPr="00AA608E">
        <w:rPr>
          <w:rFonts w:ascii="GHEA Grapalat" w:hAnsi="GHEA Grapalat"/>
          <w:b/>
          <w:i/>
          <w:sz w:val="20"/>
          <w:szCs w:val="20"/>
          <w:lang w:val="hy-AM"/>
        </w:rPr>
        <w:t>ԳՀ</w:t>
      </w:r>
      <w:r w:rsidR="00CA2596">
        <w:rPr>
          <w:rFonts w:ascii="GHEA Grapalat" w:hAnsi="GHEA Grapalat"/>
          <w:b/>
          <w:i/>
          <w:sz w:val="20"/>
          <w:szCs w:val="20"/>
          <w:lang w:val="af-ZA"/>
        </w:rPr>
        <w:t>ԱՊՁԲ-20</w:t>
      </w:r>
      <w:r w:rsidRPr="00AA608E">
        <w:rPr>
          <w:rFonts w:ascii="GHEA Grapalat" w:hAnsi="GHEA Grapalat"/>
          <w:b/>
          <w:i/>
          <w:sz w:val="20"/>
          <w:szCs w:val="20"/>
          <w:lang w:val="af-ZA"/>
        </w:rPr>
        <w:t>/01</w:t>
      </w:r>
    </w:p>
    <w:p w:rsidR="00D909B5" w:rsidRPr="00AA608E" w:rsidRDefault="00CA2596" w:rsidP="00D909B5">
      <w:pPr>
        <w:ind w:left="-142" w:firstLine="142"/>
        <w:jc w:val="center"/>
        <w:rPr>
          <w:rFonts w:ascii="GHEA Grapalat" w:hAnsi="GHEA Grapalat" w:cs="Sylfaen"/>
          <w:sz w:val="20"/>
          <w:lang w:val="hy-AM"/>
        </w:rPr>
      </w:pPr>
      <w:r>
        <w:rPr>
          <w:rFonts w:ascii="GHEA Grapalat" w:hAnsi="GHEA Grapalat" w:cs="Sylfaen"/>
          <w:sz w:val="20"/>
          <w:lang w:val="hy-AM"/>
        </w:rPr>
        <w:t xml:space="preserve"> </w:t>
      </w:r>
      <w:r w:rsidR="005C08E9" w:rsidRPr="005C08E9">
        <w:rPr>
          <w:rFonts w:ascii="GHEA Grapalat" w:hAnsi="GHEA Grapalat" w:cs="Sylfaen"/>
          <w:sz w:val="20"/>
          <w:lang w:val="hy-AM"/>
        </w:rPr>
        <w:t>Ա</w:t>
      </w:r>
      <w:r w:rsidR="0012456D" w:rsidRPr="0012456D">
        <w:rPr>
          <w:rFonts w:ascii="GHEA Grapalat" w:hAnsi="GHEA Grapalat" w:cs="Sylfaen"/>
          <w:sz w:val="20"/>
          <w:lang w:val="hy-AM"/>
        </w:rPr>
        <w:t xml:space="preserve">րմաշ </w:t>
      </w:r>
      <w:r w:rsidR="005C08E9" w:rsidRPr="005C08E9">
        <w:rPr>
          <w:rFonts w:ascii="GHEA Grapalat" w:hAnsi="GHEA Grapalat" w:cs="Sylfaen"/>
          <w:sz w:val="20"/>
          <w:lang w:val="hy-AM"/>
        </w:rPr>
        <w:t xml:space="preserve"> </w:t>
      </w:r>
      <w:r w:rsidR="00D909B5" w:rsidRPr="00AA608E">
        <w:rPr>
          <w:rFonts w:ascii="GHEA Grapalat" w:hAnsi="GHEA Grapalat" w:cs="Sylfaen"/>
          <w:sz w:val="20"/>
          <w:lang w:val="hy-AM"/>
        </w:rPr>
        <w:t xml:space="preserve">համայնք  ՄՀՈԱԿ                                                                          </w:t>
      </w:r>
      <w:r w:rsidR="00D909B5" w:rsidRPr="00AA608E">
        <w:rPr>
          <w:rFonts w:ascii="GHEA Grapalat" w:hAnsi="GHEA Grapalat"/>
          <w:lang w:val="hy-AM"/>
        </w:rPr>
        <w:t>«</w:t>
      </w:r>
      <w:r w:rsidR="00D909B5" w:rsidRPr="00AA608E">
        <w:rPr>
          <w:rFonts w:ascii="GHEA Grapalat" w:hAnsi="GHEA Grapalat"/>
          <w:u w:val="single"/>
          <w:lang w:val="hy-AM"/>
        </w:rPr>
        <w:t xml:space="preserve">     </w:t>
      </w:r>
      <w:r w:rsidR="00D909B5" w:rsidRPr="00AA608E">
        <w:rPr>
          <w:rFonts w:ascii="GHEA Grapalat" w:hAnsi="GHEA Grapalat"/>
          <w:lang w:val="hy-AM"/>
        </w:rPr>
        <w:t xml:space="preserve">» </w:t>
      </w:r>
      <w:r w:rsidR="00D909B5" w:rsidRPr="00AA608E">
        <w:rPr>
          <w:rFonts w:ascii="GHEA Grapalat" w:hAnsi="GHEA Grapalat"/>
          <w:u w:val="single"/>
          <w:lang w:val="hy-AM"/>
        </w:rPr>
        <w:t xml:space="preserve">          </w:t>
      </w:r>
      <w:r w:rsidR="00D909B5" w:rsidRPr="00AA608E">
        <w:rPr>
          <w:rFonts w:ascii="GHEA Grapalat" w:hAnsi="GHEA Grapalat"/>
          <w:lang w:val="hy-AM"/>
        </w:rPr>
        <w:t xml:space="preserve"> </w:t>
      </w:r>
      <w:r w:rsidR="00D909B5" w:rsidRPr="00AA608E">
        <w:rPr>
          <w:rFonts w:ascii="GHEA Grapalat" w:hAnsi="GHEA Grapalat" w:cs="Sylfaen"/>
          <w:sz w:val="20"/>
          <w:lang w:val="hy-AM"/>
        </w:rPr>
        <w:t>20   թ.</w:t>
      </w:r>
    </w:p>
    <w:p w:rsidR="00D909B5" w:rsidRPr="00AA608E" w:rsidRDefault="00D909B5" w:rsidP="00D909B5">
      <w:pPr>
        <w:tabs>
          <w:tab w:val="left" w:pos="720"/>
          <w:tab w:val="left" w:pos="1440"/>
          <w:tab w:val="left" w:pos="8865"/>
        </w:tabs>
        <w:jc w:val="both"/>
        <w:rPr>
          <w:rFonts w:ascii="GHEA Grapalat" w:hAnsi="GHEA Grapalat" w:cs="Sylfaen"/>
          <w:sz w:val="20"/>
          <w:lang w:val="hy-AM"/>
        </w:rPr>
      </w:pPr>
    </w:p>
    <w:p w:rsidR="00D909B5" w:rsidRPr="00AA608E" w:rsidRDefault="00D909B5" w:rsidP="00D909B5">
      <w:pPr>
        <w:jc w:val="both"/>
        <w:rPr>
          <w:rFonts w:ascii="GHEA Grapalat" w:hAnsi="GHEA Grapalat"/>
          <w:sz w:val="20"/>
          <w:lang w:val="hy-AM"/>
        </w:rPr>
      </w:pPr>
      <w:r w:rsidRPr="00AA608E">
        <w:rPr>
          <w:rFonts w:ascii="GHEA Grapalat" w:hAnsi="GHEA Grapalat"/>
          <w:b/>
          <w:sz w:val="20"/>
          <w:szCs w:val="20"/>
          <w:lang w:val="hy-AM"/>
        </w:rPr>
        <w:t>ՀՀ Արարատի մարզ,</w:t>
      </w:r>
      <w:r w:rsidR="00CA2596">
        <w:rPr>
          <w:rFonts w:ascii="GHEA Grapalat" w:hAnsi="GHEA Grapalat" w:cs="Sylfaen"/>
          <w:sz w:val="20"/>
          <w:lang w:val="hy-AM"/>
        </w:rPr>
        <w:t xml:space="preserve"> </w:t>
      </w:r>
      <w:r w:rsidR="005C08E9" w:rsidRPr="005C08E9">
        <w:rPr>
          <w:rFonts w:ascii="GHEA Grapalat" w:hAnsi="GHEA Grapalat" w:cs="Sylfaen"/>
          <w:sz w:val="20"/>
          <w:lang w:val="hy-AM"/>
        </w:rPr>
        <w:t xml:space="preserve"> Ա</w:t>
      </w:r>
      <w:r w:rsidR="0012456D" w:rsidRPr="0012456D">
        <w:rPr>
          <w:rFonts w:ascii="GHEA Grapalat" w:hAnsi="GHEA Grapalat" w:cs="Sylfaen"/>
          <w:sz w:val="20"/>
          <w:lang w:val="hy-AM"/>
        </w:rPr>
        <w:t xml:space="preserve">րմաշ </w:t>
      </w:r>
      <w:r w:rsidRPr="00AA608E">
        <w:rPr>
          <w:rFonts w:ascii="GHEA Grapalat" w:hAnsi="GHEA Grapalat" w:cs="Sylfaen"/>
          <w:sz w:val="20"/>
          <w:lang w:val="hy-AM"/>
        </w:rPr>
        <w:t xml:space="preserve"> համայնքի մանկապարտեզ ՀՈԱԿ</w:t>
      </w:r>
      <w:r w:rsidRPr="00AA608E">
        <w:rPr>
          <w:rFonts w:ascii="GHEA Grapalat" w:hAnsi="GHEA Grapalat"/>
          <w:sz w:val="20"/>
          <w:szCs w:val="20"/>
          <w:lang w:val="hy-AM"/>
        </w:rPr>
        <w:t xml:space="preserve"> </w:t>
      </w:r>
      <w:r w:rsidR="008D04C2">
        <w:rPr>
          <w:rFonts w:ascii="GHEA Grapalat" w:hAnsi="GHEA Grapalat"/>
          <w:sz w:val="20"/>
          <w:szCs w:val="20"/>
          <w:lang w:val="hy-AM"/>
        </w:rPr>
        <w:t>–</w:t>
      </w:r>
      <w:r w:rsidRPr="00AA608E">
        <w:rPr>
          <w:rFonts w:ascii="GHEA Grapalat" w:hAnsi="GHEA Grapalat"/>
          <w:sz w:val="20"/>
          <w:szCs w:val="20"/>
          <w:lang w:val="hy-AM"/>
        </w:rPr>
        <w:t>ը</w:t>
      </w:r>
      <w:r w:rsidRPr="00AA608E">
        <w:rPr>
          <w:rFonts w:ascii="GHEA Grapalat" w:hAnsi="GHEA Grapalat"/>
          <w:sz w:val="20"/>
          <w:lang w:val="hy-AM"/>
        </w:rPr>
        <w:t xml:space="preserve"> ի դեմս տնօրեն </w:t>
      </w:r>
      <w:r w:rsidR="005C08E9" w:rsidRPr="005C08E9">
        <w:rPr>
          <w:rFonts w:ascii="GHEA Grapalat" w:hAnsi="GHEA Grapalat"/>
          <w:sz w:val="20"/>
          <w:lang w:val="hy-AM"/>
        </w:rPr>
        <w:t xml:space="preserve"> Ա.</w:t>
      </w:r>
      <w:r w:rsidR="0012456D" w:rsidRPr="0012456D">
        <w:rPr>
          <w:rFonts w:ascii="GHEA Grapalat" w:hAnsi="GHEA Grapalat"/>
          <w:sz w:val="20"/>
          <w:lang w:val="hy-AM"/>
        </w:rPr>
        <w:t>Եսա</w:t>
      </w:r>
      <w:r w:rsidR="005C08E9" w:rsidRPr="005C08E9">
        <w:rPr>
          <w:rFonts w:ascii="GHEA Grapalat" w:hAnsi="GHEA Grapalat"/>
          <w:sz w:val="20"/>
          <w:lang w:val="hy-AM"/>
        </w:rPr>
        <w:t>յան</w:t>
      </w:r>
      <w:r w:rsidRPr="00AA608E">
        <w:rPr>
          <w:rFonts w:ascii="GHEA Grapalat" w:hAnsi="GHEA Grapalat"/>
          <w:sz w:val="20"/>
          <w:lang w:val="hy-AM"/>
        </w:rPr>
        <w:t xml:space="preserve"> ի որը գործում է կազմակերպության կանոնադրության հիման վրա, այսուհետ </w:t>
      </w:r>
      <w:r w:rsidRPr="00AA608E">
        <w:rPr>
          <w:rFonts w:ascii="GHEA Grapalat" w:hAnsi="GHEA Grapalat"/>
          <w:lang w:val="hy-AM"/>
        </w:rPr>
        <w:t>«</w:t>
      </w:r>
      <w:r w:rsidRPr="00AA608E">
        <w:rPr>
          <w:rFonts w:ascii="GHEA Grapalat" w:hAnsi="GHEA Grapalat"/>
          <w:sz w:val="20"/>
          <w:lang w:val="hy-AM"/>
        </w:rPr>
        <w:t>Գնորդ</w:t>
      </w:r>
      <w:r w:rsidRPr="00AA608E">
        <w:rPr>
          <w:rFonts w:ascii="GHEA Grapalat" w:hAnsi="GHEA Grapalat"/>
          <w:lang w:val="hy-AM"/>
        </w:rPr>
        <w:t>»</w:t>
      </w:r>
      <w:r w:rsidRPr="00AA608E">
        <w:rPr>
          <w:rFonts w:ascii="GHEA Grapalat" w:hAnsi="GHEA Grapalat"/>
          <w:sz w:val="20"/>
          <w:lang w:val="hy-AM"/>
        </w:rPr>
        <w:t xml:space="preserve">, մի կողմից,  և ___________-ը, ի դեմս տնօրեն _____________-ի, որը գործում է </w:t>
      </w:r>
      <w:r w:rsidRPr="00AA608E">
        <w:rPr>
          <w:rFonts w:ascii="GHEA Grapalat" w:hAnsi="GHEA Grapalat"/>
          <w:sz w:val="20"/>
          <w:u w:val="single"/>
          <w:lang w:val="hy-AM"/>
        </w:rPr>
        <w:t xml:space="preserve">                 </w:t>
      </w:r>
      <w:r w:rsidRPr="00AA608E">
        <w:rPr>
          <w:rFonts w:ascii="GHEA Grapalat" w:hAnsi="GHEA Grapalat"/>
          <w:sz w:val="20"/>
          <w:lang w:val="hy-AM"/>
        </w:rPr>
        <w:t xml:space="preserve">-ի կանոնադրության հիման վրա, այսուհետ </w:t>
      </w:r>
      <w:r w:rsidRPr="00AA608E">
        <w:rPr>
          <w:rFonts w:ascii="GHEA Grapalat" w:hAnsi="GHEA Grapalat"/>
          <w:lang w:val="hy-AM"/>
        </w:rPr>
        <w:t>«</w:t>
      </w:r>
      <w:r w:rsidRPr="00AA608E">
        <w:rPr>
          <w:rFonts w:ascii="GHEA Grapalat" w:hAnsi="GHEA Grapalat"/>
          <w:sz w:val="20"/>
          <w:lang w:val="hy-AM"/>
        </w:rPr>
        <w:t>Վաճառող</w:t>
      </w:r>
      <w:r w:rsidRPr="00AA608E">
        <w:rPr>
          <w:rFonts w:ascii="GHEA Grapalat" w:hAnsi="GHEA Grapalat"/>
          <w:lang w:val="hy-AM"/>
        </w:rPr>
        <w:t>»</w:t>
      </w:r>
      <w:r w:rsidRPr="00AA608E">
        <w:rPr>
          <w:rFonts w:ascii="GHEA Grapalat" w:hAnsi="GHEA Grapalat"/>
          <w:sz w:val="20"/>
          <w:lang w:val="hy-AM"/>
        </w:rPr>
        <w:t xml:space="preserve"> մյուս կողմից, կնքեցին սույն պայմանագիրը հետևյալի մասին։</w:t>
      </w:r>
    </w:p>
    <w:p w:rsidR="008E0B31" w:rsidRPr="00AA608E" w:rsidRDefault="008E0B31" w:rsidP="008E0B31">
      <w:pPr>
        <w:ind w:firstLine="709"/>
        <w:jc w:val="both"/>
        <w:rPr>
          <w:rFonts w:ascii="GHEA Grapalat" w:hAnsi="GHEA Grapalat"/>
          <w:b/>
          <w:sz w:val="20"/>
          <w:lang w:val="hy-AM"/>
        </w:rPr>
      </w:pPr>
    </w:p>
    <w:p w:rsidR="008E0B31" w:rsidRPr="00550239" w:rsidRDefault="00550239" w:rsidP="00550239">
      <w:pPr>
        <w:rPr>
          <w:rFonts w:ascii="GHEA Grapalat" w:hAnsi="GHEA Grapalat" w:cs="Times Armenian"/>
          <w:b/>
          <w:sz w:val="20"/>
          <w:lang w:val="hy-AM"/>
        </w:rPr>
      </w:pPr>
      <w:r w:rsidRPr="00550239">
        <w:rPr>
          <w:rFonts w:ascii="GHEA Grapalat" w:hAnsi="GHEA Grapalat" w:cs="Sylfaen"/>
          <w:b/>
          <w:sz w:val="20"/>
          <w:lang w:val="hy-AM"/>
        </w:rPr>
        <w:t>1</w:t>
      </w:r>
      <w:r w:rsidR="008E0B31" w:rsidRPr="00550239">
        <w:rPr>
          <w:rFonts w:ascii="GHEA Grapalat" w:hAnsi="GHEA Grapalat" w:cs="Sylfaen"/>
          <w:b/>
          <w:sz w:val="20"/>
          <w:lang w:val="hy-AM"/>
        </w:rPr>
        <w:t>ՊԱՅՄԱՆԱԳՐԻ</w:t>
      </w:r>
      <w:r w:rsidR="008E0B31" w:rsidRPr="00550239">
        <w:rPr>
          <w:rFonts w:ascii="GHEA Grapalat" w:hAnsi="GHEA Grapalat" w:cs="Times Armenian"/>
          <w:b/>
          <w:sz w:val="20"/>
          <w:lang w:val="hy-AM"/>
        </w:rPr>
        <w:t xml:space="preserve"> </w:t>
      </w:r>
      <w:r w:rsidR="008E0B31" w:rsidRPr="00550239">
        <w:rPr>
          <w:rFonts w:ascii="GHEA Grapalat" w:hAnsi="GHEA Grapalat" w:cs="Sylfaen"/>
          <w:b/>
          <w:sz w:val="20"/>
          <w:lang w:val="hy-AM"/>
        </w:rPr>
        <w:t>ԱՌԱՐԿԱՆ</w:t>
      </w:r>
    </w:p>
    <w:p w:rsidR="008E0B31" w:rsidRPr="00AA608E" w:rsidRDefault="008E0B31" w:rsidP="008E0B31">
      <w:pPr>
        <w:ind w:firstLine="709"/>
        <w:jc w:val="center"/>
        <w:rPr>
          <w:rFonts w:ascii="GHEA Grapalat" w:hAnsi="GHEA Grapalat" w:cs="Times Armenian"/>
          <w:b/>
          <w:sz w:val="20"/>
          <w:lang w:val="hy-AM"/>
        </w:rPr>
      </w:pPr>
    </w:p>
    <w:p w:rsidR="008E0B31" w:rsidRPr="00550239" w:rsidRDefault="00550239" w:rsidP="00550239">
      <w:pPr>
        <w:jc w:val="both"/>
        <w:rPr>
          <w:rFonts w:ascii="GHEA Grapalat" w:hAnsi="GHEA Grapalat" w:cs="Times Armenian"/>
          <w:sz w:val="20"/>
          <w:lang w:val="hy-AM"/>
        </w:rPr>
      </w:pPr>
      <w:r w:rsidRPr="00550239">
        <w:rPr>
          <w:rFonts w:ascii="GHEA Grapalat" w:hAnsi="GHEA Grapalat" w:cs="Sylfaen"/>
          <w:sz w:val="20"/>
          <w:lang w:val="hy-AM"/>
        </w:rPr>
        <w:t>1.1.</w:t>
      </w:r>
      <w:r w:rsidR="008E0B31" w:rsidRPr="00550239">
        <w:rPr>
          <w:rFonts w:ascii="GHEA Grapalat" w:hAnsi="GHEA Grapalat" w:cs="Sylfaen"/>
          <w:sz w:val="20"/>
          <w:lang w:val="hy-AM"/>
        </w:rPr>
        <w:t>Վաճառողը</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պարտավորվում</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է</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սույն</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պայմանա</w:t>
      </w:r>
      <w:r w:rsidR="008E0B31" w:rsidRPr="00550239">
        <w:rPr>
          <w:rFonts w:ascii="GHEA Grapalat" w:hAnsi="GHEA Grapalat" w:cs="Times Armenian"/>
          <w:sz w:val="20"/>
          <w:lang w:val="hy-AM"/>
        </w:rPr>
        <w:t>գ</w:t>
      </w:r>
      <w:r w:rsidR="008E0B31" w:rsidRPr="00550239">
        <w:rPr>
          <w:rFonts w:ascii="GHEA Grapalat" w:hAnsi="GHEA Grapalat" w:cs="Sylfaen"/>
          <w:sz w:val="20"/>
          <w:lang w:val="hy-AM"/>
        </w:rPr>
        <w:t>րով (այսուհետ</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պայմանա</w:t>
      </w:r>
      <w:r w:rsidR="008E0B31" w:rsidRPr="00550239">
        <w:rPr>
          <w:rFonts w:ascii="GHEA Grapalat" w:hAnsi="GHEA Grapalat" w:cs="Times Armenian"/>
          <w:sz w:val="20"/>
          <w:lang w:val="hy-AM"/>
        </w:rPr>
        <w:t>գ</w:t>
      </w:r>
      <w:r w:rsidR="008E0B31" w:rsidRPr="00550239">
        <w:rPr>
          <w:rFonts w:ascii="GHEA Grapalat" w:hAnsi="GHEA Grapalat" w:cs="Sylfaen"/>
          <w:sz w:val="20"/>
          <w:lang w:val="hy-AM"/>
        </w:rPr>
        <w:t>իր) սահմանված</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կար</w:t>
      </w:r>
      <w:r w:rsidR="008E0B31" w:rsidRPr="00550239">
        <w:rPr>
          <w:rFonts w:ascii="GHEA Grapalat" w:hAnsi="GHEA Grapalat" w:cs="Times Armenian"/>
          <w:sz w:val="20"/>
          <w:lang w:val="hy-AM"/>
        </w:rPr>
        <w:t>գ</w:t>
      </w:r>
      <w:r w:rsidR="008E0B31" w:rsidRPr="00550239">
        <w:rPr>
          <w:rFonts w:ascii="GHEA Grapalat" w:hAnsi="GHEA Grapalat" w:cs="Sylfaen"/>
          <w:sz w:val="20"/>
          <w:lang w:val="hy-AM"/>
        </w:rPr>
        <w:t>ով</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ծավալներով,</w:t>
      </w:r>
      <w:r w:rsidR="008E0B31" w:rsidRPr="00550239">
        <w:rPr>
          <w:rFonts w:ascii="GHEA Grapalat" w:hAnsi="GHEA Grapalat" w:cs="Times Armenian"/>
          <w:sz w:val="20"/>
          <w:lang w:val="hy-AM"/>
        </w:rPr>
        <w:t xml:space="preserve"> ժամկետներում և հասցեով </w:t>
      </w:r>
      <w:r w:rsidR="008E0B31" w:rsidRPr="00550239">
        <w:rPr>
          <w:rFonts w:ascii="GHEA Grapalat" w:hAnsi="GHEA Grapalat" w:cs="Sylfaen"/>
          <w:sz w:val="20"/>
          <w:lang w:val="hy-AM"/>
        </w:rPr>
        <w:t>Գնորդին</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մատակարարել</w:t>
      </w:r>
      <w:r w:rsidR="008E0B31" w:rsidRPr="00550239">
        <w:rPr>
          <w:rFonts w:ascii="GHEA Grapalat" w:hAnsi="GHEA Grapalat" w:cs="Times Armenian"/>
          <w:sz w:val="20"/>
          <w:lang w:val="hy-AM"/>
        </w:rPr>
        <w:t xml:space="preserve"> պ</w:t>
      </w:r>
      <w:r w:rsidR="008E0B31" w:rsidRPr="00550239">
        <w:rPr>
          <w:rFonts w:ascii="GHEA Grapalat" w:hAnsi="GHEA Grapalat" w:cs="Sylfaen"/>
          <w:sz w:val="20"/>
          <w:lang w:val="hy-AM"/>
        </w:rPr>
        <w:t>այմանա</w:t>
      </w:r>
      <w:r w:rsidR="008E0B31" w:rsidRPr="00550239">
        <w:rPr>
          <w:rFonts w:ascii="GHEA Grapalat" w:hAnsi="GHEA Grapalat"/>
          <w:sz w:val="20"/>
          <w:lang w:val="hy-AM"/>
        </w:rPr>
        <w:t>գ</w:t>
      </w:r>
      <w:r w:rsidR="008E0B31" w:rsidRPr="00550239">
        <w:rPr>
          <w:rFonts w:ascii="GHEA Grapalat" w:hAnsi="GHEA Grapalat" w:cs="Sylfaen"/>
          <w:sz w:val="20"/>
          <w:lang w:val="hy-AM"/>
        </w:rPr>
        <w:t>րի</w:t>
      </w:r>
      <w:r w:rsidR="008E0B31" w:rsidRPr="00550239">
        <w:rPr>
          <w:rFonts w:ascii="GHEA Grapalat" w:hAnsi="GHEA Grapalat" w:cs="Times Armenian"/>
          <w:sz w:val="20"/>
          <w:lang w:val="hy-AM"/>
        </w:rPr>
        <w:t xml:space="preserve"> N 1 </w:t>
      </w:r>
      <w:r w:rsidR="008E0B31" w:rsidRPr="00550239">
        <w:rPr>
          <w:rFonts w:ascii="GHEA Grapalat" w:hAnsi="GHEA Grapalat" w:cs="Sylfaen"/>
          <w:sz w:val="20"/>
          <w:lang w:val="hy-AM"/>
        </w:rPr>
        <w:t>հավելվածով`</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Տեխնիկական</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բնութա</w:t>
      </w:r>
      <w:r w:rsidR="008E0B31" w:rsidRPr="00550239">
        <w:rPr>
          <w:rFonts w:ascii="GHEA Grapalat" w:hAnsi="GHEA Grapalat" w:cs="Times Armenian"/>
          <w:sz w:val="20"/>
          <w:lang w:val="hy-AM"/>
        </w:rPr>
        <w:t>գի</w:t>
      </w:r>
      <w:r w:rsidR="008E0B31" w:rsidRPr="00550239">
        <w:rPr>
          <w:rFonts w:ascii="GHEA Grapalat" w:hAnsi="GHEA Grapalat" w:cs="Sylfaen"/>
          <w:sz w:val="20"/>
          <w:lang w:val="hy-AM"/>
        </w:rPr>
        <w:t>ր-գնման-ժամանակացուցով նախատեսված</w:t>
      </w:r>
      <w:r w:rsidR="008E0B31" w:rsidRPr="00550239">
        <w:rPr>
          <w:rFonts w:ascii="GHEA Grapalat" w:hAnsi="GHEA Grapalat" w:cs="Times Armenian"/>
          <w:sz w:val="20"/>
          <w:lang w:val="hy-AM"/>
        </w:rPr>
        <w:t xml:space="preserve"> ապրանքը (այսուհետ` ապրանք), </w:t>
      </w:r>
      <w:r w:rsidR="008E0B31" w:rsidRPr="00550239">
        <w:rPr>
          <w:rFonts w:ascii="GHEA Grapalat" w:hAnsi="GHEA Grapalat" w:cs="Sylfaen"/>
          <w:sz w:val="20"/>
          <w:lang w:val="hy-AM"/>
        </w:rPr>
        <w:t>իսկ</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Գնորդը</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պարտավորվում</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է</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ընդունել</w:t>
      </w:r>
      <w:r w:rsidR="008E0B31" w:rsidRPr="00550239">
        <w:rPr>
          <w:rFonts w:ascii="GHEA Grapalat" w:hAnsi="GHEA Grapalat" w:cs="Times Armenian"/>
          <w:sz w:val="20"/>
          <w:lang w:val="hy-AM"/>
        </w:rPr>
        <w:t xml:space="preserve"> ա</w:t>
      </w:r>
      <w:r w:rsidR="008E0B31" w:rsidRPr="00550239">
        <w:rPr>
          <w:rFonts w:ascii="GHEA Grapalat" w:hAnsi="GHEA Grapalat" w:cs="Sylfaen"/>
          <w:sz w:val="20"/>
          <w:lang w:val="hy-AM"/>
        </w:rPr>
        <w:t>պրանքը</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և</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վճարել</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դրա</w:t>
      </w:r>
      <w:r w:rsidR="008E0B31" w:rsidRPr="00550239">
        <w:rPr>
          <w:rFonts w:ascii="GHEA Grapalat" w:hAnsi="GHEA Grapalat" w:cs="Times Armenian"/>
          <w:sz w:val="20"/>
          <w:lang w:val="hy-AM"/>
        </w:rPr>
        <w:t xml:space="preserve"> </w:t>
      </w:r>
      <w:r w:rsidR="008E0B31" w:rsidRPr="00550239">
        <w:rPr>
          <w:rFonts w:ascii="GHEA Grapalat" w:hAnsi="GHEA Grapalat" w:cs="Sylfaen"/>
          <w:sz w:val="20"/>
          <w:lang w:val="hy-AM"/>
        </w:rPr>
        <w:t>համար</w:t>
      </w:r>
      <w:r w:rsidR="008E0B31" w:rsidRPr="00550239">
        <w:rPr>
          <w:rFonts w:ascii="GHEA Grapalat" w:hAnsi="GHEA Grapalat" w:cs="Times Armenian"/>
          <w:sz w:val="20"/>
          <w:lang w:val="hy-AM"/>
        </w:rPr>
        <w:t xml:space="preserve">։ </w:t>
      </w:r>
    </w:p>
    <w:p w:rsidR="008E0B31" w:rsidRPr="00AA608E" w:rsidRDefault="008E0B31" w:rsidP="008E0B31">
      <w:pPr>
        <w:ind w:firstLine="709"/>
        <w:jc w:val="both"/>
        <w:rPr>
          <w:rFonts w:ascii="GHEA Grapalat" w:hAnsi="GHEA Grapalat" w:cs="Times Armenian"/>
          <w:sz w:val="20"/>
          <w:lang w:val="hy-AM"/>
        </w:rPr>
      </w:pPr>
    </w:p>
    <w:p w:rsidR="008E0B31" w:rsidRPr="00550239" w:rsidRDefault="008E0B31" w:rsidP="00550239">
      <w:pPr>
        <w:jc w:val="both"/>
        <w:rPr>
          <w:rFonts w:ascii="GHEA Grapalat" w:hAnsi="GHEA Grapalat"/>
          <w:b/>
          <w:sz w:val="20"/>
          <w:lang w:val="hy-AM"/>
        </w:rPr>
      </w:pPr>
      <w:r w:rsidRPr="00550239">
        <w:rPr>
          <w:rFonts w:ascii="GHEA Grapalat" w:hAnsi="GHEA Grapalat" w:cs="Sylfaen"/>
          <w:b/>
          <w:sz w:val="20"/>
          <w:lang w:val="hy-AM"/>
        </w:rPr>
        <w:t>ԿՈՂՄԵՐԻ</w:t>
      </w:r>
      <w:r w:rsidRPr="00550239">
        <w:rPr>
          <w:rFonts w:ascii="GHEA Grapalat" w:hAnsi="GHEA Grapalat"/>
          <w:b/>
          <w:sz w:val="20"/>
          <w:lang w:val="hy-AM"/>
        </w:rPr>
        <w:t xml:space="preserve"> </w:t>
      </w:r>
      <w:r w:rsidRPr="00550239">
        <w:rPr>
          <w:rFonts w:ascii="GHEA Grapalat" w:hAnsi="GHEA Grapalat" w:cs="Sylfaen"/>
          <w:b/>
          <w:sz w:val="20"/>
          <w:lang w:val="hy-AM"/>
        </w:rPr>
        <w:t>ԻՐԱՎՈՒՆՔՆԵՐԸ</w:t>
      </w:r>
      <w:r w:rsidRPr="00550239">
        <w:rPr>
          <w:rFonts w:ascii="GHEA Grapalat" w:hAnsi="GHEA Grapalat"/>
          <w:b/>
          <w:sz w:val="20"/>
          <w:lang w:val="hy-AM"/>
        </w:rPr>
        <w:t xml:space="preserve"> </w:t>
      </w:r>
      <w:r w:rsidRPr="00550239">
        <w:rPr>
          <w:rFonts w:ascii="GHEA Grapalat" w:hAnsi="GHEA Grapalat" w:cs="Sylfaen"/>
          <w:b/>
          <w:sz w:val="20"/>
          <w:lang w:val="hy-AM"/>
        </w:rPr>
        <w:t>ԵՎ</w:t>
      </w:r>
      <w:r w:rsidRPr="00550239">
        <w:rPr>
          <w:rFonts w:ascii="GHEA Grapalat" w:hAnsi="GHEA Grapalat"/>
          <w:b/>
          <w:sz w:val="20"/>
          <w:lang w:val="hy-AM"/>
        </w:rPr>
        <w:t xml:space="preserve"> </w:t>
      </w:r>
      <w:r w:rsidRPr="00550239">
        <w:rPr>
          <w:rFonts w:ascii="GHEA Grapalat" w:hAnsi="GHEA Grapalat" w:cs="Sylfaen"/>
          <w:b/>
          <w:sz w:val="20"/>
          <w:lang w:val="hy-AM"/>
        </w:rPr>
        <w:t>ՊԱՐՏԱԿԱՆՈՒԹՅՈՒՆՆԵՐԸ</w:t>
      </w:r>
    </w:p>
    <w:p w:rsidR="008E0B31" w:rsidRPr="00AA608E" w:rsidRDefault="008E0B31" w:rsidP="008E0B31">
      <w:pPr>
        <w:ind w:firstLine="709"/>
        <w:jc w:val="both"/>
        <w:rPr>
          <w:rFonts w:ascii="GHEA Grapalat" w:hAnsi="GHEA Grapalat"/>
          <w:sz w:val="20"/>
          <w:lang w:val="hy-AM"/>
        </w:rPr>
      </w:pPr>
    </w:p>
    <w:p w:rsidR="008E0B31" w:rsidRPr="00AA608E" w:rsidRDefault="008E0B31" w:rsidP="00550239">
      <w:pPr>
        <w:jc w:val="both"/>
        <w:rPr>
          <w:rFonts w:ascii="GHEA Grapalat" w:hAnsi="GHEA Grapalat"/>
          <w:b/>
          <w:sz w:val="20"/>
          <w:lang w:val="hy-AM"/>
        </w:rPr>
      </w:pPr>
      <w:r w:rsidRPr="00AA608E">
        <w:rPr>
          <w:rFonts w:ascii="GHEA Grapalat" w:hAnsi="GHEA Grapalat"/>
          <w:b/>
          <w:sz w:val="20"/>
          <w:lang w:val="hy-AM"/>
        </w:rPr>
        <w:t>2.1 Գնորդն իրավունք ունի`</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A608E">
        <w:rPr>
          <w:rFonts w:ascii="GHEA Grapalat" w:hAnsi="GHEA Grapalat"/>
          <w:sz w:val="20"/>
          <w:u w:val="single"/>
          <w:lang w:val="hy-AM"/>
        </w:rPr>
        <w:t xml:space="preserve">         </w:t>
      </w:r>
      <w:r w:rsidRPr="00AA608E">
        <w:rPr>
          <w:rFonts w:ascii="GHEA Grapalat" w:hAnsi="GHEA Grapalat"/>
          <w:sz w:val="20"/>
          <w:lang w:val="hy-AM"/>
        </w:rPr>
        <w:t xml:space="preserve"> օրից ավելի:</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ա) պահանջել հատուցելու ապրանքի անպատշաճ որակի լինելու պատճառով իր կատարած ծախսերը.</w:t>
      </w:r>
    </w:p>
    <w:p w:rsidR="008E0B31" w:rsidRPr="00AA608E" w:rsidRDefault="008D04C2" w:rsidP="00550239">
      <w:pPr>
        <w:jc w:val="both"/>
        <w:rPr>
          <w:rFonts w:ascii="GHEA Grapalat" w:hAnsi="GHEA Grapalat"/>
          <w:sz w:val="20"/>
          <w:lang w:val="hy-AM"/>
        </w:rPr>
      </w:pPr>
      <w:r w:rsidRPr="00AA608E">
        <w:rPr>
          <w:rFonts w:ascii="GHEA Grapalat" w:hAnsi="GHEA Grapalat"/>
          <w:sz w:val="20"/>
          <w:lang w:val="hy-AM"/>
        </w:rPr>
        <w:t>Բ</w:t>
      </w:r>
      <w:r w:rsidR="008E0B31" w:rsidRPr="00AA608E">
        <w:rPr>
          <w:rFonts w:ascii="GHEA Grapalat" w:hAnsi="GHEA Grapalat"/>
          <w:sz w:val="20"/>
          <w:lang w:val="hy-AM"/>
        </w:rPr>
        <w:t xml:space="preserve">)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8E0B31" w:rsidRPr="00AA608E" w:rsidRDefault="008D04C2" w:rsidP="00550239">
      <w:pPr>
        <w:jc w:val="both"/>
        <w:rPr>
          <w:rFonts w:ascii="GHEA Grapalat" w:hAnsi="GHEA Grapalat"/>
          <w:sz w:val="20"/>
          <w:lang w:val="hy-AM"/>
        </w:rPr>
      </w:pPr>
      <w:r w:rsidRPr="00AA608E">
        <w:rPr>
          <w:rFonts w:ascii="GHEA Grapalat" w:hAnsi="GHEA Grapalat"/>
          <w:sz w:val="20"/>
          <w:lang w:val="hy-AM"/>
        </w:rPr>
        <w:t>Գ</w:t>
      </w:r>
      <w:r w:rsidR="008E0B31" w:rsidRPr="00AA608E">
        <w:rPr>
          <w:rFonts w:ascii="GHEA Grapalat" w:hAnsi="GHEA Grapalat"/>
          <w:sz w:val="20"/>
          <w:lang w:val="hy-AM"/>
        </w:rPr>
        <w:t>) հրաժարվել պայմանագիրը կատարելուց և պահանջել վերադարձնելու ապրանքի համար վճարված գումարը:</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 xml:space="preserve">2.1.3 Եթե հանձնվել է պայմանագրով որոշվածից պակաս քանակի ապրանք, ապա` </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ա)  պահանջել լրացնելու ապրանքի պակաս հանձնված քանակը,</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2.1.4 Եթե հանձնվել է տեսակի պայմանի խախտմամբ ապրանք,  իր ընտրությամբ`</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ա) ընդունել տեսակի վերաբերյալ պայմանին համապատասխանող ապրանքը և հրաժարվել մնացած ապրանքներից.</w:t>
      </w:r>
    </w:p>
    <w:p w:rsidR="008E0B31" w:rsidRPr="00AA608E" w:rsidRDefault="008D04C2" w:rsidP="00550239">
      <w:pPr>
        <w:jc w:val="both"/>
        <w:rPr>
          <w:rFonts w:ascii="GHEA Grapalat" w:hAnsi="GHEA Grapalat"/>
          <w:sz w:val="20"/>
          <w:lang w:val="hy-AM"/>
        </w:rPr>
      </w:pPr>
      <w:r w:rsidRPr="00AA608E">
        <w:rPr>
          <w:rFonts w:ascii="GHEA Grapalat" w:hAnsi="GHEA Grapalat"/>
          <w:sz w:val="20"/>
          <w:lang w:val="hy-AM"/>
        </w:rPr>
        <w:t>Բ</w:t>
      </w:r>
      <w:r w:rsidR="008E0B31" w:rsidRPr="00AA608E">
        <w:rPr>
          <w:rFonts w:ascii="GHEA Grapalat" w:hAnsi="GHEA Grapalat"/>
          <w:sz w:val="20"/>
          <w:lang w:val="hy-AM"/>
        </w:rPr>
        <w:t xml:space="preserve">) հրաժարվել հանձնված բոլոր ապրանքներից և պահանջել վճարելու պայմանագրի 6.2 կետով նախատեսված տույժը. </w:t>
      </w:r>
    </w:p>
    <w:p w:rsidR="008E0B31" w:rsidRPr="00AA608E" w:rsidRDefault="008D04C2" w:rsidP="00550239">
      <w:pPr>
        <w:jc w:val="both"/>
        <w:rPr>
          <w:rFonts w:ascii="GHEA Grapalat" w:hAnsi="GHEA Grapalat"/>
          <w:sz w:val="20"/>
          <w:lang w:val="hy-AM"/>
        </w:rPr>
      </w:pPr>
      <w:r w:rsidRPr="00AA608E">
        <w:rPr>
          <w:rFonts w:ascii="GHEA Grapalat" w:hAnsi="GHEA Grapalat"/>
          <w:sz w:val="20"/>
          <w:lang w:val="hy-AM"/>
        </w:rPr>
        <w:t>Գ</w:t>
      </w:r>
      <w:r w:rsidR="008E0B31" w:rsidRPr="00AA608E">
        <w:rPr>
          <w:rFonts w:ascii="GHEA Grapalat" w:hAnsi="GHEA Grapalat"/>
          <w:sz w:val="20"/>
          <w:lang w:val="hy-AM"/>
        </w:rPr>
        <w:t>) պահանջել տեսակի վերաբերյալ պայմանին չհամապատասխանող ապրանքի անհատույց փոխարինում պայմանագրով նախատեսված տեսակին համապատասխան ապրանքով:</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8E0B31" w:rsidRPr="00AA608E" w:rsidRDefault="008E0B31" w:rsidP="00550239">
      <w:pPr>
        <w:tabs>
          <w:tab w:val="left" w:pos="720"/>
        </w:tabs>
        <w:jc w:val="both"/>
        <w:rPr>
          <w:rFonts w:ascii="GHEA Grapalat" w:hAnsi="GHEA Grapalat"/>
          <w:sz w:val="20"/>
          <w:lang w:val="hy-AM"/>
        </w:rPr>
      </w:pPr>
      <w:r w:rsidRPr="00AA608E">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8E0B31" w:rsidRPr="00AA608E" w:rsidRDefault="008E0B31" w:rsidP="00550239">
      <w:pPr>
        <w:tabs>
          <w:tab w:val="left" w:pos="720"/>
        </w:tabs>
        <w:jc w:val="both"/>
        <w:rPr>
          <w:rFonts w:ascii="GHEA Grapalat" w:hAnsi="GHEA Grapalat"/>
          <w:sz w:val="20"/>
          <w:lang w:val="hy-AM"/>
        </w:rPr>
      </w:pPr>
      <w:r w:rsidRPr="00AA608E">
        <w:rPr>
          <w:rFonts w:ascii="GHEA Grapalat" w:hAnsi="GHEA Grapalat"/>
          <w:sz w:val="20"/>
          <w:lang w:val="hy-AM"/>
        </w:rPr>
        <w:t>2.1.7.1 Վաճառողի կողմից պայմանագիրը խախտելն էական է համարվում, եթե`</w:t>
      </w:r>
    </w:p>
    <w:p w:rsidR="008E0B31" w:rsidRPr="00AA608E" w:rsidRDefault="008E0B31" w:rsidP="00550239">
      <w:pPr>
        <w:tabs>
          <w:tab w:val="left" w:pos="720"/>
        </w:tabs>
        <w:jc w:val="both"/>
        <w:rPr>
          <w:rFonts w:ascii="GHEA Grapalat" w:hAnsi="GHEA Grapalat"/>
          <w:sz w:val="20"/>
          <w:lang w:val="hy-AM"/>
        </w:rPr>
      </w:pPr>
      <w:r w:rsidRPr="00AA608E">
        <w:rPr>
          <w:rFonts w:ascii="GHEA Grapalat" w:hAnsi="GHEA Grapalat"/>
          <w:sz w:val="20"/>
          <w:lang w:val="hy-AM"/>
        </w:rPr>
        <w:t>ա) մատակարարվել է անպատշաճ որակի ապրանք որը չի կարող փոխարինվել Գնորդի համար ընդունելի ժամկետում.</w:t>
      </w:r>
    </w:p>
    <w:p w:rsidR="008E0B31" w:rsidRPr="00AA608E" w:rsidRDefault="008D04C2" w:rsidP="00550239">
      <w:pPr>
        <w:tabs>
          <w:tab w:val="left" w:pos="720"/>
        </w:tabs>
        <w:jc w:val="both"/>
        <w:rPr>
          <w:rFonts w:ascii="GHEA Grapalat" w:hAnsi="GHEA Grapalat"/>
          <w:sz w:val="20"/>
          <w:lang w:val="hy-AM"/>
        </w:rPr>
      </w:pPr>
      <w:r w:rsidRPr="00AA608E">
        <w:rPr>
          <w:rFonts w:ascii="GHEA Grapalat" w:hAnsi="GHEA Grapalat"/>
          <w:sz w:val="20"/>
          <w:lang w:val="hy-AM"/>
        </w:rPr>
        <w:t>Բ</w:t>
      </w:r>
      <w:r w:rsidR="008E0B31" w:rsidRPr="00AA608E">
        <w:rPr>
          <w:rFonts w:ascii="GHEA Grapalat" w:hAnsi="GHEA Grapalat"/>
          <w:sz w:val="20"/>
          <w:lang w:val="hy-AM"/>
        </w:rPr>
        <w:t xml:space="preserve">) ապրանքի մատակարարման ժամկետները խախտվել են </w:t>
      </w:r>
      <w:r w:rsidR="008E0B31" w:rsidRPr="00AA608E">
        <w:rPr>
          <w:rFonts w:ascii="GHEA Grapalat" w:hAnsi="GHEA Grapalat"/>
          <w:sz w:val="20"/>
          <w:u w:val="single"/>
          <w:lang w:val="hy-AM"/>
        </w:rPr>
        <w:t xml:space="preserve">        </w:t>
      </w:r>
      <w:r w:rsidR="008E0B31" w:rsidRPr="00AA608E">
        <w:rPr>
          <w:rFonts w:ascii="GHEA Grapalat" w:hAnsi="GHEA Grapalat"/>
          <w:sz w:val="20"/>
          <w:lang w:val="hy-AM"/>
        </w:rPr>
        <w:t xml:space="preserve"> օրից ավելի,</w:t>
      </w:r>
    </w:p>
    <w:p w:rsidR="008E0B31" w:rsidRPr="00AA608E" w:rsidRDefault="008E0B31" w:rsidP="00550239">
      <w:pPr>
        <w:tabs>
          <w:tab w:val="left" w:pos="720"/>
        </w:tabs>
        <w:jc w:val="both"/>
        <w:rPr>
          <w:rFonts w:ascii="GHEA Grapalat" w:hAnsi="GHEA Grapalat"/>
          <w:sz w:val="20"/>
          <w:lang w:val="hy-AM"/>
        </w:rPr>
      </w:pPr>
      <w:r w:rsidRPr="00AA608E">
        <w:rPr>
          <w:rFonts w:ascii="GHEA Grapalat" w:hAnsi="GHEA Grapalat"/>
          <w:sz w:val="20"/>
          <w:lang w:val="hy-AM"/>
        </w:rPr>
        <w:lastRenderedPageBreak/>
        <w:t>2.1.8 Զննել ապրանքը և հայտնաբերված թերությունների մասին անհապաղ տեղեկացնել Վաճառողին։</w:t>
      </w:r>
    </w:p>
    <w:p w:rsidR="008E0B31" w:rsidRPr="00AA608E" w:rsidRDefault="008E0B31" w:rsidP="00550239">
      <w:pPr>
        <w:jc w:val="both"/>
        <w:rPr>
          <w:rFonts w:ascii="GHEA Grapalat" w:hAnsi="GHEA Grapalat"/>
          <w:b/>
          <w:sz w:val="20"/>
          <w:lang w:val="hy-AM"/>
        </w:rPr>
      </w:pPr>
      <w:r w:rsidRPr="00AA608E">
        <w:rPr>
          <w:rFonts w:ascii="GHEA Grapalat" w:hAnsi="GHEA Grapalat"/>
          <w:b/>
          <w:sz w:val="20"/>
          <w:lang w:val="hy-AM"/>
        </w:rPr>
        <w:t>2.2 Գնորդը պարտավոր է`</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8E0B31" w:rsidRPr="00AA608E" w:rsidRDefault="008E0B31" w:rsidP="00550239">
      <w:pPr>
        <w:jc w:val="both"/>
        <w:rPr>
          <w:rFonts w:ascii="GHEA Grapalat" w:hAnsi="GHEA Grapalat"/>
          <w:b/>
          <w:sz w:val="20"/>
          <w:lang w:val="hy-AM"/>
        </w:rPr>
      </w:pPr>
      <w:r w:rsidRPr="00AA608E">
        <w:rPr>
          <w:rFonts w:ascii="GHEA Grapalat" w:hAnsi="GHEA Grapalat"/>
          <w:b/>
          <w:sz w:val="20"/>
          <w:lang w:val="hy-AM"/>
        </w:rPr>
        <w:t>2.3 Վաճառողն իրավունք ունի`</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 xml:space="preserve">2.3.1 Գնորդից պահանջել ընդունելու պայմանագրով նախատեսված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r w:rsidRPr="00AA608E">
        <w:rPr>
          <w:rFonts w:ascii="GHEA Grapalat" w:hAnsi="GHEA Grapalat"/>
          <w:sz w:val="20"/>
          <w:lang w:val="hy-AM"/>
        </w:rPr>
        <w:t xml:space="preserve"> մատակարարված ապրանքը: </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 xml:space="preserve">2.3.2 Գնորդից պահանջել վճարելու պայմանագրով նախատեսված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r w:rsidRPr="00AA608E">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2.3.3 Միակողմանի լուծել պայմանագիրը (լրիվ կամ մասնակի), եթե Գնորդն էականորեն խախտել է պայմանագիրը:</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 xml:space="preserve">2.3.4 Գնորդի համաձայնությամբ վաղաժամկետ մատակարարել ապրանքը։ </w:t>
      </w:r>
    </w:p>
    <w:p w:rsidR="008E0B31" w:rsidRPr="00AA608E" w:rsidRDefault="008E0B31" w:rsidP="00550239">
      <w:pPr>
        <w:jc w:val="both"/>
        <w:rPr>
          <w:rFonts w:ascii="GHEA Grapalat" w:hAnsi="GHEA Grapalat"/>
          <w:b/>
          <w:sz w:val="20"/>
          <w:lang w:val="hy-AM"/>
        </w:rPr>
      </w:pPr>
      <w:r w:rsidRPr="00AA608E">
        <w:rPr>
          <w:rFonts w:ascii="GHEA Grapalat" w:hAnsi="GHEA Grapalat"/>
          <w:b/>
          <w:sz w:val="20"/>
          <w:lang w:val="hy-AM"/>
        </w:rPr>
        <w:t>2.4 Վաճառողը պարտավոր է`</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 xml:space="preserve">2.4.1 Գնորդին հանձնել ապրանքը` պայմանագրով նախատեսված կարգով,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2.4.3 Գնորդին հանձնել երրորդ անձանց իրավունքներից ազատ ապրանք:</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2.4.9 Գնորդին հանձնել ապրանքի պատկանելիքները և համապատասխան փաստաթղթերը։</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8E0B31" w:rsidRPr="00AA608E" w:rsidRDefault="008E0B31" w:rsidP="00550239">
      <w:pPr>
        <w:jc w:val="both"/>
        <w:rPr>
          <w:rFonts w:ascii="GHEA Grapalat" w:hAnsi="GHEA Grapalat"/>
          <w:sz w:val="20"/>
          <w:lang w:val="hy-AM"/>
        </w:rPr>
      </w:pPr>
      <w:r w:rsidRPr="00AA608E">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8E0B31" w:rsidRPr="00AA608E" w:rsidRDefault="008E0B31" w:rsidP="008E0B31">
      <w:pPr>
        <w:ind w:firstLine="709"/>
        <w:jc w:val="both"/>
        <w:rPr>
          <w:rFonts w:ascii="GHEA Grapalat" w:hAnsi="GHEA Grapalat"/>
          <w:lang w:val="hy-AM"/>
        </w:rPr>
      </w:pPr>
    </w:p>
    <w:p w:rsidR="008E0B31" w:rsidRPr="00550239" w:rsidRDefault="00550239" w:rsidP="00550239">
      <w:pPr>
        <w:rPr>
          <w:rFonts w:ascii="GHEA Grapalat" w:hAnsi="GHEA Grapalat"/>
          <w:b/>
          <w:sz w:val="20"/>
          <w:lang w:val="hy-AM"/>
        </w:rPr>
      </w:pPr>
      <w:r w:rsidRPr="00550239">
        <w:rPr>
          <w:rFonts w:ascii="GHEA Grapalat" w:hAnsi="GHEA Grapalat" w:cs="Sylfaen"/>
          <w:b/>
          <w:sz w:val="20"/>
          <w:lang w:val="hy-AM"/>
        </w:rPr>
        <w:t>3.</w:t>
      </w:r>
      <w:r w:rsidR="008E0B31" w:rsidRPr="00550239">
        <w:rPr>
          <w:rFonts w:ascii="GHEA Grapalat" w:hAnsi="GHEA Grapalat" w:cs="Sylfaen"/>
          <w:b/>
          <w:sz w:val="20"/>
          <w:lang w:val="hy-AM"/>
        </w:rPr>
        <w:t>ՊԱՅՄԱՆԱԳՐԻ</w:t>
      </w:r>
      <w:r w:rsidR="008E0B31" w:rsidRPr="00550239">
        <w:rPr>
          <w:rFonts w:ascii="GHEA Grapalat" w:hAnsi="GHEA Grapalat"/>
          <w:b/>
          <w:sz w:val="20"/>
          <w:lang w:val="hy-AM"/>
        </w:rPr>
        <w:t xml:space="preserve"> </w:t>
      </w:r>
      <w:r w:rsidR="008E0B31" w:rsidRPr="00550239">
        <w:rPr>
          <w:rFonts w:ascii="GHEA Grapalat" w:hAnsi="GHEA Grapalat" w:cs="Sylfaen"/>
          <w:b/>
          <w:sz w:val="20"/>
          <w:lang w:val="hy-AM"/>
        </w:rPr>
        <w:t>ԳԻՆԸ</w:t>
      </w:r>
      <w:r w:rsidR="008E0B31" w:rsidRPr="00550239">
        <w:rPr>
          <w:rFonts w:ascii="GHEA Grapalat" w:hAnsi="GHEA Grapalat"/>
          <w:b/>
          <w:sz w:val="20"/>
          <w:lang w:val="hy-AM"/>
        </w:rPr>
        <w:t xml:space="preserve"> </w:t>
      </w:r>
      <w:r w:rsidR="008E0B31" w:rsidRPr="00550239">
        <w:rPr>
          <w:rFonts w:ascii="GHEA Grapalat" w:hAnsi="GHEA Grapalat" w:cs="Sylfaen"/>
          <w:b/>
          <w:sz w:val="20"/>
          <w:lang w:val="hy-AM"/>
        </w:rPr>
        <w:t>ԵՎ</w:t>
      </w:r>
      <w:r w:rsidR="008E0B31" w:rsidRPr="00550239">
        <w:rPr>
          <w:rFonts w:ascii="GHEA Grapalat" w:hAnsi="GHEA Grapalat"/>
          <w:b/>
          <w:sz w:val="20"/>
          <w:lang w:val="hy-AM"/>
        </w:rPr>
        <w:t xml:space="preserve"> </w:t>
      </w:r>
      <w:r w:rsidR="008E0B31" w:rsidRPr="00550239">
        <w:rPr>
          <w:rFonts w:ascii="GHEA Grapalat" w:hAnsi="GHEA Grapalat" w:cs="Sylfaen"/>
          <w:b/>
          <w:sz w:val="20"/>
          <w:lang w:val="hy-AM"/>
        </w:rPr>
        <w:t>ՎՃԱՐՄԱՆ</w:t>
      </w:r>
      <w:r w:rsidR="008E0B31" w:rsidRPr="00550239">
        <w:rPr>
          <w:rFonts w:ascii="GHEA Grapalat" w:hAnsi="GHEA Grapalat"/>
          <w:b/>
          <w:sz w:val="20"/>
          <w:lang w:val="hy-AM"/>
        </w:rPr>
        <w:t xml:space="preserve"> </w:t>
      </w:r>
      <w:r w:rsidR="008E0B31" w:rsidRPr="00550239">
        <w:rPr>
          <w:rFonts w:ascii="GHEA Grapalat" w:hAnsi="GHEA Grapalat" w:cs="Sylfaen"/>
          <w:b/>
          <w:sz w:val="20"/>
          <w:lang w:val="hy-AM"/>
        </w:rPr>
        <w:t>ԿԱՐԳԸ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3.1  Պայմանագրի գինը կազմում է ________________ ՀՀ դրամ, ներառյալ ԱԱՀ-ն:</w:t>
      </w:r>
      <w:r w:rsidRPr="00AA608E">
        <w:rPr>
          <w:rFonts w:ascii="GHEA Grapalat" w:hAnsi="GHEA Grapalat"/>
          <w:sz w:val="20"/>
          <w:vertAlign w:val="superscript"/>
          <w:lang w:val="hy-AM"/>
        </w:rPr>
        <w:t>17</w:t>
      </w:r>
      <w:r w:rsidRPr="00AA608E">
        <w:rPr>
          <w:rFonts w:ascii="GHEA Grapalat" w:hAnsi="GHEA Grapalat"/>
          <w:color w:val="FFFFFF"/>
          <w:sz w:val="20"/>
          <w:vertAlign w:val="superscript"/>
          <w:lang w:val="hy-AM"/>
        </w:rPr>
        <w:t>29</w:t>
      </w:r>
      <w:r w:rsidRPr="00AA608E">
        <w:rPr>
          <w:rStyle w:val="af6"/>
          <w:rFonts w:ascii="GHEA Grapalat" w:hAnsi="GHEA Grapalat"/>
          <w:color w:val="FFFFFF"/>
          <w:sz w:val="20"/>
          <w:lang w:val="hy-AM"/>
        </w:rPr>
        <w:footnoteReference w:id="9"/>
      </w:r>
      <w:r w:rsidRPr="00AA608E">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8E0B31" w:rsidRPr="00AA608E" w:rsidRDefault="008E0B31" w:rsidP="008E0B31">
      <w:pPr>
        <w:ind w:firstLine="720"/>
        <w:jc w:val="both"/>
        <w:rPr>
          <w:rFonts w:ascii="GHEA Grapalat" w:hAnsi="GHEA Grapalat" w:cs="Sylfaen"/>
          <w:sz w:val="20"/>
          <w:lang w:val="hy-AM"/>
        </w:rPr>
      </w:pPr>
      <w:r w:rsidRPr="00AA608E">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8E0B31" w:rsidRPr="00AA608E" w:rsidRDefault="008E0B31" w:rsidP="009911F6">
      <w:pPr>
        <w:jc w:val="both"/>
        <w:rPr>
          <w:rFonts w:ascii="GHEA Grapalat" w:hAnsi="GHEA Grapalat"/>
          <w:sz w:val="20"/>
          <w:lang w:val="hy-AM"/>
        </w:rPr>
      </w:pPr>
      <w:r w:rsidRPr="00AA608E">
        <w:rPr>
          <w:rFonts w:ascii="GHEA Grapalat" w:hAnsi="GHEA Grapalat" w:cs="Sylfaen"/>
          <w:sz w:val="20"/>
          <w:lang w:val="hy-AM"/>
        </w:rPr>
        <w:lastRenderedPageBreak/>
        <w:t>3.2 Պայմանա</w:t>
      </w:r>
      <w:r w:rsidRPr="00AA608E">
        <w:rPr>
          <w:rFonts w:ascii="GHEA Grapalat" w:hAnsi="GHEA Grapalat" w:cs="Times Armenian"/>
          <w:sz w:val="20"/>
          <w:lang w:val="hy-AM"/>
        </w:rPr>
        <w:t>գ</w:t>
      </w:r>
      <w:r w:rsidRPr="00AA608E">
        <w:rPr>
          <w:rFonts w:ascii="GHEA Grapalat" w:hAnsi="GHEA Grapalat" w:cs="Sylfaen"/>
          <w:sz w:val="20"/>
          <w:lang w:val="hy-AM"/>
        </w:rPr>
        <w:t>րի</w:t>
      </w:r>
      <w:r w:rsidRPr="00AA608E">
        <w:rPr>
          <w:rFonts w:ascii="GHEA Grapalat" w:hAnsi="GHEA Grapalat" w:cs="Times Armenian"/>
          <w:sz w:val="20"/>
          <w:lang w:val="hy-AM"/>
        </w:rPr>
        <w:t xml:space="preserve"> գ</w:t>
      </w:r>
      <w:r w:rsidRPr="00AA608E">
        <w:rPr>
          <w:rFonts w:ascii="GHEA Grapalat" w:hAnsi="GHEA Grapalat" w:cs="Sylfaen"/>
          <w:sz w:val="20"/>
          <w:lang w:val="hy-AM"/>
        </w:rPr>
        <w:t>նից</w:t>
      </w:r>
      <w:r w:rsidRPr="00AA608E">
        <w:rPr>
          <w:rFonts w:ascii="GHEA Grapalat" w:hAnsi="GHEA Grapalat" w:cs="Times Armenian"/>
          <w:sz w:val="20"/>
          <w:lang w:val="hy-AM"/>
        </w:rPr>
        <w:t xml:space="preserve">` մինչև </w:t>
      </w:r>
      <w:r w:rsidRPr="00AA608E">
        <w:rPr>
          <w:rFonts w:ascii="GHEA Grapalat" w:hAnsi="GHEA Grapalat" w:cs="Times Armenian"/>
          <w:sz w:val="20"/>
          <w:u w:val="single"/>
          <w:lang w:val="hy-AM"/>
        </w:rPr>
        <w:t xml:space="preserve">             </w:t>
      </w:r>
      <w:r w:rsidRPr="00AA608E">
        <w:rPr>
          <w:rFonts w:ascii="GHEA Grapalat" w:hAnsi="GHEA Grapalat" w:cs="Times Armenian"/>
          <w:sz w:val="20"/>
          <w:lang w:val="hy-AM"/>
        </w:rPr>
        <w:t xml:space="preserve"> </w:t>
      </w:r>
      <w:r w:rsidRPr="00AA608E">
        <w:rPr>
          <w:rFonts w:ascii="GHEA Grapalat" w:hAnsi="GHEA Grapalat" w:cs="Sylfaen"/>
          <w:sz w:val="20"/>
          <w:lang w:val="hy-AM"/>
        </w:rPr>
        <w:t>ՀՀ</w:t>
      </w:r>
      <w:r w:rsidRPr="00AA608E">
        <w:rPr>
          <w:rFonts w:ascii="GHEA Grapalat" w:hAnsi="GHEA Grapalat" w:cs="Times Armenian"/>
          <w:sz w:val="20"/>
          <w:lang w:val="hy-AM"/>
        </w:rPr>
        <w:t xml:space="preserve"> </w:t>
      </w:r>
      <w:r w:rsidRPr="00AA608E">
        <w:rPr>
          <w:rFonts w:ascii="GHEA Grapalat" w:hAnsi="GHEA Grapalat" w:cs="Sylfaen"/>
          <w:sz w:val="20"/>
          <w:lang w:val="hy-AM"/>
        </w:rPr>
        <w:t>դրամը</w:t>
      </w:r>
      <w:r w:rsidRPr="00AA608E">
        <w:rPr>
          <w:rFonts w:ascii="GHEA Grapalat" w:hAnsi="GHEA Grapalat" w:cs="Times Armenian"/>
          <w:sz w:val="20"/>
          <w:lang w:val="hy-AM"/>
        </w:rPr>
        <w:t xml:space="preserve">, </w:t>
      </w:r>
      <w:r w:rsidRPr="00AA608E">
        <w:rPr>
          <w:rFonts w:ascii="GHEA Grapalat" w:hAnsi="GHEA Grapalat" w:cs="Sylfaen"/>
          <w:sz w:val="20"/>
          <w:lang w:val="hy-AM"/>
        </w:rPr>
        <w:t>Գնորդը</w:t>
      </w:r>
      <w:r w:rsidRPr="00AA608E">
        <w:rPr>
          <w:rFonts w:ascii="GHEA Grapalat" w:hAnsi="GHEA Grapalat" w:cs="Times Armenian"/>
          <w:sz w:val="20"/>
          <w:lang w:val="hy-AM"/>
        </w:rPr>
        <w:t xml:space="preserve"> </w:t>
      </w:r>
      <w:r w:rsidRPr="00AA608E">
        <w:rPr>
          <w:rFonts w:ascii="GHEA Grapalat" w:hAnsi="GHEA Grapalat" w:cs="Sylfaen"/>
          <w:sz w:val="20"/>
          <w:lang w:val="hy-AM"/>
        </w:rPr>
        <w:t>փոխանցում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Վաճառողի </w:t>
      </w:r>
      <w:r w:rsidRPr="00AA608E">
        <w:rPr>
          <w:rFonts w:ascii="GHEA Grapalat" w:hAnsi="GHEA Grapalat" w:cs="Sylfaen"/>
          <w:sz w:val="20"/>
          <w:lang w:val="hy-AM"/>
        </w:rPr>
        <w:t>բանկային</w:t>
      </w:r>
      <w:r w:rsidRPr="00AA608E">
        <w:rPr>
          <w:rFonts w:ascii="GHEA Grapalat" w:hAnsi="GHEA Grapalat" w:cs="Times Armenian"/>
          <w:sz w:val="20"/>
          <w:lang w:val="hy-AM"/>
        </w:rPr>
        <w:t xml:space="preserve"> </w:t>
      </w:r>
      <w:r w:rsidRPr="00AA608E">
        <w:rPr>
          <w:rFonts w:ascii="GHEA Grapalat" w:hAnsi="GHEA Grapalat" w:cs="Sylfaen"/>
          <w:sz w:val="20"/>
          <w:lang w:val="hy-AM"/>
        </w:rPr>
        <w:t>հաշվին</w:t>
      </w:r>
      <w:r w:rsidRPr="00AA608E">
        <w:rPr>
          <w:rFonts w:ascii="GHEA Grapalat" w:hAnsi="GHEA Grapalat" w:cs="Times Armenian"/>
          <w:sz w:val="20"/>
          <w:lang w:val="hy-AM"/>
        </w:rPr>
        <w:t xml:space="preserve">` </w:t>
      </w:r>
      <w:r w:rsidRPr="00AA608E">
        <w:rPr>
          <w:rFonts w:ascii="GHEA Grapalat" w:hAnsi="GHEA Grapalat" w:cs="Sylfaen"/>
          <w:sz w:val="20"/>
          <w:lang w:val="hy-AM"/>
        </w:rPr>
        <w:t>որպես</w:t>
      </w:r>
      <w:r w:rsidRPr="00AA608E">
        <w:rPr>
          <w:rFonts w:ascii="GHEA Grapalat" w:hAnsi="GHEA Grapalat" w:cs="Times Armenian"/>
          <w:sz w:val="20"/>
          <w:lang w:val="hy-AM"/>
        </w:rPr>
        <w:t xml:space="preserve"> </w:t>
      </w:r>
      <w:r w:rsidRPr="00AA608E">
        <w:rPr>
          <w:rFonts w:ascii="GHEA Grapalat" w:hAnsi="GHEA Grapalat" w:cs="Sylfaen"/>
          <w:sz w:val="20"/>
          <w:lang w:val="hy-AM"/>
        </w:rPr>
        <w:t>կանխավճար։ Կանխավճարի</w:t>
      </w:r>
      <w:r w:rsidRPr="00AA608E">
        <w:rPr>
          <w:rFonts w:ascii="GHEA Grapalat" w:hAnsi="GHEA Grapalat" w:cs="Times Armenian"/>
          <w:sz w:val="20"/>
          <w:lang w:val="hy-AM"/>
        </w:rPr>
        <w:t xml:space="preserve"> </w:t>
      </w:r>
      <w:r w:rsidRPr="00AA608E">
        <w:rPr>
          <w:rFonts w:ascii="GHEA Grapalat" w:hAnsi="GHEA Grapalat" w:cs="Sylfaen"/>
          <w:sz w:val="20"/>
          <w:lang w:val="hy-AM"/>
        </w:rPr>
        <w:t>մարումն</w:t>
      </w:r>
      <w:r w:rsidRPr="00AA608E">
        <w:rPr>
          <w:rFonts w:ascii="GHEA Grapalat" w:hAnsi="GHEA Grapalat" w:cs="Times Armenian"/>
          <w:sz w:val="20"/>
          <w:lang w:val="hy-AM"/>
        </w:rPr>
        <w:t xml:space="preserve"> </w:t>
      </w:r>
      <w:r w:rsidRPr="00AA608E">
        <w:rPr>
          <w:rFonts w:ascii="GHEA Grapalat" w:hAnsi="GHEA Grapalat" w:cs="Sylfaen"/>
          <w:sz w:val="20"/>
          <w:lang w:val="hy-AM"/>
        </w:rPr>
        <w:t>իրականացվում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sz w:val="20"/>
          <w:lang w:val="hy-AM"/>
        </w:rPr>
        <w:t xml:space="preserve">հանձնման-ընդունման </w:t>
      </w:r>
      <w:r w:rsidRPr="00AA608E">
        <w:rPr>
          <w:rFonts w:ascii="GHEA Grapalat" w:hAnsi="GHEA Grapalat" w:cs="Sylfaen"/>
          <w:sz w:val="20"/>
          <w:lang w:val="hy-AM"/>
        </w:rPr>
        <w:t>արձանագրությունների</w:t>
      </w:r>
      <w:r w:rsidRPr="00AA608E">
        <w:rPr>
          <w:rFonts w:ascii="GHEA Grapalat" w:hAnsi="GHEA Grapalat" w:cs="Times Armenian"/>
          <w:sz w:val="20"/>
          <w:lang w:val="hy-AM"/>
        </w:rPr>
        <w:t xml:space="preserve"> </w:t>
      </w:r>
      <w:r w:rsidRPr="00AA608E">
        <w:rPr>
          <w:rFonts w:ascii="GHEA Grapalat" w:hAnsi="GHEA Grapalat" w:cs="Sylfaen"/>
          <w:sz w:val="20"/>
          <w:lang w:val="hy-AM"/>
        </w:rPr>
        <w:t>հիման</w:t>
      </w:r>
      <w:r w:rsidRPr="00AA608E">
        <w:rPr>
          <w:rFonts w:ascii="GHEA Grapalat" w:hAnsi="GHEA Grapalat" w:cs="Times Armenian"/>
          <w:sz w:val="20"/>
          <w:lang w:val="hy-AM"/>
        </w:rPr>
        <w:t xml:space="preserve"> </w:t>
      </w:r>
      <w:r w:rsidRPr="00AA608E">
        <w:rPr>
          <w:rFonts w:ascii="GHEA Grapalat" w:hAnsi="GHEA Grapalat" w:cs="Sylfaen"/>
          <w:sz w:val="20"/>
          <w:lang w:val="hy-AM"/>
        </w:rPr>
        <w:t>վրա</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կատարվող</w:t>
      </w:r>
      <w:r w:rsidRPr="00AA608E">
        <w:rPr>
          <w:rFonts w:ascii="GHEA Grapalat" w:hAnsi="GHEA Grapalat" w:cs="Times Armenian"/>
          <w:sz w:val="20"/>
          <w:lang w:val="hy-AM"/>
        </w:rPr>
        <w:t xml:space="preserve"> </w:t>
      </w:r>
      <w:r w:rsidRPr="00AA608E">
        <w:rPr>
          <w:rFonts w:ascii="GHEA Grapalat" w:hAnsi="GHEA Grapalat" w:cs="Sylfaen"/>
          <w:sz w:val="20"/>
          <w:lang w:val="hy-AM"/>
        </w:rPr>
        <w:t>վճարումներից</w:t>
      </w:r>
      <w:r w:rsidRPr="00AA608E">
        <w:rPr>
          <w:rFonts w:ascii="GHEA Grapalat" w:hAnsi="GHEA Grapalat" w:cs="Times Armenian"/>
          <w:sz w:val="20"/>
          <w:lang w:val="hy-AM"/>
        </w:rPr>
        <w:t xml:space="preserve"> </w:t>
      </w:r>
      <w:r w:rsidRPr="00AA608E">
        <w:rPr>
          <w:rFonts w:ascii="GHEA Grapalat" w:hAnsi="GHEA Grapalat" w:cs="Sylfaen"/>
          <w:sz w:val="20"/>
          <w:lang w:val="hy-AM"/>
        </w:rPr>
        <w:t>նվազեցումներ</w:t>
      </w:r>
      <w:r w:rsidRPr="00AA608E">
        <w:rPr>
          <w:rFonts w:ascii="GHEA Grapalat" w:hAnsi="GHEA Grapalat" w:cs="Times Armenian"/>
          <w:sz w:val="20"/>
          <w:lang w:val="hy-AM"/>
        </w:rPr>
        <w:t xml:space="preserve"> (</w:t>
      </w:r>
      <w:r w:rsidRPr="00AA608E">
        <w:rPr>
          <w:rFonts w:ascii="GHEA Grapalat" w:hAnsi="GHEA Grapalat" w:cs="Sylfaen"/>
          <w:sz w:val="20"/>
          <w:lang w:val="hy-AM"/>
        </w:rPr>
        <w:t>պահումներ</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կատարելու</w:t>
      </w:r>
      <w:r w:rsidRPr="00AA608E">
        <w:rPr>
          <w:rFonts w:ascii="GHEA Grapalat" w:hAnsi="GHEA Grapalat" w:cs="Times Armenian"/>
          <w:sz w:val="20"/>
          <w:lang w:val="hy-AM"/>
        </w:rPr>
        <w:t xml:space="preserve"> </w:t>
      </w:r>
      <w:r w:rsidRPr="00AA608E">
        <w:rPr>
          <w:rFonts w:ascii="GHEA Grapalat" w:hAnsi="GHEA Grapalat" w:cs="Sylfaen"/>
          <w:sz w:val="20"/>
          <w:lang w:val="hy-AM"/>
        </w:rPr>
        <w:t>ձևով</w:t>
      </w:r>
      <w:r w:rsidRPr="00AA608E">
        <w:rPr>
          <w:rFonts w:ascii="GHEA Grapalat" w:hAnsi="GHEA Grapalat" w:cs="Times Armenian"/>
          <w:sz w:val="20"/>
          <w:lang w:val="hy-AM"/>
        </w:rPr>
        <w:t>։ Ընդ որում մինչև կանխավճարի ամբողջական մարումը, Գնորդին վճարումներ չեն կատարվում</w:t>
      </w:r>
      <w:r w:rsidRPr="00AA608E">
        <w:rPr>
          <w:rFonts w:ascii="GHEA Grapalat" w:hAnsi="GHEA Grapalat" w:cs="Sylfaen"/>
          <w:sz w:val="20"/>
          <w:lang w:val="hy-AM"/>
        </w:rPr>
        <w:t>:</w:t>
      </w:r>
      <w:r w:rsidRPr="00AA608E">
        <w:rPr>
          <w:rFonts w:ascii="GHEA Grapalat" w:hAnsi="GHEA Grapalat" w:cs="Sylfaen"/>
          <w:sz w:val="20"/>
          <w:vertAlign w:val="superscript"/>
          <w:lang w:val="hy-AM"/>
        </w:rPr>
        <w:t>18</w:t>
      </w:r>
      <w:r w:rsidRPr="00AA608E">
        <w:rPr>
          <w:rFonts w:ascii="GHEA Grapalat" w:hAnsi="GHEA Grapalat" w:cs="Sylfaen"/>
          <w:color w:val="FFFFFF"/>
          <w:sz w:val="20"/>
          <w:vertAlign w:val="superscript"/>
          <w:lang w:val="hy-AM"/>
        </w:rPr>
        <w:t>30</w:t>
      </w:r>
      <w:r w:rsidRPr="00AA608E">
        <w:rPr>
          <w:rStyle w:val="af6"/>
          <w:rFonts w:ascii="GHEA Grapalat" w:hAnsi="GHEA Grapalat" w:cs="Sylfaen"/>
          <w:color w:val="FFFFFF"/>
          <w:sz w:val="20"/>
          <w:lang w:val="hy-AM"/>
        </w:rPr>
        <w:footnoteReference w:id="10"/>
      </w:r>
      <w:r w:rsidRPr="00AA608E">
        <w:rPr>
          <w:rFonts w:ascii="GHEA Grapalat" w:hAnsi="GHEA Grapalat"/>
          <w:sz w:val="20"/>
          <w:lang w:val="hy-AM"/>
        </w:rPr>
        <w:t xml:space="preserve"> </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8E0B31" w:rsidRPr="00AA608E" w:rsidRDefault="008E0B31" w:rsidP="008E0B31">
      <w:pPr>
        <w:ind w:firstLine="720"/>
        <w:jc w:val="both"/>
        <w:rPr>
          <w:rFonts w:ascii="GHEA Grapalat" w:hAnsi="GHEA Grapalat" w:cs="Sylfaen"/>
          <w:i/>
          <w:sz w:val="20"/>
          <w:u w:val="single"/>
          <w:lang w:val="hy-AM"/>
        </w:rPr>
      </w:pPr>
    </w:p>
    <w:p w:rsidR="008E0B31" w:rsidRPr="00550239" w:rsidRDefault="00550239" w:rsidP="00550239">
      <w:pPr>
        <w:rPr>
          <w:rFonts w:ascii="GHEA Grapalat" w:hAnsi="GHEA Grapalat"/>
          <w:b/>
          <w:sz w:val="20"/>
          <w:lang w:val="hy-AM"/>
        </w:rPr>
      </w:pPr>
      <w:r w:rsidRPr="00412203">
        <w:rPr>
          <w:rFonts w:ascii="GHEA Grapalat" w:hAnsi="GHEA Grapalat" w:cs="Sylfaen"/>
          <w:b/>
          <w:sz w:val="20"/>
          <w:lang w:val="hy-AM"/>
        </w:rPr>
        <w:t>4.</w:t>
      </w:r>
      <w:r w:rsidR="008E0B31" w:rsidRPr="00550239">
        <w:rPr>
          <w:rFonts w:ascii="GHEA Grapalat" w:hAnsi="GHEA Grapalat" w:cs="Sylfaen"/>
          <w:b/>
          <w:sz w:val="20"/>
          <w:lang w:val="hy-AM"/>
        </w:rPr>
        <w:t>ԱՊՐԱՆՔԻ</w:t>
      </w:r>
      <w:r w:rsidR="008E0B31" w:rsidRPr="00550239">
        <w:rPr>
          <w:rFonts w:ascii="GHEA Grapalat" w:hAnsi="GHEA Grapalat"/>
          <w:b/>
          <w:sz w:val="20"/>
          <w:lang w:val="hy-AM"/>
        </w:rPr>
        <w:t xml:space="preserve"> </w:t>
      </w:r>
      <w:r w:rsidR="008E0B31" w:rsidRPr="00550239">
        <w:rPr>
          <w:rFonts w:ascii="GHEA Grapalat" w:hAnsi="GHEA Grapalat" w:cs="Sylfaen"/>
          <w:b/>
          <w:sz w:val="20"/>
          <w:lang w:val="hy-AM"/>
        </w:rPr>
        <w:t>ՈՐԱԿԸ</w:t>
      </w:r>
      <w:r w:rsidR="008E0B31" w:rsidRPr="00550239">
        <w:rPr>
          <w:rFonts w:ascii="GHEA Grapalat" w:hAnsi="GHEA Grapalat"/>
          <w:b/>
          <w:sz w:val="20"/>
          <w:lang w:val="hy-AM"/>
        </w:rPr>
        <w:t xml:space="preserve"> </w:t>
      </w:r>
      <w:r w:rsidR="008E0B31" w:rsidRPr="00550239">
        <w:rPr>
          <w:rFonts w:ascii="GHEA Grapalat" w:hAnsi="GHEA Grapalat" w:cs="Sylfaen"/>
          <w:b/>
          <w:sz w:val="20"/>
          <w:lang w:val="hy-AM"/>
        </w:rPr>
        <w:t>ԵՎ</w:t>
      </w:r>
      <w:r w:rsidR="008E0B31" w:rsidRPr="00550239">
        <w:rPr>
          <w:rFonts w:ascii="GHEA Grapalat" w:hAnsi="GHEA Grapalat"/>
          <w:b/>
          <w:sz w:val="20"/>
          <w:lang w:val="hy-AM"/>
        </w:rPr>
        <w:t xml:space="preserve"> </w:t>
      </w:r>
      <w:r w:rsidR="008E0B31" w:rsidRPr="00550239">
        <w:rPr>
          <w:rFonts w:ascii="GHEA Grapalat" w:hAnsi="GHEA Grapalat" w:cs="Sylfaen"/>
          <w:b/>
          <w:sz w:val="20"/>
          <w:lang w:val="hy-AM"/>
        </w:rPr>
        <w:t>ԵՐԱՇԽԻՔԸ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8E0B31" w:rsidRPr="00AA608E" w:rsidRDefault="008E0B31" w:rsidP="009911F6">
      <w:pPr>
        <w:jc w:val="both"/>
        <w:rPr>
          <w:rFonts w:ascii="GHEA Grapalat" w:hAnsi="GHEA Grapalat" w:cs="Sylfaen"/>
          <w:sz w:val="20"/>
          <w:lang w:val="pt-BR"/>
        </w:rPr>
      </w:pPr>
      <w:r w:rsidRPr="00AA608E">
        <w:rPr>
          <w:rFonts w:ascii="GHEA Grapalat" w:hAnsi="GHEA Grapalat" w:cs="Times Armenian"/>
          <w:sz w:val="20"/>
          <w:lang w:val="pt-BR"/>
        </w:rPr>
        <w:t xml:space="preserve">4.2 </w:t>
      </w:r>
      <w:r w:rsidRPr="00AA608E">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A608E">
        <w:rPr>
          <w:rFonts w:ascii="GHEA Grapalat" w:hAnsi="GHEA Grapalat" w:cs="Sylfaen"/>
          <w:sz w:val="20"/>
          <w:u w:val="single"/>
          <w:lang w:val="pt-BR"/>
        </w:rPr>
        <w:t xml:space="preserve">            </w:t>
      </w:r>
      <w:r w:rsidRPr="00AA608E">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AA608E">
        <w:rPr>
          <w:rFonts w:ascii="GHEA Grapalat" w:hAnsi="GHEA Grapalat" w:cs="Sylfaen"/>
          <w:sz w:val="20"/>
          <w:vertAlign w:val="superscript"/>
          <w:lang w:val="pt-BR"/>
        </w:rPr>
        <w:t>19</w:t>
      </w:r>
      <w:r w:rsidRPr="00AA608E">
        <w:rPr>
          <w:rFonts w:ascii="GHEA Grapalat" w:hAnsi="GHEA Grapalat" w:cs="Sylfaen"/>
          <w:color w:val="FFFFFF"/>
          <w:sz w:val="20"/>
          <w:vertAlign w:val="superscript"/>
          <w:lang w:val="pt-BR"/>
        </w:rPr>
        <w:t>31</w:t>
      </w:r>
      <w:r w:rsidRPr="00AA608E">
        <w:rPr>
          <w:rStyle w:val="af6"/>
          <w:rFonts w:ascii="GHEA Grapalat" w:hAnsi="GHEA Grapalat" w:cs="Sylfaen"/>
          <w:color w:val="FFFFFF"/>
          <w:sz w:val="20"/>
          <w:lang w:val="pt-BR"/>
        </w:rPr>
        <w:footnoteReference w:id="11"/>
      </w:r>
    </w:p>
    <w:p w:rsidR="008E0B31" w:rsidRPr="00AA608E" w:rsidRDefault="008E0B31" w:rsidP="008E0B31">
      <w:pPr>
        <w:ind w:firstLine="709"/>
        <w:jc w:val="both"/>
        <w:rPr>
          <w:rFonts w:ascii="GHEA Grapalat" w:hAnsi="GHEA Grapalat"/>
          <w:sz w:val="20"/>
          <w:lang w:val="hy-AM"/>
        </w:rPr>
      </w:pPr>
    </w:p>
    <w:p w:rsidR="008E0B31" w:rsidRPr="00550239" w:rsidRDefault="00550239" w:rsidP="00550239">
      <w:pPr>
        <w:rPr>
          <w:rFonts w:ascii="GHEA Grapalat" w:hAnsi="GHEA Grapalat"/>
          <w:b/>
          <w:sz w:val="20"/>
          <w:lang w:val="hy-AM"/>
        </w:rPr>
      </w:pPr>
      <w:r w:rsidRPr="00412203">
        <w:rPr>
          <w:rFonts w:ascii="GHEA Grapalat" w:hAnsi="GHEA Grapalat" w:cs="Sylfaen"/>
          <w:b/>
          <w:sz w:val="20"/>
          <w:lang w:val="hy-AM"/>
        </w:rPr>
        <w:t>5.</w:t>
      </w:r>
      <w:r w:rsidR="008E0B31" w:rsidRPr="00550239">
        <w:rPr>
          <w:rFonts w:ascii="GHEA Grapalat" w:hAnsi="GHEA Grapalat" w:cs="Sylfaen"/>
          <w:b/>
          <w:sz w:val="20"/>
          <w:lang w:val="hy-AM"/>
        </w:rPr>
        <w:t>ԱՊՐԱՆՔԻ</w:t>
      </w:r>
      <w:r w:rsidR="008E0B31" w:rsidRPr="00550239">
        <w:rPr>
          <w:rFonts w:ascii="GHEA Grapalat" w:hAnsi="GHEA Grapalat"/>
          <w:b/>
          <w:sz w:val="20"/>
          <w:lang w:val="hy-AM"/>
        </w:rPr>
        <w:t xml:space="preserve"> </w:t>
      </w:r>
      <w:r w:rsidR="008E0B31" w:rsidRPr="00550239">
        <w:rPr>
          <w:rFonts w:ascii="GHEA Grapalat" w:hAnsi="GHEA Grapalat" w:cs="Sylfaen"/>
          <w:b/>
          <w:sz w:val="20"/>
          <w:lang w:val="hy-AM"/>
        </w:rPr>
        <w:t>ՀԱՆՁՆՈՒՄԸ</w:t>
      </w:r>
      <w:r w:rsidR="008E0B31" w:rsidRPr="00550239">
        <w:rPr>
          <w:rFonts w:ascii="GHEA Grapalat" w:hAnsi="GHEA Grapalat"/>
          <w:b/>
          <w:sz w:val="20"/>
          <w:lang w:val="hy-AM"/>
        </w:rPr>
        <w:t xml:space="preserve"> </w:t>
      </w:r>
      <w:r w:rsidR="008E0B31" w:rsidRPr="00550239">
        <w:rPr>
          <w:rFonts w:ascii="GHEA Grapalat" w:hAnsi="GHEA Grapalat" w:cs="Sylfaen"/>
          <w:b/>
          <w:sz w:val="20"/>
          <w:lang w:val="hy-AM"/>
        </w:rPr>
        <w:t>ԵՎ</w:t>
      </w:r>
      <w:r w:rsidR="008E0B31" w:rsidRPr="00550239">
        <w:rPr>
          <w:rFonts w:ascii="GHEA Grapalat" w:hAnsi="GHEA Grapalat"/>
          <w:b/>
          <w:sz w:val="20"/>
          <w:lang w:val="hy-AM"/>
        </w:rPr>
        <w:t xml:space="preserve"> </w:t>
      </w:r>
      <w:r w:rsidR="008E0B31" w:rsidRPr="00550239">
        <w:rPr>
          <w:rFonts w:ascii="GHEA Grapalat" w:hAnsi="GHEA Grapalat" w:cs="Sylfaen"/>
          <w:b/>
          <w:sz w:val="20"/>
          <w:lang w:val="hy-AM"/>
        </w:rPr>
        <w:t>ԸՆԴՈՒՆՈՒՄԸ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lang w:val="hy-AM"/>
        </w:rPr>
        <w:t xml:space="preserve">5.1 Մատակարարված ապրանքն </w:t>
      </w:r>
      <w:r w:rsidRPr="00AA608E">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8E0B31" w:rsidRPr="00AA608E" w:rsidRDefault="008E0B31" w:rsidP="008E0B31">
      <w:pPr>
        <w:ind w:firstLine="720"/>
        <w:jc w:val="both"/>
        <w:rPr>
          <w:rFonts w:ascii="GHEA Grapalat" w:hAnsi="GHEA Grapalat" w:cs="Sylfaen"/>
          <w:sz w:val="20"/>
          <w:szCs w:val="20"/>
          <w:lang w:val="hy-AM"/>
        </w:rPr>
      </w:pPr>
      <w:r w:rsidRPr="00AA608E">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w:t>
      </w:r>
      <w:r w:rsidR="009911F6" w:rsidRPr="00AA608E">
        <w:rPr>
          <w:rFonts w:ascii="GHEA Grapalat" w:hAnsi="GHEA Grapalat" w:cs="Sylfaen"/>
          <w:sz w:val="20"/>
          <w:szCs w:val="20"/>
          <w:lang w:val="hy-AM"/>
        </w:rPr>
        <w:t>ան___</w:t>
      </w:r>
      <w:r w:rsidRPr="00AA608E">
        <w:rPr>
          <w:rFonts w:ascii="GHEA Grapalat" w:hAnsi="GHEA Grapalat" w:cs="Sylfaen"/>
          <w:sz w:val="20"/>
          <w:szCs w:val="20"/>
          <w:lang w:val="hy-AM"/>
        </w:rPr>
        <w:t xml:space="preserve"> օրինակ (հավելված N 3): </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 xml:space="preserve">5.2 Հանձնման-ընդունման արձանագրությունը ստորագրվում է, եթե </w:t>
      </w:r>
      <w:r w:rsidRPr="00AA608E">
        <w:rPr>
          <w:rFonts w:ascii="GHEA Grapalat" w:hAnsi="GHEA Grapalat"/>
          <w:sz w:val="20"/>
          <w:lang w:val="pt-BR"/>
        </w:rPr>
        <w:t xml:space="preserve">մատակարարված ապրանքը </w:t>
      </w:r>
      <w:r w:rsidRPr="00AA608E">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 xml:space="preserve"> </w:t>
      </w:r>
      <w:r w:rsidR="008D04C2" w:rsidRPr="00AA608E">
        <w:rPr>
          <w:rFonts w:ascii="GHEA Grapalat" w:hAnsi="GHEA Grapalat" w:cs="Sylfaen"/>
          <w:sz w:val="20"/>
          <w:lang w:val="hy-AM"/>
        </w:rPr>
        <w:t>Բ</w:t>
      </w:r>
      <w:r w:rsidRPr="00AA608E">
        <w:rPr>
          <w:rFonts w:ascii="GHEA Grapalat" w:hAnsi="GHEA Grapalat" w:cs="Sylfaen"/>
          <w:sz w:val="20"/>
          <w:lang w:val="hy-AM"/>
        </w:rPr>
        <w:t>) Վաճառողի նկատմամբ կիրառում է պայմանագրով նախատեսված պատասխանատվության միջոցներ։</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5.3 Գնորդը հանձնման-ընդունման արձանագրությունը ստանալու </w:t>
      </w:r>
      <w:r w:rsidRPr="00AA608E">
        <w:rPr>
          <w:rFonts w:ascii="GHEA Grapalat" w:hAnsi="GHEA Grapalat" w:cs="Sylfaen"/>
          <w:sz w:val="20"/>
          <w:szCs w:val="20"/>
          <w:lang w:val="hy-AM"/>
        </w:rPr>
        <w:t xml:space="preserve">օրվան հաջորդող աշխատանքային օրվանից հաշված </w:t>
      </w:r>
      <w:r w:rsidRPr="00AA608E">
        <w:rPr>
          <w:rFonts w:ascii="GHEA Grapalat" w:hAnsi="GHEA Grapalat" w:cs="Sylfaen"/>
          <w:sz w:val="20"/>
          <w:szCs w:val="20"/>
          <w:u w:val="single"/>
          <w:lang w:val="hy-AM"/>
        </w:rPr>
        <w:t xml:space="preserve">     </w:t>
      </w:r>
      <w:r w:rsidRPr="00AA608E">
        <w:rPr>
          <w:rFonts w:ascii="GHEA Grapalat" w:hAnsi="GHEA Grapalat" w:cs="Sylfaen"/>
          <w:sz w:val="20"/>
          <w:szCs w:val="20"/>
          <w:lang w:val="hy-AM"/>
        </w:rPr>
        <w:t xml:space="preserve"> աշխատանքային օրվա ընթացքում </w:t>
      </w:r>
      <w:r w:rsidRPr="00AA608E">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lang w:val="hy-AM"/>
        </w:rPr>
        <w:t xml:space="preserve">5.4 </w:t>
      </w:r>
      <w:r w:rsidRPr="00AA608E">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AA608E">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A608E">
        <w:rPr>
          <w:rFonts w:ascii="GHEA Grapalat" w:hAnsi="GHEA Grapalat" w:cs="Sylfaen"/>
          <w:sz w:val="20"/>
          <w:lang w:val="hy-AM"/>
        </w:rPr>
        <w:softHyphen/>
        <w:t xml:space="preserve">գրությունը: </w:t>
      </w:r>
    </w:p>
    <w:p w:rsidR="008E0B31" w:rsidRPr="00AA608E" w:rsidRDefault="008E0B31" w:rsidP="008E0B31">
      <w:pPr>
        <w:ind w:firstLine="720"/>
        <w:jc w:val="both"/>
        <w:rPr>
          <w:rFonts w:ascii="GHEA Grapalat" w:hAnsi="GHEA Grapalat" w:cs="Sylfaen"/>
          <w:sz w:val="20"/>
          <w:lang w:val="hy-AM"/>
        </w:rPr>
      </w:pPr>
    </w:p>
    <w:p w:rsidR="008E0B31" w:rsidRPr="00550239" w:rsidRDefault="008E0B31" w:rsidP="00550239">
      <w:pPr>
        <w:ind w:left="360"/>
        <w:jc w:val="center"/>
        <w:rPr>
          <w:rFonts w:ascii="GHEA Grapalat" w:hAnsi="GHEA Grapalat"/>
          <w:b/>
          <w:sz w:val="20"/>
          <w:lang w:val="hy-AM"/>
        </w:rPr>
      </w:pPr>
      <w:r w:rsidRPr="00550239">
        <w:rPr>
          <w:rFonts w:ascii="GHEA Grapalat" w:hAnsi="GHEA Grapalat"/>
          <w:b/>
          <w:sz w:val="20"/>
          <w:lang w:val="hy-AM"/>
        </w:rPr>
        <w:t>ԿՈՂՄԵՐԻ ՊԱՏԱՍԽԱՆԱՏՎՈՒԹՅՈՒՆԸ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A608E">
        <w:rPr>
          <w:rFonts w:ascii="GHEA Grapalat" w:hAnsi="GHEA Grapalat" w:cs="Sylfaen"/>
          <w:sz w:val="20"/>
          <w:lang w:val="hy-AM"/>
        </w:rPr>
        <w:t>(զրո ամբողջ հինգ հարյուրերրորդական) տոկոսի</w:t>
      </w:r>
      <w:r w:rsidRPr="00AA608E">
        <w:rPr>
          <w:rFonts w:ascii="GHEA Grapalat" w:hAnsi="GHEA Grapalat"/>
          <w:sz w:val="20"/>
          <w:lang w:val="hy-AM"/>
        </w:rPr>
        <w:t xml:space="preserve">  չափով։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A608E">
        <w:rPr>
          <w:rFonts w:ascii="GHEA Grapalat" w:hAnsi="GHEA Grapalat" w:cs="Sylfaen"/>
          <w:sz w:val="20"/>
          <w:lang w:val="hy-AM"/>
        </w:rPr>
        <w:t xml:space="preserve">(զրո </w:t>
      </w:r>
      <w:r w:rsidRPr="00AA608E">
        <w:rPr>
          <w:rFonts w:ascii="GHEA Grapalat" w:hAnsi="GHEA Grapalat" w:cs="Sylfaen"/>
          <w:sz w:val="20"/>
          <w:lang w:val="hy-AM"/>
        </w:rPr>
        <w:lastRenderedPageBreak/>
        <w:t>ամբողջ հինգ տասնորդական) տոկոսի</w:t>
      </w:r>
      <w:r w:rsidRPr="00AA608E" w:rsidDel="009B7E9C">
        <w:rPr>
          <w:rFonts w:ascii="GHEA Grapalat" w:hAnsi="GHEA Grapalat"/>
          <w:sz w:val="20"/>
          <w:lang w:val="hy-AM"/>
        </w:rPr>
        <w:t xml:space="preserve"> </w:t>
      </w:r>
      <w:r w:rsidRPr="00AA608E">
        <w:rPr>
          <w:rFonts w:ascii="GHEA Grapalat" w:hAnsi="GHEA Grapalat"/>
          <w:sz w:val="20"/>
          <w:lang w:val="hy-AM"/>
        </w:rPr>
        <w:t xml:space="preserve"> չափով:</w:t>
      </w:r>
      <w:r w:rsidRPr="00AA608E">
        <w:rPr>
          <w:rFonts w:ascii="GHEA Grapalat" w:hAnsi="GHEA Grapalat"/>
          <w:sz w:val="20"/>
          <w:vertAlign w:val="superscript"/>
          <w:lang w:val="hy-AM"/>
        </w:rPr>
        <w:t>20</w:t>
      </w:r>
      <w:r w:rsidRPr="00AA608E">
        <w:rPr>
          <w:rFonts w:ascii="GHEA Grapalat" w:hAnsi="GHEA Grapalat"/>
          <w:color w:val="FFFFFF"/>
          <w:sz w:val="20"/>
          <w:vertAlign w:val="superscript"/>
          <w:lang w:val="hy-AM"/>
        </w:rPr>
        <w:t>32</w:t>
      </w:r>
      <w:r w:rsidRPr="00AA608E">
        <w:rPr>
          <w:rStyle w:val="af6"/>
          <w:rFonts w:ascii="GHEA Grapalat" w:hAnsi="GHEA Grapalat"/>
          <w:color w:val="FFFFFF"/>
          <w:sz w:val="20"/>
          <w:lang w:val="hy-AM"/>
        </w:rPr>
        <w:footnoteReference w:id="12"/>
      </w:r>
      <w:r w:rsidRPr="00AA608E">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A608E">
        <w:rPr>
          <w:rFonts w:ascii="GHEA Grapalat" w:hAnsi="GHEA Grapalat" w:cs="Sylfaen"/>
          <w:sz w:val="20"/>
          <w:lang w:val="hy-AM"/>
        </w:rPr>
        <w:t>(զրո ամբողջ հինգ հարյուրերրորդական) տոկոսի</w:t>
      </w:r>
      <w:r w:rsidRPr="00AA608E">
        <w:rPr>
          <w:rFonts w:ascii="GHEA Grapalat" w:hAnsi="GHEA Grapalat"/>
          <w:sz w:val="20"/>
          <w:lang w:val="hy-AM"/>
        </w:rPr>
        <w:t xml:space="preserve">  չափով։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7. ԱՆՀԱՂԹԱՀԱՐԵԼԻ ՈՒԺԻ ԱԶԴԵՑՈՒԹՅՈՒՆԸ (ՖՈՐՍ-ՄԱԺՈՐ)</w:t>
      </w:r>
    </w:p>
    <w:p w:rsidR="008E0B31" w:rsidRPr="00AA608E" w:rsidRDefault="008E0B31" w:rsidP="008E0B31">
      <w:pPr>
        <w:ind w:firstLine="709"/>
        <w:jc w:val="center"/>
        <w:rPr>
          <w:rFonts w:ascii="GHEA Grapalat" w:hAnsi="GHEA Grapalat"/>
          <w:b/>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8. ԱՅԼ ՊԱՅՄԱՆՆԵՐ</w:t>
      </w:r>
    </w:p>
    <w:p w:rsidR="008E0B31" w:rsidRPr="00AA608E" w:rsidRDefault="008E0B31" w:rsidP="008E0B31">
      <w:pPr>
        <w:ind w:firstLine="709"/>
        <w:jc w:val="center"/>
        <w:rPr>
          <w:rFonts w:ascii="GHEA Grapalat" w:hAnsi="GHEA Grapalat"/>
          <w:b/>
          <w:sz w:val="20"/>
          <w:lang w:val="hy-AM"/>
        </w:rPr>
      </w:pPr>
    </w:p>
    <w:p w:rsidR="008E0B31" w:rsidRPr="00AA608E" w:rsidRDefault="008E0B31" w:rsidP="009911F6">
      <w:pPr>
        <w:tabs>
          <w:tab w:val="left" w:pos="1276"/>
        </w:tabs>
        <w:jc w:val="both"/>
        <w:rPr>
          <w:rFonts w:ascii="GHEA Grapalat" w:hAnsi="GHEA Grapalat" w:cs="Times Armenian"/>
          <w:sz w:val="20"/>
          <w:lang w:val="hy-AM"/>
        </w:rPr>
      </w:pPr>
      <w:r w:rsidRPr="00AA608E">
        <w:rPr>
          <w:rFonts w:ascii="GHEA Grapalat" w:hAnsi="GHEA Grapalat"/>
          <w:sz w:val="20"/>
          <w:lang w:val="hy-AM"/>
        </w:rPr>
        <w:t xml:space="preserve">8.1 </w:t>
      </w:r>
      <w:r w:rsidRPr="00AA608E">
        <w:rPr>
          <w:rFonts w:ascii="GHEA Grapalat" w:hAnsi="GHEA Grapalat" w:cs="Sylfaen"/>
          <w:sz w:val="20"/>
          <w:lang w:val="hy-AM"/>
        </w:rPr>
        <w:t>Պայմանագիրն</w:t>
      </w:r>
      <w:r w:rsidRPr="00AA608E">
        <w:rPr>
          <w:rFonts w:ascii="GHEA Grapalat" w:hAnsi="GHEA Grapalat" w:cs="Times Armenian"/>
          <w:sz w:val="20"/>
          <w:lang w:val="hy-AM"/>
        </w:rPr>
        <w:t xml:space="preserve"> </w:t>
      </w:r>
      <w:r w:rsidRPr="00AA608E">
        <w:rPr>
          <w:rFonts w:ascii="GHEA Grapalat" w:hAnsi="GHEA Grapalat" w:cs="Sylfaen"/>
          <w:sz w:val="20"/>
          <w:lang w:val="hy-AM"/>
        </w:rPr>
        <w:t>ուժի</w:t>
      </w:r>
      <w:r w:rsidRPr="00AA608E">
        <w:rPr>
          <w:rFonts w:ascii="GHEA Grapalat" w:hAnsi="GHEA Grapalat" w:cs="Times Armenian"/>
          <w:sz w:val="20"/>
          <w:lang w:val="hy-AM"/>
        </w:rPr>
        <w:t xml:space="preserve"> </w:t>
      </w:r>
      <w:r w:rsidRPr="00AA608E">
        <w:rPr>
          <w:rFonts w:ascii="GHEA Grapalat" w:hAnsi="GHEA Grapalat" w:cs="Sylfaen"/>
          <w:sz w:val="20"/>
          <w:lang w:val="hy-AM"/>
        </w:rPr>
        <w:t>մեջ</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մտնում</w:t>
      </w:r>
      <w:r w:rsidRPr="00AA608E">
        <w:rPr>
          <w:rFonts w:ascii="GHEA Grapalat" w:hAnsi="GHEA Grapalat" w:cs="Times Armenian"/>
          <w:sz w:val="20"/>
          <w:lang w:val="hy-AM"/>
        </w:rPr>
        <w:t xml:space="preserve"> </w:t>
      </w:r>
      <w:r w:rsidRPr="00AA608E">
        <w:rPr>
          <w:rFonts w:ascii="GHEA Grapalat" w:hAnsi="GHEA Grapalat" w:cs="Sylfaen"/>
          <w:sz w:val="20"/>
          <w:lang w:val="hy-AM"/>
        </w:rPr>
        <w:t>Կողմերի</w:t>
      </w:r>
      <w:r w:rsidRPr="00AA608E">
        <w:rPr>
          <w:rFonts w:ascii="GHEA Grapalat" w:hAnsi="GHEA Grapalat" w:cs="Times Armenian"/>
          <w:sz w:val="20"/>
          <w:lang w:val="hy-AM"/>
        </w:rPr>
        <w:t xml:space="preserve"> </w:t>
      </w:r>
      <w:r w:rsidRPr="00AA608E">
        <w:rPr>
          <w:rFonts w:ascii="GHEA Grapalat" w:hAnsi="GHEA Grapalat" w:cs="Sylfaen"/>
          <w:sz w:val="20"/>
          <w:lang w:val="hy-AM"/>
        </w:rPr>
        <w:t>ստորագրման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պահից և գործում է մինչև</w:t>
      </w:r>
      <w:r w:rsidRPr="00AA608E">
        <w:rPr>
          <w:rFonts w:ascii="GHEA Grapalat" w:hAnsi="GHEA Grapalat" w:cs="Times Armenian"/>
          <w:sz w:val="20"/>
          <w:lang w:val="hy-AM"/>
        </w:rPr>
        <w:t xml:space="preserve"> </w:t>
      </w:r>
      <w:r w:rsidRPr="00AA608E">
        <w:rPr>
          <w:rFonts w:ascii="GHEA Grapalat" w:hAnsi="GHEA Grapalat" w:cs="Sylfaen"/>
          <w:sz w:val="20"/>
          <w:lang w:val="hy-AM"/>
        </w:rPr>
        <w:t>կողմերի` պայմանագրով</w:t>
      </w:r>
      <w:r w:rsidRPr="00AA608E">
        <w:rPr>
          <w:rFonts w:ascii="GHEA Grapalat" w:hAnsi="GHEA Grapalat" w:cs="Times Armenian"/>
          <w:sz w:val="20"/>
          <w:lang w:val="hy-AM"/>
        </w:rPr>
        <w:t xml:space="preserve"> </w:t>
      </w:r>
      <w:r w:rsidRPr="00AA608E">
        <w:rPr>
          <w:rFonts w:ascii="GHEA Grapalat" w:hAnsi="GHEA Grapalat" w:cs="Sylfaen"/>
          <w:sz w:val="20"/>
          <w:lang w:val="hy-AM"/>
        </w:rPr>
        <w:t>ստանձնած</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պարտավորությունների</w:t>
      </w:r>
      <w:r w:rsidRPr="00AA608E">
        <w:rPr>
          <w:rFonts w:ascii="GHEA Grapalat" w:hAnsi="GHEA Grapalat" w:cs="Times Armenian"/>
          <w:sz w:val="20"/>
          <w:lang w:val="hy-AM"/>
        </w:rPr>
        <w:t xml:space="preserve"> </w:t>
      </w:r>
      <w:r w:rsidRPr="00AA608E">
        <w:rPr>
          <w:rFonts w:ascii="GHEA Grapalat" w:hAnsi="GHEA Grapalat" w:cs="Sylfaen"/>
          <w:sz w:val="20"/>
          <w:lang w:val="hy-AM"/>
        </w:rPr>
        <w:t>ողջ</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ծավալով</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կատարումը</w:t>
      </w:r>
      <w:r w:rsidRPr="00AA608E">
        <w:rPr>
          <w:rFonts w:ascii="GHEA Grapalat" w:hAnsi="GHEA Grapalat" w:cs="Times Armenian"/>
          <w:sz w:val="20"/>
          <w:lang w:val="hy-AM"/>
        </w:rPr>
        <w:t xml:space="preserve">։ </w:t>
      </w:r>
    </w:p>
    <w:p w:rsidR="008E0B31" w:rsidRPr="00AA608E" w:rsidRDefault="008E0B31" w:rsidP="009911F6">
      <w:pPr>
        <w:tabs>
          <w:tab w:val="left" w:pos="1276"/>
        </w:tabs>
        <w:jc w:val="both"/>
        <w:rPr>
          <w:rFonts w:ascii="GHEA Grapalat" w:hAnsi="GHEA Grapalat" w:cs="Sylfaen"/>
          <w:sz w:val="20"/>
          <w:lang w:val="hy-AM"/>
        </w:rPr>
      </w:pPr>
      <w:r w:rsidRPr="00AA608E">
        <w:rPr>
          <w:rStyle w:val="af6"/>
          <w:rFonts w:ascii="GHEA Grapalat" w:hAnsi="GHEA Grapalat" w:cs="Sylfaen"/>
          <w:color w:val="FFFFFF"/>
          <w:sz w:val="20"/>
          <w:lang w:val="hy-AM"/>
        </w:rPr>
        <w:footnoteReference w:id="13"/>
      </w:r>
      <w:r w:rsidRPr="00AA608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E0B31" w:rsidRPr="00AA608E" w:rsidRDefault="008E0B31" w:rsidP="009911F6">
      <w:pPr>
        <w:shd w:val="clear" w:color="auto" w:fill="FFFFFF"/>
        <w:jc w:val="both"/>
        <w:rPr>
          <w:rFonts w:ascii="GHEA Grapalat" w:hAnsi="GHEA Grapalat"/>
          <w:color w:val="000000"/>
          <w:lang w:val="hy-AM"/>
        </w:rPr>
      </w:pPr>
      <w:r w:rsidRPr="00AA608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A608E">
        <w:rPr>
          <w:rFonts w:ascii="GHEA Grapalat" w:hAnsi="GHEA Grapalat"/>
          <w:color w:val="000000"/>
          <w:lang w:val="hy-AM"/>
        </w:rPr>
        <w:t xml:space="preserve"> </w:t>
      </w:r>
    </w:p>
    <w:p w:rsidR="008E0B31" w:rsidRPr="00AA608E" w:rsidRDefault="009911F6" w:rsidP="009911F6">
      <w:pPr>
        <w:tabs>
          <w:tab w:val="left" w:pos="1276"/>
        </w:tabs>
        <w:jc w:val="both"/>
        <w:rPr>
          <w:rFonts w:ascii="GHEA Grapalat" w:hAnsi="GHEA Grapalat" w:cs="Sylfaen"/>
          <w:sz w:val="20"/>
          <w:lang w:val="hy-AM"/>
        </w:rPr>
      </w:pPr>
      <w:r w:rsidRPr="00AA608E">
        <w:rPr>
          <w:rFonts w:ascii="GHEA Grapalat" w:hAnsi="GHEA Grapalat" w:cs="Sylfaen"/>
          <w:sz w:val="20"/>
          <w:lang w:val="hy-AM"/>
        </w:rPr>
        <w:t>8.4</w:t>
      </w:r>
      <w:r w:rsidR="008E0B31" w:rsidRPr="00AA608E">
        <w:rPr>
          <w:rFonts w:ascii="GHEA Grapalat" w:hAnsi="GHEA Grapalat" w:cs="Sylfaen"/>
          <w:sz w:val="20"/>
          <w:lang w:val="hy-AM"/>
        </w:rPr>
        <w:t>Պայմանագրի հետ կապված վեճերը ենթակա են քննության Հայաստանի Հանրապետության դատարաններում։</w:t>
      </w:r>
    </w:p>
    <w:p w:rsidR="008E0B31" w:rsidRPr="00AA608E" w:rsidRDefault="009911F6" w:rsidP="009911F6">
      <w:pPr>
        <w:tabs>
          <w:tab w:val="left" w:pos="1276"/>
        </w:tabs>
        <w:jc w:val="both"/>
        <w:rPr>
          <w:rFonts w:ascii="GHEA Grapalat" w:hAnsi="GHEA Grapalat" w:cs="Sylfaen"/>
          <w:sz w:val="20"/>
          <w:lang w:val="hy-AM"/>
        </w:rPr>
      </w:pPr>
      <w:r w:rsidRPr="00AA608E">
        <w:rPr>
          <w:rFonts w:ascii="GHEA Grapalat" w:hAnsi="GHEA Grapalat" w:cs="Sylfaen"/>
          <w:sz w:val="20"/>
          <w:lang w:val="hy-AM"/>
        </w:rPr>
        <w:t>8.5</w:t>
      </w:r>
      <w:r w:rsidR="008E0B31" w:rsidRPr="00AA608E">
        <w:rPr>
          <w:rFonts w:ascii="GHEA Grapalat" w:hAnsi="GHEA Grapalat" w:cs="Sylfaen"/>
          <w:sz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8E0B31" w:rsidRPr="00AA608E" w:rsidRDefault="008E0B31" w:rsidP="008E0B31">
      <w:pPr>
        <w:tabs>
          <w:tab w:val="left" w:pos="1276"/>
        </w:tabs>
        <w:ind w:firstLine="720"/>
        <w:jc w:val="both"/>
        <w:rPr>
          <w:rFonts w:ascii="GHEA Grapalat" w:hAnsi="GHEA Grapalat" w:cs="Sylfaen"/>
          <w:sz w:val="20"/>
          <w:lang w:val="hy-AM"/>
        </w:rPr>
      </w:pPr>
      <w:r w:rsidRPr="00AA608E">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8E0B31" w:rsidRPr="00AA608E" w:rsidRDefault="008E0B31" w:rsidP="008E0B31">
      <w:pPr>
        <w:tabs>
          <w:tab w:val="left" w:pos="1276"/>
        </w:tabs>
        <w:ind w:firstLine="720"/>
        <w:jc w:val="both"/>
        <w:rPr>
          <w:rFonts w:ascii="GHEA Grapalat" w:hAnsi="GHEA Grapalat" w:cs="Times Armenian"/>
          <w:sz w:val="20"/>
          <w:lang w:val="hy-AM"/>
        </w:rPr>
      </w:pPr>
      <w:r w:rsidRPr="00AA608E">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E0B31" w:rsidRPr="00AA608E" w:rsidRDefault="008E0B31" w:rsidP="009911F6">
      <w:pPr>
        <w:tabs>
          <w:tab w:val="left" w:pos="1276"/>
        </w:tabs>
        <w:jc w:val="both"/>
        <w:rPr>
          <w:rFonts w:ascii="GHEA Grapalat" w:hAnsi="GHEA Grapalat"/>
          <w:sz w:val="20"/>
          <w:lang w:val="hy-AM"/>
        </w:rPr>
      </w:pPr>
      <w:r w:rsidRPr="00AA608E">
        <w:rPr>
          <w:rFonts w:ascii="GHEA Grapalat" w:hAnsi="GHEA Grapalat"/>
          <w:sz w:val="20"/>
          <w:lang w:val="pt-BR"/>
        </w:rPr>
        <w:lastRenderedPageBreak/>
        <w:t>8.6 Եթե պայմանագիրն  իրականացվ</w:t>
      </w:r>
      <w:r w:rsidRPr="00AA608E">
        <w:rPr>
          <w:rFonts w:ascii="GHEA Grapalat" w:hAnsi="GHEA Grapalat"/>
          <w:sz w:val="20"/>
          <w:lang w:val="hy-AM"/>
        </w:rPr>
        <w:t>ում է</w:t>
      </w:r>
      <w:r w:rsidRPr="00AA608E">
        <w:rPr>
          <w:rFonts w:ascii="GHEA Grapalat" w:hAnsi="GHEA Grapalat"/>
          <w:sz w:val="20"/>
          <w:lang w:val="pt-BR"/>
        </w:rPr>
        <w:t xml:space="preserve"> գործակալության պայմանագիր կնքելու միջոցով.</w:t>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hy-AM"/>
        </w:rPr>
        <w:t>1)</w:t>
      </w:r>
      <w:r w:rsidRPr="00AA608E">
        <w:rPr>
          <w:rFonts w:ascii="GHEA Grapalat" w:hAnsi="GHEA Grapalat"/>
          <w:sz w:val="20"/>
          <w:lang w:val="pt-BR"/>
        </w:rPr>
        <w:t xml:space="preserve"> Վաճառ</w:t>
      </w:r>
      <w:r w:rsidRPr="00AA608E">
        <w:rPr>
          <w:rFonts w:ascii="GHEA Grapalat" w:hAnsi="GHEA Grapalat"/>
          <w:sz w:val="20"/>
          <w:lang w:val="hy-AM"/>
        </w:rPr>
        <w:t>ողը</w:t>
      </w:r>
      <w:r w:rsidRPr="00AA608E">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pt-BR"/>
        </w:rPr>
        <w:t>2) պայմանագրի կատարման ընթացքում գործակալի փոփոխման դեպքում Վաճառ</w:t>
      </w:r>
      <w:r w:rsidRPr="00AA608E">
        <w:rPr>
          <w:rFonts w:ascii="GHEA Grapalat" w:hAnsi="GHEA Grapalat"/>
          <w:sz w:val="20"/>
          <w:lang w:val="hy-AM"/>
        </w:rPr>
        <w:t>ող</w:t>
      </w:r>
      <w:r w:rsidRPr="00AA608E">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AA608E">
        <w:rPr>
          <w:rFonts w:ascii="GHEA Grapalat" w:hAnsi="GHEA Grapalat"/>
          <w:sz w:val="20"/>
          <w:vertAlign w:val="superscript"/>
          <w:lang w:val="pt-BR"/>
        </w:rPr>
        <w:t>22</w:t>
      </w:r>
      <w:r w:rsidRPr="00AA608E">
        <w:rPr>
          <w:rStyle w:val="af6"/>
          <w:rFonts w:ascii="GHEA Grapalat" w:hAnsi="GHEA Grapalat"/>
          <w:color w:val="FFFFFF"/>
          <w:sz w:val="20"/>
          <w:lang w:val="pt-BR"/>
        </w:rPr>
        <w:footnoteReference w:id="14"/>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AA608E">
        <w:rPr>
          <w:rFonts w:ascii="GHEA Grapalat" w:hAnsi="GHEA Grapalat"/>
          <w:sz w:val="20"/>
          <w:vertAlign w:val="superscript"/>
          <w:lang w:val="pt-BR"/>
        </w:rPr>
        <w:t>23</w:t>
      </w:r>
      <w:r w:rsidRPr="00AA608E">
        <w:rPr>
          <w:rStyle w:val="af6"/>
          <w:rFonts w:ascii="GHEA Grapalat" w:hAnsi="GHEA Grapalat"/>
          <w:color w:val="FFFFFF"/>
          <w:sz w:val="20"/>
          <w:lang w:val="pt-BR"/>
        </w:rPr>
        <w:footnoteReference w:id="15"/>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cs="Times Armenian"/>
          <w:sz w:val="20"/>
          <w:lang w:val="pt-BR"/>
        </w:rPr>
        <w:t>8</w:t>
      </w:r>
      <w:r w:rsidRPr="00AA608E">
        <w:rPr>
          <w:rFonts w:ascii="GHEA Grapalat" w:hAnsi="GHEA Grapalat" w:cs="Times Armenian"/>
          <w:sz w:val="20"/>
          <w:lang w:val="hy-AM"/>
        </w:rPr>
        <w:t>.</w:t>
      </w:r>
      <w:r w:rsidRPr="00AA608E">
        <w:rPr>
          <w:rFonts w:ascii="GHEA Grapalat" w:hAnsi="GHEA Grapalat" w:cs="Times Armenian"/>
          <w:sz w:val="20"/>
          <w:lang w:val="pt-BR"/>
        </w:rPr>
        <w:t>8</w:t>
      </w:r>
      <w:r w:rsidRPr="00AA608E">
        <w:rPr>
          <w:rFonts w:ascii="GHEA Grapalat" w:hAnsi="GHEA Grapalat" w:cs="Times Armenian"/>
          <w:sz w:val="20"/>
          <w:lang w:val="hy-AM"/>
        </w:rPr>
        <w:t xml:space="preserve"> Ա</w:t>
      </w:r>
      <w:r w:rsidRPr="00AA608E">
        <w:rPr>
          <w:rFonts w:ascii="GHEA Grapalat" w:hAnsi="GHEA Grapalat" w:cs="Times Armenian"/>
          <w:sz w:val="20"/>
        </w:rPr>
        <w:t>պր</w:t>
      </w:r>
      <w:r w:rsidRPr="00AA608E">
        <w:rPr>
          <w:rFonts w:ascii="GHEA Grapalat" w:hAnsi="GHEA Grapalat" w:cs="Times Armenian"/>
          <w:sz w:val="20"/>
          <w:lang w:val="hy-AM"/>
        </w:rPr>
        <w:t xml:space="preserve">անքի </w:t>
      </w:r>
      <w:r w:rsidRPr="00AA608E">
        <w:rPr>
          <w:rFonts w:ascii="GHEA Grapalat" w:hAnsi="GHEA Grapalat" w:cs="Times Armenian"/>
          <w:sz w:val="20"/>
        </w:rPr>
        <w:t>մատա</w:t>
      </w:r>
      <w:r w:rsidRPr="00AA608E">
        <w:rPr>
          <w:rFonts w:ascii="GHEA Grapalat" w:hAnsi="GHEA Grapalat" w:cs="Sylfaen"/>
          <w:sz w:val="20"/>
          <w:lang w:val="hy-AM"/>
        </w:rPr>
        <w:t>կա</w:t>
      </w:r>
      <w:r w:rsidRPr="00AA608E">
        <w:rPr>
          <w:rFonts w:ascii="GHEA Grapalat" w:hAnsi="GHEA Grapalat" w:cs="Sylfaen"/>
          <w:sz w:val="20"/>
        </w:rPr>
        <w:t>ր</w:t>
      </w:r>
      <w:r w:rsidRPr="00AA608E">
        <w:rPr>
          <w:rFonts w:ascii="GHEA Grapalat" w:hAnsi="GHEA Grapalat" w:cs="Sylfaen"/>
          <w:sz w:val="20"/>
          <w:lang w:val="hy-AM"/>
        </w:rPr>
        <w:t>արման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կարող</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երկարաձգվել</w:t>
      </w:r>
      <w:r w:rsidRPr="00AA608E">
        <w:rPr>
          <w:rFonts w:ascii="GHEA Grapalat" w:hAnsi="GHEA Grapalat" w:cs="Times Armenian"/>
          <w:sz w:val="20"/>
          <w:lang w:val="hy-AM"/>
        </w:rPr>
        <w:t xml:space="preserve"> </w:t>
      </w:r>
      <w:r w:rsidRPr="00AA608E">
        <w:rPr>
          <w:rFonts w:ascii="GHEA Grapalat" w:hAnsi="GHEA Grapalat" w:cs="Sylfaen"/>
          <w:sz w:val="20"/>
          <w:lang w:val="hy-AM"/>
        </w:rPr>
        <w:t>մինչև</w:t>
      </w:r>
      <w:r w:rsidRPr="00AA608E">
        <w:rPr>
          <w:rFonts w:ascii="GHEA Grapalat" w:hAnsi="GHEA Grapalat" w:cs="Times Armenian"/>
          <w:sz w:val="20"/>
          <w:lang w:val="hy-AM"/>
        </w:rPr>
        <w:t xml:space="preserve"> </w:t>
      </w:r>
      <w:r w:rsidRPr="00AA608E">
        <w:rPr>
          <w:rFonts w:ascii="GHEA Grapalat" w:hAnsi="GHEA Grapalat" w:cs="Times Armenian"/>
          <w:sz w:val="20"/>
        </w:rPr>
        <w:t>պ</w:t>
      </w:r>
      <w:r w:rsidRPr="00AA608E">
        <w:rPr>
          <w:rFonts w:ascii="GHEA Grapalat" w:hAnsi="GHEA Grapalat" w:cs="Times Armenian"/>
          <w:sz w:val="20"/>
          <w:lang w:val="hy-AM"/>
        </w:rPr>
        <w:t xml:space="preserve">այմանագրով </w:t>
      </w:r>
      <w:r w:rsidRPr="00AA608E">
        <w:rPr>
          <w:rFonts w:ascii="GHEA Grapalat" w:hAnsi="GHEA Grapalat" w:cs="Sylfaen"/>
          <w:sz w:val="20"/>
          <w:lang w:val="hy-AM"/>
        </w:rPr>
        <w:t>այդ</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լրանալը</w:t>
      </w:r>
      <w:r w:rsidRPr="00AA608E">
        <w:rPr>
          <w:rFonts w:ascii="GHEA Grapalat" w:hAnsi="GHEA Grapalat" w:cs="Sylfaen"/>
          <w:sz w:val="20"/>
          <w:lang w:val="pt-BR"/>
        </w:rPr>
        <w:t>`</w:t>
      </w:r>
      <w:r w:rsidRPr="00AA608E">
        <w:rPr>
          <w:rFonts w:ascii="GHEA Grapalat" w:hAnsi="GHEA Grapalat" w:cs="Times Armenian"/>
          <w:sz w:val="20"/>
          <w:lang w:val="hy-AM"/>
        </w:rPr>
        <w:t xml:space="preserve"> </w:t>
      </w:r>
      <w:r w:rsidRPr="00AA608E">
        <w:rPr>
          <w:rFonts w:ascii="GHEA Grapalat" w:hAnsi="GHEA Grapalat" w:cs="Times Armenian"/>
          <w:sz w:val="20"/>
        </w:rPr>
        <w:t>Վաճառողի</w:t>
      </w:r>
      <w:r w:rsidRPr="00AA608E">
        <w:rPr>
          <w:rFonts w:ascii="GHEA Grapalat" w:hAnsi="GHEA Grapalat" w:cs="Times Armenian"/>
          <w:sz w:val="20"/>
          <w:lang w:val="pt-BR"/>
        </w:rPr>
        <w:t xml:space="preserve"> </w:t>
      </w:r>
      <w:r w:rsidRPr="00AA608E">
        <w:rPr>
          <w:rFonts w:ascii="GHEA Grapalat" w:hAnsi="GHEA Grapalat" w:cs="Sylfaen"/>
          <w:sz w:val="20"/>
          <w:lang w:val="hy-AM"/>
        </w:rPr>
        <w:t>առաջարկության</w:t>
      </w:r>
      <w:r w:rsidRPr="00AA608E">
        <w:rPr>
          <w:rFonts w:ascii="GHEA Grapalat" w:hAnsi="GHEA Grapalat" w:cs="Times Armenian"/>
          <w:sz w:val="20"/>
          <w:lang w:val="hy-AM"/>
        </w:rPr>
        <w:t xml:space="preserve"> </w:t>
      </w:r>
      <w:r w:rsidRPr="00AA608E">
        <w:rPr>
          <w:rFonts w:ascii="GHEA Grapalat" w:hAnsi="GHEA Grapalat" w:cs="Sylfaen"/>
          <w:sz w:val="20"/>
          <w:lang w:val="hy-AM"/>
        </w:rPr>
        <w:t>առկայության</w:t>
      </w:r>
      <w:r w:rsidRPr="00AA608E">
        <w:rPr>
          <w:rFonts w:ascii="GHEA Grapalat" w:hAnsi="GHEA Grapalat" w:cs="Times Armenian"/>
          <w:sz w:val="20"/>
          <w:lang w:val="hy-AM"/>
        </w:rPr>
        <w:t xml:space="preserve"> </w:t>
      </w:r>
      <w:r w:rsidRPr="00AA608E">
        <w:rPr>
          <w:rFonts w:ascii="GHEA Grapalat" w:hAnsi="GHEA Grapalat" w:cs="Sylfaen"/>
          <w:sz w:val="20"/>
          <w:lang w:val="hy-AM"/>
        </w:rPr>
        <w:t>դեպքում</w:t>
      </w:r>
      <w:r w:rsidRPr="00AA608E">
        <w:rPr>
          <w:rFonts w:ascii="GHEA Grapalat" w:hAnsi="GHEA Grapalat" w:cs="Times Armenian"/>
          <w:sz w:val="20"/>
          <w:lang w:val="pt-BR"/>
        </w:rPr>
        <w:t>,</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պայմանով</w:t>
      </w:r>
      <w:r w:rsidRPr="00AA608E">
        <w:rPr>
          <w:rFonts w:ascii="GHEA Grapalat" w:hAnsi="GHEA Grapalat" w:cs="Times Armenian"/>
          <w:sz w:val="20"/>
          <w:lang w:val="hy-AM"/>
        </w:rPr>
        <w:t xml:space="preserve">, </w:t>
      </w:r>
      <w:r w:rsidRPr="00AA608E">
        <w:rPr>
          <w:rFonts w:ascii="GHEA Grapalat" w:hAnsi="GHEA Grapalat" w:cs="Sylfaen"/>
          <w:sz w:val="20"/>
          <w:lang w:val="hy-AM"/>
        </w:rPr>
        <w:t>որ</w:t>
      </w:r>
      <w:r w:rsidRPr="00AA608E">
        <w:rPr>
          <w:rFonts w:ascii="GHEA Grapalat" w:hAnsi="GHEA Grapalat"/>
          <w:sz w:val="20"/>
          <w:lang w:val="hy-AM"/>
        </w:rPr>
        <w:t xml:space="preserve"> </w:t>
      </w:r>
      <w:r w:rsidRPr="00AA608E">
        <w:rPr>
          <w:rFonts w:ascii="GHEA Grapalat" w:hAnsi="GHEA Grapalat"/>
          <w:sz w:val="20"/>
        </w:rPr>
        <w:t>Գնորդ</w:t>
      </w:r>
      <w:r w:rsidRPr="00AA608E">
        <w:rPr>
          <w:rFonts w:ascii="GHEA Grapalat" w:hAnsi="GHEA Grapalat"/>
          <w:sz w:val="20"/>
          <w:lang w:val="hy-AM"/>
        </w:rPr>
        <w:t>ի</w:t>
      </w:r>
      <w:r w:rsidRPr="00AA608E">
        <w:rPr>
          <w:rFonts w:ascii="GHEA Grapalat" w:hAnsi="GHEA Grapalat" w:cs="Times Armenian"/>
          <w:sz w:val="20"/>
          <w:lang w:val="hy-AM"/>
        </w:rPr>
        <w:t xml:space="preserve"> </w:t>
      </w:r>
      <w:r w:rsidRPr="00AA608E">
        <w:rPr>
          <w:rFonts w:ascii="GHEA Grapalat" w:hAnsi="GHEA Grapalat" w:cs="Sylfaen"/>
          <w:sz w:val="20"/>
          <w:lang w:val="hy-AM"/>
        </w:rPr>
        <w:t>մոտ</w:t>
      </w:r>
      <w:r w:rsidRPr="00AA608E">
        <w:rPr>
          <w:rFonts w:ascii="GHEA Grapalat" w:hAnsi="GHEA Grapalat" w:cs="Times Armenian"/>
          <w:sz w:val="20"/>
          <w:lang w:val="hy-AM"/>
        </w:rPr>
        <w:t xml:space="preserve"> </w:t>
      </w:r>
      <w:r w:rsidRPr="00AA608E">
        <w:rPr>
          <w:rFonts w:ascii="GHEA Grapalat" w:hAnsi="GHEA Grapalat" w:cs="Sylfaen"/>
          <w:sz w:val="20"/>
          <w:lang w:val="hy-AM"/>
        </w:rPr>
        <w:t>չի</w:t>
      </w:r>
      <w:r w:rsidRPr="00AA608E">
        <w:rPr>
          <w:rFonts w:ascii="GHEA Grapalat" w:hAnsi="GHEA Grapalat" w:cs="Times Armenian"/>
          <w:sz w:val="20"/>
          <w:lang w:val="hy-AM"/>
        </w:rPr>
        <w:t xml:space="preserve"> </w:t>
      </w:r>
      <w:r w:rsidRPr="00AA608E">
        <w:rPr>
          <w:rFonts w:ascii="GHEA Grapalat" w:hAnsi="GHEA Grapalat" w:cs="Sylfaen"/>
          <w:sz w:val="20"/>
          <w:lang w:val="hy-AM"/>
        </w:rPr>
        <w:t>վերացել</w:t>
      </w:r>
      <w:r w:rsidRPr="00AA608E">
        <w:rPr>
          <w:rFonts w:ascii="GHEA Grapalat" w:hAnsi="GHEA Grapalat" w:cs="Times Armenian"/>
          <w:sz w:val="20"/>
          <w:lang w:val="hy-AM"/>
        </w:rPr>
        <w:t xml:space="preserve"> </w:t>
      </w:r>
      <w:r w:rsidRPr="00AA608E">
        <w:rPr>
          <w:rFonts w:ascii="GHEA Grapalat" w:hAnsi="GHEA Grapalat" w:cs="Times Armenian"/>
          <w:sz w:val="20"/>
        </w:rPr>
        <w:t>ապրանքի</w:t>
      </w:r>
      <w:r w:rsidRPr="00AA608E">
        <w:rPr>
          <w:rFonts w:ascii="GHEA Grapalat" w:hAnsi="GHEA Grapalat" w:cs="Times Armenian"/>
          <w:sz w:val="20"/>
          <w:lang w:val="pt-BR"/>
        </w:rPr>
        <w:t xml:space="preserve"> </w:t>
      </w:r>
      <w:r w:rsidRPr="00AA608E">
        <w:rPr>
          <w:rFonts w:ascii="GHEA Grapalat" w:hAnsi="GHEA Grapalat" w:cs="Sylfaen"/>
          <w:sz w:val="20"/>
          <w:lang w:val="hy-AM"/>
        </w:rPr>
        <w:t>օգտագործման</w:t>
      </w:r>
      <w:r w:rsidRPr="00AA608E">
        <w:rPr>
          <w:rFonts w:ascii="GHEA Grapalat" w:hAnsi="GHEA Grapalat" w:cs="Times Armenian"/>
          <w:sz w:val="20"/>
          <w:lang w:val="hy-AM"/>
        </w:rPr>
        <w:t xml:space="preserve"> </w:t>
      </w:r>
      <w:r w:rsidRPr="00AA608E">
        <w:rPr>
          <w:rFonts w:ascii="GHEA Grapalat" w:hAnsi="GHEA Grapalat" w:cs="Sylfaen"/>
          <w:sz w:val="20"/>
          <w:lang w:val="hy-AM"/>
        </w:rPr>
        <w:t>պահանջը</w:t>
      </w:r>
      <w:r w:rsidRPr="00AA608E">
        <w:rPr>
          <w:rFonts w:ascii="GHEA Grapalat" w:hAnsi="GHEA Grapalat" w:cs="Sylfaen"/>
          <w:sz w:val="20"/>
          <w:lang w:val="pt-BR"/>
        </w:rPr>
        <w:t xml:space="preserve">, </w:t>
      </w:r>
      <w:r w:rsidRPr="00AA608E">
        <w:rPr>
          <w:rFonts w:ascii="GHEA Grapalat" w:hAnsi="GHEA Grapalat" w:cs="Sylfaen"/>
          <w:sz w:val="20"/>
        </w:rPr>
        <w:t>իսկ</w:t>
      </w:r>
      <w:r w:rsidRPr="00AA608E">
        <w:rPr>
          <w:rFonts w:ascii="GHEA Grapalat" w:hAnsi="GHEA Grapalat" w:cs="Sylfaen"/>
          <w:sz w:val="20"/>
          <w:lang w:val="pt-BR"/>
        </w:rPr>
        <w:t xml:space="preserve"> </w:t>
      </w:r>
      <w:r w:rsidRPr="00AA608E">
        <w:rPr>
          <w:rFonts w:ascii="GHEA Grapalat" w:hAnsi="GHEA Grapalat" w:cs="Sylfaen"/>
          <w:sz w:val="20"/>
        </w:rPr>
        <w:t>Վաճառողի</w:t>
      </w:r>
      <w:r w:rsidRPr="00AA608E">
        <w:rPr>
          <w:rFonts w:ascii="GHEA Grapalat" w:hAnsi="GHEA Grapalat" w:cs="Sylfaen"/>
          <w:sz w:val="20"/>
          <w:lang w:val="pt-BR"/>
        </w:rPr>
        <w:t xml:space="preserve"> </w:t>
      </w:r>
      <w:r w:rsidRPr="00AA608E">
        <w:rPr>
          <w:rFonts w:ascii="GHEA Grapalat" w:hAnsi="GHEA Grapalat" w:cs="Sylfaen"/>
          <w:sz w:val="20"/>
        </w:rPr>
        <w:t>առաջարկությունը</w:t>
      </w:r>
      <w:r w:rsidRPr="00AA608E">
        <w:rPr>
          <w:rFonts w:ascii="GHEA Grapalat" w:hAnsi="GHEA Grapalat" w:cs="Sylfaen"/>
          <w:sz w:val="20"/>
          <w:lang w:val="pt-BR"/>
        </w:rPr>
        <w:t xml:space="preserve"> </w:t>
      </w:r>
      <w:r w:rsidRPr="00AA608E">
        <w:rPr>
          <w:rFonts w:ascii="GHEA Grapalat" w:hAnsi="GHEA Grapalat" w:cs="Sylfaen"/>
          <w:sz w:val="20"/>
        </w:rPr>
        <w:t>ներկայացվել</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pt-BR"/>
        </w:rPr>
        <w:t xml:space="preserve"> </w:t>
      </w:r>
      <w:r w:rsidRPr="00AA608E">
        <w:rPr>
          <w:rFonts w:ascii="GHEA Grapalat" w:hAnsi="GHEA Grapalat" w:cs="Sylfaen"/>
          <w:sz w:val="20"/>
        </w:rPr>
        <w:t>ոչ</w:t>
      </w:r>
      <w:r w:rsidRPr="00AA608E">
        <w:rPr>
          <w:rFonts w:ascii="GHEA Grapalat" w:hAnsi="GHEA Grapalat" w:cs="Sylfaen"/>
          <w:sz w:val="20"/>
          <w:lang w:val="pt-BR"/>
        </w:rPr>
        <w:t xml:space="preserve"> </w:t>
      </w:r>
      <w:r w:rsidRPr="00AA608E">
        <w:rPr>
          <w:rFonts w:ascii="GHEA Grapalat" w:hAnsi="GHEA Grapalat" w:cs="Sylfaen"/>
          <w:sz w:val="20"/>
        </w:rPr>
        <w:t>ուշ</w:t>
      </w:r>
      <w:r w:rsidRPr="00AA608E">
        <w:rPr>
          <w:rFonts w:ascii="GHEA Grapalat" w:hAnsi="GHEA Grapalat" w:cs="Sylfaen"/>
          <w:sz w:val="20"/>
          <w:lang w:val="pt-BR"/>
        </w:rPr>
        <w:t xml:space="preserve">, </w:t>
      </w:r>
      <w:r w:rsidRPr="00AA608E">
        <w:rPr>
          <w:rFonts w:ascii="GHEA Grapalat" w:hAnsi="GHEA Grapalat" w:cs="Sylfaen"/>
          <w:sz w:val="20"/>
        </w:rPr>
        <w:t>քան</w:t>
      </w:r>
      <w:r w:rsidRPr="00AA608E">
        <w:rPr>
          <w:rFonts w:ascii="GHEA Grapalat" w:hAnsi="GHEA Grapalat" w:cs="Sylfaen"/>
          <w:sz w:val="20"/>
          <w:lang w:val="pt-BR"/>
        </w:rPr>
        <w:t xml:space="preserve"> </w:t>
      </w:r>
      <w:r w:rsidRPr="00AA608E">
        <w:rPr>
          <w:rFonts w:ascii="GHEA Grapalat" w:hAnsi="GHEA Grapalat" w:cs="Sylfaen"/>
          <w:sz w:val="20"/>
        </w:rPr>
        <w:t>պայմանագրով</w:t>
      </w:r>
      <w:r w:rsidRPr="00AA608E">
        <w:rPr>
          <w:rFonts w:ascii="GHEA Grapalat" w:hAnsi="GHEA Grapalat" w:cs="Sylfaen"/>
          <w:sz w:val="20"/>
          <w:lang w:val="pt-BR"/>
        </w:rPr>
        <w:t xml:space="preserve"> </w:t>
      </w:r>
      <w:r w:rsidRPr="00AA608E">
        <w:rPr>
          <w:rFonts w:ascii="GHEA Grapalat" w:hAnsi="GHEA Grapalat" w:cs="Sylfaen"/>
          <w:sz w:val="20"/>
        </w:rPr>
        <w:t>ի</w:t>
      </w:r>
      <w:r w:rsidRPr="00AA608E">
        <w:rPr>
          <w:rFonts w:ascii="GHEA Grapalat" w:hAnsi="GHEA Grapalat" w:cs="Sylfaen"/>
          <w:sz w:val="20"/>
          <w:lang w:val="pt-BR"/>
        </w:rPr>
        <w:t xml:space="preserve"> </w:t>
      </w:r>
      <w:r w:rsidRPr="00AA608E">
        <w:rPr>
          <w:rFonts w:ascii="GHEA Grapalat" w:hAnsi="GHEA Grapalat" w:cs="Sylfaen"/>
          <w:sz w:val="20"/>
        </w:rPr>
        <w:t>սկզբանե</w:t>
      </w:r>
      <w:r w:rsidRPr="00AA608E">
        <w:rPr>
          <w:rFonts w:ascii="GHEA Grapalat" w:hAnsi="GHEA Grapalat" w:cs="Sylfaen"/>
          <w:sz w:val="20"/>
          <w:lang w:val="pt-BR"/>
        </w:rPr>
        <w:t xml:space="preserve"> </w:t>
      </w:r>
      <w:r w:rsidRPr="00AA608E">
        <w:rPr>
          <w:rFonts w:ascii="GHEA Grapalat" w:hAnsi="GHEA Grapalat" w:cs="Sylfaen"/>
          <w:sz w:val="20"/>
        </w:rPr>
        <w:t>մատակարարման</w:t>
      </w:r>
      <w:r w:rsidRPr="00AA608E">
        <w:rPr>
          <w:rFonts w:ascii="GHEA Grapalat" w:hAnsi="GHEA Grapalat" w:cs="Sylfaen"/>
          <w:sz w:val="20"/>
          <w:lang w:val="pt-BR"/>
        </w:rPr>
        <w:t xml:space="preserve"> </w:t>
      </w:r>
      <w:r w:rsidRPr="00AA608E">
        <w:rPr>
          <w:rFonts w:ascii="GHEA Grapalat" w:hAnsi="GHEA Grapalat" w:cs="Sylfaen"/>
          <w:sz w:val="20"/>
        </w:rPr>
        <w:t>համար</w:t>
      </w:r>
      <w:r w:rsidRPr="00AA608E">
        <w:rPr>
          <w:rFonts w:ascii="GHEA Grapalat" w:hAnsi="GHEA Grapalat" w:cs="Sylfaen"/>
          <w:sz w:val="20"/>
          <w:lang w:val="pt-BR"/>
        </w:rPr>
        <w:t xml:space="preserve"> </w:t>
      </w:r>
      <w:r w:rsidRPr="00AA608E">
        <w:rPr>
          <w:rFonts w:ascii="GHEA Grapalat" w:hAnsi="GHEA Grapalat" w:cs="Sylfaen"/>
          <w:sz w:val="20"/>
        </w:rPr>
        <w:t>սահմանված</w:t>
      </w:r>
      <w:r w:rsidRPr="00AA608E">
        <w:rPr>
          <w:rFonts w:ascii="GHEA Grapalat" w:hAnsi="GHEA Grapalat" w:cs="Sylfaen"/>
          <w:sz w:val="20"/>
          <w:lang w:val="pt-BR"/>
        </w:rPr>
        <w:t xml:space="preserve"> </w:t>
      </w:r>
      <w:r w:rsidRPr="00AA608E">
        <w:rPr>
          <w:rFonts w:ascii="GHEA Grapalat" w:hAnsi="GHEA Grapalat" w:cs="Sylfaen"/>
          <w:sz w:val="20"/>
        </w:rPr>
        <w:t>ժամկետը</w:t>
      </w:r>
      <w:r w:rsidRPr="00AA608E">
        <w:rPr>
          <w:rFonts w:ascii="GHEA Grapalat" w:hAnsi="GHEA Grapalat" w:cs="Sylfaen"/>
          <w:sz w:val="20"/>
          <w:lang w:val="pt-BR"/>
        </w:rPr>
        <w:t xml:space="preserve"> </w:t>
      </w:r>
      <w:r w:rsidRPr="00AA608E">
        <w:rPr>
          <w:rFonts w:ascii="GHEA Grapalat" w:hAnsi="GHEA Grapalat" w:cs="Sylfaen"/>
          <w:sz w:val="20"/>
        </w:rPr>
        <w:t>լրանալուց</w:t>
      </w:r>
      <w:r w:rsidRPr="00AA608E">
        <w:rPr>
          <w:rFonts w:ascii="GHEA Grapalat" w:hAnsi="GHEA Grapalat" w:cs="Sylfaen"/>
          <w:sz w:val="20"/>
          <w:lang w:val="pt-BR"/>
        </w:rPr>
        <w:t xml:space="preserve"> </w:t>
      </w:r>
      <w:r w:rsidRPr="00AA608E">
        <w:rPr>
          <w:rFonts w:ascii="GHEA Grapalat" w:hAnsi="GHEA Grapalat" w:cs="Sylfaen"/>
          <w:sz w:val="20"/>
        </w:rPr>
        <w:t>առնվազն</w:t>
      </w:r>
      <w:r w:rsidRPr="00AA608E">
        <w:rPr>
          <w:rFonts w:ascii="GHEA Grapalat" w:hAnsi="GHEA Grapalat" w:cs="Sylfaen"/>
          <w:sz w:val="20"/>
          <w:lang w:val="pt-BR"/>
        </w:rPr>
        <w:t xml:space="preserve"> 5 </w:t>
      </w:r>
      <w:r w:rsidRPr="00AA608E">
        <w:rPr>
          <w:rFonts w:ascii="GHEA Grapalat" w:hAnsi="GHEA Grapalat" w:cs="Sylfaen"/>
          <w:sz w:val="20"/>
        </w:rPr>
        <w:t>օրացուցային</w:t>
      </w:r>
      <w:r w:rsidRPr="00AA608E">
        <w:rPr>
          <w:rFonts w:ascii="GHEA Grapalat" w:hAnsi="GHEA Grapalat" w:cs="Sylfaen"/>
          <w:sz w:val="20"/>
          <w:lang w:val="pt-BR"/>
        </w:rPr>
        <w:t xml:space="preserve"> </w:t>
      </w:r>
      <w:r w:rsidRPr="00AA608E">
        <w:rPr>
          <w:rFonts w:ascii="GHEA Grapalat" w:hAnsi="GHEA Grapalat" w:cs="Sylfaen"/>
          <w:sz w:val="20"/>
        </w:rPr>
        <w:t>օր</w:t>
      </w:r>
      <w:r w:rsidRPr="00AA608E">
        <w:rPr>
          <w:rFonts w:ascii="GHEA Grapalat" w:hAnsi="GHEA Grapalat" w:cs="Sylfaen"/>
          <w:sz w:val="20"/>
          <w:lang w:val="pt-BR"/>
        </w:rPr>
        <w:t xml:space="preserve"> </w:t>
      </w:r>
      <w:r w:rsidRPr="00AA608E">
        <w:rPr>
          <w:rFonts w:ascii="GHEA Grapalat" w:hAnsi="GHEA Grapalat" w:cs="Sylfaen"/>
          <w:sz w:val="20"/>
        </w:rPr>
        <w:t>առաջ</w:t>
      </w:r>
      <w:r w:rsidRPr="00AA608E">
        <w:rPr>
          <w:rFonts w:ascii="GHEA Grapalat" w:hAnsi="GHEA Grapalat" w:cs="Sylfaen"/>
          <w:sz w:val="20"/>
          <w:lang w:val="pt-BR"/>
        </w:rPr>
        <w:t>: Ընդ որում սույն կետով սահմանված դեպքում ապրա</w:t>
      </w:r>
      <w:r w:rsidRPr="00AA608E">
        <w:rPr>
          <w:rFonts w:ascii="GHEA Grapalat" w:hAnsi="GHEA Grapalat" w:cs="Times Armenian"/>
          <w:sz w:val="20"/>
          <w:lang w:val="hy-AM"/>
        </w:rPr>
        <w:t xml:space="preserve">նքի </w:t>
      </w:r>
      <w:r w:rsidRPr="00AA608E">
        <w:rPr>
          <w:rFonts w:ascii="GHEA Grapalat" w:hAnsi="GHEA Grapalat" w:cs="Times Armenian"/>
          <w:sz w:val="20"/>
        </w:rPr>
        <w:t>մատակարա</w:t>
      </w:r>
      <w:r w:rsidRPr="00AA608E">
        <w:rPr>
          <w:rFonts w:ascii="GHEA Grapalat" w:hAnsi="GHEA Grapalat" w:cs="Sylfaen"/>
          <w:sz w:val="20"/>
          <w:lang w:val="hy-AM"/>
        </w:rPr>
        <w:t>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կարող</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երկարաձգվել</w:t>
      </w:r>
      <w:r w:rsidRPr="00AA608E">
        <w:rPr>
          <w:rFonts w:ascii="GHEA Grapalat" w:hAnsi="GHEA Grapalat" w:cs="Times Armenian"/>
          <w:sz w:val="20"/>
          <w:lang w:val="hy-AM"/>
        </w:rPr>
        <w:t xml:space="preserve"> </w:t>
      </w:r>
      <w:r w:rsidRPr="00AA608E">
        <w:rPr>
          <w:rFonts w:ascii="GHEA Grapalat" w:hAnsi="GHEA Grapalat" w:cs="Times Armenian"/>
          <w:sz w:val="20"/>
        </w:rPr>
        <w:t>մեկ</w:t>
      </w:r>
      <w:r w:rsidRPr="00AA608E">
        <w:rPr>
          <w:rFonts w:ascii="GHEA Grapalat" w:hAnsi="GHEA Grapalat" w:cs="Times Armenian"/>
          <w:sz w:val="20"/>
          <w:lang w:val="pt-BR"/>
        </w:rPr>
        <w:t xml:space="preserve"> </w:t>
      </w:r>
      <w:r w:rsidRPr="00AA608E">
        <w:rPr>
          <w:rFonts w:ascii="GHEA Grapalat" w:hAnsi="GHEA Grapalat" w:cs="Times Armenian"/>
          <w:sz w:val="20"/>
        </w:rPr>
        <w:t>անգամ</w:t>
      </w:r>
      <w:r w:rsidRPr="00AA608E">
        <w:rPr>
          <w:rFonts w:ascii="GHEA Grapalat" w:hAnsi="GHEA Grapalat" w:cs="Times Armenian"/>
          <w:sz w:val="20"/>
          <w:lang w:val="pt-BR"/>
        </w:rPr>
        <w:t xml:space="preserve"> </w:t>
      </w:r>
      <w:r w:rsidRPr="00AA608E">
        <w:rPr>
          <w:rFonts w:ascii="GHEA Grapalat" w:hAnsi="GHEA Grapalat" w:cs="Sylfaen"/>
          <w:sz w:val="20"/>
          <w:lang w:val="hy-AM"/>
        </w:rPr>
        <w:t>մինչև</w:t>
      </w:r>
      <w:r w:rsidRPr="00AA608E">
        <w:rPr>
          <w:rFonts w:ascii="GHEA Grapalat" w:hAnsi="GHEA Grapalat" w:cs="Sylfaen"/>
          <w:sz w:val="20"/>
          <w:lang w:val="pt-BR"/>
        </w:rPr>
        <w:t xml:space="preserve"> 30 </w:t>
      </w:r>
      <w:r w:rsidRPr="00AA608E">
        <w:rPr>
          <w:rFonts w:ascii="GHEA Grapalat" w:hAnsi="GHEA Grapalat" w:cs="Sylfaen"/>
          <w:sz w:val="20"/>
        </w:rPr>
        <w:t>օրացուցային</w:t>
      </w:r>
      <w:r w:rsidRPr="00AA608E">
        <w:rPr>
          <w:rFonts w:ascii="GHEA Grapalat" w:hAnsi="GHEA Grapalat" w:cs="Sylfaen"/>
          <w:sz w:val="20"/>
          <w:lang w:val="pt-BR"/>
        </w:rPr>
        <w:t xml:space="preserve"> </w:t>
      </w:r>
      <w:r w:rsidRPr="00AA608E">
        <w:rPr>
          <w:rFonts w:ascii="GHEA Grapalat" w:hAnsi="GHEA Grapalat" w:cs="Sylfaen"/>
          <w:sz w:val="20"/>
        </w:rPr>
        <w:t>օրով</w:t>
      </w:r>
      <w:r w:rsidRPr="00AA608E">
        <w:rPr>
          <w:rFonts w:ascii="GHEA Grapalat" w:hAnsi="GHEA Grapalat" w:cs="Sylfaen"/>
          <w:sz w:val="20"/>
          <w:lang w:val="pt-BR"/>
        </w:rPr>
        <w:t xml:space="preserve">, </w:t>
      </w:r>
      <w:r w:rsidRPr="00AA608E">
        <w:rPr>
          <w:rFonts w:ascii="GHEA Grapalat" w:hAnsi="GHEA Grapalat" w:cs="Sylfaen"/>
          <w:sz w:val="20"/>
        </w:rPr>
        <w:t>բայց</w:t>
      </w:r>
      <w:r w:rsidRPr="00AA608E">
        <w:rPr>
          <w:rFonts w:ascii="GHEA Grapalat" w:hAnsi="GHEA Grapalat" w:cs="Sylfaen"/>
          <w:sz w:val="20"/>
          <w:lang w:val="pt-BR"/>
        </w:rPr>
        <w:t xml:space="preserve"> </w:t>
      </w:r>
      <w:r w:rsidRPr="00AA608E">
        <w:rPr>
          <w:rFonts w:ascii="GHEA Grapalat" w:hAnsi="GHEA Grapalat" w:cs="Sylfaen"/>
          <w:sz w:val="20"/>
        </w:rPr>
        <w:t>ոչ</w:t>
      </w:r>
      <w:r w:rsidRPr="00AA608E">
        <w:rPr>
          <w:rFonts w:ascii="GHEA Grapalat" w:hAnsi="GHEA Grapalat" w:cs="Sylfaen"/>
          <w:sz w:val="20"/>
          <w:lang w:val="pt-BR"/>
        </w:rPr>
        <w:t xml:space="preserve"> </w:t>
      </w:r>
      <w:r w:rsidRPr="00AA608E">
        <w:rPr>
          <w:rFonts w:ascii="GHEA Grapalat" w:hAnsi="GHEA Grapalat" w:cs="Sylfaen"/>
          <w:sz w:val="20"/>
        </w:rPr>
        <w:t>ավել</w:t>
      </w:r>
      <w:r w:rsidRPr="00AA608E">
        <w:rPr>
          <w:rFonts w:ascii="GHEA Grapalat" w:hAnsi="GHEA Grapalat" w:cs="Sylfaen"/>
          <w:sz w:val="20"/>
          <w:lang w:val="pt-BR"/>
        </w:rPr>
        <w:t xml:space="preserve"> </w:t>
      </w:r>
      <w:r w:rsidRPr="00AA608E">
        <w:rPr>
          <w:rFonts w:ascii="GHEA Grapalat" w:hAnsi="GHEA Grapalat" w:cs="Sylfaen"/>
          <w:sz w:val="20"/>
        </w:rPr>
        <w:t>քան</w:t>
      </w:r>
      <w:r w:rsidRPr="00AA608E">
        <w:rPr>
          <w:rFonts w:ascii="GHEA Grapalat" w:hAnsi="GHEA Grapalat" w:cs="Sylfaen"/>
          <w:sz w:val="20"/>
          <w:lang w:val="pt-BR"/>
        </w:rPr>
        <w:t xml:space="preserve"> </w:t>
      </w:r>
      <w:r w:rsidRPr="00AA608E">
        <w:rPr>
          <w:rFonts w:ascii="GHEA Grapalat" w:hAnsi="GHEA Grapalat" w:cs="Sylfaen"/>
          <w:sz w:val="20"/>
        </w:rPr>
        <w:t>պայմանագրով</w:t>
      </w:r>
      <w:r w:rsidRPr="00AA608E">
        <w:rPr>
          <w:rFonts w:ascii="GHEA Grapalat" w:hAnsi="GHEA Grapalat" w:cs="Sylfaen"/>
          <w:sz w:val="20"/>
          <w:lang w:val="pt-BR"/>
        </w:rPr>
        <w:t xml:space="preserve"> </w:t>
      </w:r>
      <w:r w:rsidRPr="00AA608E">
        <w:rPr>
          <w:rFonts w:ascii="GHEA Grapalat" w:hAnsi="GHEA Grapalat" w:cs="Sylfaen"/>
          <w:sz w:val="20"/>
        </w:rPr>
        <w:t>սահմանված</w:t>
      </w:r>
      <w:r w:rsidRPr="00AA608E">
        <w:rPr>
          <w:rFonts w:ascii="GHEA Grapalat" w:hAnsi="GHEA Grapalat" w:cs="Sylfaen"/>
          <w:sz w:val="20"/>
          <w:lang w:val="pt-BR"/>
        </w:rPr>
        <w:t xml:space="preserve"> </w:t>
      </w:r>
      <w:r w:rsidRPr="00AA608E">
        <w:rPr>
          <w:rFonts w:ascii="GHEA Grapalat" w:hAnsi="GHEA Grapalat" w:cs="Sylfaen"/>
          <w:sz w:val="20"/>
        </w:rPr>
        <w:t>ժամկետն</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pt-BR"/>
        </w:rPr>
        <w:t>:</w:t>
      </w:r>
    </w:p>
    <w:p w:rsidR="008E0B31" w:rsidRPr="00AA608E" w:rsidRDefault="008E0B31" w:rsidP="008E0B31">
      <w:pPr>
        <w:tabs>
          <w:tab w:val="left" w:pos="720"/>
        </w:tabs>
        <w:jc w:val="both"/>
        <w:rPr>
          <w:rFonts w:ascii="GHEA Grapalat" w:hAnsi="GHEA Grapalat"/>
          <w:sz w:val="20"/>
          <w:lang w:val="hy-AM"/>
        </w:rPr>
      </w:pPr>
      <w:r w:rsidRPr="00AA608E">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8E0B31" w:rsidRPr="00AA608E" w:rsidRDefault="008E0B31" w:rsidP="008E0B31">
      <w:pPr>
        <w:tabs>
          <w:tab w:val="num" w:pos="0"/>
          <w:tab w:val="left" w:pos="720"/>
          <w:tab w:val="num" w:pos="900"/>
        </w:tabs>
        <w:jc w:val="both"/>
        <w:rPr>
          <w:rFonts w:ascii="GHEA Grapalat" w:hAnsi="GHEA Grapalat"/>
          <w:sz w:val="20"/>
          <w:lang w:val="hy-AM"/>
        </w:rPr>
      </w:pPr>
      <w:r w:rsidRPr="00AA608E">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lang w:val="hy-AM"/>
        </w:rPr>
        <w:t>8.10 Պ</w:t>
      </w:r>
      <w:r w:rsidRPr="00AA608E">
        <w:rPr>
          <w:rFonts w:ascii="GHEA Grapalat" w:hAnsi="GHEA Grapalat"/>
          <w:spacing w:val="-4"/>
          <w:sz w:val="20"/>
          <w:szCs w:val="20"/>
          <w:lang w:val="hy-AM" w:eastAsia="ru-RU"/>
        </w:rPr>
        <w:t xml:space="preserve">այմանագիրը չի </w:t>
      </w:r>
      <w:r w:rsidRPr="00AA608E">
        <w:rPr>
          <w:rFonts w:ascii="GHEA Grapalat" w:hAnsi="GHEA Grapalat"/>
          <w:sz w:val="20"/>
          <w:szCs w:val="20"/>
          <w:lang w:val="hy-AM" w:eastAsia="ru-RU"/>
        </w:rPr>
        <w:t>կարող փոփոխվել կողմերի պարտա</w:t>
      </w:r>
      <w:r w:rsidRPr="00AA608E">
        <w:rPr>
          <w:rFonts w:ascii="GHEA Grapalat" w:hAnsi="GHEA Grapalat"/>
          <w:sz w:val="20"/>
          <w:szCs w:val="20"/>
          <w:lang w:val="hy-AM" w:eastAsia="ru-RU"/>
        </w:rPr>
        <w:softHyphen/>
        <w:t>վորու</w:t>
      </w:r>
      <w:r w:rsidRPr="00AA608E">
        <w:rPr>
          <w:rFonts w:ascii="GHEA Grapalat" w:hAnsi="GHEA Grapalat"/>
          <w:sz w:val="20"/>
          <w:szCs w:val="20"/>
          <w:lang w:val="hy-AM" w:eastAsia="ru-RU"/>
        </w:rPr>
        <w:softHyphen/>
        <w:t>թյունների մասնակի չկատարման հետևանքով</w:t>
      </w:r>
      <w:r w:rsidRPr="00AA608E" w:rsidDel="00591DE3">
        <w:rPr>
          <w:rFonts w:ascii="GHEA Grapalat" w:hAnsi="GHEA Grapalat"/>
          <w:sz w:val="20"/>
          <w:szCs w:val="20"/>
          <w:lang w:val="hy-AM" w:eastAsia="ru-RU"/>
        </w:rPr>
        <w:t xml:space="preserve"> </w:t>
      </w:r>
      <w:r w:rsidRPr="00AA608E">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8.11 Վաճառողի  կողմից ստանձնած պարտավորությունները չկատա</w:t>
      </w:r>
      <w:r w:rsidRPr="00AA608E">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1" w:name="_Hlk23253914"/>
      <w:r w:rsidRPr="00AA608E">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1"/>
      <w:r w:rsidRPr="00AA608E">
        <w:rPr>
          <w:rFonts w:ascii="GHEA Grapalat" w:hAnsi="GHEA Grapalat"/>
          <w:sz w:val="20"/>
          <w:szCs w:val="20"/>
          <w:lang w:val="hy-AM" w:eastAsia="ru-RU"/>
        </w:rPr>
        <w:t xml:space="preserve">   8.12</w:t>
      </w:r>
      <w:r w:rsidRPr="00AA608E">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911F6"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w:t>
      </w:r>
      <w:r w:rsidRPr="00AA608E">
        <w:rPr>
          <w:rFonts w:ascii="GHEA Grapalat" w:hAnsi="GHEA Grapalat"/>
          <w:sz w:val="20"/>
          <w:szCs w:val="20"/>
          <w:lang w:val="hy-AM" w:eastAsia="ru-RU"/>
        </w:rPr>
        <w:lastRenderedPageBreak/>
        <w:t>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AA608E">
        <w:rPr>
          <w:rFonts w:ascii="GHEA Grapalat" w:hAnsi="GHEA Grapalat"/>
          <w:sz w:val="20"/>
          <w:szCs w:val="20"/>
          <w:vertAlign w:val="superscript"/>
          <w:lang w:val="hy-AM" w:eastAsia="ru-RU"/>
        </w:rPr>
        <w:t>24</w:t>
      </w:r>
      <w:r w:rsidRPr="00AA608E">
        <w:rPr>
          <w:rStyle w:val="af6"/>
          <w:rFonts w:ascii="GHEA Grapalat" w:hAnsi="GHEA Grapalat"/>
          <w:color w:val="FFFFFF"/>
          <w:sz w:val="20"/>
          <w:szCs w:val="20"/>
          <w:lang w:val="hy-AM" w:eastAsia="ru-RU"/>
        </w:rPr>
        <w:footnoteReference w:id="16"/>
      </w:r>
    </w:p>
    <w:p w:rsidR="008E0B31" w:rsidRPr="00AA608E" w:rsidRDefault="008E0B31" w:rsidP="008E0B31">
      <w:pPr>
        <w:tabs>
          <w:tab w:val="left" w:pos="1276"/>
        </w:tabs>
        <w:ind w:firstLine="720"/>
        <w:jc w:val="both"/>
        <w:rPr>
          <w:rFonts w:ascii="GHEA Grapalat" w:hAnsi="GHEA Grapalat" w:cs="Sylfaen"/>
          <w:sz w:val="20"/>
          <w:u w:val="single"/>
          <w:lang w:val="hy-AM"/>
        </w:rPr>
      </w:pP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10. Կողմերի հասցեները, բանկային վավերապայմանները և ստորագրությունները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ind w:firstLine="709"/>
        <w:jc w:val="both"/>
        <w:rPr>
          <w:rFonts w:ascii="GHEA Grapalat" w:hAnsi="GHEA Grapalat"/>
          <w:sz w:val="20"/>
          <w:lang w:val="hy-AM"/>
        </w:rPr>
      </w:pPr>
    </w:p>
    <w:tbl>
      <w:tblPr>
        <w:tblW w:w="10348" w:type="dxa"/>
        <w:tblInd w:w="250" w:type="dxa"/>
        <w:tblLayout w:type="fixed"/>
        <w:tblLook w:val="0000" w:firstRow="0" w:lastRow="0" w:firstColumn="0" w:lastColumn="0" w:noHBand="0" w:noVBand="0"/>
      </w:tblPr>
      <w:tblGrid>
        <w:gridCol w:w="5245"/>
        <w:gridCol w:w="760"/>
        <w:gridCol w:w="4343"/>
      </w:tblGrid>
      <w:tr w:rsidR="00D909B5" w:rsidRPr="00AA608E" w:rsidTr="00D909B5">
        <w:tc>
          <w:tcPr>
            <w:tcW w:w="5245" w:type="dxa"/>
          </w:tcPr>
          <w:p w:rsidR="00D909B5" w:rsidRPr="00AA608E" w:rsidRDefault="00D909B5" w:rsidP="00D909B5">
            <w:pPr>
              <w:jc w:val="center"/>
              <w:rPr>
                <w:rFonts w:ascii="GHEA Grapalat" w:hAnsi="GHEA Grapalat" w:cs="Sylfaen"/>
                <w:b/>
                <w:bCs/>
                <w:lang w:val="nb-NO"/>
              </w:rPr>
            </w:pPr>
            <w:r w:rsidRPr="00AA608E">
              <w:rPr>
                <w:rFonts w:ascii="GHEA Grapalat" w:hAnsi="GHEA Grapalat" w:cs="Sylfaen"/>
                <w:b/>
                <w:bCs/>
                <w:lang w:val="nb-NO"/>
              </w:rPr>
              <w:t>ԳՆՈՐԴ</w:t>
            </w:r>
          </w:p>
          <w:p w:rsidR="00D909B5" w:rsidRPr="00AA608E" w:rsidRDefault="00D909B5" w:rsidP="00D909B5">
            <w:pPr>
              <w:jc w:val="center"/>
              <w:rPr>
                <w:rFonts w:ascii="GHEA Grapalat" w:hAnsi="GHEA Grapalat" w:cs="Sylfaen"/>
                <w:b/>
                <w:bCs/>
                <w:lang w:val="nb-NO"/>
              </w:rPr>
            </w:pPr>
          </w:p>
          <w:p w:rsidR="00CA2596" w:rsidRPr="00CA2596" w:rsidRDefault="005C08E9" w:rsidP="005C08E9">
            <w:pPr>
              <w:jc w:val="center"/>
              <w:rPr>
                <w:rFonts w:ascii="GHEA Grapalat" w:hAnsi="GHEA Grapalat"/>
                <w:b/>
                <w:sz w:val="20"/>
                <w:szCs w:val="20"/>
                <w:lang w:val="nb-NO"/>
              </w:rPr>
            </w:pPr>
            <w:r w:rsidRPr="00FD6097">
              <w:rPr>
                <w:rFonts w:ascii="GHEA Grapalat" w:hAnsi="GHEA Grapalat"/>
                <w:sz w:val="20"/>
                <w:szCs w:val="20"/>
                <w:lang w:val="hy-AM"/>
              </w:rPr>
              <w:t>Ա</w:t>
            </w:r>
            <w:r w:rsidR="0020412D" w:rsidRPr="00D2015B">
              <w:rPr>
                <w:rFonts w:ascii="GHEA Grapalat" w:hAnsi="GHEA Grapalat"/>
                <w:sz w:val="20"/>
                <w:szCs w:val="20"/>
                <w:lang w:val="hy-AM"/>
              </w:rPr>
              <w:t>րմաշ</w:t>
            </w:r>
            <w:r w:rsidR="0020412D" w:rsidRPr="0020412D">
              <w:rPr>
                <w:rFonts w:ascii="GHEA Grapalat" w:hAnsi="GHEA Grapalat"/>
                <w:sz w:val="20"/>
                <w:szCs w:val="20"/>
                <w:lang w:val="nb-NO"/>
              </w:rPr>
              <w:t xml:space="preserve"> </w:t>
            </w:r>
            <w:r w:rsidRPr="005C08E9">
              <w:rPr>
                <w:rFonts w:ascii="GHEA Grapalat" w:hAnsi="GHEA Grapalat"/>
                <w:sz w:val="20"/>
                <w:szCs w:val="20"/>
                <w:lang w:val="nb-NO"/>
              </w:rPr>
              <w:t xml:space="preserve"> </w:t>
            </w:r>
            <w:r w:rsidR="00CA2596" w:rsidRPr="005C08E9">
              <w:rPr>
                <w:rFonts w:ascii="GHEA Grapalat" w:hAnsi="GHEA Grapalat" w:cs="Sylfaen"/>
                <w:sz w:val="20"/>
                <w:lang w:val="hy-AM"/>
              </w:rPr>
              <w:t xml:space="preserve"> համայնքի</w:t>
            </w:r>
            <w:r w:rsidR="00CA2596" w:rsidRPr="00CA2596">
              <w:rPr>
                <w:rFonts w:ascii="GHEA Grapalat" w:hAnsi="GHEA Grapalat" w:cs="Sylfaen"/>
                <w:sz w:val="20"/>
                <w:lang w:val="hy-AM"/>
              </w:rPr>
              <w:t xml:space="preserve">  մանկապարտեզ ՀՈԱԿ</w:t>
            </w:r>
          </w:p>
          <w:p w:rsidR="00CA2596" w:rsidRPr="00CA2596" w:rsidRDefault="00877528" w:rsidP="005C08E9">
            <w:pPr>
              <w:jc w:val="center"/>
              <w:rPr>
                <w:rFonts w:ascii="GHEA Grapalat" w:hAnsi="GHEA Grapalat"/>
                <w:sz w:val="20"/>
                <w:szCs w:val="20"/>
                <w:lang w:val="nb-NO"/>
              </w:rPr>
            </w:pPr>
            <w:r w:rsidRPr="00FD6097">
              <w:rPr>
                <w:rFonts w:ascii="GHEA Grapalat" w:hAnsi="GHEA Grapalat"/>
                <w:sz w:val="20"/>
                <w:szCs w:val="20"/>
                <w:lang w:val="hy-AM"/>
              </w:rPr>
              <w:t>ՀՀ</w:t>
            </w:r>
            <w:r w:rsidRPr="00877528">
              <w:rPr>
                <w:rFonts w:ascii="GHEA Grapalat" w:hAnsi="GHEA Grapalat"/>
                <w:sz w:val="20"/>
                <w:szCs w:val="20"/>
                <w:lang w:val="nb-NO"/>
              </w:rPr>
              <w:t xml:space="preserve">  </w:t>
            </w:r>
            <w:r w:rsidR="00CA2596" w:rsidRPr="00CA2596">
              <w:rPr>
                <w:rFonts w:ascii="GHEA Grapalat" w:hAnsi="GHEA Grapalat"/>
                <w:sz w:val="20"/>
                <w:szCs w:val="20"/>
                <w:lang w:val="hy-AM"/>
              </w:rPr>
              <w:t>Արարատի</w:t>
            </w:r>
            <w:r w:rsidR="00CA2596" w:rsidRPr="00CA2596">
              <w:rPr>
                <w:rFonts w:ascii="GHEA Grapalat" w:hAnsi="GHEA Grapalat"/>
                <w:sz w:val="20"/>
                <w:szCs w:val="20"/>
                <w:lang w:val="nb-NO"/>
              </w:rPr>
              <w:t xml:space="preserve"> </w:t>
            </w:r>
            <w:r w:rsidR="00CA2596" w:rsidRPr="00CA2596">
              <w:rPr>
                <w:rFonts w:ascii="GHEA Grapalat" w:hAnsi="GHEA Grapalat"/>
                <w:sz w:val="20"/>
                <w:szCs w:val="20"/>
                <w:lang w:val="hy-AM"/>
              </w:rPr>
              <w:t>մարզ</w:t>
            </w:r>
            <w:r w:rsidR="00CA2596" w:rsidRPr="00CA2596">
              <w:rPr>
                <w:rFonts w:ascii="GHEA Grapalat" w:hAnsi="GHEA Grapalat"/>
                <w:sz w:val="20"/>
                <w:szCs w:val="20"/>
                <w:lang w:val="nb-NO"/>
              </w:rPr>
              <w:t xml:space="preserve">, </w:t>
            </w:r>
            <w:r w:rsidR="00CA2596" w:rsidRPr="00CA2596">
              <w:rPr>
                <w:rFonts w:ascii="GHEA Grapalat" w:hAnsi="GHEA Grapalat"/>
                <w:sz w:val="20"/>
                <w:szCs w:val="20"/>
                <w:lang w:val="hy-AM"/>
              </w:rPr>
              <w:t>գ</w:t>
            </w:r>
            <w:r w:rsidR="00CA2596" w:rsidRPr="00CA2596">
              <w:rPr>
                <w:rFonts w:ascii="GHEA Grapalat" w:hAnsi="GHEA Grapalat"/>
                <w:sz w:val="20"/>
                <w:szCs w:val="20"/>
                <w:lang w:val="nb-NO"/>
              </w:rPr>
              <w:t xml:space="preserve">. </w:t>
            </w:r>
            <w:r w:rsidR="005C08E9" w:rsidRPr="00FD6097">
              <w:rPr>
                <w:rFonts w:ascii="GHEA Grapalat" w:hAnsi="GHEA Grapalat"/>
                <w:sz w:val="20"/>
                <w:szCs w:val="20"/>
                <w:lang w:val="hy-AM"/>
              </w:rPr>
              <w:t>Ա</w:t>
            </w:r>
            <w:r w:rsidR="0020412D" w:rsidRPr="00D2015B">
              <w:rPr>
                <w:rFonts w:ascii="GHEA Grapalat" w:hAnsi="GHEA Grapalat"/>
                <w:sz w:val="20"/>
                <w:szCs w:val="20"/>
                <w:lang w:val="hy-AM"/>
              </w:rPr>
              <w:t>րմաշ</w:t>
            </w:r>
            <w:r w:rsidR="005C08E9" w:rsidRPr="005C08E9">
              <w:rPr>
                <w:rFonts w:ascii="GHEA Grapalat" w:hAnsi="GHEA Grapalat"/>
                <w:sz w:val="20"/>
                <w:szCs w:val="20"/>
                <w:lang w:val="nb-NO"/>
              </w:rPr>
              <w:t xml:space="preserve">  </w:t>
            </w:r>
            <w:r w:rsidR="0020412D" w:rsidRPr="0020412D">
              <w:rPr>
                <w:rFonts w:ascii="GHEA Grapalat" w:hAnsi="GHEA Grapalat"/>
                <w:sz w:val="20"/>
                <w:szCs w:val="20"/>
                <w:lang w:val="nb-NO"/>
              </w:rPr>
              <w:t xml:space="preserve"> </w:t>
            </w:r>
            <w:r w:rsidR="0020412D" w:rsidRPr="00D2015B">
              <w:rPr>
                <w:rFonts w:ascii="GHEA Grapalat" w:hAnsi="GHEA Grapalat"/>
                <w:sz w:val="20"/>
                <w:szCs w:val="20"/>
                <w:lang w:val="hy-AM"/>
              </w:rPr>
              <w:t>Հանրապետութ</w:t>
            </w:r>
            <w:r w:rsidR="005C08E9" w:rsidRPr="00FD6097">
              <w:rPr>
                <w:rFonts w:ascii="GHEA Grapalat" w:hAnsi="GHEA Grapalat"/>
                <w:sz w:val="20"/>
                <w:szCs w:val="20"/>
                <w:lang w:val="hy-AM"/>
              </w:rPr>
              <w:t>յան</w:t>
            </w:r>
            <w:r w:rsidR="005C08E9" w:rsidRPr="005C08E9">
              <w:rPr>
                <w:rFonts w:ascii="GHEA Grapalat" w:hAnsi="GHEA Grapalat"/>
                <w:sz w:val="20"/>
                <w:szCs w:val="20"/>
                <w:lang w:val="nb-NO"/>
              </w:rPr>
              <w:t xml:space="preserve"> 1</w:t>
            </w:r>
            <w:r w:rsidR="0020412D">
              <w:rPr>
                <w:rFonts w:ascii="GHEA Grapalat" w:hAnsi="GHEA Grapalat"/>
                <w:sz w:val="20"/>
                <w:szCs w:val="20"/>
                <w:lang w:val="nb-NO"/>
              </w:rPr>
              <w:t xml:space="preserve"> </w:t>
            </w:r>
          </w:p>
          <w:p w:rsidR="00CA2596" w:rsidRPr="00CA2596" w:rsidRDefault="00CA2596" w:rsidP="005C08E9">
            <w:pPr>
              <w:jc w:val="center"/>
              <w:rPr>
                <w:rFonts w:ascii="GHEA Grapalat" w:hAnsi="GHEA Grapalat"/>
                <w:sz w:val="20"/>
                <w:szCs w:val="20"/>
                <w:lang w:val="nb-NO"/>
              </w:rPr>
            </w:pPr>
            <w:r w:rsidRPr="00CA2596">
              <w:rPr>
                <w:rFonts w:ascii="GHEA Grapalat" w:hAnsi="GHEA Grapalat"/>
                <w:sz w:val="20"/>
                <w:szCs w:val="20"/>
                <w:lang w:val="nb-NO"/>
              </w:rPr>
              <w:t xml:space="preserve">Հ/Հ </w:t>
            </w:r>
            <w:r w:rsidR="005C08E9" w:rsidRPr="005C08E9">
              <w:rPr>
                <w:rFonts w:ascii="GHEA Grapalat" w:hAnsi="GHEA Grapalat"/>
                <w:sz w:val="20"/>
                <w:szCs w:val="20"/>
                <w:lang w:val="nb-NO"/>
              </w:rPr>
              <w:t>220</w:t>
            </w:r>
            <w:r w:rsidR="0020412D">
              <w:rPr>
                <w:rFonts w:ascii="GHEA Grapalat" w:hAnsi="GHEA Grapalat"/>
                <w:sz w:val="20"/>
                <w:szCs w:val="20"/>
                <w:lang w:val="nb-NO"/>
              </w:rPr>
              <w:t>391610049000</w:t>
            </w:r>
          </w:p>
          <w:p w:rsidR="00D909B5" w:rsidRPr="00AA608E" w:rsidRDefault="005C08E9" w:rsidP="005C08E9">
            <w:pPr>
              <w:jc w:val="center"/>
              <w:rPr>
                <w:rFonts w:ascii="GHEA Grapalat" w:hAnsi="GHEA Grapalat"/>
                <w:lang w:val="nb-NO"/>
              </w:rPr>
            </w:pPr>
            <w:r w:rsidRPr="005C08E9">
              <w:rPr>
                <w:rFonts w:ascii="GHEA Grapalat" w:hAnsi="GHEA Grapalat"/>
                <w:sz w:val="20"/>
                <w:szCs w:val="20"/>
                <w:lang w:val="hy-AM"/>
              </w:rPr>
              <w:t>«Ակբա-կրեդիտ Ագրիկոլ բանկ»  ՓԲԸ</w:t>
            </w:r>
            <w:r w:rsidR="00CA2596" w:rsidRPr="00CA2596">
              <w:rPr>
                <w:rFonts w:ascii="GHEA Grapalat" w:hAnsi="GHEA Grapalat"/>
                <w:sz w:val="20"/>
                <w:szCs w:val="20"/>
                <w:lang w:val="nb-NO"/>
              </w:rPr>
              <w:t xml:space="preserve">                       </w:t>
            </w:r>
            <w:r w:rsidRPr="005C08E9">
              <w:rPr>
                <w:rFonts w:ascii="GHEA Grapalat" w:hAnsi="GHEA Grapalat"/>
                <w:sz w:val="20"/>
                <w:szCs w:val="20"/>
                <w:lang w:val="nb-NO"/>
              </w:rPr>
              <w:t xml:space="preserve">                        </w:t>
            </w:r>
            <w:r w:rsidR="00CA2596" w:rsidRPr="00CA2596">
              <w:rPr>
                <w:rFonts w:ascii="GHEA Grapalat" w:hAnsi="GHEA Grapalat"/>
                <w:sz w:val="20"/>
                <w:szCs w:val="20"/>
                <w:lang w:val="hy-AM"/>
              </w:rPr>
              <w:t xml:space="preserve">ՀՎՀՀ </w:t>
            </w:r>
            <w:r w:rsidRPr="005C08E9">
              <w:rPr>
                <w:rFonts w:ascii="GHEA Grapalat" w:hAnsi="GHEA Grapalat"/>
                <w:sz w:val="20"/>
                <w:szCs w:val="20"/>
                <w:lang w:val="nb-NO"/>
              </w:rPr>
              <w:t>04</w:t>
            </w:r>
            <w:r w:rsidR="0020412D">
              <w:rPr>
                <w:rFonts w:ascii="GHEA Grapalat" w:hAnsi="GHEA Grapalat"/>
                <w:sz w:val="20"/>
                <w:szCs w:val="20"/>
                <w:lang w:val="nb-NO"/>
              </w:rPr>
              <w:t>103231</w:t>
            </w:r>
          </w:p>
          <w:p w:rsidR="00D909B5" w:rsidRPr="00AA608E" w:rsidRDefault="00D909B5" w:rsidP="00D909B5">
            <w:pPr>
              <w:pBdr>
                <w:bottom w:val="single" w:sz="6" w:space="1" w:color="auto"/>
              </w:pBdr>
              <w:rPr>
                <w:rFonts w:ascii="GHEA Grapalat" w:hAnsi="GHEA Grapalat"/>
                <w:lang w:val="nb-NO"/>
              </w:rPr>
            </w:pPr>
          </w:p>
          <w:p w:rsidR="00D909B5" w:rsidRPr="00AA608E" w:rsidRDefault="00D909B5" w:rsidP="00D909B5">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D909B5" w:rsidRPr="00AA608E" w:rsidRDefault="00D909B5" w:rsidP="00D909B5">
            <w:pPr>
              <w:tabs>
                <w:tab w:val="left" w:pos="215"/>
              </w:tabs>
              <w:jc w:val="center"/>
              <w:rPr>
                <w:rFonts w:ascii="GHEA Grapalat" w:hAnsi="GHEA Grapalat"/>
                <w:lang w:val="hy-AM"/>
              </w:rPr>
            </w:pPr>
          </w:p>
        </w:tc>
        <w:tc>
          <w:tcPr>
            <w:tcW w:w="4343" w:type="dxa"/>
          </w:tcPr>
          <w:p w:rsidR="00D909B5" w:rsidRPr="00AA608E" w:rsidRDefault="00D909B5" w:rsidP="00D909B5">
            <w:pPr>
              <w:jc w:val="center"/>
              <w:rPr>
                <w:rFonts w:ascii="GHEA Grapalat" w:hAnsi="GHEA Grapalat" w:cs="Sylfaen"/>
                <w:b/>
                <w:bCs/>
                <w:lang w:val="hy-AM"/>
              </w:rPr>
            </w:pPr>
            <w:r w:rsidRPr="00AA608E">
              <w:rPr>
                <w:rFonts w:ascii="GHEA Grapalat" w:hAnsi="GHEA Grapalat" w:cs="Sylfaen"/>
                <w:b/>
                <w:bCs/>
                <w:lang w:val="hy-AM"/>
              </w:rPr>
              <w:t>ՎԱՃԱՌՈՂ</w:t>
            </w:r>
          </w:p>
          <w:p w:rsidR="00D909B5" w:rsidRPr="00AA608E" w:rsidRDefault="00D909B5" w:rsidP="00D909B5">
            <w:pPr>
              <w:jc w:val="center"/>
              <w:rPr>
                <w:rFonts w:ascii="GHEA Grapalat" w:hAnsi="GHEA Grapalat"/>
                <w:lang w:val="hy-AM"/>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pBdr>
                <w:bottom w:val="single" w:sz="6" w:space="1" w:color="auto"/>
              </w:pBdr>
              <w:jc w:val="center"/>
              <w:rPr>
                <w:rFonts w:ascii="GHEA Grapalat" w:hAnsi="GHEA Grapalat"/>
              </w:rPr>
            </w:pPr>
          </w:p>
          <w:p w:rsidR="00D909B5" w:rsidRPr="00AA608E" w:rsidRDefault="00D909B5" w:rsidP="00D909B5">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D909B5" w:rsidRPr="00AA608E" w:rsidRDefault="00D909B5" w:rsidP="00D909B5">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ind w:firstLine="720"/>
        <w:jc w:val="both"/>
        <w:rPr>
          <w:rFonts w:ascii="GHEA Grapalat" w:hAnsi="GHEA Grapalat"/>
          <w:sz w:val="20"/>
          <w:lang w:val="hy-AM"/>
        </w:rPr>
      </w:pPr>
      <w:r w:rsidRPr="00AA608E">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8E0B31" w:rsidRPr="00AA608E" w:rsidRDefault="008E0B31" w:rsidP="008E0B31">
      <w:pPr>
        <w:tabs>
          <w:tab w:val="left" w:pos="1276"/>
        </w:tabs>
        <w:ind w:firstLine="720"/>
        <w:jc w:val="both"/>
        <w:rPr>
          <w:rFonts w:ascii="GHEA Grapalat" w:hAnsi="GHEA Grapalat" w:cs="Sylfaen"/>
          <w:sz w:val="20"/>
          <w:u w:val="single"/>
          <w:lang w:val="hy-AM"/>
        </w:rPr>
      </w:pPr>
    </w:p>
    <w:p w:rsidR="008E0B31" w:rsidRPr="00AA608E" w:rsidRDefault="008E0B31" w:rsidP="008E0B31">
      <w:pPr>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jc w:val="right"/>
        <w:rPr>
          <w:rFonts w:ascii="GHEA Grapalat" w:hAnsi="GHEA Grapalat"/>
          <w:sz w:val="20"/>
          <w:lang w:val="hy-AM"/>
        </w:rPr>
        <w:sectPr w:rsidR="008E0B31" w:rsidRPr="00AA608E" w:rsidSect="00D909B5">
          <w:pgSz w:w="11906" w:h="16838" w:code="9"/>
          <w:pgMar w:top="142" w:right="662" w:bottom="0" w:left="1138" w:header="562" w:footer="562" w:gutter="0"/>
          <w:cols w:space="720"/>
        </w:sectPr>
      </w:pP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lastRenderedPageBreak/>
        <w:t>Հավելված N 1</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w:t>
      </w:r>
      <w:r w:rsidR="008D04C2" w:rsidRPr="00AA608E">
        <w:rPr>
          <w:rFonts w:ascii="GHEA Grapalat" w:hAnsi="GHEA Grapalat"/>
          <w:i/>
          <w:sz w:val="18"/>
          <w:lang w:val="hy-AM"/>
        </w:rPr>
        <w:t>Կ</w:t>
      </w:r>
      <w:r w:rsidRPr="00AA608E">
        <w:rPr>
          <w:rFonts w:ascii="GHEA Grapalat" w:hAnsi="GHEA Grapalat"/>
          <w:i/>
          <w:sz w:val="18"/>
          <w:lang w:val="hy-AM"/>
        </w:rPr>
        <w:t xml:space="preserve">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AA608E" w:rsidRDefault="008E0B31" w:rsidP="008E0B31">
      <w:pPr>
        <w:jc w:val="center"/>
        <w:rPr>
          <w:rFonts w:ascii="GHEA Grapalat" w:hAnsi="GHEA Grapalat"/>
          <w:sz w:val="18"/>
          <w:lang w:val="hy-AM"/>
        </w:rPr>
      </w:pPr>
    </w:p>
    <w:p w:rsidR="008E0B31" w:rsidRPr="00AA608E" w:rsidRDefault="008E0B31" w:rsidP="008E0B31">
      <w:pPr>
        <w:jc w:val="center"/>
        <w:rPr>
          <w:rFonts w:ascii="GHEA Grapalat" w:hAnsi="GHEA Grapalat"/>
          <w:sz w:val="20"/>
          <w:lang w:val="hy-AM"/>
        </w:rPr>
      </w:pPr>
    </w:p>
    <w:p w:rsidR="008E0B31" w:rsidRPr="00AA608E" w:rsidRDefault="008E0B31" w:rsidP="008E0B31">
      <w:pPr>
        <w:jc w:val="center"/>
        <w:rPr>
          <w:rFonts w:ascii="GHEA Grapalat" w:hAnsi="GHEA Grapalat"/>
          <w:sz w:val="20"/>
          <w:lang w:val="hy-AM"/>
        </w:rPr>
      </w:pPr>
      <w:r w:rsidRPr="00AA608E">
        <w:rPr>
          <w:rFonts w:ascii="GHEA Grapalat" w:hAnsi="GHEA Grapalat"/>
          <w:sz w:val="20"/>
          <w:lang w:val="hy-AM"/>
        </w:rPr>
        <w:t xml:space="preserve">ՏԵԽՆԻԿԱԿԱՆ ԲՆՈՒԹԱԳԻՐ </w:t>
      </w:r>
      <w:r w:rsidR="008D04C2">
        <w:rPr>
          <w:rFonts w:ascii="GHEA Grapalat" w:hAnsi="GHEA Grapalat"/>
          <w:sz w:val="20"/>
          <w:lang w:val="hy-AM"/>
        </w:rPr>
        <w:t>–</w:t>
      </w:r>
      <w:r w:rsidRPr="00AA608E">
        <w:rPr>
          <w:rFonts w:ascii="GHEA Grapalat" w:hAnsi="GHEA Grapalat"/>
          <w:sz w:val="20"/>
          <w:lang w:val="hy-AM"/>
        </w:rPr>
        <w:t xml:space="preserve"> ԳՆՄԱՆ ԺԱՄԱՆԱԿԱՑՈՒՅՑ*</w:t>
      </w:r>
    </w:p>
    <w:p w:rsidR="008E0B31" w:rsidRPr="00AA608E" w:rsidRDefault="008E0B31" w:rsidP="008E0B31">
      <w:pPr>
        <w:jc w:val="center"/>
        <w:rPr>
          <w:rFonts w:ascii="GHEA Grapalat" w:hAnsi="GHEA Grapalat"/>
          <w:sz w:val="20"/>
          <w:lang w:val="hy-AM"/>
        </w:rPr>
      </w:pP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34"/>
        <w:gridCol w:w="1984"/>
        <w:gridCol w:w="4253"/>
        <w:gridCol w:w="992"/>
        <w:gridCol w:w="850"/>
        <w:gridCol w:w="993"/>
        <w:gridCol w:w="992"/>
        <w:gridCol w:w="1134"/>
        <w:gridCol w:w="850"/>
        <w:gridCol w:w="1518"/>
      </w:tblGrid>
      <w:tr w:rsidR="008E0B31" w:rsidRPr="00AA608E" w:rsidTr="009F10CE">
        <w:tc>
          <w:tcPr>
            <w:tcW w:w="15423" w:type="dxa"/>
            <w:gridSpan w:val="11"/>
          </w:tcPr>
          <w:p w:rsidR="008E0B31" w:rsidRPr="00AA608E" w:rsidRDefault="008E0B31" w:rsidP="00D909B5">
            <w:pPr>
              <w:jc w:val="center"/>
              <w:rPr>
                <w:rFonts w:ascii="GHEA Grapalat" w:hAnsi="GHEA Grapalat"/>
                <w:sz w:val="18"/>
              </w:rPr>
            </w:pPr>
            <w:r w:rsidRPr="00AA608E">
              <w:rPr>
                <w:rFonts w:ascii="GHEA Grapalat" w:hAnsi="GHEA Grapalat"/>
                <w:sz w:val="18"/>
              </w:rPr>
              <w:t>Ապրանքի</w:t>
            </w:r>
          </w:p>
        </w:tc>
      </w:tr>
      <w:tr w:rsidR="009F10CE" w:rsidRPr="00AA608E" w:rsidTr="00A56209">
        <w:trPr>
          <w:trHeight w:val="219"/>
        </w:trPr>
        <w:tc>
          <w:tcPr>
            <w:tcW w:w="723"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հրավերով նախատեսված չափաբաժնի համարը</w:t>
            </w:r>
          </w:p>
        </w:tc>
        <w:tc>
          <w:tcPr>
            <w:tcW w:w="1134"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գնումների պլանով նախատեսված միջանցիկ ծածկագիրը` ըստ ԳՄԱ դասակարգման (CPV)</w:t>
            </w:r>
          </w:p>
        </w:tc>
        <w:tc>
          <w:tcPr>
            <w:tcW w:w="1984"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 xml:space="preserve">անվանումը </w:t>
            </w:r>
          </w:p>
        </w:tc>
        <w:tc>
          <w:tcPr>
            <w:tcW w:w="4253"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տեխնիկական բնութագիրը</w:t>
            </w:r>
          </w:p>
        </w:tc>
        <w:tc>
          <w:tcPr>
            <w:tcW w:w="992"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չափման միավորը</w:t>
            </w:r>
          </w:p>
        </w:tc>
        <w:tc>
          <w:tcPr>
            <w:tcW w:w="850"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միավոր գինը/ՀՀ դրամ</w:t>
            </w:r>
          </w:p>
        </w:tc>
        <w:tc>
          <w:tcPr>
            <w:tcW w:w="993"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ընդհանուր գինը/ՀՀ դրամ</w:t>
            </w:r>
          </w:p>
        </w:tc>
        <w:tc>
          <w:tcPr>
            <w:tcW w:w="992"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ընդհանուր քանակը</w:t>
            </w:r>
          </w:p>
        </w:tc>
        <w:tc>
          <w:tcPr>
            <w:tcW w:w="3502" w:type="dxa"/>
            <w:gridSpan w:val="3"/>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մատակարարման</w:t>
            </w:r>
          </w:p>
        </w:tc>
      </w:tr>
      <w:tr w:rsidR="009F10CE" w:rsidRPr="00AA608E" w:rsidTr="00A56209">
        <w:trPr>
          <w:trHeight w:val="445"/>
        </w:trPr>
        <w:tc>
          <w:tcPr>
            <w:tcW w:w="723" w:type="dxa"/>
            <w:vMerge/>
            <w:vAlign w:val="center"/>
          </w:tcPr>
          <w:p w:rsidR="009F10CE" w:rsidRPr="00AA608E" w:rsidRDefault="009F10CE" w:rsidP="00D909B5">
            <w:pPr>
              <w:jc w:val="center"/>
              <w:rPr>
                <w:rFonts w:ascii="GHEA Grapalat" w:hAnsi="GHEA Grapalat"/>
                <w:sz w:val="18"/>
              </w:rPr>
            </w:pPr>
          </w:p>
        </w:tc>
        <w:tc>
          <w:tcPr>
            <w:tcW w:w="1134" w:type="dxa"/>
            <w:vMerge/>
            <w:vAlign w:val="center"/>
          </w:tcPr>
          <w:p w:rsidR="009F10CE" w:rsidRPr="00AA608E" w:rsidRDefault="009F10CE" w:rsidP="00D909B5">
            <w:pPr>
              <w:jc w:val="center"/>
              <w:rPr>
                <w:rFonts w:ascii="GHEA Grapalat" w:hAnsi="GHEA Grapalat"/>
                <w:sz w:val="18"/>
              </w:rPr>
            </w:pPr>
          </w:p>
        </w:tc>
        <w:tc>
          <w:tcPr>
            <w:tcW w:w="1984" w:type="dxa"/>
            <w:vMerge/>
            <w:vAlign w:val="center"/>
          </w:tcPr>
          <w:p w:rsidR="009F10CE" w:rsidRPr="00AA608E" w:rsidRDefault="009F10CE" w:rsidP="00D909B5">
            <w:pPr>
              <w:jc w:val="center"/>
              <w:rPr>
                <w:rFonts w:ascii="GHEA Grapalat" w:hAnsi="GHEA Grapalat"/>
                <w:sz w:val="18"/>
              </w:rPr>
            </w:pPr>
          </w:p>
        </w:tc>
        <w:tc>
          <w:tcPr>
            <w:tcW w:w="4253" w:type="dxa"/>
            <w:vMerge/>
            <w:vAlign w:val="center"/>
          </w:tcPr>
          <w:p w:rsidR="009F10CE" w:rsidRPr="00AA608E" w:rsidRDefault="009F10CE" w:rsidP="00D909B5">
            <w:pPr>
              <w:jc w:val="center"/>
              <w:rPr>
                <w:rFonts w:ascii="GHEA Grapalat" w:hAnsi="GHEA Grapalat"/>
                <w:sz w:val="18"/>
              </w:rPr>
            </w:pPr>
          </w:p>
        </w:tc>
        <w:tc>
          <w:tcPr>
            <w:tcW w:w="992" w:type="dxa"/>
            <w:vMerge/>
            <w:vAlign w:val="center"/>
          </w:tcPr>
          <w:p w:rsidR="009F10CE" w:rsidRPr="00AA608E" w:rsidRDefault="009F10CE" w:rsidP="00D909B5">
            <w:pPr>
              <w:jc w:val="center"/>
              <w:rPr>
                <w:rFonts w:ascii="GHEA Grapalat" w:hAnsi="GHEA Grapalat"/>
                <w:sz w:val="18"/>
              </w:rPr>
            </w:pPr>
          </w:p>
        </w:tc>
        <w:tc>
          <w:tcPr>
            <w:tcW w:w="850" w:type="dxa"/>
            <w:vMerge/>
            <w:vAlign w:val="center"/>
          </w:tcPr>
          <w:p w:rsidR="009F10CE" w:rsidRPr="00AA608E" w:rsidRDefault="009F10CE" w:rsidP="00D909B5">
            <w:pPr>
              <w:jc w:val="center"/>
              <w:rPr>
                <w:rFonts w:ascii="GHEA Grapalat" w:hAnsi="GHEA Grapalat"/>
                <w:sz w:val="18"/>
              </w:rPr>
            </w:pPr>
          </w:p>
        </w:tc>
        <w:tc>
          <w:tcPr>
            <w:tcW w:w="993" w:type="dxa"/>
            <w:vMerge/>
            <w:vAlign w:val="center"/>
          </w:tcPr>
          <w:p w:rsidR="009F10CE" w:rsidRPr="00AA608E" w:rsidRDefault="009F10CE" w:rsidP="00D909B5">
            <w:pPr>
              <w:jc w:val="center"/>
              <w:rPr>
                <w:rFonts w:ascii="GHEA Grapalat" w:hAnsi="GHEA Grapalat"/>
                <w:sz w:val="18"/>
              </w:rPr>
            </w:pPr>
          </w:p>
        </w:tc>
        <w:tc>
          <w:tcPr>
            <w:tcW w:w="992" w:type="dxa"/>
            <w:vMerge/>
            <w:vAlign w:val="center"/>
          </w:tcPr>
          <w:p w:rsidR="009F10CE" w:rsidRPr="00AA608E" w:rsidRDefault="009F10CE" w:rsidP="00D909B5">
            <w:pPr>
              <w:jc w:val="center"/>
              <w:rPr>
                <w:rFonts w:ascii="GHEA Grapalat" w:hAnsi="GHEA Grapalat"/>
                <w:sz w:val="18"/>
              </w:rPr>
            </w:pPr>
          </w:p>
        </w:tc>
        <w:tc>
          <w:tcPr>
            <w:tcW w:w="1134"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հասցեն</w:t>
            </w:r>
          </w:p>
        </w:tc>
        <w:tc>
          <w:tcPr>
            <w:tcW w:w="850"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ենթակա քանակը</w:t>
            </w:r>
          </w:p>
        </w:tc>
        <w:tc>
          <w:tcPr>
            <w:tcW w:w="1518"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Ժամկետը***</w:t>
            </w:r>
          </w:p>
          <w:p w:rsidR="009F10CE" w:rsidRPr="00AA608E" w:rsidRDefault="00F06E98" w:rsidP="00D909B5">
            <w:pPr>
              <w:jc w:val="center"/>
              <w:rPr>
                <w:rFonts w:ascii="GHEA Grapalat" w:hAnsi="GHEA Grapalat"/>
                <w:sz w:val="18"/>
              </w:rPr>
            </w:pPr>
            <w:r>
              <w:rPr>
                <w:rFonts w:ascii="GHEA Grapalat" w:hAnsi="GHEA Grapalat"/>
                <w:sz w:val="18"/>
              </w:rPr>
              <w:t>20</w:t>
            </w:r>
          </w:p>
        </w:tc>
      </w:tr>
      <w:tr w:rsidR="008D04C2" w:rsidRPr="00AD2978" w:rsidTr="00A56209">
        <w:trPr>
          <w:trHeight w:val="246"/>
        </w:trPr>
        <w:tc>
          <w:tcPr>
            <w:tcW w:w="723"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1</w:t>
            </w:r>
          </w:p>
        </w:tc>
        <w:tc>
          <w:tcPr>
            <w:tcW w:w="1134" w:type="dxa"/>
            <w:vAlign w:val="center"/>
          </w:tcPr>
          <w:p w:rsidR="008D04C2" w:rsidRPr="00341807" w:rsidRDefault="008D04C2" w:rsidP="00341807">
            <w:pPr>
              <w:jc w:val="center"/>
              <w:rPr>
                <w:rFonts w:ascii="GHEA Grapalat" w:hAnsi="GHEA Grapalat"/>
                <w:sz w:val="18"/>
                <w:szCs w:val="18"/>
              </w:rPr>
            </w:pPr>
            <w:r w:rsidRPr="00341807">
              <w:rPr>
                <w:rFonts w:ascii="GHEA Grapalat" w:hAnsi="GHEA Grapalat"/>
                <w:sz w:val="18"/>
                <w:szCs w:val="18"/>
              </w:rPr>
              <w:t>15811100</w:t>
            </w:r>
          </w:p>
        </w:tc>
        <w:tc>
          <w:tcPr>
            <w:tcW w:w="1984" w:type="dxa"/>
            <w:vAlign w:val="center"/>
          </w:tcPr>
          <w:p w:rsidR="008D04C2" w:rsidRPr="00341807" w:rsidRDefault="008D04C2" w:rsidP="00341807">
            <w:pPr>
              <w:jc w:val="center"/>
              <w:rPr>
                <w:rFonts w:ascii="GHEA Grapalat" w:hAnsi="GHEA Grapalat" w:cs="Calibri"/>
                <w:color w:val="000000"/>
                <w:sz w:val="18"/>
                <w:szCs w:val="18"/>
              </w:rPr>
            </w:pPr>
            <w:r w:rsidRPr="00341807">
              <w:rPr>
                <w:rFonts w:ascii="GHEA Grapalat" w:hAnsi="GHEA Grapalat" w:cs="Calibri"/>
                <w:color w:val="000000"/>
                <w:sz w:val="18"/>
                <w:szCs w:val="18"/>
              </w:rPr>
              <w:t>Հաց</w:t>
            </w:r>
          </w:p>
        </w:tc>
        <w:tc>
          <w:tcPr>
            <w:tcW w:w="4253" w:type="dxa"/>
            <w:vAlign w:val="center"/>
          </w:tcPr>
          <w:p w:rsidR="008D04C2" w:rsidRPr="00341807" w:rsidRDefault="008D04C2" w:rsidP="0020412D">
            <w:pPr>
              <w:jc w:val="center"/>
              <w:rPr>
                <w:rFonts w:ascii="GHEA Grapalat" w:hAnsi="GHEA Grapalat"/>
                <w:sz w:val="18"/>
                <w:szCs w:val="18"/>
              </w:rPr>
            </w:pPr>
            <w:r w:rsidRPr="00341807">
              <w:rPr>
                <w:rFonts w:ascii="GHEA Grapalat" w:hAnsi="GHEA Grapalat" w:cs="Sylfaen"/>
                <w:sz w:val="18"/>
                <w:szCs w:val="18"/>
              </w:rPr>
              <w:t>Տեսակը  ,,</w:t>
            </w:r>
            <w:r>
              <w:rPr>
                <w:rFonts w:ascii="GHEA Grapalat" w:hAnsi="GHEA Grapalat" w:cs="Sylfaen"/>
                <w:sz w:val="18"/>
                <w:szCs w:val="18"/>
              </w:rPr>
              <w:t>մատնաքաշ</w:t>
            </w:r>
            <w:r w:rsidRPr="00341807">
              <w:rPr>
                <w:rFonts w:ascii="GHEA Grapalat" w:hAnsi="GHEA Grapalat" w:cs="Sylfaen"/>
                <w:sz w:val="18"/>
                <w:szCs w:val="18"/>
              </w:rPr>
              <w:t>,, Ցորենի</w:t>
            </w:r>
            <w:r w:rsidRPr="00341807">
              <w:rPr>
                <w:rFonts w:ascii="GHEA Grapalat" w:hAnsi="GHEA Grapalat"/>
                <w:sz w:val="18"/>
                <w:szCs w:val="18"/>
              </w:rPr>
              <w:t xml:space="preserve"> </w:t>
            </w:r>
            <w:r w:rsidRPr="00341807">
              <w:rPr>
                <w:rFonts w:ascii="GHEA Grapalat" w:hAnsi="GHEA Grapalat" w:cs="Sylfaen"/>
                <w:sz w:val="18"/>
                <w:szCs w:val="18"/>
              </w:rPr>
              <w:t>ալյուրից</w:t>
            </w:r>
            <w:r w:rsidRPr="00341807">
              <w:rPr>
                <w:rFonts w:ascii="GHEA Grapalat" w:hAnsi="GHEA Grapalat"/>
                <w:sz w:val="18"/>
                <w:szCs w:val="18"/>
              </w:rPr>
              <w:t xml:space="preserve"> </w:t>
            </w:r>
            <w:r w:rsidRPr="00341807">
              <w:rPr>
                <w:rFonts w:ascii="GHEA Grapalat" w:hAnsi="GHEA Grapalat" w:cs="Sylfaen"/>
                <w:sz w:val="18"/>
                <w:szCs w:val="18"/>
              </w:rPr>
              <w:t>թողարկված</w:t>
            </w:r>
            <w:r w:rsidRPr="00341807">
              <w:rPr>
                <w:rFonts w:ascii="GHEA Grapalat" w:hAnsi="GHEA Grapalat"/>
                <w:sz w:val="18"/>
                <w:szCs w:val="18"/>
              </w:rPr>
              <w:t xml:space="preserve"> ,</w:t>
            </w:r>
            <w:r w:rsidRPr="00341807">
              <w:rPr>
                <w:rFonts w:ascii="GHEA Grapalat" w:hAnsi="GHEA Grapalat" w:cs="Sylfaen"/>
                <w:sz w:val="18"/>
                <w:szCs w:val="18"/>
              </w:rPr>
              <w:t>հատով</w:t>
            </w:r>
            <w:r w:rsidRPr="00341807">
              <w:rPr>
                <w:rFonts w:ascii="GHEA Grapalat" w:hAnsi="GHEA Grapalat"/>
                <w:sz w:val="18"/>
                <w:szCs w:val="18"/>
              </w:rPr>
              <w:t xml:space="preserve">, </w:t>
            </w:r>
            <w:r w:rsidRPr="00341807">
              <w:rPr>
                <w:rFonts w:ascii="GHEA Grapalat" w:hAnsi="GHEA Grapalat" w:cs="Sylfaen"/>
                <w:sz w:val="18"/>
                <w:szCs w:val="18"/>
              </w:rPr>
              <w:t>փաթեթա վորված</w:t>
            </w:r>
            <w:r w:rsidRPr="00341807">
              <w:rPr>
                <w:rFonts w:ascii="GHEA Grapalat" w:hAnsi="GHEA Grapalat"/>
                <w:sz w:val="18"/>
                <w:szCs w:val="18"/>
              </w:rPr>
              <w:t xml:space="preserve">, </w:t>
            </w:r>
            <w:r w:rsidRPr="00341807">
              <w:rPr>
                <w:rFonts w:ascii="GHEA Grapalat" w:hAnsi="GHEA Grapalat" w:cs="Sylfaen"/>
                <w:sz w:val="18"/>
                <w:szCs w:val="18"/>
              </w:rPr>
              <w:t>կամ առանց փաթեթավորման պատրաստված բարձրտեսակի ալյուրից ՀԱՏ</w:t>
            </w:r>
            <w:r w:rsidRPr="00341807">
              <w:rPr>
                <w:rFonts w:ascii="GHEA Grapalat" w:hAnsi="GHEA Grapalat"/>
                <w:sz w:val="18"/>
                <w:szCs w:val="18"/>
              </w:rPr>
              <w:t xml:space="preserve">3199: </w:t>
            </w:r>
            <w:r w:rsidRPr="00341807">
              <w:rPr>
                <w:rFonts w:ascii="GHEA Grapalat" w:hAnsi="GHEA Grapalat" w:cs="Sylfaen"/>
                <w:sz w:val="18"/>
                <w:szCs w:val="18"/>
              </w:rPr>
              <w:t xml:space="preserve">Անվտանգությունը </w:t>
            </w:r>
            <w:r w:rsidRPr="00341807">
              <w:rPr>
                <w:rFonts w:ascii="GHEA Grapalat" w:hAnsi="GHEA Grapalat"/>
                <w:sz w:val="18"/>
                <w:szCs w:val="18"/>
              </w:rPr>
              <w:t xml:space="preserve"> </w:t>
            </w:r>
            <w:r w:rsidRPr="00341807">
              <w:rPr>
                <w:rFonts w:ascii="GHEA Grapalat" w:hAnsi="GHEA Grapalat" w:cs="Sylfaen"/>
                <w:sz w:val="18"/>
                <w:szCs w:val="18"/>
              </w:rPr>
              <w:t>ըստ</w:t>
            </w:r>
            <w:r w:rsidRPr="00341807">
              <w:rPr>
                <w:rFonts w:ascii="GHEA Grapalat" w:hAnsi="GHEA Grapalat"/>
                <w:sz w:val="18"/>
                <w:szCs w:val="18"/>
              </w:rPr>
              <w:t xml:space="preserve">  2 III-4-9-012003 (</w:t>
            </w:r>
            <w:r w:rsidRPr="00341807">
              <w:rPr>
                <w:rFonts w:ascii="GHEA Grapalat" w:hAnsi="GHEA Grapalat" w:cs="Sylfaen"/>
                <w:sz w:val="18"/>
                <w:szCs w:val="18"/>
              </w:rPr>
              <w:t xml:space="preserve">ՌԴՍան Պին </w:t>
            </w:r>
            <w:r w:rsidRPr="00341807">
              <w:rPr>
                <w:rFonts w:ascii="GHEA Grapalat" w:hAnsi="GHEA Grapalat"/>
                <w:sz w:val="18"/>
                <w:szCs w:val="18"/>
              </w:rPr>
              <w:t xml:space="preserve">2.3.2.107801) </w:t>
            </w:r>
            <w:r w:rsidRPr="00341807">
              <w:rPr>
                <w:rFonts w:ascii="GHEA Grapalat" w:hAnsi="GHEA Grapalat" w:cs="Sylfaen"/>
                <w:sz w:val="18"/>
                <w:szCs w:val="18"/>
              </w:rPr>
              <w:t>սանիտարա</w:t>
            </w:r>
            <w:r w:rsidRPr="00341807">
              <w:rPr>
                <w:rFonts w:ascii="GHEA Grapalat" w:hAnsi="GHEA Grapalat"/>
                <w:sz w:val="18"/>
                <w:szCs w:val="18"/>
              </w:rPr>
              <w:t>-</w:t>
            </w:r>
            <w:r w:rsidRPr="00341807">
              <w:rPr>
                <w:rFonts w:ascii="GHEA Grapalat" w:hAnsi="GHEA Grapalat" w:cs="Sylfaen"/>
                <w:sz w:val="18"/>
                <w:szCs w:val="18"/>
              </w:rPr>
              <w:t>համաճարակային</w:t>
            </w:r>
            <w:r w:rsidRPr="00341807">
              <w:rPr>
                <w:rFonts w:ascii="GHEA Grapalat" w:hAnsi="GHEA Grapalat"/>
                <w:sz w:val="18"/>
                <w:szCs w:val="18"/>
              </w:rPr>
              <w:t xml:space="preserve"> </w:t>
            </w:r>
            <w:r w:rsidRPr="00341807">
              <w:rPr>
                <w:rFonts w:ascii="GHEA Grapalat" w:hAnsi="GHEA Grapalat" w:cs="Sylfaen"/>
                <w:sz w:val="18"/>
                <w:szCs w:val="18"/>
              </w:rPr>
              <w:t>կանոնների</w:t>
            </w:r>
            <w:r w:rsidRPr="00341807">
              <w:rPr>
                <w:rFonts w:ascii="GHEA Grapalat" w:hAnsi="GHEA Grapalat"/>
                <w:sz w:val="18"/>
                <w:szCs w:val="18"/>
              </w:rPr>
              <w:t xml:space="preserve"> </w:t>
            </w:r>
            <w:r w:rsidRPr="00341807">
              <w:rPr>
                <w:rFonts w:ascii="GHEA Grapalat" w:hAnsi="GHEA Grapalat" w:cs="Sylfaen"/>
                <w:sz w:val="18"/>
                <w:szCs w:val="18"/>
              </w:rPr>
              <w:t>և</w:t>
            </w:r>
            <w:r w:rsidRPr="00341807">
              <w:rPr>
                <w:rFonts w:ascii="GHEA Grapalat" w:hAnsi="GHEA Grapalat"/>
                <w:sz w:val="18"/>
                <w:szCs w:val="18"/>
              </w:rPr>
              <w:t xml:space="preserve"> </w:t>
            </w:r>
            <w:r w:rsidRPr="00341807">
              <w:rPr>
                <w:rFonts w:ascii="GHEA Grapalat" w:hAnsi="GHEA Grapalat" w:cs="Sylfaen"/>
                <w:sz w:val="18"/>
                <w:szCs w:val="18"/>
              </w:rPr>
              <w:t>նորմերի</w:t>
            </w:r>
            <w:r w:rsidRPr="00341807">
              <w:rPr>
                <w:rFonts w:ascii="GHEA Grapalat" w:hAnsi="GHEA Grapalat"/>
                <w:sz w:val="18"/>
                <w:szCs w:val="18"/>
              </w:rPr>
              <w:t xml:space="preserve"> </w:t>
            </w:r>
            <w:r w:rsidRPr="00341807">
              <w:rPr>
                <w:rFonts w:ascii="GHEA Grapalat" w:hAnsi="GHEA Grapalat" w:cs="Sylfaen"/>
                <w:sz w:val="18"/>
                <w:szCs w:val="18"/>
              </w:rPr>
              <w:t>և</w:t>
            </w:r>
            <w:r w:rsidRPr="00341807">
              <w:rPr>
                <w:rFonts w:ascii="GHEA Grapalat" w:hAnsi="GHEA Grapalat"/>
                <w:sz w:val="18"/>
                <w:szCs w:val="18"/>
              </w:rPr>
              <w:t xml:space="preserve"> ,,</w:t>
            </w:r>
            <w:r w:rsidRPr="00341807">
              <w:rPr>
                <w:rFonts w:ascii="GHEA Grapalat" w:hAnsi="GHEA Grapalat" w:cs="Sylfaen"/>
                <w:sz w:val="18"/>
                <w:szCs w:val="18"/>
              </w:rPr>
              <w:t>սննդամթերքի</w:t>
            </w:r>
            <w:r w:rsidRPr="00341807">
              <w:rPr>
                <w:rFonts w:ascii="GHEA Grapalat" w:hAnsi="GHEA Grapalat"/>
                <w:sz w:val="18"/>
                <w:szCs w:val="18"/>
              </w:rPr>
              <w:t xml:space="preserve"> </w:t>
            </w:r>
            <w:r w:rsidRPr="00341807">
              <w:rPr>
                <w:rFonts w:ascii="GHEA Grapalat" w:hAnsi="GHEA Grapalat" w:cs="Sylfaen"/>
                <w:sz w:val="18"/>
                <w:szCs w:val="18"/>
              </w:rPr>
              <w:t>անվտանգության</w:t>
            </w:r>
            <w:r w:rsidRPr="00341807">
              <w:rPr>
                <w:rFonts w:ascii="GHEA Grapalat" w:hAnsi="GHEA Grapalat"/>
                <w:sz w:val="18"/>
                <w:szCs w:val="18"/>
              </w:rPr>
              <w:t xml:space="preserve"> </w:t>
            </w:r>
            <w:r w:rsidRPr="00341807">
              <w:rPr>
                <w:rFonts w:ascii="GHEA Grapalat" w:hAnsi="GHEA Grapalat" w:cs="Sylfaen"/>
                <w:sz w:val="18"/>
                <w:szCs w:val="18"/>
              </w:rPr>
              <w:t>մասին</w:t>
            </w:r>
            <w:r w:rsidRPr="00341807">
              <w:rPr>
                <w:rFonts w:ascii="GHEA Grapalat" w:hAnsi="GHEA Grapalat"/>
                <w:sz w:val="18"/>
                <w:szCs w:val="18"/>
              </w:rPr>
              <w:t xml:space="preserve"> </w:t>
            </w:r>
            <w:r w:rsidRPr="00341807">
              <w:rPr>
                <w:rFonts w:ascii="GHEA Grapalat" w:hAnsi="GHEA Grapalat" w:cs="Sylfaen"/>
                <w:sz w:val="18"/>
                <w:szCs w:val="18"/>
              </w:rPr>
              <w:t>ՀՀ</w:t>
            </w:r>
            <w:r w:rsidRPr="00341807">
              <w:rPr>
                <w:rFonts w:ascii="GHEA Grapalat" w:hAnsi="GHEA Grapalat"/>
                <w:sz w:val="18"/>
                <w:szCs w:val="18"/>
              </w:rPr>
              <w:t xml:space="preserve"> </w:t>
            </w:r>
            <w:r w:rsidRPr="00341807">
              <w:rPr>
                <w:rFonts w:ascii="GHEA Grapalat" w:hAnsi="GHEA Grapalat" w:cs="Sylfaen"/>
                <w:sz w:val="18"/>
                <w:szCs w:val="18"/>
              </w:rPr>
              <w:t>օրենքի</w:t>
            </w:r>
            <w:r w:rsidRPr="00341807">
              <w:rPr>
                <w:rFonts w:ascii="GHEA Grapalat" w:hAnsi="GHEA Grapalat"/>
                <w:sz w:val="18"/>
                <w:szCs w:val="18"/>
              </w:rPr>
              <w:t xml:space="preserve">  9-</w:t>
            </w:r>
            <w:r w:rsidRPr="00341807">
              <w:rPr>
                <w:rFonts w:ascii="GHEA Grapalat" w:hAnsi="GHEA Grapalat" w:cs="Sylfaen"/>
                <w:sz w:val="18"/>
                <w:szCs w:val="18"/>
              </w:rPr>
              <w:t>րդ</w:t>
            </w:r>
            <w:r w:rsidRPr="00341807">
              <w:rPr>
                <w:rFonts w:ascii="GHEA Grapalat" w:hAnsi="GHEA Grapalat"/>
                <w:sz w:val="18"/>
                <w:szCs w:val="18"/>
              </w:rPr>
              <w:t xml:space="preserve"> </w:t>
            </w:r>
            <w:r w:rsidRPr="00341807">
              <w:rPr>
                <w:rFonts w:ascii="GHEA Grapalat" w:hAnsi="GHEA Grapalat" w:cs="Sylfaen"/>
                <w:sz w:val="18"/>
                <w:szCs w:val="18"/>
              </w:rPr>
              <w:t>հոդվածի</w:t>
            </w:r>
            <w:r w:rsidRPr="00341807">
              <w:rPr>
                <w:rFonts w:ascii="GHEA Grapalat" w:hAnsi="GHEA Grapalat"/>
                <w:sz w:val="18"/>
                <w:szCs w:val="18"/>
              </w:rPr>
              <w:t>:</w:t>
            </w:r>
          </w:p>
        </w:tc>
        <w:tc>
          <w:tcPr>
            <w:tcW w:w="992" w:type="dxa"/>
            <w:vAlign w:val="center"/>
          </w:tcPr>
          <w:p w:rsidR="008D04C2" w:rsidRDefault="008D04C2" w:rsidP="00A14E35">
            <w:pPr>
              <w:jc w:val="center"/>
            </w:pPr>
            <w:r w:rsidRPr="002C5587">
              <w:rPr>
                <w:rFonts w:ascii="Sylfaen" w:hAnsi="Sylfaen"/>
                <w:sz w:val="20"/>
                <w:szCs w:val="20"/>
              </w:rPr>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20412D" w:rsidRDefault="008D04C2" w:rsidP="00341807">
            <w:pPr>
              <w:jc w:val="center"/>
              <w:rPr>
                <w:rFonts w:ascii="GHEA Grapalat" w:hAnsi="GHEA Grapalat"/>
                <w:sz w:val="18"/>
                <w:szCs w:val="18"/>
              </w:rPr>
            </w:pPr>
            <w:r>
              <w:rPr>
                <w:rFonts w:ascii="GHEA Grapalat" w:hAnsi="GHEA Grapalat"/>
                <w:sz w:val="18"/>
                <w:szCs w:val="18"/>
              </w:rPr>
              <w:t>1520</w:t>
            </w:r>
          </w:p>
        </w:tc>
        <w:tc>
          <w:tcPr>
            <w:tcW w:w="1134" w:type="dxa"/>
            <w:vAlign w:val="center"/>
          </w:tcPr>
          <w:p w:rsidR="008D04C2" w:rsidRPr="0020412D" w:rsidRDefault="008D04C2" w:rsidP="0020412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341807">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341807">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341807">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062072" w:rsidRDefault="008D04C2" w:rsidP="003974CF">
            <w:pPr>
              <w:jc w:val="center"/>
              <w:rPr>
                <w:rFonts w:ascii="Sylfaen" w:hAnsi="Sylfaen" w:cs="Arial LatArm"/>
                <w:b/>
                <w:iCs/>
                <w:sz w:val="18"/>
                <w:szCs w:val="18"/>
                <w:lang w:val="ru-RU"/>
              </w:rPr>
            </w:pPr>
            <w:r w:rsidRPr="00062072">
              <w:rPr>
                <w:rFonts w:ascii="Sylfaen" w:hAnsi="Sylfaen" w:cs="Arial LatArm"/>
                <w:b/>
                <w:iCs/>
                <w:sz w:val="18"/>
                <w:szCs w:val="18"/>
                <w:lang w:val="ru-RU"/>
              </w:rPr>
              <w:t>2</w:t>
            </w:r>
          </w:p>
        </w:tc>
        <w:tc>
          <w:tcPr>
            <w:tcW w:w="1134" w:type="dxa"/>
            <w:vAlign w:val="center"/>
          </w:tcPr>
          <w:p w:rsidR="008D04C2" w:rsidRPr="00341807" w:rsidRDefault="008D04C2" w:rsidP="00341807">
            <w:pPr>
              <w:jc w:val="center"/>
              <w:rPr>
                <w:rFonts w:ascii="GHEA Grapalat" w:hAnsi="GHEA Grapalat"/>
                <w:sz w:val="18"/>
                <w:szCs w:val="18"/>
              </w:rPr>
            </w:pPr>
            <w:r>
              <w:rPr>
                <w:rFonts w:ascii="GHEA Grapalat" w:hAnsi="GHEA Grapalat"/>
                <w:sz w:val="18"/>
                <w:szCs w:val="18"/>
              </w:rPr>
              <w:t>15800000</w:t>
            </w:r>
          </w:p>
        </w:tc>
        <w:tc>
          <w:tcPr>
            <w:tcW w:w="1984" w:type="dxa"/>
            <w:vAlign w:val="center"/>
          </w:tcPr>
          <w:p w:rsidR="008D04C2" w:rsidRPr="00341807" w:rsidRDefault="008D04C2" w:rsidP="00341807">
            <w:pPr>
              <w:jc w:val="center"/>
              <w:rPr>
                <w:rFonts w:ascii="GHEA Grapalat" w:hAnsi="GHEA Grapalat" w:cs="Calibri"/>
                <w:color w:val="000000"/>
                <w:sz w:val="18"/>
                <w:szCs w:val="18"/>
              </w:rPr>
            </w:pPr>
            <w:r>
              <w:rPr>
                <w:rFonts w:ascii="GHEA Grapalat" w:hAnsi="GHEA Grapalat" w:cs="Calibri"/>
                <w:color w:val="000000"/>
                <w:sz w:val="18"/>
                <w:szCs w:val="18"/>
              </w:rPr>
              <w:t>Թխվածքաբլիթ /պրյանիկ/</w:t>
            </w:r>
          </w:p>
        </w:tc>
        <w:tc>
          <w:tcPr>
            <w:tcW w:w="4253" w:type="dxa"/>
            <w:vAlign w:val="center"/>
          </w:tcPr>
          <w:p w:rsidR="008D04C2" w:rsidRPr="005F4BCA" w:rsidRDefault="008D04C2" w:rsidP="005F4BCA">
            <w:pPr>
              <w:rPr>
                <w:rFonts w:ascii="GHEA Grapalat" w:hAnsi="GHEA Grapalat"/>
                <w:sz w:val="18"/>
                <w:szCs w:val="18"/>
                <w:lang w:eastAsia="ru-RU"/>
              </w:rPr>
            </w:pPr>
            <w:r w:rsidRPr="005F4BCA">
              <w:rPr>
                <w:rFonts w:ascii="GHEA Grapalat" w:hAnsi="GHEA Grapalat" w:cs="Sylfaen"/>
                <w:sz w:val="18"/>
                <w:szCs w:val="18"/>
              </w:rPr>
              <w:t xml:space="preserve">Պատրաստված  հետևայլ բաղադրամասերով </w:t>
            </w:r>
            <w:r w:rsidRPr="005F4BCA">
              <w:rPr>
                <w:rFonts w:ascii="GHEA Grapalat" w:hAnsi="GHEA Grapalat" w:cs="Sylfaen"/>
                <w:sz w:val="18"/>
                <w:szCs w:val="18"/>
                <w:lang w:val="ru-RU" w:eastAsia="ru-RU"/>
              </w:rPr>
              <w:t>Կեֆիր</w:t>
            </w:r>
            <w:r w:rsidRPr="005F4BCA">
              <w:rPr>
                <w:rFonts w:ascii="GHEA Grapalat" w:hAnsi="GHEA Grapalat"/>
                <w:sz w:val="18"/>
                <w:szCs w:val="18"/>
                <w:lang w:eastAsia="ru-RU"/>
              </w:rPr>
              <w:t xml:space="preserve"> (</w:t>
            </w:r>
            <w:r w:rsidRPr="005F4BCA">
              <w:rPr>
                <w:rFonts w:ascii="GHEA Grapalat" w:hAnsi="GHEA Grapalat" w:cs="Sylfaen"/>
                <w:sz w:val="18"/>
                <w:szCs w:val="18"/>
                <w:lang w:val="ru-RU" w:eastAsia="ru-RU"/>
              </w:rPr>
              <w:t>մածուն</w:t>
            </w:r>
            <w:r w:rsidRPr="005F4BCA">
              <w:rPr>
                <w:rFonts w:ascii="GHEA Grapalat" w:hAnsi="GHEA Grapalat"/>
                <w:sz w:val="18"/>
                <w:szCs w:val="18"/>
                <w:lang w:eastAsia="ru-RU"/>
              </w:rPr>
              <w:t xml:space="preserve">) – 350 </w:t>
            </w:r>
            <w:r w:rsidRPr="005F4BCA">
              <w:rPr>
                <w:rFonts w:ascii="GHEA Grapalat" w:hAnsi="GHEA Grapalat" w:cs="Sylfaen"/>
                <w:sz w:val="18"/>
                <w:szCs w:val="18"/>
                <w:lang w:val="ru-RU" w:eastAsia="ru-RU"/>
              </w:rPr>
              <w:t>մլ</w:t>
            </w:r>
            <w:r w:rsidRPr="005F4BCA">
              <w:rPr>
                <w:rFonts w:ascii="GHEA Grapalat" w:hAnsi="GHEA Grapalat"/>
                <w:sz w:val="18"/>
                <w:szCs w:val="18"/>
                <w:lang w:eastAsia="ru-RU"/>
              </w:rPr>
              <w:t>,</w:t>
            </w:r>
          </w:p>
          <w:p w:rsidR="008D04C2" w:rsidRPr="005F4BCA" w:rsidRDefault="008D04C2" w:rsidP="005F4BCA">
            <w:pPr>
              <w:rPr>
                <w:rFonts w:ascii="GHEA Grapalat" w:hAnsi="GHEA Grapalat"/>
                <w:sz w:val="18"/>
                <w:szCs w:val="18"/>
                <w:lang w:eastAsia="ru-RU"/>
              </w:rPr>
            </w:pPr>
            <w:r w:rsidRPr="005F4BCA">
              <w:rPr>
                <w:rFonts w:ascii="GHEA Grapalat" w:hAnsi="GHEA Grapalat"/>
                <w:sz w:val="18"/>
                <w:szCs w:val="18"/>
                <w:lang w:eastAsia="ru-RU"/>
              </w:rPr>
              <w:t xml:space="preserve"> </w:t>
            </w:r>
            <w:r w:rsidRPr="005F4BCA">
              <w:rPr>
                <w:rFonts w:ascii="GHEA Grapalat" w:hAnsi="GHEA Grapalat" w:cs="Sylfaen"/>
                <w:sz w:val="18"/>
                <w:szCs w:val="18"/>
                <w:lang w:val="ru-RU" w:eastAsia="ru-RU"/>
              </w:rPr>
              <w:t>Շաքարավազ</w:t>
            </w:r>
            <w:r w:rsidRPr="005F4BCA">
              <w:rPr>
                <w:rFonts w:ascii="GHEA Grapalat" w:hAnsi="GHEA Grapalat"/>
                <w:sz w:val="18"/>
                <w:szCs w:val="18"/>
                <w:lang w:eastAsia="ru-RU"/>
              </w:rPr>
              <w:t xml:space="preserve"> – 1 </w:t>
            </w:r>
            <w:r w:rsidRPr="005F4BCA">
              <w:rPr>
                <w:rFonts w:ascii="GHEA Grapalat" w:hAnsi="GHEA Grapalat" w:cs="Sylfaen"/>
                <w:sz w:val="18"/>
                <w:szCs w:val="18"/>
                <w:lang w:val="ru-RU" w:eastAsia="ru-RU"/>
              </w:rPr>
              <w:t>բաժակ</w:t>
            </w:r>
            <w:r w:rsidRPr="005F4BCA">
              <w:rPr>
                <w:rFonts w:ascii="GHEA Grapalat" w:hAnsi="GHEA Grapalat"/>
                <w:sz w:val="18"/>
                <w:szCs w:val="18"/>
                <w:lang w:eastAsia="ru-RU"/>
              </w:rPr>
              <w:t xml:space="preserve">, </w:t>
            </w:r>
          </w:p>
          <w:p w:rsidR="008D04C2" w:rsidRPr="005F4BCA" w:rsidRDefault="008D04C2" w:rsidP="005F4BCA">
            <w:pPr>
              <w:rPr>
                <w:rFonts w:ascii="GHEA Grapalat" w:hAnsi="GHEA Grapalat"/>
                <w:sz w:val="18"/>
                <w:szCs w:val="18"/>
                <w:lang w:eastAsia="ru-RU"/>
              </w:rPr>
            </w:pPr>
            <w:r w:rsidRPr="005F4BCA">
              <w:rPr>
                <w:rFonts w:ascii="GHEA Grapalat" w:hAnsi="GHEA Grapalat" w:cs="Sylfaen"/>
                <w:sz w:val="18"/>
                <w:szCs w:val="18"/>
                <w:lang w:val="ru-RU" w:eastAsia="ru-RU"/>
              </w:rPr>
              <w:t>Ձվի</w:t>
            </w:r>
            <w:r w:rsidRPr="005F4BCA">
              <w:rPr>
                <w:rFonts w:ascii="GHEA Grapalat" w:hAnsi="GHEA Grapalat"/>
                <w:sz w:val="18"/>
                <w:szCs w:val="18"/>
                <w:lang w:eastAsia="ru-RU"/>
              </w:rPr>
              <w:t xml:space="preserve"> 2 </w:t>
            </w:r>
            <w:r w:rsidRPr="005F4BCA">
              <w:rPr>
                <w:rFonts w:ascii="GHEA Grapalat" w:hAnsi="GHEA Grapalat" w:cs="Sylfaen"/>
                <w:sz w:val="18"/>
                <w:szCs w:val="18"/>
                <w:lang w:val="ru-RU" w:eastAsia="ru-RU"/>
              </w:rPr>
              <w:t>դեղնուց</w:t>
            </w:r>
            <w:r w:rsidRPr="005F4BCA">
              <w:rPr>
                <w:rFonts w:ascii="GHEA Grapalat" w:hAnsi="GHEA Grapalat"/>
                <w:sz w:val="18"/>
                <w:szCs w:val="18"/>
                <w:lang w:eastAsia="ru-RU"/>
              </w:rPr>
              <w:t xml:space="preserve"> </w:t>
            </w:r>
            <w:r w:rsidRPr="005F4BCA">
              <w:rPr>
                <w:rFonts w:ascii="GHEA Grapalat" w:hAnsi="GHEA Grapalat" w:cs="Sylfaen"/>
                <w:sz w:val="18"/>
                <w:szCs w:val="18"/>
                <w:lang w:val="ru-RU" w:eastAsia="ru-RU"/>
              </w:rPr>
              <w:t>և</w:t>
            </w:r>
            <w:r w:rsidRPr="005F4BCA">
              <w:rPr>
                <w:rFonts w:ascii="GHEA Grapalat" w:hAnsi="GHEA Grapalat"/>
                <w:sz w:val="18"/>
                <w:szCs w:val="18"/>
                <w:lang w:eastAsia="ru-RU"/>
              </w:rPr>
              <w:t xml:space="preserve"> 1 </w:t>
            </w:r>
            <w:r w:rsidRPr="005F4BCA">
              <w:rPr>
                <w:rFonts w:ascii="GHEA Grapalat" w:hAnsi="GHEA Grapalat" w:cs="Sylfaen"/>
                <w:sz w:val="18"/>
                <w:szCs w:val="18"/>
                <w:lang w:val="ru-RU" w:eastAsia="ru-RU"/>
              </w:rPr>
              <w:t>սպիտակուց</w:t>
            </w:r>
            <w:r w:rsidRPr="005F4BCA">
              <w:rPr>
                <w:rFonts w:ascii="GHEA Grapalat" w:hAnsi="GHEA Grapalat"/>
                <w:sz w:val="18"/>
                <w:szCs w:val="18"/>
                <w:lang w:eastAsia="ru-RU"/>
              </w:rPr>
              <w:t xml:space="preserve">, </w:t>
            </w:r>
          </w:p>
          <w:p w:rsidR="008D04C2" w:rsidRPr="005F4BCA" w:rsidRDefault="008D04C2" w:rsidP="005F4BCA">
            <w:pPr>
              <w:rPr>
                <w:rFonts w:ascii="GHEA Grapalat" w:hAnsi="GHEA Grapalat"/>
                <w:sz w:val="18"/>
                <w:szCs w:val="18"/>
                <w:lang w:eastAsia="ru-RU"/>
              </w:rPr>
            </w:pPr>
            <w:r w:rsidRPr="005F4BCA">
              <w:rPr>
                <w:rFonts w:ascii="GHEA Grapalat" w:hAnsi="GHEA Grapalat" w:cs="Sylfaen"/>
                <w:sz w:val="18"/>
                <w:szCs w:val="18"/>
                <w:lang w:val="ru-RU" w:eastAsia="ru-RU"/>
              </w:rPr>
              <w:t>Մեղր</w:t>
            </w:r>
            <w:r w:rsidRPr="005F4BCA">
              <w:rPr>
                <w:rFonts w:ascii="GHEA Grapalat" w:hAnsi="GHEA Grapalat"/>
                <w:sz w:val="18"/>
                <w:szCs w:val="18"/>
                <w:lang w:eastAsia="ru-RU"/>
              </w:rPr>
              <w:t xml:space="preserve"> – 1 </w:t>
            </w:r>
            <w:r w:rsidRPr="005F4BCA">
              <w:rPr>
                <w:rFonts w:ascii="GHEA Grapalat" w:hAnsi="GHEA Grapalat" w:cs="Sylfaen"/>
                <w:sz w:val="18"/>
                <w:szCs w:val="18"/>
                <w:lang w:val="ru-RU" w:eastAsia="ru-RU"/>
              </w:rPr>
              <w:t>ճ</w:t>
            </w:r>
            <w:r w:rsidRPr="005F4BCA">
              <w:rPr>
                <w:rFonts w:ascii="GHEA Grapalat" w:hAnsi="GHEA Grapalat"/>
                <w:sz w:val="18"/>
                <w:szCs w:val="18"/>
                <w:lang w:eastAsia="ru-RU"/>
              </w:rPr>
              <w:t>/</w:t>
            </w:r>
            <w:r w:rsidRPr="005F4BCA">
              <w:rPr>
                <w:rFonts w:ascii="GHEA Grapalat" w:hAnsi="GHEA Grapalat" w:cs="Sylfaen"/>
                <w:sz w:val="18"/>
                <w:szCs w:val="18"/>
                <w:lang w:val="ru-RU" w:eastAsia="ru-RU"/>
              </w:rPr>
              <w:t>գ</w:t>
            </w:r>
            <w:r w:rsidRPr="005F4BCA">
              <w:rPr>
                <w:rFonts w:ascii="GHEA Grapalat" w:hAnsi="GHEA Grapalat"/>
                <w:sz w:val="18"/>
                <w:szCs w:val="18"/>
                <w:lang w:eastAsia="ru-RU"/>
              </w:rPr>
              <w:t xml:space="preserve">, </w:t>
            </w:r>
          </w:p>
          <w:p w:rsidR="008D04C2" w:rsidRPr="005F4BCA" w:rsidRDefault="008D04C2" w:rsidP="005F4BCA">
            <w:pPr>
              <w:rPr>
                <w:rFonts w:ascii="GHEA Grapalat" w:hAnsi="GHEA Grapalat"/>
                <w:sz w:val="18"/>
                <w:szCs w:val="18"/>
                <w:lang w:eastAsia="ru-RU"/>
              </w:rPr>
            </w:pPr>
            <w:r w:rsidRPr="005F4BCA">
              <w:rPr>
                <w:rFonts w:ascii="GHEA Grapalat" w:hAnsi="GHEA Grapalat" w:cs="Sylfaen"/>
                <w:sz w:val="18"/>
                <w:szCs w:val="18"/>
                <w:lang w:val="ru-RU" w:eastAsia="ru-RU"/>
              </w:rPr>
              <w:t>Բուսայուղ</w:t>
            </w:r>
            <w:r w:rsidRPr="005F4BCA">
              <w:rPr>
                <w:rFonts w:ascii="GHEA Grapalat" w:hAnsi="GHEA Grapalat"/>
                <w:sz w:val="18"/>
                <w:szCs w:val="18"/>
                <w:lang w:eastAsia="ru-RU"/>
              </w:rPr>
              <w:t xml:space="preserve"> – 3 </w:t>
            </w:r>
            <w:r w:rsidRPr="005F4BCA">
              <w:rPr>
                <w:rFonts w:ascii="GHEA Grapalat" w:hAnsi="GHEA Grapalat" w:cs="Sylfaen"/>
                <w:sz w:val="18"/>
                <w:szCs w:val="18"/>
                <w:lang w:val="ru-RU" w:eastAsia="ru-RU"/>
              </w:rPr>
              <w:t>ճ</w:t>
            </w:r>
            <w:r w:rsidRPr="005F4BCA">
              <w:rPr>
                <w:rFonts w:ascii="GHEA Grapalat" w:hAnsi="GHEA Grapalat"/>
                <w:sz w:val="18"/>
                <w:szCs w:val="18"/>
                <w:lang w:eastAsia="ru-RU"/>
              </w:rPr>
              <w:t>/</w:t>
            </w:r>
            <w:r w:rsidRPr="005F4BCA">
              <w:rPr>
                <w:rFonts w:ascii="GHEA Grapalat" w:hAnsi="GHEA Grapalat" w:cs="Sylfaen"/>
                <w:sz w:val="18"/>
                <w:szCs w:val="18"/>
                <w:lang w:val="ru-RU" w:eastAsia="ru-RU"/>
              </w:rPr>
              <w:t>գ</w:t>
            </w:r>
            <w:r w:rsidRPr="005F4BCA">
              <w:rPr>
                <w:rFonts w:ascii="GHEA Grapalat" w:hAnsi="GHEA Grapalat"/>
                <w:sz w:val="18"/>
                <w:szCs w:val="18"/>
                <w:lang w:eastAsia="ru-RU"/>
              </w:rPr>
              <w:t xml:space="preserve">, </w:t>
            </w:r>
          </w:p>
          <w:p w:rsidR="008D04C2" w:rsidRPr="005F4BCA" w:rsidRDefault="008D04C2" w:rsidP="005F4BCA">
            <w:pPr>
              <w:rPr>
                <w:rFonts w:ascii="GHEA Grapalat" w:hAnsi="GHEA Grapalat"/>
                <w:sz w:val="18"/>
                <w:szCs w:val="18"/>
                <w:lang w:eastAsia="ru-RU"/>
              </w:rPr>
            </w:pPr>
            <w:r w:rsidRPr="005F4BCA">
              <w:rPr>
                <w:rFonts w:ascii="GHEA Grapalat" w:hAnsi="GHEA Grapalat" w:cs="Sylfaen"/>
                <w:sz w:val="18"/>
                <w:szCs w:val="18"/>
                <w:lang w:val="ru-RU" w:eastAsia="ru-RU"/>
              </w:rPr>
              <w:t>Սոդա</w:t>
            </w:r>
            <w:r w:rsidRPr="005F4BCA">
              <w:rPr>
                <w:rFonts w:ascii="GHEA Grapalat" w:hAnsi="GHEA Grapalat"/>
                <w:sz w:val="18"/>
                <w:szCs w:val="18"/>
                <w:lang w:eastAsia="ru-RU"/>
              </w:rPr>
              <w:t xml:space="preserve"> – 1 </w:t>
            </w:r>
            <w:r w:rsidRPr="005F4BCA">
              <w:rPr>
                <w:rFonts w:ascii="GHEA Grapalat" w:hAnsi="GHEA Grapalat" w:cs="Sylfaen"/>
                <w:sz w:val="18"/>
                <w:szCs w:val="18"/>
                <w:lang w:val="ru-RU" w:eastAsia="ru-RU"/>
              </w:rPr>
              <w:t>թ</w:t>
            </w:r>
            <w:r w:rsidRPr="005F4BCA">
              <w:rPr>
                <w:rFonts w:ascii="GHEA Grapalat" w:hAnsi="GHEA Grapalat"/>
                <w:sz w:val="18"/>
                <w:szCs w:val="18"/>
                <w:lang w:eastAsia="ru-RU"/>
              </w:rPr>
              <w:t>/</w:t>
            </w:r>
            <w:r w:rsidRPr="005F4BCA">
              <w:rPr>
                <w:rFonts w:ascii="GHEA Grapalat" w:hAnsi="GHEA Grapalat" w:cs="Sylfaen"/>
                <w:sz w:val="18"/>
                <w:szCs w:val="18"/>
                <w:lang w:val="ru-RU" w:eastAsia="ru-RU"/>
              </w:rPr>
              <w:t>գ</w:t>
            </w:r>
            <w:r w:rsidRPr="005F4BCA">
              <w:rPr>
                <w:rFonts w:ascii="GHEA Grapalat" w:hAnsi="GHEA Grapalat"/>
                <w:sz w:val="18"/>
                <w:szCs w:val="18"/>
                <w:lang w:eastAsia="ru-RU"/>
              </w:rPr>
              <w:t xml:space="preserve">, </w:t>
            </w:r>
          </w:p>
          <w:p w:rsidR="008D04C2" w:rsidRPr="005F4BCA" w:rsidRDefault="008D04C2" w:rsidP="005F4BCA">
            <w:pPr>
              <w:rPr>
                <w:rFonts w:ascii="GHEA Grapalat" w:hAnsi="GHEA Grapalat"/>
                <w:sz w:val="18"/>
                <w:szCs w:val="18"/>
                <w:lang w:eastAsia="ru-RU"/>
              </w:rPr>
            </w:pPr>
            <w:r w:rsidRPr="005F4BCA">
              <w:rPr>
                <w:rFonts w:ascii="GHEA Grapalat" w:hAnsi="GHEA Grapalat" w:cs="Sylfaen"/>
                <w:sz w:val="18"/>
                <w:szCs w:val="18"/>
                <w:lang w:val="ru-RU" w:eastAsia="ru-RU"/>
              </w:rPr>
              <w:t>Ալյուր</w:t>
            </w:r>
            <w:r w:rsidRPr="005F4BCA">
              <w:rPr>
                <w:rFonts w:ascii="GHEA Grapalat" w:hAnsi="GHEA Grapalat"/>
                <w:sz w:val="18"/>
                <w:szCs w:val="18"/>
                <w:lang w:eastAsia="ru-RU"/>
              </w:rPr>
              <w:t xml:space="preserve"> – </w:t>
            </w:r>
            <w:r w:rsidRPr="005F4BCA">
              <w:rPr>
                <w:rFonts w:ascii="GHEA Grapalat" w:hAnsi="GHEA Grapalat" w:cs="Sylfaen"/>
                <w:sz w:val="18"/>
                <w:szCs w:val="18"/>
                <w:lang w:val="ru-RU" w:eastAsia="ru-RU"/>
              </w:rPr>
              <w:t>մոտ</w:t>
            </w:r>
            <w:r w:rsidRPr="005F4BCA">
              <w:rPr>
                <w:rFonts w:ascii="GHEA Grapalat" w:hAnsi="GHEA Grapalat"/>
                <w:sz w:val="18"/>
                <w:szCs w:val="18"/>
                <w:lang w:eastAsia="ru-RU"/>
              </w:rPr>
              <w:t xml:space="preserve"> 2-3 </w:t>
            </w:r>
            <w:r w:rsidRPr="005F4BCA">
              <w:rPr>
                <w:rFonts w:ascii="GHEA Grapalat" w:hAnsi="GHEA Grapalat" w:cs="Sylfaen"/>
                <w:sz w:val="18"/>
                <w:szCs w:val="18"/>
                <w:lang w:val="ru-RU" w:eastAsia="ru-RU"/>
              </w:rPr>
              <w:t>բաժակ</w:t>
            </w:r>
            <w:r w:rsidRPr="005F4BCA">
              <w:rPr>
                <w:rFonts w:ascii="GHEA Grapalat" w:hAnsi="GHEA Grapalat"/>
                <w:sz w:val="18"/>
                <w:szCs w:val="18"/>
                <w:lang w:eastAsia="ru-RU"/>
              </w:rPr>
              <w:t xml:space="preserve">, </w:t>
            </w:r>
          </w:p>
          <w:p w:rsidR="008D04C2" w:rsidRPr="005F4BCA" w:rsidRDefault="008D04C2" w:rsidP="005F4BCA">
            <w:pPr>
              <w:rPr>
                <w:rFonts w:ascii="GHEA Grapalat" w:hAnsi="GHEA Grapalat" w:cs="Sylfaen"/>
                <w:sz w:val="18"/>
                <w:szCs w:val="18"/>
                <w:lang w:eastAsia="ru-RU"/>
              </w:rPr>
            </w:pPr>
            <w:r w:rsidRPr="005F4BCA">
              <w:rPr>
                <w:rFonts w:ascii="GHEA Grapalat" w:hAnsi="GHEA Grapalat" w:cs="Sylfaen"/>
                <w:sz w:val="18"/>
                <w:szCs w:val="18"/>
                <w:lang w:val="ru-RU" w:eastAsia="ru-RU"/>
              </w:rPr>
              <w:t>Պոմոդակայի</w:t>
            </w:r>
            <w:r w:rsidRPr="005F4BCA">
              <w:rPr>
                <w:rFonts w:ascii="GHEA Grapalat" w:hAnsi="GHEA Grapalat"/>
                <w:sz w:val="18"/>
                <w:szCs w:val="18"/>
                <w:lang w:eastAsia="ru-RU"/>
              </w:rPr>
              <w:t xml:space="preserve"> </w:t>
            </w:r>
            <w:r w:rsidRPr="005F4BCA">
              <w:rPr>
                <w:rFonts w:ascii="GHEA Grapalat" w:hAnsi="GHEA Grapalat" w:cs="Sylfaen"/>
                <w:sz w:val="18"/>
                <w:szCs w:val="18"/>
                <w:lang w:val="ru-RU" w:eastAsia="ru-RU"/>
              </w:rPr>
              <w:t>համար</w:t>
            </w:r>
            <w:r w:rsidRPr="005F4BCA">
              <w:rPr>
                <w:rFonts w:ascii="GHEA Grapalat" w:hAnsi="GHEA Grapalat"/>
                <w:sz w:val="18"/>
                <w:szCs w:val="18"/>
                <w:lang w:eastAsia="ru-RU"/>
              </w:rPr>
              <w:t xml:space="preserve"> </w:t>
            </w:r>
            <w:r w:rsidRPr="005F4BCA">
              <w:rPr>
                <w:rFonts w:ascii="GHEA Grapalat" w:hAnsi="GHEA Grapalat" w:cs="Sylfaen"/>
                <w:sz w:val="18"/>
                <w:szCs w:val="18"/>
                <w:lang w:val="ru-RU" w:eastAsia="ru-RU"/>
              </w:rPr>
              <w:t>՝</w:t>
            </w:r>
          </w:p>
          <w:p w:rsidR="008D04C2" w:rsidRPr="005F4BCA" w:rsidRDefault="008D04C2" w:rsidP="005F4BCA">
            <w:pPr>
              <w:rPr>
                <w:rFonts w:ascii="GHEA Grapalat" w:hAnsi="GHEA Grapalat"/>
                <w:sz w:val="18"/>
                <w:szCs w:val="18"/>
                <w:lang w:eastAsia="ru-RU"/>
              </w:rPr>
            </w:pPr>
            <w:r w:rsidRPr="005F4BCA">
              <w:rPr>
                <w:rFonts w:ascii="GHEA Grapalat" w:hAnsi="GHEA Grapalat"/>
                <w:sz w:val="18"/>
                <w:szCs w:val="18"/>
                <w:lang w:eastAsia="ru-RU"/>
              </w:rPr>
              <w:t xml:space="preserve"> </w:t>
            </w:r>
            <w:r w:rsidRPr="005F4BCA">
              <w:rPr>
                <w:rFonts w:ascii="GHEA Grapalat" w:hAnsi="GHEA Grapalat" w:cs="Sylfaen"/>
                <w:sz w:val="18"/>
                <w:szCs w:val="18"/>
                <w:lang w:val="ru-RU" w:eastAsia="ru-RU"/>
              </w:rPr>
              <w:t>Ձվի</w:t>
            </w:r>
            <w:r w:rsidRPr="005F4BCA">
              <w:rPr>
                <w:rFonts w:ascii="GHEA Grapalat" w:hAnsi="GHEA Grapalat"/>
                <w:sz w:val="18"/>
                <w:szCs w:val="18"/>
                <w:lang w:eastAsia="ru-RU"/>
              </w:rPr>
              <w:t xml:space="preserve"> 1 </w:t>
            </w:r>
            <w:r w:rsidRPr="005F4BCA">
              <w:rPr>
                <w:rFonts w:ascii="GHEA Grapalat" w:hAnsi="GHEA Grapalat" w:cs="Sylfaen"/>
                <w:sz w:val="18"/>
                <w:szCs w:val="18"/>
                <w:lang w:val="ru-RU" w:eastAsia="ru-RU"/>
              </w:rPr>
              <w:t>սպիտակուց</w:t>
            </w:r>
            <w:r w:rsidRPr="005F4BCA">
              <w:rPr>
                <w:rFonts w:ascii="GHEA Grapalat" w:hAnsi="GHEA Grapalat"/>
                <w:sz w:val="18"/>
                <w:szCs w:val="18"/>
                <w:lang w:eastAsia="ru-RU"/>
              </w:rPr>
              <w:t xml:space="preserve">, </w:t>
            </w:r>
          </w:p>
          <w:p w:rsidR="008D04C2" w:rsidRPr="005F4BCA" w:rsidRDefault="008D04C2" w:rsidP="005F4BCA">
            <w:pPr>
              <w:rPr>
                <w:rFonts w:ascii="GHEA Grapalat" w:hAnsi="GHEA Grapalat"/>
                <w:sz w:val="18"/>
                <w:szCs w:val="18"/>
                <w:lang w:val="hy-AM" w:eastAsia="ru-RU"/>
              </w:rPr>
            </w:pPr>
            <w:r w:rsidRPr="005F4BCA">
              <w:rPr>
                <w:rFonts w:ascii="GHEA Grapalat" w:hAnsi="GHEA Grapalat" w:cs="Sylfaen"/>
                <w:sz w:val="18"/>
                <w:szCs w:val="18"/>
                <w:lang w:val="ru-RU" w:eastAsia="ru-RU"/>
              </w:rPr>
              <w:t>Շաքարավազ</w:t>
            </w:r>
            <w:r w:rsidRPr="005F4BCA">
              <w:rPr>
                <w:rFonts w:ascii="GHEA Grapalat" w:hAnsi="GHEA Grapalat"/>
                <w:sz w:val="18"/>
                <w:szCs w:val="18"/>
                <w:lang w:eastAsia="ru-RU"/>
              </w:rPr>
              <w:t xml:space="preserve"> – 3 </w:t>
            </w:r>
            <w:r w:rsidRPr="005F4BCA">
              <w:rPr>
                <w:rFonts w:ascii="GHEA Grapalat" w:hAnsi="GHEA Grapalat" w:cs="Sylfaen"/>
                <w:sz w:val="18"/>
                <w:szCs w:val="18"/>
                <w:lang w:val="ru-RU" w:eastAsia="ru-RU"/>
              </w:rPr>
              <w:t>ճ</w:t>
            </w:r>
            <w:r w:rsidRPr="005F4BCA">
              <w:rPr>
                <w:rFonts w:ascii="GHEA Grapalat" w:hAnsi="GHEA Grapalat"/>
                <w:sz w:val="18"/>
                <w:szCs w:val="18"/>
                <w:lang w:eastAsia="ru-RU"/>
              </w:rPr>
              <w:t>/</w:t>
            </w:r>
            <w:r w:rsidRPr="005F4BCA">
              <w:rPr>
                <w:rFonts w:ascii="GHEA Grapalat" w:hAnsi="GHEA Grapalat" w:cs="Sylfaen"/>
                <w:sz w:val="18"/>
                <w:szCs w:val="18"/>
                <w:lang w:val="ru-RU" w:eastAsia="ru-RU"/>
              </w:rPr>
              <w:t>գ</w:t>
            </w:r>
            <w:r w:rsidRPr="005F4BCA">
              <w:rPr>
                <w:rFonts w:ascii="GHEA Grapalat" w:hAnsi="GHEA Grapalat"/>
                <w:sz w:val="18"/>
                <w:szCs w:val="18"/>
                <w:lang w:eastAsia="ru-RU"/>
              </w:rPr>
              <w:t xml:space="preserve"> </w:t>
            </w:r>
            <w:r w:rsidRPr="005F4BCA">
              <w:rPr>
                <w:rFonts w:ascii="GHEA Grapalat" w:hAnsi="GHEA Grapalat" w:cs="Sylfaen"/>
                <w:sz w:val="18"/>
                <w:szCs w:val="18"/>
                <w:lang w:val="hy-AM"/>
              </w:rPr>
              <w:t>կշռով</w:t>
            </w:r>
            <w:r w:rsidRPr="005F4BCA">
              <w:rPr>
                <w:rFonts w:ascii="GHEA Grapalat" w:hAnsi="GHEA Grapalat" w:cs="Sylfaen"/>
                <w:sz w:val="18"/>
                <w:szCs w:val="18"/>
              </w:rPr>
              <w:t>/</w:t>
            </w:r>
            <w:r w:rsidRPr="005F4BCA">
              <w:rPr>
                <w:rFonts w:ascii="GHEA Grapalat" w:hAnsi="GHEA Grapalat" w:cs="Sylfaen"/>
                <w:sz w:val="18"/>
                <w:szCs w:val="18"/>
                <w:lang w:val="ru-RU"/>
              </w:rPr>
              <w:t>փաթեթավորված</w:t>
            </w:r>
            <w:r w:rsidRPr="005F4BCA">
              <w:rPr>
                <w:rFonts w:ascii="GHEA Grapalat" w:hAnsi="GHEA Grapalat" w:cs="Sylfaen"/>
                <w:sz w:val="18"/>
                <w:szCs w:val="18"/>
              </w:rPr>
              <w:t>/</w:t>
            </w:r>
            <w:r w:rsidRPr="005F4BCA">
              <w:rPr>
                <w:rFonts w:ascii="GHEA Grapalat" w:hAnsi="GHEA Grapalat" w:cs="Calibri"/>
                <w:sz w:val="18"/>
                <w:szCs w:val="18"/>
                <w:lang w:val="hy-AM"/>
              </w:rPr>
              <w:t xml:space="preserve"> </w:t>
            </w:r>
            <w:r w:rsidRPr="005F4BCA">
              <w:rPr>
                <w:rFonts w:ascii="GHEA Grapalat" w:hAnsi="GHEA Grapalat" w:cs="Tahoma"/>
                <w:sz w:val="18"/>
                <w:szCs w:val="18"/>
                <w:lang w:val="hy-AM"/>
              </w:rPr>
              <w:t>։</w:t>
            </w:r>
            <w:r w:rsidRPr="005F4BCA">
              <w:rPr>
                <w:rFonts w:ascii="GHEA Grapalat" w:hAnsi="GHEA Grapalat" w:cs="Arial"/>
                <w:sz w:val="18"/>
                <w:szCs w:val="18"/>
                <w:lang w:val="hy-AM"/>
              </w:rPr>
              <w:t xml:space="preserve"> </w:t>
            </w:r>
            <w:r w:rsidRPr="005F4BCA">
              <w:rPr>
                <w:rFonts w:ascii="GHEA Grapalat" w:hAnsi="GHEA Grapalat" w:cs="Sylfaen"/>
                <w:sz w:val="18"/>
                <w:szCs w:val="18"/>
                <w:lang w:val="hy-AM"/>
              </w:rPr>
              <w:t>Անվտանգությունը</w:t>
            </w:r>
            <w:r w:rsidRPr="005F4BCA">
              <w:rPr>
                <w:rFonts w:ascii="GHEA Grapalat" w:hAnsi="GHEA Grapalat" w:cs="Arial"/>
                <w:sz w:val="18"/>
                <w:szCs w:val="18"/>
                <w:lang w:val="hy-AM"/>
              </w:rPr>
              <w:t>`</w:t>
            </w:r>
            <w:r w:rsidRPr="005F4BCA">
              <w:rPr>
                <w:rFonts w:ascii="GHEA Grapalat" w:hAnsi="GHEA Grapalat" w:cs="Calibri"/>
                <w:sz w:val="18"/>
                <w:szCs w:val="18"/>
                <w:lang w:val="hy-AM"/>
              </w:rPr>
              <w:t xml:space="preserve">  N 2-III-4.9-01-2010 </w:t>
            </w:r>
            <w:r w:rsidRPr="005F4BCA">
              <w:rPr>
                <w:rFonts w:ascii="GHEA Grapalat" w:hAnsi="GHEA Grapalat" w:cs="Sylfaen"/>
                <w:sz w:val="18"/>
                <w:szCs w:val="18"/>
                <w:lang w:val="hy-AM"/>
              </w:rPr>
              <w:t>հիգիենիկ</w:t>
            </w:r>
            <w:r w:rsidRPr="005F4BCA">
              <w:rPr>
                <w:rFonts w:ascii="GHEA Grapalat" w:hAnsi="GHEA Grapalat" w:cs="Arial"/>
                <w:sz w:val="18"/>
                <w:szCs w:val="18"/>
                <w:lang w:val="hy-AM"/>
              </w:rPr>
              <w:t xml:space="preserve"> </w:t>
            </w:r>
            <w:r w:rsidRPr="005F4BCA">
              <w:rPr>
                <w:rFonts w:ascii="GHEA Grapalat" w:hAnsi="GHEA Grapalat" w:cs="Sylfaen"/>
                <w:sz w:val="18"/>
                <w:szCs w:val="18"/>
                <w:lang w:val="hy-AM"/>
              </w:rPr>
              <w:lastRenderedPageBreak/>
              <w:t>նորմատիվների</w:t>
            </w:r>
            <w:r w:rsidRPr="005F4BCA">
              <w:rPr>
                <w:rFonts w:ascii="GHEA Grapalat" w:hAnsi="GHEA Grapalat" w:cs="Arial"/>
                <w:sz w:val="18"/>
                <w:szCs w:val="18"/>
                <w:lang w:val="hy-AM"/>
              </w:rPr>
              <w:t xml:space="preserve"> </w:t>
            </w:r>
            <w:r w:rsidRPr="005F4BCA">
              <w:rPr>
                <w:rFonts w:ascii="GHEA Grapalat" w:hAnsi="GHEA Grapalat" w:cs="Sylfaen"/>
                <w:sz w:val="18"/>
                <w:szCs w:val="18"/>
                <w:lang w:val="hy-AM"/>
              </w:rPr>
              <w:t>և</w:t>
            </w:r>
            <w:r w:rsidRPr="005F4BCA">
              <w:rPr>
                <w:rFonts w:ascii="GHEA Grapalat" w:hAnsi="GHEA Grapalat" w:cs="Arial"/>
                <w:sz w:val="18"/>
                <w:szCs w:val="18"/>
                <w:lang w:val="hy-AM"/>
              </w:rPr>
              <w:t xml:space="preserve"> “</w:t>
            </w:r>
            <w:r w:rsidRPr="005F4BCA">
              <w:rPr>
                <w:rFonts w:ascii="GHEA Grapalat" w:hAnsi="GHEA Grapalat" w:cs="Sylfaen"/>
                <w:sz w:val="18"/>
                <w:szCs w:val="18"/>
                <w:lang w:val="hy-AM"/>
              </w:rPr>
              <w:t>Սննդամթերքի</w:t>
            </w:r>
            <w:r w:rsidRPr="005F4BCA">
              <w:rPr>
                <w:rFonts w:ascii="GHEA Grapalat" w:hAnsi="GHEA Grapalat" w:cs="Arial"/>
                <w:sz w:val="18"/>
                <w:szCs w:val="18"/>
                <w:lang w:val="hy-AM"/>
              </w:rPr>
              <w:t xml:space="preserve"> </w:t>
            </w:r>
            <w:r w:rsidRPr="005F4BCA">
              <w:rPr>
                <w:rFonts w:ascii="GHEA Grapalat" w:hAnsi="GHEA Grapalat" w:cs="Sylfaen"/>
                <w:sz w:val="18"/>
                <w:szCs w:val="18"/>
                <w:lang w:val="hy-AM"/>
              </w:rPr>
              <w:t>անվտանգության</w:t>
            </w:r>
            <w:r w:rsidRPr="005F4BCA">
              <w:rPr>
                <w:rFonts w:ascii="GHEA Grapalat" w:hAnsi="GHEA Grapalat" w:cs="Arial"/>
                <w:sz w:val="18"/>
                <w:szCs w:val="18"/>
                <w:lang w:val="hy-AM"/>
              </w:rPr>
              <w:t xml:space="preserve"> </w:t>
            </w:r>
            <w:r w:rsidRPr="005F4BCA">
              <w:rPr>
                <w:rFonts w:ascii="GHEA Grapalat" w:hAnsi="GHEA Grapalat" w:cs="Sylfaen"/>
                <w:sz w:val="18"/>
                <w:szCs w:val="18"/>
                <w:lang w:val="hy-AM"/>
              </w:rPr>
              <w:t>մասին</w:t>
            </w:r>
            <w:r w:rsidRPr="005F4BCA">
              <w:rPr>
                <w:rFonts w:ascii="GHEA Grapalat" w:hAnsi="GHEA Grapalat" w:cs="Arial"/>
                <w:sz w:val="18"/>
                <w:szCs w:val="18"/>
                <w:lang w:val="hy-AM"/>
              </w:rPr>
              <w:t xml:space="preserve">” </w:t>
            </w:r>
            <w:r w:rsidRPr="005F4BCA">
              <w:rPr>
                <w:rFonts w:ascii="GHEA Grapalat" w:hAnsi="GHEA Grapalat" w:cs="Sylfaen"/>
                <w:sz w:val="18"/>
                <w:szCs w:val="18"/>
                <w:lang w:val="hy-AM"/>
              </w:rPr>
              <w:t>ՀՀ</w:t>
            </w:r>
            <w:r w:rsidRPr="005F4BCA">
              <w:rPr>
                <w:rFonts w:ascii="GHEA Grapalat" w:hAnsi="GHEA Grapalat" w:cs="Arial"/>
                <w:sz w:val="18"/>
                <w:szCs w:val="18"/>
                <w:lang w:val="hy-AM"/>
              </w:rPr>
              <w:t xml:space="preserve"> </w:t>
            </w:r>
            <w:r w:rsidRPr="005F4BCA">
              <w:rPr>
                <w:rFonts w:ascii="GHEA Grapalat" w:hAnsi="GHEA Grapalat" w:cs="Sylfaen"/>
                <w:sz w:val="18"/>
                <w:szCs w:val="18"/>
                <w:lang w:val="hy-AM"/>
              </w:rPr>
              <w:t>օրենքի</w:t>
            </w:r>
            <w:r w:rsidRPr="005F4BCA">
              <w:rPr>
                <w:rFonts w:ascii="GHEA Grapalat" w:hAnsi="GHEA Grapalat" w:cs="Arial"/>
                <w:sz w:val="18"/>
                <w:szCs w:val="18"/>
                <w:lang w:val="hy-AM"/>
              </w:rPr>
              <w:t xml:space="preserve"> 8-</w:t>
            </w:r>
            <w:r w:rsidRPr="005F4BCA">
              <w:rPr>
                <w:rFonts w:ascii="GHEA Grapalat" w:hAnsi="GHEA Grapalat" w:cs="Sylfaen"/>
                <w:sz w:val="18"/>
                <w:szCs w:val="18"/>
                <w:lang w:val="hy-AM"/>
              </w:rPr>
              <w:t>րդ</w:t>
            </w:r>
            <w:r w:rsidRPr="005F4BCA">
              <w:rPr>
                <w:rFonts w:ascii="GHEA Grapalat" w:hAnsi="GHEA Grapalat" w:cs="Calibri"/>
                <w:sz w:val="18"/>
                <w:szCs w:val="18"/>
                <w:lang w:val="hy-AM"/>
              </w:rPr>
              <w:t xml:space="preserve"> </w:t>
            </w:r>
            <w:r w:rsidRPr="005F4BCA">
              <w:rPr>
                <w:rFonts w:ascii="GHEA Grapalat" w:hAnsi="GHEA Grapalat" w:cs="Sylfaen"/>
                <w:sz w:val="18"/>
                <w:szCs w:val="18"/>
                <w:lang w:val="hy-AM"/>
              </w:rPr>
              <w:t>հոդվածի</w:t>
            </w:r>
            <w:r w:rsidRPr="005F4BCA">
              <w:rPr>
                <w:rFonts w:ascii="GHEA Grapalat" w:hAnsi="GHEA Grapalat" w:cs="Arial"/>
                <w:sz w:val="18"/>
                <w:szCs w:val="18"/>
                <w:lang w:val="hy-AM"/>
              </w:rPr>
              <w:t xml:space="preserve">, </w:t>
            </w:r>
            <w:r w:rsidRPr="005F4BCA">
              <w:rPr>
                <w:rFonts w:ascii="GHEA Grapalat" w:hAnsi="GHEA Grapalat" w:cs="Sylfaen"/>
                <w:sz w:val="18"/>
                <w:szCs w:val="18"/>
                <w:lang w:val="hy-AM"/>
              </w:rPr>
              <w:t>պիտանելիութայն</w:t>
            </w:r>
            <w:r w:rsidRPr="005F4BCA">
              <w:rPr>
                <w:rFonts w:ascii="GHEA Grapalat" w:hAnsi="GHEA Grapalat" w:cs="Arial"/>
                <w:sz w:val="18"/>
                <w:szCs w:val="18"/>
                <w:lang w:val="hy-AM"/>
              </w:rPr>
              <w:t xml:space="preserve"> </w:t>
            </w:r>
            <w:r w:rsidRPr="005F4BCA">
              <w:rPr>
                <w:rFonts w:ascii="GHEA Grapalat" w:hAnsi="GHEA Grapalat" w:cs="Sylfaen"/>
                <w:sz w:val="18"/>
                <w:szCs w:val="18"/>
                <w:lang w:val="hy-AM"/>
              </w:rPr>
              <w:t>մնացորդային</w:t>
            </w:r>
            <w:r w:rsidRPr="005F4BCA">
              <w:rPr>
                <w:rFonts w:ascii="GHEA Grapalat" w:hAnsi="GHEA Grapalat" w:cs="Arial"/>
                <w:sz w:val="18"/>
                <w:szCs w:val="18"/>
                <w:lang w:val="hy-AM"/>
              </w:rPr>
              <w:t xml:space="preserve"> </w:t>
            </w:r>
            <w:r w:rsidRPr="005F4BCA">
              <w:rPr>
                <w:rFonts w:ascii="GHEA Grapalat" w:hAnsi="GHEA Grapalat" w:cs="Sylfaen"/>
                <w:sz w:val="18"/>
                <w:szCs w:val="18"/>
                <w:lang w:val="hy-AM"/>
              </w:rPr>
              <w:t>ժամկետը</w:t>
            </w:r>
            <w:r w:rsidRPr="005F4BCA">
              <w:rPr>
                <w:rFonts w:ascii="GHEA Grapalat" w:hAnsi="GHEA Grapalat" w:cs="Arial"/>
                <w:sz w:val="18"/>
                <w:szCs w:val="18"/>
                <w:lang w:val="hy-AM"/>
              </w:rPr>
              <w:t xml:space="preserve"> </w:t>
            </w:r>
            <w:r w:rsidRPr="005F4BCA">
              <w:rPr>
                <w:rFonts w:ascii="GHEA Grapalat" w:hAnsi="GHEA Grapalat" w:cs="Sylfaen"/>
                <w:sz w:val="18"/>
                <w:szCs w:val="18"/>
                <w:lang w:val="hy-AM"/>
              </w:rPr>
              <w:t>ոչ</w:t>
            </w:r>
            <w:r w:rsidRPr="005F4BCA">
              <w:rPr>
                <w:rFonts w:ascii="GHEA Grapalat" w:hAnsi="GHEA Grapalat" w:cs="Arial"/>
                <w:sz w:val="18"/>
                <w:szCs w:val="18"/>
                <w:lang w:val="hy-AM"/>
              </w:rPr>
              <w:t xml:space="preserve"> </w:t>
            </w:r>
            <w:r w:rsidRPr="005F4BCA">
              <w:rPr>
                <w:rFonts w:ascii="GHEA Grapalat" w:hAnsi="GHEA Grapalat" w:cs="Sylfaen"/>
                <w:sz w:val="18"/>
                <w:szCs w:val="18"/>
                <w:lang w:val="hy-AM"/>
              </w:rPr>
              <w:t>պակաս</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քան</w:t>
            </w:r>
            <w:r w:rsidRPr="00341807">
              <w:rPr>
                <w:rFonts w:ascii="GHEA Grapalat" w:hAnsi="GHEA Grapalat" w:cs="Arial"/>
                <w:sz w:val="18"/>
                <w:szCs w:val="18"/>
                <w:lang w:val="hy-AM"/>
              </w:rPr>
              <w:t xml:space="preserve"> 80 </w:t>
            </w:r>
            <w:r w:rsidRPr="00341807">
              <w:rPr>
                <w:rFonts w:ascii="GHEA Grapalat" w:hAnsi="GHEA Grapalat" w:cs="Calibri"/>
                <w:sz w:val="18"/>
                <w:szCs w:val="18"/>
                <w:lang w:val="hy-AM"/>
              </w:rPr>
              <w:t>%</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lastRenderedPageBreak/>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5F4BCA" w:rsidRDefault="008D04C2" w:rsidP="00341807">
            <w:pPr>
              <w:jc w:val="center"/>
              <w:rPr>
                <w:rFonts w:ascii="GHEA Grapalat" w:hAnsi="GHEA Grapalat"/>
                <w:sz w:val="18"/>
                <w:szCs w:val="18"/>
              </w:rPr>
            </w:pPr>
            <w:r>
              <w:rPr>
                <w:rFonts w:ascii="GHEA Grapalat" w:hAnsi="GHEA Grapalat"/>
                <w:sz w:val="18"/>
                <w:szCs w:val="18"/>
              </w:rPr>
              <w:t>45</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062072" w:rsidRDefault="008D04C2" w:rsidP="003974CF">
            <w:pPr>
              <w:jc w:val="center"/>
              <w:rPr>
                <w:rFonts w:ascii="Sylfaen" w:hAnsi="Sylfaen" w:cs="Arial LatArm"/>
                <w:b/>
                <w:iCs/>
                <w:sz w:val="18"/>
                <w:szCs w:val="18"/>
                <w:lang w:val="ru-RU"/>
              </w:rPr>
            </w:pPr>
            <w:r w:rsidRPr="00062072">
              <w:rPr>
                <w:rFonts w:ascii="Sylfaen" w:hAnsi="Sylfaen" w:cs="Arial LatArm"/>
                <w:b/>
                <w:iCs/>
                <w:sz w:val="18"/>
                <w:szCs w:val="18"/>
                <w:lang w:val="ru-RU"/>
              </w:rPr>
              <w:lastRenderedPageBreak/>
              <w:t>3</w:t>
            </w:r>
          </w:p>
        </w:tc>
        <w:tc>
          <w:tcPr>
            <w:tcW w:w="1134" w:type="dxa"/>
            <w:vAlign w:val="center"/>
          </w:tcPr>
          <w:p w:rsidR="008D04C2" w:rsidRPr="00341807" w:rsidRDefault="008D04C2" w:rsidP="008878E9">
            <w:pPr>
              <w:jc w:val="center"/>
              <w:rPr>
                <w:rFonts w:ascii="GHEA Grapalat" w:hAnsi="GHEA Grapalat"/>
                <w:sz w:val="18"/>
                <w:szCs w:val="18"/>
              </w:rPr>
            </w:pPr>
            <w:r w:rsidRPr="00341807">
              <w:rPr>
                <w:rFonts w:ascii="GHEA Grapalat" w:hAnsi="GHEA Grapalat"/>
                <w:sz w:val="18"/>
                <w:szCs w:val="18"/>
              </w:rPr>
              <w:t>15612180</w:t>
            </w:r>
          </w:p>
        </w:tc>
        <w:tc>
          <w:tcPr>
            <w:tcW w:w="1984" w:type="dxa"/>
            <w:vAlign w:val="center"/>
          </w:tcPr>
          <w:p w:rsidR="008D04C2" w:rsidRPr="00341807" w:rsidRDefault="008D04C2" w:rsidP="008878E9">
            <w:pPr>
              <w:jc w:val="center"/>
              <w:rPr>
                <w:rFonts w:ascii="GHEA Grapalat" w:hAnsi="GHEA Grapalat" w:cs="Calibri"/>
                <w:color w:val="000000"/>
                <w:sz w:val="18"/>
                <w:szCs w:val="18"/>
              </w:rPr>
            </w:pPr>
            <w:r w:rsidRPr="00341807">
              <w:rPr>
                <w:rFonts w:ascii="GHEA Grapalat" w:hAnsi="GHEA Grapalat" w:cs="Calibri"/>
                <w:color w:val="000000"/>
                <w:sz w:val="18"/>
                <w:szCs w:val="18"/>
              </w:rPr>
              <w:t>Ալյուր</w:t>
            </w:r>
          </w:p>
        </w:tc>
        <w:tc>
          <w:tcPr>
            <w:tcW w:w="4253" w:type="dxa"/>
            <w:vAlign w:val="center"/>
          </w:tcPr>
          <w:p w:rsidR="008D04C2" w:rsidRPr="00341807" w:rsidRDefault="008D04C2" w:rsidP="008878E9">
            <w:pPr>
              <w:jc w:val="center"/>
              <w:rPr>
                <w:rFonts w:ascii="GHEA Grapalat" w:hAnsi="GHEA Grapalat"/>
                <w:color w:val="000000"/>
                <w:sz w:val="18"/>
                <w:szCs w:val="18"/>
                <w:lang w:val="af-ZA"/>
              </w:rPr>
            </w:pPr>
            <w:r w:rsidRPr="00341807">
              <w:rPr>
                <w:rFonts w:ascii="GHEA Grapalat" w:hAnsi="GHEA Grapalat" w:cs="Sylfaen"/>
                <w:sz w:val="18"/>
                <w:szCs w:val="18"/>
              </w:rPr>
              <w:t>Ցորենի</w:t>
            </w:r>
            <w:r w:rsidRPr="00341807">
              <w:rPr>
                <w:rFonts w:ascii="GHEA Grapalat" w:hAnsi="GHEA Grapalat" w:cs="Calibri"/>
                <w:sz w:val="18"/>
                <w:szCs w:val="18"/>
                <w:lang w:val="af-ZA"/>
              </w:rPr>
              <w:t xml:space="preserve"> </w:t>
            </w:r>
            <w:r w:rsidRPr="00341807">
              <w:rPr>
                <w:rFonts w:ascii="GHEA Grapalat" w:hAnsi="GHEA Grapalat" w:cs="Sylfaen"/>
                <w:sz w:val="18"/>
                <w:szCs w:val="18"/>
              </w:rPr>
              <w:t>ալյուրին</w:t>
            </w:r>
            <w:r w:rsidRPr="00341807">
              <w:rPr>
                <w:rFonts w:ascii="GHEA Grapalat" w:hAnsi="GHEA Grapalat" w:cs="Arial"/>
                <w:sz w:val="18"/>
                <w:szCs w:val="18"/>
                <w:lang w:val="af-ZA"/>
              </w:rPr>
              <w:t xml:space="preserve"> </w:t>
            </w:r>
            <w:r w:rsidRPr="00341807">
              <w:rPr>
                <w:rFonts w:ascii="GHEA Grapalat" w:hAnsi="GHEA Grapalat" w:cs="Sylfaen"/>
                <w:sz w:val="18"/>
                <w:szCs w:val="18"/>
              </w:rPr>
              <w:t>բնորոշ</w:t>
            </w:r>
            <w:r w:rsidRPr="00341807">
              <w:rPr>
                <w:rFonts w:ascii="GHEA Grapalat" w:hAnsi="GHEA Grapalat" w:cs="Arial"/>
                <w:sz w:val="18"/>
                <w:szCs w:val="18"/>
                <w:lang w:val="af-ZA"/>
              </w:rPr>
              <w:t xml:space="preserve">, </w:t>
            </w:r>
            <w:r w:rsidRPr="00341807">
              <w:rPr>
                <w:rFonts w:ascii="GHEA Grapalat" w:hAnsi="GHEA Grapalat" w:cs="Sylfaen"/>
                <w:sz w:val="18"/>
                <w:szCs w:val="18"/>
              </w:rPr>
              <w:t>առանց</w:t>
            </w:r>
            <w:r w:rsidRPr="00341807">
              <w:rPr>
                <w:rFonts w:ascii="GHEA Grapalat" w:hAnsi="GHEA Grapalat" w:cs="Calibri"/>
                <w:sz w:val="18"/>
                <w:szCs w:val="18"/>
                <w:lang w:val="af-ZA"/>
              </w:rPr>
              <w:t xml:space="preserve">  </w:t>
            </w:r>
            <w:r w:rsidRPr="00341807">
              <w:rPr>
                <w:rFonts w:ascii="GHEA Grapalat" w:hAnsi="GHEA Grapalat" w:cs="Sylfaen"/>
                <w:sz w:val="18"/>
                <w:szCs w:val="18"/>
              </w:rPr>
              <w:t>կողմնակի</w:t>
            </w:r>
            <w:r w:rsidRPr="00341807">
              <w:rPr>
                <w:rFonts w:ascii="GHEA Grapalat" w:hAnsi="GHEA Grapalat" w:cs="Arial"/>
                <w:sz w:val="18"/>
                <w:szCs w:val="18"/>
                <w:lang w:val="af-ZA"/>
              </w:rPr>
              <w:t xml:space="preserve"> </w:t>
            </w:r>
            <w:r w:rsidRPr="00341807">
              <w:rPr>
                <w:rFonts w:ascii="GHEA Grapalat" w:hAnsi="GHEA Grapalat" w:cs="Sylfaen"/>
                <w:sz w:val="18"/>
                <w:szCs w:val="18"/>
              </w:rPr>
              <w:t>համի</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Calibri"/>
                <w:sz w:val="18"/>
                <w:szCs w:val="18"/>
                <w:lang w:val="af-ZA"/>
              </w:rPr>
              <w:t xml:space="preserve"> </w:t>
            </w:r>
            <w:r w:rsidRPr="00341807">
              <w:rPr>
                <w:rFonts w:ascii="GHEA Grapalat" w:hAnsi="GHEA Grapalat" w:cs="Sylfaen"/>
                <w:sz w:val="18"/>
                <w:szCs w:val="18"/>
              </w:rPr>
              <w:t>հոտի</w:t>
            </w:r>
            <w:r w:rsidRPr="00341807">
              <w:rPr>
                <w:rFonts w:ascii="GHEA Grapalat" w:hAnsi="GHEA Grapalat" w:cs="Arial"/>
                <w:sz w:val="18"/>
                <w:szCs w:val="18"/>
                <w:lang w:val="af-ZA"/>
              </w:rPr>
              <w:t xml:space="preserve">: </w:t>
            </w:r>
            <w:r w:rsidRPr="00341807">
              <w:rPr>
                <w:rFonts w:ascii="GHEA Grapalat" w:hAnsi="GHEA Grapalat" w:cs="Sylfaen"/>
                <w:sz w:val="18"/>
                <w:szCs w:val="18"/>
              </w:rPr>
              <w:t>Առանց</w:t>
            </w:r>
            <w:r w:rsidRPr="00341807">
              <w:rPr>
                <w:rFonts w:ascii="GHEA Grapalat" w:hAnsi="GHEA Grapalat" w:cs="Arial"/>
                <w:sz w:val="18"/>
                <w:szCs w:val="18"/>
                <w:lang w:val="af-ZA"/>
              </w:rPr>
              <w:t xml:space="preserve"> </w:t>
            </w:r>
            <w:r w:rsidRPr="00341807">
              <w:rPr>
                <w:rFonts w:ascii="GHEA Grapalat" w:hAnsi="GHEA Grapalat" w:cs="Sylfaen"/>
                <w:sz w:val="18"/>
                <w:szCs w:val="18"/>
              </w:rPr>
              <w:t>թթվության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դառնության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առանց</w:t>
            </w:r>
            <w:r w:rsidRPr="00341807">
              <w:rPr>
                <w:rFonts w:ascii="GHEA Grapalat" w:hAnsi="GHEA Grapalat" w:cs="Arial"/>
                <w:sz w:val="18"/>
                <w:szCs w:val="18"/>
                <w:lang w:val="af-ZA"/>
              </w:rPr>
              <w:t xml:space="preserve"> </w:t>
            </w:r>
            <w:r w:rsidRPr="00341807">
              <w:rPr>
                <w:rFonts w:ascii="GHEA Grapalat" w:hAnsi="GHEA Grapalat" w:cs="Sylfaen"/>
                <w:sz w:val="18"/>
                <w:szCs w:val="18"/>
              </w:rPr>
              <w:t>փտահոտի</w:t>
            </w:r>
            <w:r w:rsidRPr="00341807">
              <w:rPr>
                <w:rFonts w:ascii="GHEA Grapalat" w:hAnsi="GHEA Grapalat" w:cs="Arial"/>
                <w:sz w:val="18"/>
                <w:szCs w:val="18"/>
                <w:lang w:val="af-ZA"/>
              </w:rPr>
              <w:t xml:space="preserve"> </w:t>
            </w:r>
            <w:r w:rsidRPr="00341807">
              <w:rPr>
                <w:rFonts w:ascii="GHEA Grapalat" w:hAnsi="GHEA Grapalat" w:cs="Sylfaen"/>
                <w:sz w:val="18"/>
                <w:szCs w:val="18"/>
              </w:rPr>
              <w:t>ու</w:t>
            </w:r>
            <w:r w:rsidRPr="00341807">
              <w:rPr>
                <w:rFonts w:ascii="GHEA Grapalat" w:hAnsi="GHEA Grapalat" w:cs="Arial"/>
                <w:sz w:val="18"/>
                <w:szCs w:val="18"/>
                <w:lang w:val="af-ZA"/>
              </w:rPr>
              <w:t xml:space="preserve"> </w:t>
            </w:r>
            <w:r w:rsidRPr="00341807">
              <w:rPr>
                <w:rFonts w:ascii="GHEA Grapalat" w:hAnsi="GHEA Grapalat" w:cs="Sylfaen"/>
                <w:sz w:val="18"/>
                <w:szCs w:val="18"/>
              </w:rPr>
              <w:t>բորբոսի</w:t>
            </w:r>
            <w:r w:rsidRPr="00341807">
              <w:rPr>
                <w:rFonts w:ascii="GHEA Grapalat" w:hAnsi="GHEA Grapalat" w:cs="Arial"/>
                <w:sz w:val="18"/>
                <w:szCs w:val="18"/>
                <w:lang w:val="af-ZA"/>
              </w:rPr>
              <w:t xml:space="preserve">: </w:t>
            </w:r>
            <w:r w:rsidRPr="00341807">
              <w:rPr>
                <w:rFonts w:ascii="GHEA Grapalat" w:hAnsi="GHEA Grapalat" w:cs="Sylfaen"/>
                <w:sz w:val="18"/>
                <w:szCs w:val="18"/>
              </w:rPr>
              <w:t>Խոնավության</w:t>
            </w:r>
            <w:r w:rsidRPr="00341807">
              <w:rPr>
                <w:rFonts w:ascii="GHEA Grapalat" w:hAnsi="GHEA Grapalat" w:cs="Calibri"/>
                <w:sz w:val="18"/>
                <w:szCs w:val="18"/>
                <w:lang w:val="af-ZA"/>
              </w:rPr>
              <w:t xml:space="preserve"> </w:t>
            </w:r>
            <w:r w:rsidRPr="00341807">
              <w:rPr>
                <w:rFonts w:ascii="GHEA Grapalat" w:hAnsi="GHEA Grapalat" w:cs="Sylfaen"/>
                <w:sz w:val="18"/>
                <w:szCs w:val="18"/>
              </w:rPr>
              <w:t>զանգվածային</w:t>
            </w:r>
            <w:r w:rsidRPr="00341807">
              <w:rPr>
                <w:rFonts w:ascii="GHEA Grapalat" w:hAnsi="GHEA Grapalat" w:cs="Arial"/>
                <w:sz w:val="18"/>
                <w:szCs w:val="18"/>
                <w:lang w:val="af-ZA"/>
              </w:rPr>
              <w:t xml:space="preserve"> </w:t>
            </w:r>
            <w:r w:rsidRPr="00341807">
              <w:rPr>
                <w:rFonts w:ascii="GHEA Grapalat" w:hAnsi="GHEA Grapalat" w:cs="Sylfaen"/>
                <w:sz w:val="18"/>
                <w:szCs w:val="18"/>
              </w:rPr>
              <w:t>մասը՝</w:t>
            </w:r>
            <w:r w:rsidRPr="00341807">
              <w:rPr>
                <w:rFonts w:ascii="GHEA Grapalat" w:hAnsi="GHEA Grapalat" w:cs="Arial"/>
                <w:sz w:val="18"/>
                <w:szCs w:val="18"/>
                <w:lang w:val="af-ZA"/>
              </w:rPr>
              <w:t xml:space="preserve"> </w:t>
            </w:r>
            <w:r w:rsidRPr="00341807">
              <w:rPr>
                <w:rFonts w:ascii="GHEA Grapalat" w:hAnsi="GHEA Grapalat" w:cs="Sylfaen"/>
                <w:sz w:val="18"/>
                <w:szCs w:val="18"/>
              </w:rPr>
              <w:t>ոչ</w:t>
            </w:r>
            <w:r w:rsidRPr="00341807">
              <w:rPr>
                <w:rFonts w:ascii="GHEA Grapalat" w:hAnsi="GHEA Grapalat" w:cs="Arial"/>
                <w:sz w:val="18"/>
                <w:szCs w:val="18"/>
                <w:lang w:val="af-ZA"/>
              </w:rPr>
              <w:t xml:space="preserve"> </w:t>
            </w:r>
            <w:r w:rsidRPr="00341807">
              <w:rPr>
                <w:rFonts w:ascii="GHEA Grapalat" w:hAnsi="GHEA Grapalat" w:cs="Sylfaen"/>
                <w:sz w:val="18"/>
                <w:szCs w:val="18"/>
              </w:rPr>
              <w:t>ավելի</w:t>
            </w:r>
            <w:r w:rsidRPr="00341807">
              <w:rPr>
                <w:rFonts w:ascii="GHEA Grapalat" w:hAnsi="GHEA Grapalat" w:cs="Arial"/>
                <w:sz w:val="18"/>
                <w:szCs w:val="18"/>
                <w:lang w:val="af-ZA"/>
              </w:rPr>
              <w:t xml:space="preserve"> 15 %-</w:t>
            </w:r>
            <w:r w:rsidRPr="00341807">
              <w:rPr>
                <w:rFonts w:ascii="GHEA Grapalat" w:hAnsi="GHEA Grapalat" w:cs="Sylfaen"/>
                <w:sz w:val="18"/>
                <w:szCs w:val="18"/>
              </w:rPr>
              <w:t>ից</w:t>
            </w:r>
            <w:r w:rsidRPr="00341807">
              <w:rPr>
                <w:rFonts w:ascii="GHEA Grapalat" w:hAnsi="GHEA Grapalat" w:cs="Arial"/>
                <w:sz w:val="18"/>
                <w:szCs w:val="18"/>
                <w:lang w:val="af-ZA"/>
              </w:rPr>
              <w:t xml:space="preserve">, </w:t>
            </w:r>
            <w:r w:rsidRPr="00341807">
              <w:rPr>
                <w:rFonts w:ascii="GHEA Grapalat" w:hAnsi="GHEA Grapalat" w:cs="Sylfaen"/>
                <w:sz w:val="18"/>
                <w:szCs w:val="18"/>
              </w:rPr>
              <w:t>մետաղամագնիսական</w:t>
            </w:r>
            <w:r w:rsidRPr="00341807">
              <w:rPr>
                <w:rFonts w:ascii="GHEA Grapalat" w:hAnsi="GHEA Grapalat" w:cs="Arial"/>
                <w:sz w:val="18"/>
                <w:szCs w:val="18"/>
                <w:lang w:val="af-ZA"/>
              </w:rPr>
              <w:t xml:space="preserve"> </w:t>
            </w:r>
            <w:r w:rsidRPr="00341807">
              <w:rPr>
                <w:rFonts w:ascii="GHEA Grapalat" w:hAnsi="GHEA Grapalat" w:cs="Sylfaen"/>
                <w:sz w:val="18"/>
                <w:szCs w:val="18"/>
              </w:rPr>
              <w:t>խառնուրդները՝</w:t>
            </w:r>
            <w:r w:rsidRPr="00341807">
              <w:rPr>
                <w:rFonts w:ascii="GHEA Grapalat" w:hAnsi="GHEA Grapalat" w:cs="Arial"/>
                <w:sz w:val="18"/>
                <w:szCs w:val="18"/>
                <w:lang w:val="af-ZA"/>
              </w:rPr>
              <w:t xml:space="preserve"> </w:t>
            </w:r>
            <w:r w:rsidRPr="00341807">
              <w:rPr>
                <w:rFonts w:ascii="GHEA Grapalat" w:hAnsi="GHEA Grapalat" w:cs="Sylfaen"/>
                <w:sz w:val="18"/>
                <w:szCs w:val="18"/>
              </w:rPr>
              <w:t>ոչ</w:t>
            </w:r>
            <w:r w:rsidRPr="00341807">
              <w:rPr>
                <w:rFonts w:ascii="GHEA Grapalat" w:hAnsi="GHEA Grapalat" w:cs="Arial"/>
                <w:sz w:val="18"/>
                <w:szCs w:val="18"/>
                <w:lang w:val="af-ZA"/>
              </w:rPr>
              <w:t xml:space="preserve"> </w:t>
            </w:r>
            <w:r w:rsidRPr="00341807">
              <w:rPr>
                <w:rFonts w:ascii="GHEA Grapalat" w:hAnsi="GHEA Grapalat" w:cs="Sylfaen"/>
                <w:sz w:val="18"/>
                <w:szCs w:val="18"/>
              </w:rPr>
              <w:t>ավելի</w:t>
            </w:r>
            <w:r w:rsidRPr="00341807">
              <w:rPr>
                <w:rFonts w:ascii="GHEA Grapalat" w:hAnsi="GHEA Grapalat" w:cs="Calibri"/>
                <w:sz w:val="18"/>
                <w:szCs w:val="18"/>
                <w:lang w:val="af-ZA"/>
              </w:rPr>
              <w:t xml:space="preserve"> 3,0%-</w:t>
            </w:r>
            <w:r w:rsidRPr="00341807">
              <w:rPr>
                <w:rFonts w:ascii="GHEA Grapalat" w:hAnsi="GHEA Grapalat" w:cs="Sylfaen"/>
                <w:sz w:val="18"/>
                <w:szCs w:val="18"/>
              </w:rPr>
              <w:t>ից</w:t>
            </w:r>
            <w:r w:rsidRPr="00341807">
              <w:rPr>
                <w:rFonts w:ascii="GHEA Grapalat" w:hAnsi="GHEA Grapalat" w:cs="Arial"/>
                <w:sz w:val="18"/>
                <w:szCs w:val="18"/>
                <w:lang w:val="af-ZA"/>
              </w:rPr>
              <w:t xml:space="preserve">, </w:t>
            </w:r>
            <w:r w:rsidRPr="00341807">
              <w:rPr>
                <w:rFonts w:ascii="GHEA Grapalat" w:hAnsi="GHEA Grapalat" w:cs="Sylfaen"/>
                <w:sz w:val="18"/>
                <w:szCs w:val="18"/>
              </w:rPr>
              <w:t>մոխրի</w:t>
            </w:r>
            <w:r w:rsidRPr="00341807">
              <w:rPr>
                <w:rFonts w:ascii="GHEA Grapalat" w:hAnsi="GHEA Grapalat" w:cs="Arial"/>
                <w:sz w:val="18"/>
                <w:szCs w:val="18"/>
                <w:lang w:val="af-ZA"/>
              </w:rPr>
              <w:t xml:space="preserve"> </w:t>
            </w:r>
            <w:r w:rsidRPr="00341807">
              <w:rPr>
                <w:rFonts w:ascii="GHEA Grapalat" w:hAnsi="GHEA Grapalat" w:cs="Sylfaen"/>
                <w:sz w:val="18"/>
                <w:szCs w:val="18"/>
              </w:rPr>
              <w:t>զանգվածային</w:t>
            </w:r>
            <w:r w:rsidRPr="00341807">
              <w:rPr>
                <w:rFonts w:ascii="GHEA Grapalat" w:hAnsi="GHEA Grapalat" w:cs="Arial"/>
                <w:sz w:val="18"/>
                <w:szCs w:val="18"/>
                <w:lang w:val="af-ZA"/>
              </w:rPr>
              <w:t xml:space="preserve"> </w:t>
            </w:r>
            <w:r w:rsidRPr="00341807">
              <w:rPr>
                <w:rFonts w:ascii="GHEA Grapalat" w:hAnsi="GHEA Grapalat" w:cs="Sylfaen"/>
                <w:sz w:val="18"/>
                <w:szCs w:val="18"/>
              </w:rPr>
              <w:t>մասը՝</w:t>
            </w:r>
            <w:r w:rsidRPr="00341807">
              <w:rPr>
                <w:rFonts w:ascii="GHEA Grapalat" w:hAnsi="GHEA Grapalat" w:cs="Arial"/>
                <w:sz w:val="18"/>
                <w:szCs w:val="18"/>
                <w:lang w:val="af-ZA"/>
              </w:rPr>
              <w:t xml:space="preserve"> </w:t>
            </w:r>
            <w:r w:rsidRPr="00341807">
              <w:rPr>
                <w:rFonts w:ascii="GHEA Grapalat" w:hAnsi="GHEA Grapalat" w:cs="Sylfaen"/>
                <w:sz w:val="18"/>
                <w:szCs w:val="18"/>
              </w:rPr>
              <w:t>չոր</w:t>
            </w:r>
            <w:r w:rsidRPr="00341807">
              <w:rPr>
                <w:rFonts w:ascii="GHEA Grapalat" w:hAnsi="GHEA Grapalat" w:cs="Arial"/>
                <w:sz w:val="18"/>
                <w:szCs w:val="18"/>
                <w:lang w:val="af-ZA"/>
              </w:rPr>
              <w:t xml:space="preserve"> </w:t>
            </w:r>
            <w:r w:rsidRPr="00341807">
              <w:rPr>
                <w:rFonts w:ascii="GHEA Grapalat" w:hAnsi="GHEA Grapalat" w:cs="Sylfaen"/>
                <w:sz w:val="18"/>
                <w:szCs w:val="18"/>
              </w:rPr>
              <w:t>նյութի</w:t>
            </w:r>
            <w:r w:rsidRPr="00341807">
              <w:rPr>
                <w:rFonts w:ascii="GHEA Grapalat" w:hAnsi="GHEA Grapalat" w:cs="Arial"/>
                <w:sz w:val="18"/>
                <w:szCs w:val="18"/>
                <w:lang w:val="af-ZA"/>
              </w:rPr>
              <w:t xml:space="preserve"> 0.55%, </w:t>
            </w:r>
            <w:r w:rsidRPr="00341807">
              <w:rPr>
                <w:rFonts w:ascii="GHEA Grapalat" w:hAnsi="GHEA Grapalat" w:cs="Sylfaen"/>
                <w:sz w:val="18"/>
                <w:szCs w:val="18"/>
              </w:rPr>
              <w:t>հում</w:t>
            </w:r>
            <w:r w:rsidRPr="00341807">
              <w:rPr>
                <w:rFonts w:ascii="GHEA Grapalat" w:hAnsi="GHEA Grapalat" w:cs="Arial"/>
                <w:sz w:val="18"/>
                <w:szCs w:val="18"/>
                <w:lang w:val="af-ZA"/>
              </w:rPr>
              <w:t xml:space="preserve"> </w:t>
            </w:r>
            <w:r w:rsidRPr="00341807">
              <w:rPr>
                <w:rFonts w:ascii="GHEA Grapalat" w:hAnsi="GHEA Grapalat" w:cs="Sylfaen"/>
                <w:sz w:val="18"/>
                <w:szCs w:val="18"/>
              </w:rPr>
              <w:t>սոսնձանյութի</w:t>
            </w:r>
            <w:r w:rsidRPr="00341807">
              <w:rPr>
                <w:rFonts w:ascii="GHEA Grapalat" w:hAnsi="GHEA Grapalat" w:cs="Calibri"/>
                <w:sz w:val="18"/>
                <w:szCs w:val="18"/>
                <w:lang w:val="af-ZA"/>
              </w:rPr>
              <w:t xml:space="preserve"> </w:t>
            </w:r>
            <w:r w:rsidRPr="00341807">
              <w:rPr>
                <w:rFonts w:ascii="GHEA Grapalat" w:hAnsi="GHEA Grapalat" w:cs="Sylfaen"/>
                <w:sz w:val="18"/>
                <w:szCs w:val="18"/>
              </w:rPr>
              <w:t>քանակությունը՝</w:t>
            </w:r>
            <w:r w:rsidRPr="00341807">
              <w:rPr>
                <w:rFonts w:ascii="GHEA Grapalat" w:hAnsi="GHEA Grapalat" w:cs="Arial"/>
                <w:sz w:val="18"/>
                <w:szCs w:val="18"/>
                <w:lang w:val="af-ZA"/>
              </w:rPr>
              <w:t xml:space="preserve"> </w:t>
            </w:r>
            <w:r w:rsidRPr="00341807">
              <w:rPr>
                <w:rFonts w:ascii="GHEA Grapalat" w:hAnsi="GHEA Grapalat" w:cs="Sylfaen"/>
                <w:sz w:val="18"/>
                <w:szCs w:val="18"/>
              </w:rPr>
              <w:t>առնվազն</w:t>
            </w:r>
            <w:r w:rsidRPr="00341807">
              <w:rPr>
                <w:rFonts w:ascii="GHEA Grapalat" w:hAnsi="GHEA Grapalat" w:cs="Arial"/>
                <w:sz w:val="18"/>
                <w:szCs w:val="18"/>
                <w:lang w:val="af-ZA"/>
              </w:rPr>
              <w:t xml:space="preserve"> 28,0%: </w:t>
            </w:r>
            <w:r w:rsidRPr="00341807">
              <w:rPr>
                <w:rFonts w:ascii="GHEA Grapalat" w:hAnsi="GHEA Grapalat" w:cs="Sylfaen"/>
                <w:sz w:val="18"/>
                <w:szCs w:val="18"/>
              </w:rPr>
              <w:t>ՀՍՏ</w:t>
            </w:r>
            <w:r w:rsidRPr="00341807">
              <w:rPr>
                <w:rFonts w:ascii="GHEA Grapalat" w:hAnsi="GHEA Grapalat" w:cs="Arial"/>
                <w:sz w:val="18"/>
                <w:szCs w:val="18"/>
                <w:lang w:val="af-ZA"/>
              </w:rPr>
              <w:t xml:space="preserve"> 280</w:t>
            </w:r>
            <w:r w:rsidRPr="00341807">
              <w:rPr>
                <w:rFonts w:ascii="GHEA Grapalat" w:hAnsi="GHEA Grapalat" w:cs="Calibri"/>
                <w:sz w:val="18"/>
                <w:szCs w:val="18"/>
                <w:lang w:val="af-ZA"/>
              </w:rPr>
              <w:t xml:space="preserve">-2007: </w:t>
            </w:r>
            <w:r w:rsidRPr="00341807">
              <w:rPr>
                <w:rFonts w:ascii="GHEA Grapalat" w:hAnsi="GHEA Grapalat" w:cs="Sylfaen"/>
                <w:sz w:val="18"/>
                <w:szCs w:val="18"/>
              </w:rPr>
              <w:t>Անվտանգությունը</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մակնշումը</w:t>
            </w:r>
            <w:r w:rsidRPr="00341807">
              <w:rPr>
                <w:rFonts w:ascii="GHEA Grapalat" w:hAnsi="GHEA Grapalat" w:cs="Calibri"/>
                <w:sz w:val="18"/>
                <w:szCs w:val="18"/>
                <w:lang w:val="af-ZA"/>
              </w:rPr>
              <w:t xml:space="preserve">  N 2-III-4.9-01-2010 </w:t>
            </w:r>
            <w:r w:rsidRPr="00341807">
              <w:rPr>
                <w:rFonts w:ascii="GHEA Grapalat" w:hAnsi="GHEA Grapalat" w:cs="Sylfaen"/>
                <w:sz w:val="18"/>
                <w:szCs w:val="18"/>
              </w:rPr>
              <w:t>հիգիենիկ</w:t>
            </w:r>
            <w:r w:rsidRPr="00341807">
              <w:rPr>
                <w:rFonts w:ascii="GHEA Grapalat" w:hAnsi="GHEA Grapalat" w:cs="Calibri"/>
                <w:sz w:val="18"/>
                <w:szCs w:val="18"/>
                <w:lang w:val="af-ZA"/>
              </w:rPr>
              <w:t xml:space="preserve"> </w:t>
            </w:r>
            <w:r w:rsidRPr="00341807">
              <w:rPr>
                <w:rFonts w:ascii="GHEA Grapalat" w:hAnsi="GHEA Grapalat" w:cs="Sylfaen"/>
                <w:sz w:val="18"/>
                <w:szCs w:val="18"/>
              </w:rPr>
              <w:t>նորմատիվների</w:t>
            </w:r>
            <w:r w:rsidRPr="00341807">
              <w:rPr>
                <w:rFonts w:ascii="GHEA Grapalat" w:hAnsi="GHEA Grapalat" w:cs="Calibri"/>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Սննդամթերքի</w:t>
            </w:r>
            <w:r w:rsidRPr="00341807">
              <w:rPr>
                <w:rFonts w:ascii="GHEA Grapalat" w:hAnsi="GHEA Grapalat" w:cs="Calibri"/>
                <w:sz w:val="18"/>
                <w:szCs w:val="18"/>
                <w:lang w:val="af-ZA"/>
              </w:rPr>
              <w:t xml:space="preserve"> </w:t>
            </w:r>
            <w:r w:rsidRPr="00341807">
              <w:rPr>
                <w:rFonts w:ascii="GHEA Grapalat" w:hAnsi="GHEA Grapalat" w:cs="Sylfaen"/>
                <w:sz w:val="18"/>
                <w:szCs w:val="18"/>
              </w:rPr>
              <w:t>անվտանգության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մասին</w:t>
            </w:r>
            <w:r w:rsidRPr="00341807">
              <w:rPr>
                <w:rFonts w:ascii="GHEA Grapalat" w:hAnsi="GHEA Grapalat" w:cs="Arial"/>
                <w:sz w:val="18"/>
                <w:szCs w:val="18"/>
                <w:lang w:val="af-ZA"/>
              </w:rPr>
              <w:t xml:space="preserve">” </w:t>
            </w:r>
            <w:r w:rsidRPr="00341807">
              <w:rPr>
                <w:rFonts w:ascii="GHEA Grapalat" w:hAnsi="GHEA Grapalat" w:cs="Sylfaen"/>
                <w:sz w:val="18"/>
                <w:szCs w:val="18"/>
              </w:rPr>
              <w:t>ՀՀ</w:t>
            </w:r>
            <w:r w:rsidRPr="00341807">
              <w:rPr>
                <w:rFonts w:ascii="GHEA Grapalat" w:hAnsi="GHEA Grapalat" w:cs="Arial"/>
                <w:sz w:val="18"/>
                <w:szCs w:val="18"/>
                <w:lang w:val="af-ZA"/>
              </w:rPr>
              <w:t xml:space="preserve"> </w:t>
            </w:r>
            <w:r w:rsidRPr="00341807">
              <w:rPr>
                <w:rFonts w:ascii="GHEA Grapalat" w:hAnsi="GHEA Grapalat" w:cs="Sylfaen"/>
                <w:sz w:val="18"/>
                <w:szCs w:val="18"/>
              </w:rPr>
              <w:t>օրենքի</w:t>
            </w:r>
            <w:r w:rsidRPr="00341807">
              <w:rPr>
                <w:rFonts w:ascii="GHEA Grapalat" w:hAnsi="GHEA Grapalat" w:cs="Arial"/>
                <w:sz w:val="18"/>
                <w:szCs w:val="18"/>
                <w:lang w:val="af-ZA"/>
              </w:rPr>
              <w:t xml:space="preserve"> 8-</w:t>
            </w:r>
            <w:r w:rsidRPr="00341807">
              <w:rPr>
                <w:rFonts w:ascii="GHEA Grapalat" w:hAnsi="GHEA Grapalat" w:cs="Sylfaen"/>
                <w:sz w:val="18"/>
                <w:szCs w:val="18"/>
              </w:rPr>
              <w:t>րդ</w:t>
            </w:r>
            <w:r w:rsidRPr="00341807">
              <w:rPr>
                <w:rFonts w:ascii="GHEA Grapalat" w:hAnsi="GHEA Grapalat" w:cs="Arial"/>
                <w:sz w:val="18"/>
                <w:szCs w:val="18"/>
                <w:lang w:val="af-ZA"/>
              </w:rPr>
              <w:t xml:space="preserve"> </w:t>
            </w:r>
            <w:r w:rsidRPr="00341807">
              <w:rPr>
                <w:rFonts w:ascii="GHEA Grapalat" w:hAnsi="GHEA Grapalat" w:cs="Sylfaen"/>
                <w:sz w:val="18"/>
                <w:szCs w:val="18"/>
              </w:rPr>
              <w:t>հոդվածի</w:t>
            </w:r>
            <w:r w:rsidRPr="00341807">
              <w:rPr>
                <w:rFonts w:ascii="GHEA Grapalat" w:hAnsi="GHEA Grapalat" w:cs="Calibri"/>
                <w:sz w:val="18"/>
                <w:szCs w:val="18"/>
                <w:lang w:val="af-ZA"/>
              </w:rPr>
              <w:t>:</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5F4BCA" w:rsidRDefault="008D04C2" w:rsidP="00341807">
            <w:pPr>
              <w:jc w:val="center"/>
              <w:rPr>
                <w:rFonts w:ascii="GHEA Grapalat" w:hAnsi="GHEA Grapalat"/>
                <w:sz w:val="18"/>
                <w:szCs w:val="18"/>
              </w:rPr>
            </w:pPr>
            <w:r>
              <w:rPr>
                <w:rFonts w:ascii="GHEA Grapalat" w:hAnsi="GHEA Grapalat"/>
                <w:sz w:val="18"/>
                <w:szCs w:val="18"/>
              </w:rPr>
              <w:t>23</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4</w:t>
            </w:r>
          </w:p>
        </w:tc>
        <w:tc>
          <w:tcPr>
            <w:tcW w:w="1134" w:type="dxa"/>
            <w:vAlign w:val="center"/>
          </w:tcPr>
          <w:p w:rsidR="008D04C2" w:rsidRPr="00341807" w:rsidRDefault="008D04C2" w:rsidP="00341807">
            <w:pPr>
              <w:jc w:val="center"/>
              <w:rPr>
                <w:rFonts w:ascii="GHEA Grapalat" w:hAnsi="GHEA Grapalat"/>
                <w:sz w:val="18"/>
                <w:szCs w:val="18"/>
              </w:rPr>
            </w:pPr>
            <w:r>
              <w:rPr>
                <w:rFonts w:ascii="GHEA Grapalat" w:hAnsi="GHEA Grapalat"/>
                <w:sz w:val="18"/>
                <w:szCs w:val="18"/>
              </w:rPr>
              <w:t>15851100</w:t>
            </w:r>
          </w:p>
        </w:tc>
        <w:tc>
          <w:tcPr>
            <w:tcW w:w="1984" w:type="dxa"/>
            <w:vAlign w:val="center"/>
          </w:tcPr>
          <w:p w:rsidR="008D04C2" w:rsidRPr="00341807" w:rsidRDefault="008D04C2" w:rsidP="00341807">
            <w:pPr>
              <w:jc w:val="center"/>
              <w:rPr>
                <w:rFonts w:ascii="GHEA Grapalat" w:hAnsi="GHEA Grapalat" w:cs="Calibri"/>
                <w:color w:val="000000"/>
                <w:sz w:val="18"/>
                <w:szCs w:val="18"/>
              </w:rPr>
            </w:pPr>
            <w:r>
              <w:rPr>
                <w:rFonts w:ascii="GHEA Grapalat" w:hAnsi="GHEA Grapalat" w:cs="Calibri"/>
                <w:color w:val="000000"/>
                <w:sz w:val="18"/>
                <w:szCs w:val="18"/>
              </w:rPr>
              <w:t xml:space="preserve">Մակարոնեղեն </w:t>
            </w:r>
          </w:p>
        </w:tc>
        <w:tc>
          <w:tcPr>
            <w:tcW w:w="4253" w:type="dxa"/>
            <w:vAlign w:val="center"/>
          </w:tcPr>
          <w:p w:rsidR="008D04C2" w:rsidRPr="005F4BCA" w:rsidRDefault="008D04C2" w:rsidP="005F4BCA">
            <w:pPr>
              <w:jc w:val="both"/>
              <w:rPr>
                <w:rFonts w:ascii="GHEA Grapalat" w:hAnsi="GHEA Grapalat"/>
                <w:sz w:val="18"/>
                <w:szCs w:val="18"/>
              </w:rPr>
            </w:pPr>
            <w:r w:rsidRPr="005F4BCA">
              <w:rPr>
                <w:rFonts w:ascii="GHEA Grapalat" w:hAnsi="GHEA Grapalat"/>
                <w:sz w:val="18"/>
                <w:szCs w:val="18"/>
              </w:rPr>
              <w:t>Բարձր որակի ալյուրից պատրաստված մակարոն:</w:t>
            </w:r>
            <w:r>
              <w:rPr>
                <w:rFonts w:ascii="GHEA Grapalat" w:hAnsi="GHEA Grapalat"/>
                <w:sz w:val="18"/>
                <w:szCs w:val="18"/>
              </w:rPr>
              <w:t xml:space="preserve"> </w:t>
            </w:r>
            <w:r w:rsidRPr="005F4BCA">
              <w:rPr>
                <w:rFonts w:ascii="GHEA Grapalat" w:hAnsi="GHEA Grapalat"/>
                <w:sz w:val="18"/>
                <w:szCs w:val="18"/>
              </w:rPr>
              <w:t>Սննդայինարժեքը 100գրում ՝սպիտակուց</w:t>
            </w:r>
            <w:r>
              <w:rPr>
                <w:rFonts w:ascii="GHEA Grapalat" w:hAnsi="GHEA Grapalat"/>
                <w:sz w:val="18"/>
                <w:szCs w:val="18"/>
              </w:rPr>
              <w:t xml:space="preserve"> </w:t>
            </w:r>
            <w:r w:rsidRPr="005F4BCA">
              <w:rPr>
                <w:rFonts w:ascii="GHEA Grapalat" w:hAnsi="GHEA Grapalat"/>
                <w:sz w:val="18"/>
                <w:szCs w:val="18"/>
              </w:rPr>
              <w:t>10,4գր,</w:t>
            </w:r>
            <w:r>
              <w:rPr>
                <w:rFonts w:ascii="GHEA Grapalat" w:hAnsi="GHEA Grapalat"/>
                <w:sz w:val="18"/>
                <w:szCs w:val="18"/>
              </w:rPr>
              <w:t xml:space="preserve"> </w:t>
            </w:r>
            <w:r w:rsidRPr="005F4BCA">
              <w:rPr>
                <w:rFonts w:ascii="GHEA Grapalat" w:hAnsi="GHEA Grapalat"/>
                <w:sz w:val="18"/>
                <w:szCs w:val="18"/>
              </w:rPr>
              <w:t>ճարպեր1,1գր,</w:t>
            </w:r>
            <w:r>
              <w:rPr>
                <w:rFonts w:ascii="GHEA Grapalat" w:hAnsi="GHEA Grapalat"/>
                <w:sz w:val="18"/>
                <w:szCs w:val="18"/>
              </w:rPr>
              <w:t xml:space="preserve"> </w:t>
            </w:r>
            <w:r w:rsidRPr="005F4BCA">
              <w:rPr>
                <w:rFonts w:ascii="GHEA Grapalat" w:hAnsi="GHEA Grapalat"/>
                <w:sz w:val="18"/>
                <w:szCs w:val="18"/>
              </w:rPr>
              <w:t>ածխաջրեր</w:t>
            </w:r>
            <w:r>
              <w:rPr>
                <w:rFonts w:ascii="GHEA Grapalat" w:hAnsi="GHEA Grapalat"/>
                <w:sz w:val="18"/>
                <w:szCs w:val="18"/>
              </w:rPr>
              <w:t xml:space="preserve"> </w:t>
            </w:r>
            <w:r w:rsidRPr="005F4BCA">
              <w:rPr>
                <w:rFonts w:ascii="GHEA Grapalat" w:hAnsi="GHEA Grapalat"/>
                <w:sz w:val="18"/>
                <w:szCs w:val="18"/>
              </w:rPr>
              <w:t>71,5գր: Մակարոնեղեն անդրոժ խմորից, չափածրարված ,ГОСТ317432012 կամ համարժեքը: Անվտանգությունն ըստ N2III4.9012010 հիգիենիկ, նորմատիվներիև &lt;&lt;Սննդամթերքի անվտանգության մասին&gt;&gt;</w:t>
            </w:r>
            <w:r>
              <w:rPr>
                <w:rFonts w:ascii="GHEA Grapalat" w:hAnsi="GHEA Grapalat"/>
                <w:sz w:val="18"/>
                <w:szCs w:val="18"/>
              </w:rPr>
              <w:t xml:space="preserve"> </w:t>
            </w:r>
            <w:r w:rsidRPr="005F4BCA">
              <w:rPr>
                <w:rFonts w:ascii="GHEA Grapalat" w:hAnsi="GHEA Grapalat"/>
                <w:sz w:val="18"/>
                <w:szCs w:val="18"/>
              </w:rPr>
              <w:t>ՀՀ օրենքի 9-րդ հոդվածի</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5F4BCA" w:rsidRDefault="008D04C2" w:rsidP="00341807">
            <w:pPr>
              <w:jc w:val="center"/>
              <w:rPr>
                <w:rFonts w:ascii="GHEA Grapalat" w:hAnsi="GHEA Grapalat"/>
                <w:sz w:val="18"/>
                <w:szCs w:val="18"/>
              </w:rPr>
            </w:pPr>
            <w:r>
              <w:rPr>
                <w:rFonts w:ascii="GHEA Grapalat" w:hAnsi="GHEA Grapalat"/>
                <w:sz w:val="18"/>
                <w:szCs w:val="18"/>
              </w:rPr>
              <w:t>190</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5</w:t>
            </w:r>
          </w:p>
        </w:tc>
        <w:tc>
          <w:tcPr>
            <w:tcW w:w="1134" w:type="dxa"/>
            <w:vAlign w:val="center"/>
          </w:tcPr>
          <w:p w:rsidR="008D04C2" w:rsidRPr="00341807" w:rsidRDefault="008D04C2" w:rsidP="008878E9">
            <w:pPr>
              <w:jc w:val="center"/>
              <w:rPr>
                <w:rFonts w:ascii="GHEA Grapalat" w:hAnsi="GHEA Grapalat"/>
                <w:sz w:val="18"/>
                <w:szCs w:val="18"/>
              </w:rPr>
            </w:pPr>
            <w:r w:rsidRPr="00341807">
              <w:rPr>
                <w:rFonts w:ascii="GHEA Grapalat" w:hAnsi="GHEA Grapalat"/>
                <w:sz w:val="18"/>
                <w:szCs w:val="18"/>
              </w:rPr>
              <w:t>15831100</w:t>
            </w:r>
          </w:p>
        </w:tc>
        <w:tc>
          <w:tcPr>
            <w:tcW w:w="1984" w:type="dxa"/>
            <w:vAlign w:val="center"/>
          </w:tcPr>
          <w:p w:rsidR="008D04C2" w:rsidRPr="00341807" w:rsidRDefault="008D04C2" w:rsidP="008878E9">
            <w:pPr>
              <w:jc w:val="center"/>
              <w:rPr>
                <w:rFonts w:ascii="GHEA Grapalat" w:hAnsi="GHEA Grapalat" w:cs="Calibri"/>
                <w:color w:val="000000"/>
                <w:sz w:val="18"/>
                <w:szCs w:val="18"/>
              </w:rPr>
            </w:pPr>
            <w:r w:rsidRPr="00341807">
              <w:rPr>
                <w:rFonts w:ascii="GHEA Grapalat" w:hAnsi="GHEA Grapalat" w:cs="Calibri"/>
                <w:color w:val="000000"/>
                <w:sz w:val="18"/>
                <w:szCs w:val="18"/>
              </w:rPr>
              <w:t>Շաքարավազ</w:t>
            </w:r>
          </w:p>
        </w:tc>
        <w:tc>
          <w:tcPr>
            <w:tcW w:w="4253" w:type="dxa"/>
            <w:vAlign w:val="center"/>
          </w:tcPr>
          <w:p w:rsidR="008D04C2" w:rsidRPr="00341807" w:rsidRDefault="008D04C2" w:rsidP="008878E9">
            <w:pPr>
              <w:jc w:val="center"/>
              <w:rPr>
                <w:rFonts w:ascii="GHEA Grapalat" w:hAnsi="GHEA Grapalat"/>
                <w:color w:val="000000"/>
                <w:sz w:val="18"/>
                <w:szCs w:val="18"/>
                <w:lang w:val="af-ZA"/>
              </w:rPr>
            </w:pPr>
            <w:r w:rsidRPr="00341807">
              <w:rPr>
                <w:rFonts w:ascii="GHEA Grapalat" w:hAnsi="GHEA Grapalat" w:cs="Sylfaen"/>
                <w:sz w:val="18"/>
                <w:szCs w:val="18"/>
              </w:rPr>
              <w:t>Սպիտակ</w:t>
            </w:r>
            <w:r w:rsidRPr="00341807">
              <w:rPr>
                <w:rFonts w:ascii="GHEA Grapalat" w:hAnsi="GHEA Grapalat" w:cs="Calibri"/>
                <w:sz w:val="18"/>
                <w:szCs w:val="18"/>
                <w:lang w:val="af-ZA"/>
              </w:rPr>
              <w:t xml:space="preserve"> </w:t>
            </w:r>
            <w:r w:rsidRPr="00341807">
              <w:rPr>
                <w:rFonts w:ascii="GHEA Grapalat" w:hAnsi="GHEA Grapalat" w:cs="Sylfaen"/>
                <w:sz w:val="18"/>
                <w:szCs w:val="18"/>
              </w:rPr>
              <w:t>գույնի</w:t>
            </w:r>
            <w:r w:rsidRPr="00341807">
              <w:rPr>
                <w:rFonts w:ascii="GHEA Grapalat" w:hAnsi="GHEA Grapalat" w:cs="Arial"/>
                <w:sz w:val="18"/>
                <w:szCs w:val="18"/>
                <w:lang w:val="af-ZA"/>
              </w:rPr>
              <w:t xml:space="preserve">, </w:t>
            </w:r>
            <w:r w:rsidRPr="00341807">
              <w:rPr>
                <w:rFonts w:ascii="GHEA Grapalat" w:hAnsi="GHEA Grapalat" w:cs="Sylfaen"/>
                <w:sz w:val="18"/>
                <w:szCs w:val="18"/>
              </w:rPr>
              <w:t>սորուն</w:t>
            </w:r>
            <w:r w:rsidRPr="00341807">
              <w:rPr>
                <w:rFonts w:ascii="GHEA Grapalat" w:hAnsi="GHEA Grapalat" w:cs="Arial"/>
                <w:sz w:val="18"/>
                <w:szCs w:val="18"/>
                <w:lang w:val="af-ZA"/>
              </w:rPr>
              <w:t xml:space="preserve">, </w:t>
            </w:r>
            <w:r w:rsidRPr="00341807">
              <w:rPr>
                <w:rFonts w:ascii="GHEA Grapalat" w:hAnsi="GHEA Grapalat" w:cs="Sylfaen"/>
                <w:sz w:val="18"/>
                <w:szCs w:val="18"/>
              </w:rPr>
              <w:t>քաղցր</w:t>
            </w:r>
            <w:r w:rsidRPr="00341807">
              <w:rPr>
                <w:rFonts w:ascii="GHEA Grapalat" w:hAnsi="GHEA Grapalat" w:cs="Arial"/>
                <w:sz w:val="18"/>
                <w:szCs w:val="18"/>
                <w:lang w:val="af-ZA"/>
              </w:rPr>
              <w:t xml:space="preserve">, </w:t>
            </w:r>
            <w:r w:rsidRPr="00341807">
              <w:rPr>
                <w:rFonts w:ascii="GHEA Grapalat" w:hAnsi="GHEA Grapalat" w:cs="Sylfaen"/>
                <w:sz w:val="18"/>
                <w:szCs w:val="18"/>
              </w:rPr>
              <w:t>առանց</w:t>
            </w:r>
            <w:r w:rsidRPr="00341807">
              <w:rPr>
                <w:rFonts w:ascii="GHEA Grapalat" w:hAnsi="GHEA Grapalat" w:cs="Arial"/>
                <w:sz w:val="18"/>
                <w:szCs w:val="18"/>
                <w:lang w:val="af-ZA"/>
              </w:rPr>
              <w:t xml:space="preserve"> </w:t>
            </w:r>
            <w:r w:rsidRPr="00341807">
              <w:rPr>
                <w:rFonts w:ascii="GHEA Grapalat" w:hAnsi="GHEA Grapalat" w:cs="Sylfaen"/>
                <w:sz w:val="18"/>
                <w:szCs w:val="18"/>
              </w:rPr>
              <w:t>կողմնակի</w:t>
            </w:r>
            <w:r w:rsidRPr="00341807">
              <w:rPr>
                <w:rFonts w:ascii="GHEA Grapalat" w:hAnsi="GHEA Grapalat" w:cs="Arial"/>
                <w:sz w:val="18"/>
                <w:szCs w:val="18"/>
                <w:lang w:val="af-ZA"/>
              </w:rPr>
              <w:t xml:space="preserve"> </w:t>
            </w:r>
            <w:r w:rsidRPr="00341807">
              <w:rPr>
                <w:rFonts w:ascii="GHEA Grapalat" w:hAnsi="GHEA Grapalat" w:cs="Sylfaen"/>
                <w:sz w:val="18"/>
                <w:szCs w:val="18"/>
              </w:rPr>
              <w:t>համի</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հոտի</w:t>
            </w:r>
            <w:r w:rsidRPr="00341807">
              <w:rPr>
                <w:rFonts w:ascii="GHEA Grapalat" w:hAnsi="GHEA Grapalat" w:cs="Arial"/>
                <w:sz w:val="18"/>
                <w:szCs w:val="18"/>
                <w:lang w:val="af-ZA"/>
              </w:rPr>
              <w:t xml:space="preserve"> (</w:t>
            </w:r>
            <w:r w:rsidRPr="00341807">
              <w:rPr>
                <w:rFonts w:ascii="GHEA Grapalat" w:hAnsi="GHEA Grapalat" w:cs="Sylfaen"/>
                <w:sz w:val="18"/>
                <w:szCs w:val="18"/>
              </w:rPr>
              <w:t>ինչպես</w:t>
            </w:r>
            <w:r w:rsidRPr="00341807">
              <w:rPr>
                <w:rFonts w:ascii="GHEA Grapalat" w:hAnsi="GHEA Grapalat" w:cs="Arial"/>
                <w:sz w:val="18"/>
                <w:szCs w:val="18"/>
                <w:lang w:val="af-ZA"/>
              </w:rPr>
              <w:t xml:space="preserve"> </w:t>
            </w:r>
            <w:r w:rsidRPr="00341807">
              <w:rPr>
                <w:rFonts w:ascii="GHEA Grapalat" w:hAnsi="GHEA Grapalat" w:cs="Sylfaen"/>
                <w:sz w:val="18"/>
                <w:szCs w:val="18"/>
              </w:rPr>
              <w:t>չոր</w:t>
            </w:r>
            <w:r w:rsidRPr="00341807">
              <w:rPr>
                <w:rFonts w:ascii="GHEA Grapalat" w:hAnsi="GHEA Grapalat" w:cs="Arial"/>
                <w:sz w:val="18"/>
                <w:szCs w:val="18"/>
                <w:lang w:val="af-ZA"/>
              </w:rPr>
              <w:t xml:space="preserve"> </w:t>
            </w:r>
            <w:r w:rsidRPr="00341807">
              <w:rPr>
                <w:rFonts w:ascii="GHEA Grapalat" w:hAnsi="GHEA Grapalat" w:cs="Sylfaen"/>
                <w:sz w:val="18"/>
                <w:szCs w:val="18"/>
              </w:rPr>
              <w:t>վիճակում</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այնպես</w:t>
            </w:r>
            <w:r w:rsidRPr="00341807">
              <w:rPr>
                <w:rFonts w:ascii="GHEA Grapalat" w:hAnsi="GHEA Grapalat" w:cs="Arial"/>
                <w:sz w:val="18"/>
                <w:szCs w:val="18"/>
                <w:lang w:val="af-ZA"/>
              </w:rPr>
              <w:t xml:space="preserve"> </w:t>
            </w:r>
            <w:r w:rsidRPr="00341807">
              <w:rPr>
                <w:rFonts w:ascii="GHEA Grapalat" w:hAnsi="GHEA Grapalat" w:cs="Sylfaen"/>
                <w:sz w:val="18"/>
                <w:szCs w:val="18"/>
              </w:rPr>
              <w:t>էլ</w:t>
            </w:r>
            <w:r w:rsidRPr="00341807">
              <w:rPr>
                <w:rFonts w:ascii="GHEA Grapalat" w:hAnsi="GHEA Grapalat" w:cs="Arial"/>
                <w:sz w:val="18"/>
                <w:szCs w:val="18"/>
                <w:lang w:val="af-ZA"/>
              </w:rPr>
              <w:t xml:space="preserve"> </w:t>
            </w:r>
            <w:r w:rsidRPr="00341807">
              <w:rPr>
                <w:rFonts w:ascii="GHEA Grapalat" w:hAnsi="GHEA Grapalat" w:cs="Sylfaen"/>
                <w:sz w:val="18"/>
                <w:szCs w:val="18"/>
              </w:rPr>
              <w:t>լուծույթում</w:t>
            </w:r>
            <w:r w:rsidRPr="00341807">
              <w:rPr>
                <w:rFonts w:ascii="GHEA Grapalat" w:hAnsi="GHEA Grapalat" w:cs="Arial"/>
                <w:sz w:val="18"/>
                <w:szCs w:val="18"/>
                <w:lang w:val="af-ZA"/>
              </w:rPr>
              <w:t xml:space="preserve">): </w:t>
            </w:r>
            <w:r w:rsidRPr="00341807">
              <w:rPr>
                <w:rFonts w:ascii="GHEA Grapalat" w:hAnsi="GHEA Grapalat" w:cs="Sylfaen"/>
                <w:sz w:val="18"/>
                <w:szCs w:val="18"/>
              </w:rPr>
              <w:t>Շաքարի</w:t>
            </w:r>
            <w:r w:rsidRPr="00341807">
              <w:rPr>
                <w:rFonts w:ascii="GHEA Grapalat" w:hAnsi="GHEA Grapalat" w:cs="Arial"/>
                <w:sz w:val="18"/>
                <w:szCs w:val="18"/>
                <w:lang w:val="af-ZA"/>
              </w:rPr>
              <w:t xml:space="preserve"> </w:t>
            </w:r>
            <w:r w:rsidRPr="00341807">
              <w:rPr>
                <w:rFonts w:ascii="GHEA Grapalat" w:hAnsi="GHEA Grapalat" w:cs="Sylfaen"/>
                <w:sz w:val="18"/>
                <w:szCs w:val="18"/>
              </w:rPr>
              <w:t>լուծույթը</w:t>
            </w:r>
            <w:r w:rsidRPr="00341807">
              <w:rPr>
                <w:rFonts w:ascii="GHEA Grapalat" w:hAnsi="GHEA Grapalat" w:cs="Arial"/>
                <w:sz w:val="18"/>
                <w:szCs w:val="18"/>
                <w:lang w:val="af-ZA"/>
              </w:rPr>
              <w:t xml:space="preserve"> </w:t>
            </w:r>
            <w:r w:rsidRPr="00341807">
              <w:rPr>
                <w:rFonts w:ascii="GHEA Grapalat" w:hAnsi="GHEA Grapalat" w:cs="Sylfaen"/>
                <w:sz w:val="18"/>
                <w:szCs w:val="18"/>
              </w:rPr>
              <w:t>պետք</w:t>
            </w:r>
            <w:r w:rsidRPr="00341807">
              <w:rPr>
                <w:rFonts w:ascii="GHEA Grapalat" w:hAnsi="GHEA Grapalat" w:cs="Arial"/>
                <w:sz w:val="18"/>
                <w:szCs w:val="18"/>
                <w:lang w:val="af-ZA"/>
              </w:rPr>
              <w:t xml:space="preserve"> </w:t>
            </w:r>
            <w:r w:rsidRPr="00341807">
              <w:rPr>
                <w:rFonts w:ascii="GHEA Grapalat" w:hAnsi="GHEA Grapalat" w:cs="Sylfaen"/>
                <w:sz w:val="18"/>
                <w:szCs w:val="18"/>
              </w:rPr>
              <w:t>է</w:t>
            </w:r>
            <w:r w:rsidRPr="00341807">
              <w:rPr>
                <w:rFonts w:ascii="GHEA Grapalat" w:hAnsi="GHEA Grapalat" w:cs="Arial"/>
                <w:sz w:val="18"/>
                <w:szCs w:val="18"/>
                <w:lang w:val="af-ZA"/>
              </w:rPr>
              <w:t xml:space="preserve"> </w:t>
            </w:r>
            <w:r w:rsidRPr="00341807">
              <w:rPr>
                <w:rFonts w:ascii="GHEA Grapalat" w:hAnsi="GHEA Grapalat" w:cs="Sylfaen"/>
                <w:sz w:val="18"/>
                <w:szCs w:val="18"/>
              </w:rPr>
              <w:t>լինի</w:t>
            </w:r>
            <w:r w:rsidRPr="00341807">
              <w:rPr>
                <w:rFonts w:ascii="GHEA Grapalat" w:hAnsi="GHEA Grapalat" w:cs="Arial"/>
                <w:sz w:val="18"/>
                <w:szCs w:val="18"/>
                <w:lang w:val="af-ZA"/>
              </w:rPr>
              <w:t xml:space="preserve"> </w:t>
            </w:r>
            <w:r w:rsidRPr="00341807">
              <w:rPr>
                <w:rFonts w:ascii="GHEA Grapalat" w:hAnsi="GHEA Grapalat" w:cs="Sylfaen"/>
                <w:sz w:val="18"/>
                <w:szCs w:val="18"/>
              </w:rPr>
              <w:t>թափանցիկ</w:t>
            </w:r>
            <w:r w:rsidRPr="00341807">
              <w:rPr>
                <w:rFonts w:ascii="GHEA Grapalat" w:hAnsi="GHEA Grapalat" w:cs="Arial"/>
                <w:sz w:val="18"/>
                <w:szCs w:val="18"/>
                <w:lang w:val="af-ZA"/>
              </w:rPr>
              <w:t xml:space="preserve">, </w:t>
            </w:r>
            <w:r w:rsidRPr="00341807">
              <w:rPr>
                <w:rFonts w:ascii="GHEA Grapalat" w:hAnsi="GHEA Grapalat" w:cs="Sylfaen"/>
                <w:sz w:val="18"/>
                <w:szCs w:val="18"/>
              </w:rPr>
              <w:t>առանց</w:t>
            </w:r>
            <w:r w:rsidRPr="00341807">
              <w:rPr>
                <w:rFonts w:ascii="GHEA Grapalat" w:hAnsi="GHEA Grapalat" w:cs="Arial"/>
                <w:sz w:val="18"/>
                <w:szCs w:val="18"/>
                <w:lang w:val="af-ZA"/>
              </w:rPr>
              <w:t xml:space="preserve"> </w:t>
            </w:r>
            <w:r w:rsidRPr="00341807">
              <w:rPr>
                <w:rFonts w:ascii="GHEA Grapalat" w:hAnsi="GHEA Grapalat" w:cs="Sylfaen"/>
                <w:sz w:val="18"/>
                <w:szCs w:val="18"/>
              </w:rPr>
              <w:t>չլուծված</w:t>
            </w:r>
            <w:r w:rsidRPr="00341807">
              <w:rPr>
                <w:rFonts w:ascii="GHEA Grapalat" w:hAnsi="GHEA Grapalat" w:cs="Calibri"/>
                <w:sz w:val="18"/>
                <w:szCs w:val="18"/>
                <w:lang w:val="af-ZA"/>
              </w:rPr>
              <w:t xml:space="preserve"> </w:t>
            </w:r>
            <w:r w:rsidRPr="00341807">
              <w:rPr>
                <w:rFonts w:ascii="GHEA Grapalat" w:hAnsi="GHEA Grapalat" w:cs="Sylfaen"/>
                <w:sz w:val="18"/>
                <w:szCs w:val="18"/>
              </w:rPr>
              <w:t>նստվածքի</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կողմնակի</w:t>
            </w:r>
            <w:r w:rsidRPr="00341807">
              <w:rPr>
                <w:rFonts w:ascii="GHEA Grapalat" w:hAnsi="GHEA Grapalat" w:cs="Arial"/>
                <w:sz w:val="18"/>
                <w:szCs w:val="18"/>
                <w:lang w:val="af-ZA"/>
              </w:rPr>
              <w:t xml:space="preserve"> </w:t>
            </w:r>
            <w:r w:rsidRPr="00341807">
              <w:rPr>
                <w:rFonts w:ascii="GHEA Grapalat" w:hAnsi="GHEA Grapalat" w:cs="Sylfaen"/>
                <w:sz w:val="18"/>
                <w:szCs w:val="18"/>
              </w:rPr>
              <w:t>խառնուկների</w:t>
            </w:r>
            <w:r w:rsidRPr="00341807">
              <w:rPr>
                <w:rFonts w:ascii="GHEA Grapalat" w:hAnsi="GHEA Grapalat" w:cs="Arial"/>
                <w:sz w:val="18"/>
                <w:szCs w:val="18"/>
                <w:lang w:val="af-ZA"/>
              </w:rPr>
              <w:t xml:space="preserve">, </w:t>
            </w:r>
            <w:r w:rsidRPr="00341807">
              <w:rPr>
                <w:rFonts w:ascii="GHEA Grapalat" w:hAnsi="GHEA Grapalat" w:cs="Sylfaen"/>
                <w:sz w:val="18"/>
                <w:szCs w:val="18"/>
              </w:rPr>
              <w:t>սախարոզի</w:t>
            </w:r>
            <w:r w:rsidRPr="00341807">
              <w:rPr>
                <w:rFonts w:ascii="GHEA Grapalat" w:hAnsi="GHEA Grapalat" w:cs="Arial"/>
                <w:sz w:val="18"/>
                <w:szCs w:val="18"/>
                <w:lang w:val="af-ZA"/>
              </w:rPr>
              <w:t xml:space="preserve"> </w:t>
            </w:r>
            <w:r w:rsidRPr="00341807">
              <w:rPr>
                <w:rFonts w:ascii="GHEA Grapalat" w:hAnsi="GHEA Grapalat" w:cs="Sylfaen"/>
                <w:sz w:val="18"/>
                <w:szCs w:val="18"/>
              </w:rPr>
              <w:t>զանգվածային</w:t>
            </w:r>
            <w:r w:rsidRPr="00341807">
              <w:rPr>
                <w:rFonts w:ascii="GHEA Grapalat" w:hAnsi="GHEA Grapalat" w:cs="Arial"/>
                <w:sz w:val="18"/>
                <w:szCs w:val="18"/>
                <w:lang w:val="af-ZA"/>
              </w:rPr>
              <w:t xml:space="preserve"> </w:t>
            </w:r>
            <w:r w:rsidRPr="00341807">
              <w:rPr>
                <w:rFonts w:ascii="GHEA Grapalat" w:hAnsi="GHEA Grapalat" w:cs="Sylfaen"/>
                <w:sz w:val="18"/>
                <w:szCs w:val="18"/>
              </w:rPr>
              <w:t>մասը</w:t>
            </w:r>
            <w:r w:rsidRPr="00341807">
              <w:rPr>
                <w:rFonts w:ascii="GHEA Grapalat" w:hAnsi="GHEA Grapalat" w:cs="Arial"/>
                <w:sz w:val="18"/>
                <w:szCs w:val="18"/>
                <w:lang w:val="af-ZA"/>
              </w:rPr>
              <w:t>` 99,75%-</w:t>
            </w:r>
            <w:r w:rsidRPr="00341807">
              <w:rPr>
                <w:rFonts w:ascii="GHEA Grapalat" w:hAnsi="GHEA Grapalat" w:cs="Sylfaen"/>
                <w:sz w:val="18"/>
                <w:szCs w:val="18"/>
              </w:rPr>
              <w:t>ից</w:t>
            </w:r>
            <w:r w:rsidRPr="00341807">
              <w:rPr>
                <w:rFonts w:ascii="GHEA Grapalat" w:hAnsi="GHEA Grapalat" w:cs="Arial"/>
                <w:sz w:val="18"/>
                <w:szCs w:val="18"/>
                <w:lang w:val="af-ZA"/>
              </w:rPr>
              <w:t xml:space="preserve"> </w:t>
            </w:r>
            <w:r w:rsidRPr="00341807">
              <w:rPr>
                <w:rFonts w:ascii="GHEA Grapalat" w:hAnsi="GHEA Grapalat" w:cs="Sylfaen"/>
                <w:sz w:val="18"/>
                <w:szCs w:val="18"/>
              </w:rPr>
              <w:t>ոչ</w:t>
            </w:r>
            <w:r w:rsidRPr="00341807">
              <w:rPr>
                <w:rFonts w:ascii="GHEA Grapalat" w:hAnsi="GHEA Grapalat" w:cs="Calibri"/>
                <w:sz w:val="18"/>
                <w:szCs w:val="18"/>
                <w:lang w:val="af-ZA"/>
              </w:rPr>
              <w:t xml:space="preserve"> </w:t>
            </w:r>
            <w:r w:rsidRPr="00341807">
              <w:rPr>
                <w:rFonts w:ascii="GHEA Grapalat" w:hAnsi="GHEA Grapalat" w:cs="Sylfaen"/>
                <w:sz w:val="18"/>
                <w:szCs w:val="18"/>
              </w:rPr>
              <w:t>պակաս</w:t>
            </w:r>
            <w:r w:rsidRPr="00341807">
              <w:rPr>
                <w:rFonts w:ascii="GHEA Grapalat" w:hAnsi="GHEA Grapalat" w:cs="Arial"/>
                <w:sz w:val="18"/>
                <w:szCs w:val="18"/>
                <w:lang w:val="af-ZA"/>
              </w:rPr>
              <w:t xml:space="preserve"> (</w:t>
            </w:r>
            <w:r w:rsidRPr="00341807">
              <w:rPr>
                <w:rFonts w:ascii="GHEA Grapalat" w:hAnsi="GHEA Grapalat" w:cs="Sylfaen"/>
                <w:sz w:val="18"/>
                <w:szCs w:val="18"/>
              </w:rPr>
              <w:t>չոր</w:t>
            </w:r>
            <w:r w:rsidRPr="00341807">
              <w:rPr>
                <w:rFonts w:ascii="GHEA Grapalat" w:hAnsi="GHEA Grapalat" w:cs="Arial"/>
                <w:sz w:val="18"/>
                <w:szCs w:val="18"/>
                <w:lang w:val="af-ZA"/>
              </w:rPr>
              <w:t xml:space="preserve"> </w:t>
            </w:r>
            <w:r w:rsidRPr="00341807">
              <w:rPr>
                <w:rFonts w:ascii="GHEA Grapalat" w:hAnsi="GHEA Grapalat" w:cs="Sylfaen"/>
                <w:sz w:val="18"/>
                <w:szCs w:val="18"/>
              </w:rPr>
              <w:t>նյութի</w:t>
            </w:r>
            <w:r w:rsidRPr="00341807">
              <w:rPr>
                <w:rFonts w:ascii="GHEA Grapalat" w:hAnsi="GHEA Grapalat" w:cs="Arial"/>
                <w:sz w:val="18"/>
                <w:szCs w:val="18"/>
                <w:lang w:val="af-ZA"/>
              </w:rPr>
              <w:t xml:space="preserve"> </w:t>
            </w:r>
            <w:r w:rsidRPr="00341807">
              <w:rPr>
                <w:rFonts w:ascii="GHEA Grapalat" w:hAnsi="GHEA Grapalat" w:cs="Sylfaen"/>
                <w:sz w:val="18"/>
                <w:szCs w:val="18"/>
              </w:rPr>
              <w:t>վրա</w:t>
            </w:r>
            <w:r w:rsidRPr="00341807">
              <w:rPr>
                <w:rFonts w:ascii="GHEA Grapalat" w:hAnsi="GHEA Grapalat" w:cs="Arial"/>
                <w:sz w:val="18"/>
                <w:szCs w:val="18"/>
                <w:lang w:val="af-ZA"/>
              </w:rPr>
              <w:t xml:space="preserve"> </w:t>
            </w:r>
            <w:r w:rsidRPr="00341807">
              <w:rPr>
                <w:rFonts w:ascii="GHEA Grapalat" w:hAnsi="GHEA Grapalat" w:cs="Sylfaen"/>
                <w:sz w:val="18"/>
                <w:szCs w:val="18"/>
              </w:rPr>
              <w:t>հաշված</w:t>
            </w:r>
            <w:r w:rsidRPr="00341807">
              <w:rPr>
                <w:rFonts w:ascii="GHEA Grapalat" w:hAnsi="GHEA Grapalat" w:cs="Arial"/>
                <w:sz w:val="18"/>
                <w:szCs w:val="18"/>
                <w:lang w:val="af-ZA"/>
              </w:rPr>
              <w:t xml:space="preserve">), </w:t>
            </w:r>
            <w:r w:rsidRPr="00341807">
              <w:rPr>
                <w:rFonts w:ascii="GHEA Grapalat" w:hAnsi="GHEA Grapalat" w:cs="Sylfaen"/>
                <w:sz w:val="18"/>
                <w:szCs w:val="18"/>
              </w:rPr>
              <w:t>խոնավության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զանգվածային</w:t>
            </w:r>
            <w:r w:rsidRPr="00341807">
              <w:rPr>
                <w:rFonts w:ascii="GHEA Grapalat" w:hAnsi="GHEA Grapalat" w:cs="Arial"/>
                <w:sz w:val="18"/>
                <w:szCs w:val="18"/>
                <w:lang w:val="af-ZA"/>
              </w:rPr>
              <w:t xml:space="preserve"> </w:t>
            </w:r>
            <w:r w:rsidRPr="00341807">
              <w:rPr>
                <w:rFonts w:ascii="GHEA Grapalat" w:hAnsi="GHEA Grapalat" w:cs="Sylfaen"/>
                <w:sz w:val="18"/>
                <w:szCs w:val="18"/>
              </w:rPr>
              <w:t>մասը</w:t>
            </w:r>
            <w:r w:rsidRPr="00341807">
              <w:rPr>
                <w:rFonts w:ascii="GHEA Grapalat" w:hAnsi="GHEA Grapalat" w:cs="Arial"/>
                <w:sz w:val="18"/>
                <w:szCs w:val="18"/>
                <w:lang w:val="af-ZA"/>
              </w:rPr>
              <w:t>` 0,14%-</w:t>
            </w:r>
            <w:r w:rsidRPr="00341807">
              <w:rPr>
                <w:rFonts w:ascii="GHEA Grapalat" w:hAnsi="GHEA Grapalat" w:cs="Sylfaen"/>
                <w:sz w:val="18"/>
                <w:szCs w:val="18"/>
              </w:rPr>
              <w:t>ից</w:t>
            </w:r>
            <w:r w:rsidRPr="00341807">
              <w:rPr>
                <w:rFonts w:ascii="GHEA Grapalat" w:hAnsi="GHEA Grapalat" w:cs="Arial"/>
                <w:sz w:val="18"/>
                <w:szCs w:val="18"/>
                <w:lang w:val="af-ZA"/>
              </w:rPr>
              <w:t xml:space="preserve"> </w:t>
            </w:r>
            <w:r w:rsidRPr="00341807">
              <w:rPr>
                <w:rFonts w:ascii="GHEA Grapalat" w:hAnsi="GHEA Grapalat" w:cs="Sylfaen"/>
                <w:sz w:val="18"/>
                <w:szCs w:val="18"/>
              </w:rPr>
              <w:t>ոչ</w:t>
            </w:r>
            <w:r w:rsidRPr="00341807">
              <w:rPr>
                <w:rFonts w:ascii="GHEA Grapalat" w:hAnsi="GHEA Grapalat" w:cs="Calibri"/>
                <w:sz w:val="18"/>
                <w:szCs w:val="18"/>
                <w:lang w:val="af-ZA"/>
              </w:rPr>
              <w:t xml:space="preserve"> </w:t>
            </w:r>
            <w:r w:rsidRPr="00341807">
              <w:rPr>
                <w:rFonts w:ascii="GHEA Grapalat" w:hAnsi="GHEA Grapalat" w:cs="Sylfaen"/>
                <w:sz w:val="18"/>
                <w:szCs w:val="18"/>
              </w:rPr>
              <w:t>ավել</w:t>
            </w:r>
            <w:r w:rsidRPr="00341807">
              <w:rPr>
                <w:rFonts w:ascii="GHEA Grapalat" w:hAnsi="GHEA Grapalat" w:cs="Arial"/>
                <w:sz w:val="18"/>
                <w:szCs w:val="18"/>
                <w:lang w:val="af-ZA"/>
              </w:rPr>
              <w:t xml:space="preserve">, </w:t>
            </w:r>
            <w:r w:rsidRPr="00341807">
              <w:rPr>
                <w:rFonts w:ascii="GHEA Grapalat" w:hAnsi="GHEA Grapalat" w:cs="Sylfaen"/>
                <w:sz w:val="18"/>
                <w:szCs w:val="18"/>
              </w:rPr>
              <w:t>ֆեռոխառնուկների</w:t>
            </w:r>
            <w:r w:rsidRPr="00341807">
              <w:rPr>
                <w:rFonts w:ascii="GHEA Grapalat" w:hAnsi="GHEA Grapalat" w:cs="Arial"/>
                <w:sz w:val="18"/>
                <w:szCs w:val="18"/>
                <w:lang w:val="af-ZA"/>
              </w:rPr>
              <w:t xml:space="preserve"> </w:t>
            </w:r>
            <w:r w:rsidRPr="00341807">
              <w:rPr>
                <w:rFonts w:ascii="GHEA Grapalat" w:hAnsi="GHEA Grapalat" w:cs="Sylfaen"/>
                <w:sz w:val="18"/>
                <w:szCs w:val="18"/>
              </w:rPr>
              <w:t>զանգվածային</w:t>
            </w:r>
            <w:r w:rsidRPr="00341807">
              <w:rPr>
                <w:rFonts w:ascii="GHEA Grapalat" w:hAnsi="GHEA Grapalat" w:cs="Arial"/>
                <w:sz w:val="18"/>
                <w:szCs w:val="18"/>
                <w:lang w:val="af-ZA"/>
              </w:rPr>
              <w:t xml:space="preserve"> </w:t>
            </w:r>
            <w:r w:rsidRPr="00341807">
              <w:rPr>
                <w:rFonts w:ascii="GHEA Grapalat" w:hAnsi="GHEA Grapalat" w:cs="Sylfaen"/>
                <w:sz w:val="18"/>
                <w:szCs w:val="18"/>
              </w:rPr>
              <w:t>մասը</w:t>
            </w:r>
            <w:r w:rsidRPr="00341807">
              <w:rPr>
                <w:rFonts w:ascii="GHEA Grapalat" w:hAnsi="GHEA Grapalat" w:cs="Arial"/>
                <w:sz w:val="18"/>
                <w:szCs w:val="18"/>
                <w:lang w:val="af-ZA"/>
              </w:rPr>
              <w:t>` 0,0003%-</w:t>
            </w:r>
            <w:r w:rsidRPr="00341807">
              <w:rPr>
                <w:rFonts w:ascii="GHEA Grapalat" w:hAnsi="GHEA Grapalat" w:cs="Sylfaen"/>
                <w:sz w:val="18"/>
                <w:szCs w:val="18"/>
              </w:rPr>
              <w:t>ից</w:t>
            </w:r>
            <w:r w:rsidRPr="00341807">
              <w:rPr>
                <w:rFonts w:ascii="GHEA Grapalat" w:hAnsi="GHEA Grapalat" w:cs="Arial"/>
                <w:sz w:val="18"/>
                <w:szCs w:val="18"/>
                <w:lang w:val="af-ZA"/>
              </w:rPr>
              <w:t xml:space="preserve"> </w:t>
            </w:r>
            <w:r w:rsidRPr="00341807">
              <w:rPr>
                <w:rFonts w:ascii="GHEA Grapalat" w:hAnsi="GHEA Grapalat" w:cs="Sylfaen"/>
                <w:sz w:val="18"/>
                <w:szCs w:val="18"/>
              </w:rPr>
              <w:t>ոչ</w:t>
            </w:r>
            <w:r w:rsidRPr="00341807">
              <w:rPr>
                <w:rFonts w:ascii="GHEA Grapalat" w:hAnsi="GHEA Grapalat" w:cs="Arial"/>
                <w:sz w:val="18"/>
                <w:szCs w:val="18"/>
                <w:lang w:val="af-ZA"/>
              </w:rPr>
              <w:t xml:space="preserve"> </w:t>
            </w:r>
            <w:r w:rsidRPr="00341807">
              <w:rPr>
                <w:rFonts w:ascii="GHEA Grapalat" w:hAnsi="GHEA Grapalat" w:cs="Sylfaen"/>
                <w:sz w:val="18"/>
                <w:szCs w:val="18"/>
              </w:rPr>
              <w:t>ավել</w:t>
            </w:r>
            <w:r w:rsidRPr="00341807">
              <w:rPr>
                <w:rFonts w:ascii="GHEA Grapalat" w:hAnsi="GHEA Grapalat" w:cs="Arial"/>
                <w:sz w:val="18"/>
                <w:szCs w:val="18"/>
                <w:lang w:val="af-ZA"/>
              </w:rPr>
              <w:t xml:space="preserve">, </w:t>
            </w:r>
            <w:r w:rsidRPr="00341807">
              <w:rPr>
                <w:rFonts w:ascii="GHEA Grapalat" w:hAnsi="GHEA Grapalat" w:cs="Sylfaen"/>
                <w:sz w:val="18"/>
                <w:szCs w:val="18"/>
              </w:rPr>
              <w:t>ԳՕՍՏ</w:t>
            </w:r>
            <w:r w:rsidRPr="00341807">
              <w:rPr>
                <w:rFonts w:ascii="GHEA Grapalat" w:hAnsi="GHEA Grapalat" w:cs="Arial"/>
                <w:sz w:val="18"/>
                <w:szCs w:val="18"/>
                <w:lang w:val="af-ZA"/>
              </w:rPr>
              <w:t xml:space="preserve"> 21-94 </w:t>
            </w:r>
            <w:r w:rsidRPr="00341807">
              <w:rPr>
                <w:rFonts w:ascii="GHEA Grapalat" w:hAnsi="GHEA Grapalat" w:cs="Sylfaen"/>
                <w:sz w:val="18"/>
                <w:szCs w:val="18"/>
              </w:rPr>
              <w:t>կամ</w:t>
            </w:r>
            <w:r w:rsidRPr="00341807">
              <w:rPr>
                <w:rFonts w:ascii="GHEA Grapalat" w:hAnsi="GHEA Grapalat" w:cs="Calibri"/>
                <w:sz w:val="18"/>
                <w:szCs w:val="18"/>
                <w:lang w:val="af-ZA"/>
              </w:rPr>
              <w:t xml:space="preserve"> </w:t>
            </w:r>
            <w:r w:rsidRPr="00341807">
              <w:rPr>
                <w:rFonts w:ascii="GHEA Grapalat" w:hAnsi="GHEA Grapalat" w:cs="Sylfaen"/>
                <w:sz w:val="18"/>
                <w:szCs w:val="18"/>
              </w:rPr>
              <w:t>համարժեք</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Անվտանգությունը</w:t>
            </w:r>
            <w:r w:rsidRPr="00341807">
              <w:rPr>
                <w:rFonts w:ascii="GHEA Grapalat" w:hAnsi="GHEA Grapalat" w:cs="Arial"/>
                <w:sz w:val="18"/>
                <w:szCs w:val="18"/>
                <w:lang w:val="af-ZA"/>
              </w:rPr>
              <w:t xml:space="preserve">` </w:t>
            </w:r>
            <w:r w:rsidRPr="00341807">
              <w:rPr>
                <w:rFonts w:ascii="GHEA Grapalat" w:hAnsi="GHEA Grapalat" w:cs="Sylfaen"/>
                <w:sz w:val="18"/>
                <w:szCs w:val="18"/>
              </w:rPr>
              <w:t>ըստ</w:t>
            </w:r>
            <w:r w:rsidRPr="00341807">
              <w:rPr>
                <w:rFonts w:ascii="GHEA Grapalat" w:hAnsi="GHEA Grapalat" w:cs="Arial"/>
                <w:sz w:val="18"/>
                <w:szCs w:val="18"/>
                <w:lang w:val="af-ZA"/>
              </w:rPr>
              <w:t xml:space="preserve"> N 2-</w:t>
            </w:r>
            <w:r w:rsidRPr="00341807">
              <w:rPr>
                <w:rFonts w:ascii="GHEA Grapalat" w:hAnsi="GHEA Grapalat" w:cs="Calibri"/>
                <w:sz w:val="18"/>
                <w:szCs w:val="18"/>
                <w:lang w:val="af-ZA"/>
              </w:rPr>
              <w:t xml:space="preserve">III-4.9-01-2010 </w:t>
            </w:r>
            <w:r w:rsidRPr="00341807">
              <w:rPr>
                <w:rFonts w:ascii="GHEA Grapalat" w:hAnsi="GHEA Grapalat" w:cs="Sylfaen"/>
                <w:sz w:val="18"/>
                <w:szCs w:val="18"/>
              </w:rPr>
              <w:t>հիգիենիկ</w:t>
            </w:r>
            <w:r w:rsidRPr="00341807">
              <w:rPr>
                <w:rFonts w:ascii="GHEA Grapalat" w:hAnsi="GHEA Grapalat" w:cs="Arial"/>
                <w:sz w:val="18"/>
                <w:szCs w:val="18"/>
                <w:lang w:val="af-ZA"/>
              </w:rPr>
              <w:t xml:space="preserve"> </w:t>
            </w:r>
            <w:r w:rsidRPr="00341807">
              <w:rPr>
                <w:rFonts w:ascii="GHEA Grapalat" w:hAnsi="GHEA Grapalat" w:cs="Sylfaen"/>
                <w:sz w:val="18"/>
                <w:szCs w:val="18"/>
              </w:rPr>
              <w:t>նորմատիվների</w:t>
            </w:r>
            <w:r w:rsidRPr="00341807">
              <w:rPr>
                <w:rFonts w:ascii="GHEA Grapalat" w:hAnsi="GHEA Grapalat" w:cs="Arial"/>
                <w:sz w:val="18"/>
                <w:szCs w:val="18"/>
                <w:lang w:val="af-ZA"/>
              </w:rPr>
              <w:t xml:space="preserve">, </w:t>
            </w:r>
            <w:r w:rsidRPr="00341807">
              <w:rPr>
                <w:rFonts w:ascii="GHEA Grapalat" w:hAnsi="GHEA Grapalat" w:cs="Sylfaen"/>
                <w:sz w:val="18"/>
                <w:szCs w:val="18"/>
              </w:rPr>
              <w:t>իսկ</w:t>
            </w:r>
            <w:r w:rsidRPr="00341807">
              <w:rPr>
                <w:rFonts w:ascii="GHEA Grapalat" w:hAnsi="GHEA Grapalat" w:cs="Calibri"/>
                <w:sz w:val="18"/>
                <w:szCs w:val="18"/>
                <w:lang w:val="af-ZA"/>
              </w:rPr>
              <w:t xml:space="preserve"> </w:t>
            </w:r>
            <w:r w:rsidRPr="00341807">
              <w:rPr>
                <w:rFonts w:ascii="GHEA Grapalat" w:hAnsi="GHEA Grapalat" w:cs="Sylfaen"/>
                <w:sz w:val="18"/>
                <w:szCs w:val="18"/>
              </w:rPr>
              <w:t>մակնշումը</w:t>
            </w:r>
            <w:r w:rsidRPr="00341807">
              <w:rPr>
                <w:rFonts w:ascii="GHEA Grapalat" w:hAnsi="GHEA Grapalat" w:cs="Arial"/>
                <w:sz w:val="18"/>
                <w:szCs w:val="18"/>
                <w:lang w:val="af-ZA"/>
              </w:rPr>
              <w:t>` «</w:t>
            </w:r>
            <w:r w:rsidRPr="00341807">
              <w:rPr>
                <w:rFonts w:ascii="GHEA Grapalat" w:hAnsi="GHEA Grapalat" w:cs="Sylfaen"/>
                <w:sz w:val="18"/>
                <w:szCs w:val="18"/>
              </w:rPr>
              <w:t>Սննդամթերքի</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մասին</w:t>
            </w:r>
            <w:r w:rsidRPr="00341807">
              <w:rPr>
                <w:rFonts w:ascii="GHEA Grapalat" w:hAnsi="GHEA Grapalat" w:cs="Arial"/>
                <w:sz w:val="18"/>
                <w:szCs w:val="18"/>
                <w:lang w:val="af-ZA"/>
              </w:rPr>
              <w:t xml:space="preserve">» </w:t>
            </w:r>
            <w:r w:rsidRPr="00341807">
              <w:rPr>
                <w:rFonts w:ascii="GHEA Grapalat" w:hAnsi="GHEA Grapalat" w:cs="Sylfaen"/>
                <w:sz w:val="18"/>
                <w:szCs w:val="18"/>
              </w:rPr>
              <w:t>ՀՀ</w:t>
            </w:r>
            <w:r w:rsidRPr="00341807">
              <w:rPr>
                <w:rFonts w:ascii="GHEA Grapalat" w:hAnsi="GHEA Grapalat" w:cs="Arial"/>
                <w:sz w:val="18"/>
                <w:szCs w:val="18"/>
                <w:lang w:val="af-ZA"/>
              </w:rPr>
              <w:t xml:space="preserve"> </w:t>
            </w:r>
            <w:r w:rsidRPr="00341807">
              <w:rPr>
                <w:rFonts w:ascii="GHEA Grapalat" w:hAnsi="GHEA Grapalat" w:cs="Sylfaen"/>
                <w:sz w:val="18"/>
                <w:szCs w:val="18"/>
              </w:rPr>
              <w:t>օրենքի</w:t>
            </w:r>
            <w:r w:rsidRPr="00341807">
              <w:rPr>
                <w:rFonts w:ascii="GHEA Grapalat" w:hAnsi="GHEA Grapalat" w:cs="Arial"/>
                <w:sz w:val="18"/>
                <w:szCs w:val="18"/>
                <w:lang w:val="af-ZA"/>
              </w:rPr>
              <w:t xml:space="preserve"> 8-</w:t>
            </w:r>
            <w:r w:rsidRPr="00341807">
              <w:rPr>
                <w:rFonts w:ascii="GHEA Grapalat" w:hAnsi="GHEA Grapalat" w:cs="Sylfaen"/>
                <w:sz w:val="18"/>
                <w:szCs w:val="18"/>
              </w:rPr>
              <w:t>րդ</w:t>
            </w:r>
            <w:r w:rsidRPr="00341807">
              <w:rPr>
                <w:rFonts w:ascii="GHEA Grapalat" w:hAnsi="GHEA Grapalat" w:cs="Arial"/>
                <w:sz w:val="18"/>
                <w:szCs w:val="18"/>
                <w:lang w:val="af-ZA"/>
              </w:rPr>
              <w:t xml:space="preserve"> </w:t>
            </w:r>
            <w:r w:rsidRPr="00341807">
              <w:rPr>
                <w:rFonts w:ascii="GHEA Grapalat" w:hAnsi="GHEA Grapalat" w:cs="Sylfaen"/>
                <w:sz w:val="18"/>
                <w:szCs w:val="18"/>
              </w:rPr>
              <w:t>հոդվածի</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Պիտանելիության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մնացորդային</w:t>
            </w:r>
            <w:r w:rsidRPr="00341807">
              <w:rPr>
                <w:rFonts w:ascii="GHEA Grapalat" w:hAnsi="GHEA Grapalat" w:cs="Arial"/>
                <w:sz w:val="18"/>
                <w:szCs w:val="18"/>
                <w:lang w:val="af-ZA"/>
              </w:rPr>
              <w:t xml:space="preserve"> </w:t>
            </w:r>
            <w:r w:rsidRPr="00341807">
              <w:rPr>
                <w:rFonts w:ascii="GHEA Grapalat" w:hAnsi="GHEA Grapalat" w:cs="Sylfaen"/>
                <w:sz w:val="18"/>
                <w:szCs w:val="18"/>
              </w:rPr>
              <w:t>ժամկետը</w:t>
            </w:r>
            <w:r w:rsidRPr="00341807">
              <w:rPr>
                <w:rFonts w:ascii="GHEA Grapalat" w:hAnsi="GHEA Grapalat" w:cs="Arial"/>
                <w:sz w:val="18"/>
                <w:szCs w:val="18"/>
                <w:lang w:val="af-ZA"/>
              </w:rPr>
              <w:t xml:space="preserve">` </w:t>
            </w:r>
            <w:r w:rsidRPr="00341807">
              <w:rPr>
                <w:rFonts w:ascii="GHEA Grapalat" w:hAnsi="GHEA Grapalat" w:cs="Sylfaen"/>
                <w:sz w:val="18"/>
                <w:szCs w:val="18"/>
              </w:rPr>
              <w:lastRenderedPageBreak/>
              <w:t>մատակարարման</w:t>
            </w:r>
            <w:r w:rsidRPr="00341807">
              <w:rPr>
                <w:rFonts w:ascii="GHEA Grapalat" w:hAnsi="GHEA Grapalat" w:cs="Arial"/>
                <w:sz w:val="18"/>
                <w:szCs w:val="18"/>
                <w:lang w:val="af-ZA"/>
              </w:rPr>
              <w:t xml:space="preserve"> </w:t>
            </w:r>
            <w:r w:rsidRPr="00341807">
              <w:rPr>
                <w:rFonts w:ascii="GHEA Grapalat" w:hAnsi="GHEA Grapalat" w:cs="Sylfaen"/>
                <w:sz w:val="18"/>
                <w:szCs w:val="18"/>
              </w:rPr>
              <w:t>պահին</w:t>
            </w:r>
            <w:r w:rsidRPr="00341807">
              <w:rPr>
                <w:rFonts w:ascii="GHEA Grapalat" w:hAnsi="GHEA Grapalat" w:cs="Arial"/>
                <w:sz w:val="18"/>
                <w:szCs w:val="18"/>
                <w:lang w:val="af-ZA"/>
              </w:rPr>
              <w:t xml:space="preserve"> </w:t>
            </w:r>
            <w:r w:rsidRPr="00341807">
              <w:rPr>
                <w:rFonts w:ascii="GHEA Grapalat" w:hAnsi="GHEA Grapalat" w:cs="Sylfaen"/>
                <w:sz w:val="18"/>
                <w:szCs w:val="18"/>
              </w:rPr>
              <w:t>սահմանված</w:t>
            </w:r>
            <w:r w:rsidRPr="00341807">
              <w:rPr>
                <w:rFonts w:ascii="GHEA Grapalat" w:hAnsi="GHEA Grapalat" w:cs="Arial"/>
                <w:sz w:val="18"/>
                <w:szCs w:val="18"/>
                <w:lang w:val="af-ZA"/>
              </w:rPr>
              <w:t xml:space="preserve"> </w:t>
            </w:r>
            <w:r w:rsidRPr="00341807">
              <w:rPr>
                <w:rFonts w:ascii="GHEA Grapalat" w:hAnsi="GHEA Grapalat" w:cs="Sylfaen"/>
                <w:sz w:val="18"/>
                <w:szCs w:val="18"/>
              </w:rPr>
              <w:t>ժամկետի</w:t>
            </w:r>
            <w:r w:rsidRPr="00341807">
              <w:rPr>
                <w:rFonts w:ascii="GHEA Grapalat" w:hAnsi="GHEA Grapalat" w:cs="Calibri"/>
                <w:sz w:val="18"/>
                <w:szCs w:val="18"/>
                <w:lang w:val="af-ZA"/>
              </w:rPr>
              <w:t xml:space="preserve"> 80%-</w:t>
            </w:r>
            <w:r w:rsidRPr="00341807">
              <w:rPr>
                <w:rFonts w:ascii="GHEA Grapalat" w:hAnsi="GHEA Grapalat" w:cs="Sylfaen"/>
                <w:sz w:val="18"/>
                <w:szCs w:val="18"/>
              </w:rPr>
              <w:t>ից</w:t>
            </w:r>
            <w:r w:rsidRPr="00341807">
              <w:rPr>
                <w:rFonts w:ascii="GHEA Grapalat" w:hAnsi="GHEA Grapalat" w:cs="Arial"/>
                <w:sz w:val="18"/>
                <w:szCs w:val="18"/>
                <w:lang w:val="af-ZA"/>
              </w:rPr>
              <w:t xml:space="preserve"> </w:t>
            </w:r>
            <w:r w:rsidRPr="00341807">
              <w:rPr>
                <w:rFonts w:ascii="GHEA Grapalat" w:hAnsi="GHEA Grapalat" w:cs="Sylfaen"/>
                <w:sz w:val="18"/>
                <w:szCs w:val="18"/>
              </w:rPr>
              <w:t>ոչ</w:t>
            </w:r>
            <w:r w:rsidRPr="00341807">
              <w:rPr>
                <w:rFonts w:ascii="GHEA Grapalat" w:hAnsi="GHEA Grapalat" w:cs="Arial"/>
                <w:sz w:val="18"/>
                <w:szCs w:val="18"/>
                <w:lang w:val="af-ZA"/>
              </w:rPr>
              <w:t xml:space="preserve"> </w:t>
            </w:r>
            <w:r w:rsidRPr="00341807">
              <w:rPr>
                <w:rFonts w:ascii="GHEA Grapalat" w:hAnsi="GHEA Grapalat" w:cs="Sylfaen"/>
                <w:sz w:val="18"/>
                <w:szCs w:val="18"/>
              </w:rPr>
              <w:t>պակաս</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lastRenderedPageBreak/>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5F4BCA" w:rsidRDefault="008D04C2" w:rsidP="00341807">
            <w:pPr>
              <w:jc w:val="center"/>
              <w:rPr>
                <w:rFonts w:ascii="GHEA Grapalat" w:hAnsi="GHEA Grapalat"/>
                <w:sz w:val="18"/>
                <w:szCs w:val="18"/>
              </w:rPr>
            </w:pPr>
            <w:r>
              <w:rPr>
                <w:rFonts w:ascii="GHEA Grapalat" w:hAnsi="GHEA Grapalat"/>
                <w:sz w:val="18"/>
                <w:szCs w:val="18"/>
              </w:rPr>
              <w:t>275</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lastRenderedPageBreak/>
              <w:t>6</w:t>
            </w:r>
          </w:p>
        </w:tc>
        <w:tc>
          <w:tcPr>
            <w:tcW w:w="1134" w:type="dxa"/>
            <w:vAlign w:val="center"/>
          </w:tcPr>
          <w:p w:rsidR="008D04C2" w:rsidRPr="00341807" w:rsidRDefault="008D04C2" w:rsidP="008878E9">
            <w:pPr>
              <w:jc w:val="center"/>
              <w:rPr>
                <w:rFonts w:ascii="GHEA Grapalat" w:hAnsi="GHEA Grapalat"/>
                <w:sz w:val="18"/>
                <w:szCs w:val="18"/>
              </w:rPr>
            </w:pPr>
            <w:r w:rsidRPr="00341807">
              <w:rPr>
                <w:rFonts w:ascii="GHEA Grapalat" w:hAnsi="GHEA Grapalat"/>
                <w:sz w:val="18"/>
                <w:szCs w:val="18"/>
              </w:rPr>
              <w:t>15530000</w:t>
            </w:r>
          </w:p>
        </w:tc>
        <w:tc>
          <w:tcPr>
            <w:tcW w:w="1984" w:type="dxa"/>
            <w:vAlign w:val="center"/>
          </w:tcPr>
          <w:p w:rsidR="008D04C2" w:rsidRPr="00341807" w:rsidRDefault="008D04C2" w:rsidP="008878E9">
            <w:pPr>
              <w:jc w:val="center"/>
              <w:rPr>
                <w:rFonts w:ascii="GHEA Grapalat" w:hAnsi="GHEA Grapalat" w:cs="Calibri"/>
                <w:color w:val="000000"/>
                <w:sz w:val="18"/>
                <w:szCs w:val="18"/>
              </w:rPr>
            </w:pPr>
            <w:r w:rsidRPr="00341807">
              <w:rPr>
                <w:rFonts w:ascii="GHEA Grapalat" w:hAnsi="GHEA Grapalat" w:cs="Calibri"/>
                <w:color w:val="000000"/>
                <w:sz w:val="18"/>
                <w:szCs w:val="18"/>
              </w:rPr>
              <w:t>Կարագ</w:t>
            </w:r>
          </w:p>
        </w:tc>
        <w:tc>
          <w:tcPr>
            <w:tcW w:w="4253" w:type="dxa"/>
            <w:vAlign w:val="center"/>
          </w:tcPr>
          <w:p w:rsidR="008D04C2" w:rsidRPr="00341807" w:rsidRDefault="008D04C2" w:rsidP="008878E9">
            <w:pPr>
              <w:jc w:val="center"/>
              <w:rPr>
                <w:rFonts w:ascii="GHEA Grapalat" w:hAnsi="GHEA Grapalat"/>
                <w:color w:val="000000"/>
                <w:sz w:val="18"/>
                <w:szCs w:val="18"/>
                <w:lang w:val="hy-AM"/>
              </w:rPr>
            </w:pPr>
            <w:r w:rsidRPr="00341807">
              <w:rPr>
                <w:rFonts w:ascii="GHEA Grapalat" w:hAnsi="GHEA Grapalat" w:cs="Sylfaen"/>
                <w:sz w:val="18"/>
                <w:szCs w:val="18"/>
                <w:lang w:val="hy-AM"/>
              </w:rPr>
              <w:t>Սերուցքային</w:t>
            </w:r>
            <w:r w:rsidRPr="00341807">
              <w:rPr>
                <w:rFonts w:ascii="GHEA Grapalat" w:hAnsi="GHEA Grapalat" w:cs="Arial"/>
                <w:sz w:val="18"/>
                <w:szCs w:val="18"/>
                <w:lang w:val="hy-AM"/>
              </w:rPr>
              <w:t>,</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յուղայնությունը՝</w:t>
            </w:r>
            <w:r>
              <w:rPr>
                <w:rFonts w:ascii="GHEA Grapalat" w:hAnsi="GHEA Grapalat" w:cs="Arial"/>
                <w:sz w:val="18"/>
                <w:szCs w:val="18"/>
                <w:lang w:val="hy-AM"/>
              </w:rPr>
              <w:t xml:space="preserve"> 71.5-82.</w:t>
            </w:r>
            <w:r>
              <w:rPr>
                <w:rFonts w:ascii="GHEA Grapalat" w:hAnsi="GHEA Grapalat" w:cs="Arial"/>
                <w:sz w:val="18"/>
                <w:szCs w:val="18"/>
              </w:rPr>
              <w:t>9</w:t>
            </w:r>
            <w:r w:rsidRPr="00341807">
              <w:rPr>
                <w:rFonts w:ascii="GHEA Grapalat" w:hAnsi="GHEA Grapalat" w:cs="Arial"/>
                <w:sz w:val="18"/>
                <w:szCs w:val="18"/>
                <w:lang w:val="hy-AM"/>
              </w:rPr>
              <w:t xml:space="preserve"> %,</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բարձր</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որակի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թարմ</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վիճակում</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պրոտեինի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պարունակությունը</w:t>
            </w:r>
            <w:r w:rsidRPr="00341807">
              <w:rPr>
                <w:rFonts w:ascii="GHEA Grapalat" w:hAnsi="GHEA Grapalat" w:cs="Arial"/>
                <w:sz w:val="18"/>
                <w:szCs w:val="18"/>
                <w:lang w:val="hy-AM"/>
              </w:rPr>
              <w:t xml:space="preserve"> 0,7 </w:t>
            </w:r>
            <w:r w:rsidRPr="00341807">
              <w:rPr>
                <w:rFonts w:ascii="GHEA Grapalat" w:hAnsi="GHEA Grapalat" w:cs="Sylfaen"/>
                <w:sz w:val="18"/>
                <w:szCs w:val="18"/>
                <w:lang w:val="hy-AM"/>
              </w:rPr>
              <w:t>գ</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ածխաջուր</w:t>
            </w:r>
            <w:r w:rsidRPr="00341807">
              <w:rPr>
                <w:rFonts w:ascii="GHEA Grapalat" w:hAnsi="GHEA Grapalat" w:cs="Arial"/>
                <w:sz w:val="18"/>
                <w:szCs w:val="18"/>
                <w:lang w:val="hy-AM"/>
              </w:rPr>
              <w:t xml:space="preserve"> 0,7 </w:t>
            </w:r>
            <w:r w:rsidRPr="00341807">
              <w:rPr>
                <w:rFonts w:ascii="GHEA Grapalat" w:hAnsi="GHEA Grapalat" w:cs="Sylfaen"/>
                <w:sz w:val="18"/>
                <w:szCs w:val="18"/>
                <w:lang w:val="hy-AM"/>
              </w:rPr>
              <w:t>գ</w:t>
            </w:r>
            <w:r w:rsidRPr="00341807">
              <w:rPr>
                <w:rFonts w:ascii="GHEA Grapalat" w:hAnsi="GHEA Grapalat" w:cs="Arial"/>
                <w:sz w:val="18"/>
                <w:szCs w:val="18"/>
                <w:lang w:val="hy-AM"/>
              </w:rPr>
              <w:t>, 740</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կկալ</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չափածրարված</w:t>
            </w:r>
            <w:r w:rsidRPr="00341807">
              <w:rPr>
                <w:rFonts w:ascii="GHEA Grapalat" w:hAnsi="GHEA Grapalat" w:cs="Arial"/>
                <w:sz w:val="18"/>
                <w:szCs w:val="18"/>
                <w:lang w:val="hy-AM"/>
              </w:rPr>
              <w:t xml:space="preserve"> 5-25 </w:t>
            </w:r>
            <w:r w:rsidRPr="00341807">
              <w:rPr>
                <w:rFonts w:ascii="GHEA Grapalat" w:hAnsi="GHEA Grapalat" w:cs="Sylfaen"/>
                <w:sz w:val="18"/>
                <w:szCs w:val="18"/>
                <w:lang w:val="hy-AM"/>
              </w:rPr>
              <w:t>կգ։</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ԳՈՍՏ</w:t>
            </w:r>
            <w:r w:rsidRPr="00341807">
              <w:rPr>
                <w:rFonts w:ascii="GHEA Grapalat" w:hAnsi="GHEA Grapalat" w:cs="Arial"/>
                <w:sz w:val="18"/>
                <w:szCs w:val="18"/>
                <w:lang w:val="hy-AM"/>
              </w:rPr>
              <w:t xml:space="preserve"> 37-91: </w:t>
            </w:r>
            <w:r w:rsidRPr="00341807">
              <w:rPr>
                <w:rFonts w:ascii="GHEA Grapalat" w:hAnsi="GHEA Grapalat" w:cs="Sylfaen"/>
                <w:sz w:val="18"/>
                <w:szCs w:val="18"/>
                <w:lang w:val="hy-AM"/>
              </w:rPr>
              <w:t>Անվտանգությունը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մակնշումը՝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ըստ</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ՀՀ</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կառավարության</w:t>
            </w:r>
            <w:r w:rsidRPr="00341807">
              <w:rPr>
                <w:rFonts w:ascii="GHEA Grapalat" w:hAnsi="GHEA Grapalat" w:cs="Arial"/>
                <w:sz w:val="18"/>
                <w:szCs w:val="18"/>
                <w:lang w:val="hy-AM"/>
              </w:rPr>
              <w:t xml:space="preserve"> 2006</w:t>
            </w:r>
            <w:r w:rsidRPr="00341807">
              <w:rPr>
                <w:rFonts w:ascii="GHEA Grapalat" w:hAnsi="GHEA Grapalat" w:cs="Sylfaen"/>
                <w:sz w:val="18"/>
                <w:szCs w:val="18"/>
                <w:lang w:val="hy-AM"/>
              </w:rPr>
              <w:t>թ</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Դեկտեմբերի</w:t>
            </w:r>
            <w:r w:rsidRPr="00341807">
              <w:rPr>
                <w:rFonts w:ascii="GHEA Grapalat" w:hAnsi="GHEA Grapalat" w:cs="Arial"/>
                <w:sz w:val="18"/>
                <w:szCs w:val="18"/>
                <w:lang w:val="hy-AM"/>
              </w:rPr>
              <w:t xml:space="preserve"> 21-</w:t>
            </w:r>
            <w:r w:rsidRPr="00341807">
              <w:rPr>
                <w:rFonts w:ascii="GHEA Grapalat" w:hAnsi="GHEA Grapalat" w:cs="Sylfaen"/>
                <w:sz w:val="18"/>
                <w:szCs w:val="18"/>
                <w:lang w:val="hy-AM"/>
              </w:rPr>
              <w:t>ի</w:t>
            </w:r>
            <w:r w:rsidRPr="00341807">
              <w:rPr>
                <w:rFonts w:ascii="GHEA Grapalat" w:hAnsi="GHEA Grapalat" w:cs="Arial"/>
                <w:sz w:val="18"/>
                <w:szCs w:val="18"/>
                <w:lang w:val="hy-AM"/>
              </w:rPr>
              <w:t xml:space="preserve"> N 1925-</w:t>
            </w:r>
            <w:r w:rsidRPr="00341807">
              <w:rPr>
                <w:rFonts w:ascii="GHEA Grapalat" w:hAnsi="GHEA Grapalat" w:cs="Sylfaen"/>
                <w:sz w:val="18"/>
                <w:szCs w:val="18"/>
                <w:lang w:val="hy-AM"/>
              </w:rPr>
              <w:t>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որոշմամբ</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հաստատված</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Կաթին</w:t>
            </w:r>
            <w:r w:rsidRPr="00341807">
              <w:rPr>
                <w:rFonts w:ascii="GHEA Grapalat" w:hAnsi="GHEA Grapalat" w:cs="Arial"/>
                <w:sz w:val="18"/>
                <w:szCs w:val="18"/>
                <w:lang w:val="hy-AM"/>
              </w:rPr>
              <w:t>,</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կաթնամթերքին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դրանց</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արտադրությանը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ներկայացվող</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պահանջների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տեխնիկական</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կանոնակարգի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Սննդամթերքի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անվտանգության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մասին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ՀՀ</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օրենքի</w:t>
            </w:r>
            <w:r w:rsidRPr="00341807">
              <w:rPr>
                <w:rFonts w:ascii="GHEA Grapalat" w:hAnsi="GHEA Grapalat" w:cs="Arial"/>
                <w:sz w:val="18"/>
                <w:szCs w:val="18"/>
                <w:lang w:val="hy-AM"/>
              </w:rPr>
              <w:t xml:space="preserve"> 8-</w:t>
            </w:r>
            <w:r w:rsidRPr="00341807">
              <w:rPr>
                <w:rFonts w:ascii="GHEA Grapalat" w:hAnsi="GHEA Grapalat" w:cs="Sylfaen"/>
                <w:sz w:val="18"/>
                <w:szCs w:val="18"/>
                <w:lang w:val="hy-AM"/>
              </w:rPr>
              <w:t>րդ</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հոդվածի</w:t>
            </w:r>
            <w:r w:rsidRPr="00341807">
              <w:rPr>
                <w:rFonts w:ascii="GHEA Grapalat" w:hAnsi="GHEA Grapalat" w:cs="Arial"/>
                <w:sz w:val="18"/>
                <w:szCs w:val="18"/>
                <w:lang w:val="hy-AM"/>
              </w:rPr>
              <w:t>,</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պիտանելիութայն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մնացորդային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ժամկետը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ոչ</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պակաս</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քան</w:t>
            </w:r>
            <w:r w:rsidRPr="00341807">
              <w:rPr>
                <w:rFonts w:ascii="GHEA Grapalat" w:hAnsi="GHEA Grapalat" w:cs="Arial"/>
                <w:sz w:val="18"/>
                <w:szCs w:val="18"/>
                <w:lang w:val="hy-AM"/>
              </w:rPr>
              <w:t xml:space="preserve"> 90 %</w:t>
            </w:r>
            <w:r w:rsidRPr="00341807">
              <w:rPr>
                <w:rFonts w:ascii="GHEA Grapalat" w:hAnsi="GHEA Grapalat" w:cs="Calibri"/>
                <w:sz w:val="18"/>
                <w:szCs w:val="18"/>
                <w:lang w:val="hy-AM"/>
              </w:rPr>
              <w:t>:</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5F4BCA" w:rsidRDefault="008D04C2" w:rsidP="00341807">
            <w:pPr>
              <w:jc w:val="center"/>
              <w:rPr>
                <w:rFonts w:ascii="GHEA Grapalat" w:hAnsi="GHEA Grapalat"/>
                <w:sz w:val="18"/>
                <w:szCs w:val="18"/>
              </w:rPr>
            </w:pPr>
            <w:r>
              <w:rPr>
                <w:rFonts w:ascii="GHEA Grapalat" w:hAnsi="GHEA Grapalat"/>
                <w:sz w:val="18"/>
                <w:szCs w:val="18"/>
              </w:rPr>
              <w:t>200</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7</w:t>
            </w:r>
          </w:p>
        </w:tc>
        <w:tc>
          <w:tcPr>
            <w:tcW w:w="1134" w:type="dxa"/>
            <w:vAlign w:val="center"/>
          </w:tcPr>
          <w:p w:rsidR="008D04C2" w:rsidRPr="00341807" w:rsidRDefault="008D04C2" w:rsidP="008878E9">
            <w:pPr>
              <w:jc w:val="center"/>
              <w:rPr>
                <w:rFonts w:ascii="GHEA Grapalat" w:hAnsi="GHEA Grapalat"/>
                <w:sz w:val="18"/>
                <w:szCs w:val="18"/>
              </w:rPr>
            </w:pPr>
            <w:r w:rsidRPr="00341807">
              <w:rPr>
                <w:rFonts w:ascii="GHEA Grapalat" w:hAnsi="GHEA Grapalat"/>
                <w:sz w:val="18"/>
                <w:szCs w:val="18"/>
              </w:rPr>
              <w:t>15421100</w:t>
            </w:r>
          </w:p>
        </w:tc>
        <w:tc>
          <w:tcPr>
            <w:tcW w:w="1984" w:type="dxa"/>
            <w:vAlign w:val="center"/>
          </w:tcPr>
          <w:p w:rsidR="008D04C2" w:rsidRPr="00341807" w:rsidRDefault="008D04C2" w:rsidP="008878E9">
            <w:pPr>
              <w:jc w:val="center"/>
              <w:rPr>
                <w:rFonts w:ascii="GHEA Grapalat" w:hAnsi="GHEA Grapalat" w:cs="Calibri"/>
                <w:color w:val="000000"/>
                <w:sz w:val="18"/>
                <w:szCs w:val="18"/>
              </w:rPr>
            </w:pPr>
            <w:r w:rsidRPr="00341807">
              <w:rPr>
                <w:rFonts w:ascii="GHEA Grapalat" w:eastAsia="Calibri" w:hAnsi="GHEA Grapalat"/>
                <w:iCs/>
                <w:sz w:val="18"/>
                <w:szCs w:val="18"/>
                <w:lang w:bidi="en-US"/>
              </w:rPr>
              <w:t>Արևածաղկի ձեթ ռաֆինացված /զտած/</w:t>
            </w:r>
          </w:p>
        </w:tc>
        <w:tc>
          <w:tcPr>
            <w:tcW w:w="4253" w:type="dxa"/>
            <w:vAlign w:val="center"/>
          </w:tcPr>
          <w:p w:rsidR="008D04C2" w:rsidRPr="00341807" w:rsidRDefault="008D04C2" w:rsidP="008878E9">
            <w:pPr>
              <w:jc w:val="center"/>
              <w:rPr>
                <w:rFonts w:ascii="GHEA Grapalat" w:hAnsi="GHEA Grapalat"/>
                <w:color w:val="000000"/>
                <w:sz w:val="18"/>
                <w:szCs w:val="18"/>
                <w:lang w:val="hy-AM"/>
              </w:rPr>
            </w:pPr>
            <w:r w:rsidRPr="00341807">
              <w:rPr>
                <w:rFonts w:ascii="GHEA Grapalat" w:hAnsi="GHEA Grapalat" w:cs="Sylfaen"/>
                <w:sz w:val="18"/>
                <w:szCs w:val="18"/>
                <w:lang w:val="hy-AM"/>
              </w:rPr>
              <w:t>Պատրաստված</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արևածաղկի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սերմերի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լուծամզման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ճզմման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եղանակով</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բարձր</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տեսակի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զտված</w:t>
            </w:r>
            <w:r w:rsidRPr="00341807">
              <w:rPr>
                <w:rFonts w:ascii="GHEA Grapalat" w:hAnsi="GHEA Grapalat" w:cs="Arial"/>
                <w:sz w:val="18"/>
                <w:szCs w:val="18"/>
                <w:lang w:val="hy-AM"/>
              </w:rPr>
              <w:t>,</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հոտազերծված</w:t>
            </w:r>
            <w:r w:rsidRPr="00341807">
              <w:rPr>
                <w:rFonts w:ascii="GHEA Grapalat" w:hAnsi="GHEA Grapalat" w:cs="Arial"/>
                <w:sz w:val="18"/>
                <w:szCs w:val="18"/>
                <w:lang w:val="hy-AM"/>
              </w:rPr>
              <w:t xml:space="preserve"> , </w:t>
            </w:r>
            <w:r w:rsidRPr="00341807">
              <w:rPr>
                <w:rFonts w:ascii="GHEA Grapalat" w:hAnsi="GHEA Grapalat" w:cs="Sylfaen"/>
                <w:sz w:val="18"/>
                <w:szCs w:val="18"/>
                <w:lang w:val="hy-AM"/>
              </w:rPr>
              <w:t>փաթեթավորումը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շշալցված</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մինչև</w:t>
            </w:r>
            <w:r w:rsidRPr="00341807">
              <w:rPr>
                <w:rFonts w:ascii="GHEA Grapalat" w:hAnsi="GHEA Grapalat" w:cs="Arial"/>
                <w:sz w:val="18"/>
                <w:szCs w:val="18"/>
                <w:lang w:val="hy-AM"/>
              </w:rPr>
              <w:t xml:space="preserve"> 5</w:t>
            </w:r>
            <w:r w:rsidRPr="00341807">
              <w:rPr>
                <w:rFonts w:ascii="GHEA Grapalat" w:hAnsi="GHEA Grapalat" w:cs="Sylfaen"/>
                <w:sz w:val="18"/>
                <w:szCs w:val="18"/>
                <w:lang w:val="hy-AM"/>
              </w:rPr>
              <w:t>լ</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տարողություններում</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ԳՕՍՏ</w:t>
            </w:r>
            <w:r w:rsidRPr="00341807">
              <w:rPr>
                <w:rFonts w:ascii="GHEA Grapalat" w:hAnsi="GHEA Grapalat" w:cs="Calibri"/>
                <w:sz w:val="18"/>
                <w:szCs w:val="18"/>
                <w:lang w:val="hy-AM"/>
              </w:rPr>
              <w:t xml:space="preserve"> 1129-93</w:t>
            </w:r>
            <w:r w:rsidRPr="00341807">
              <w:rPr>
                <w:rFonts w:ascii="GHEA Grapalat" w:hAnsi="GHEA Grapalat" w:cs="Tahoma"/>
                <w:sz w:val="18"/>
                <w:szCs w:val="18"/>
                <w:lang w:val="hy-AM"/>
              </w:rPr>
              <w:t>։</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Անվտանգությունը՝</w:t>
            </w:r>
            <w:r w:rsidRPr="00341807">
              <w:rPr>
                <w:rFonts w:ascii="GHEA Grapalat" w:hAnsi="GHEA Grapalat" w:cs="Arial"/>
                <w:sz w:val="18"/>
                <w:szCs w:val="18"/>
                <w:lang w:val="hy-AM"/>
              </w:rPr>
              <w:t xml:space="preserve"> N 2-III-4.9-01-2010 </w:t>
            </w:r>
            <w:r w:rsidRPr="00341807">
              <w:rPr>
                <w:rFonts w:ascii="GHEA Grapalat" w:hAnsi="GHEA Grapalat" w:cs="Sylfaen"/>
                <w:sz w:val="18"/>
                <w:szCs w:val="18"/>
                <w:lang w:val="hy-AM"/>
              </w:rPr>
              <w:t>հիգիենիկ</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նորմատիվների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Սննդամթերքի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անվտանգության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մասին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ՀՀ</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օրենքի</w:t>
            </w:r>
            <w:r w:rsidRPr="00341807">
              <w:rPr>
                <w:rFonts w:ascii="GHEA Grapalat" w:hAnsi="GHEA Grapalat" w:cs="Arial"/>
                <w:sz w:val="18"/>
                <w:szCs w:val="18"/>
                <w:lang w:val="hy-AM"/>
              </w:rPr>
              <w:t xml:space="preserve"> 8-</w:t>
            </w:r>
            <w:r w:rsidRPr="00341807">
              <w:rPr>
                <w:rFonts w:ascii="GHEA Grapalat" w:hAnsi="GHEA Grapalat" w:cs="Sylfaen"/>
                <w:sz w:val="18"/>
                <w:szCs w:val="18"/>
                <w:lang w:val="hy-AM"/>
              </w:rPr>
              <w:t>րդ</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հոդվածի։</w:t>
            </w:r>
            <w:r w:rsidRPr="00341807">
              <w:rPr>
                <w:rFonts w:ascii="GHEA Grapalat" w:hAnsi="GHEA Grapalat" w:cs="Arial"/>
                <w:sz w:val="18"/>
                <w:szCs w:val="18"/>
                <w:lang w:val="hy-AM"/>
              </w:rPr>
              <w:t xml:space="preserve"> </w:t>
            </w:r>
            <w:r w:rsidRPr="00341807">
              <w:rPr>
                <w:rFonts w:ascii="GHEA Grapalat" w:hAnsi="GHEA Grapalat" w:cs="Sylfaen"/>
                <w:sz w:val="18"/>
                <w:szCs w:val="18"/>
              </w:rPr>
              <w:t>Պիտանելիության</w:t>
            </w:r>
            <w:r w:rsidRPr="00341807">
              <w:rPr>
                <w:rFonts w:ascii="GHEA Grapalat" w:hAnsi="GHEA Grapalat" w:cs="Calibri"/>
                <w:sz w:val="18"/>
                <w:szCs w:val="18"/>
              </w:rPr>
              <w:t xml:space="preserve"> </w:t>
            </w:r>
            <w:r w:rsidRPr="00341807">
              <w:rPr>
                <w:rFonts w:ascii="GHEA Grapalat" w:hAnsi="GHEA Grapalat" w:cs="Sylfaen"/>
                <w:sz w:val="18"/>
                <w:szCs w:val="18"/>
              </w:rPr>
              <w:t>մնացորդային</w:t>
            </w:r>
            <w:r w:rsidRPr="00341807">
              <w:rPr>
                <w:rFonts w:ascii="GHEA Grapalat" w:hAnsi="GHEA Grapalat" w:cs="Arial"/>
                <w:sz w:val="18"/>
                <w:szCs w:val="18"/>
              </w:rPr>
              <w:t xml:space="preserve"> </w:t>
            </w:r>
            <w:r w:rsidRPr="00341807">
              <w:rPr>
                <w:rFonts w:ascii="GHEA Grapalat" w:hAnsi="GHEA Grapalat" w:cs="Sylfaen"/>
                <w:sz w:val="18"/>
                <w:szCs w:val="18"/>
              </w:rPr>
              <w:t>ժամկետը</w:t>
            </w:r>
            <w:r w:rsidRPr="00341807">
              <w:rPr>
                <w:rFonts w:ascii="GHEA Grapalat" w:hAnsi="GHEA Grapalat" w:cs="Arial"/>
                <w:sz w:val="18"/>
                <w:szCs w:val="18"/>
              </w:rPr>
              <w:t xml:space="preserve"> </w:t>
            </w:r>
            <w:r w:rsidRPr="00341807">
              <w:rPr>
                <w:rFonts w:ascii="GHEA Grapalat" w:hAnsi="GHEA Grapalat" w:cs="Sylfaen"/>
                <w:sz w:val="18"/>
                <w:szCs w:val="18"/>
              </w:rPr>
              <w:t>ոչ</w:t>
            </w:r>
            <w:r w:rsidRPr="00341807">
              <w:rPr>
                <w:rFonts w:ascii="GHEA Grapalat" w:hAnsi="GHEA Grapalat" w:cs="Arial"/>
                <w:sz w:val="18"/>
                <w:szCs w:val="18"/>
              </w:rPr>
              <w:t xml:space="preserve"> </w:t>
            </w:r>
            <w:r w:rsidRPr="00341807">
              <w:rPr>
                <w:rFonts w:ascii="GHEA Grapalat" w:hAnsi="GHEA Grapalat" w:cs="Sylfaen"/>
                <w:sz w:val="18"/>
                <w:szCs w:val="18"/>
              </w:rPr>
              <w:t>պակաս</w:t>
            </w:r>
            <w:r w:rsidRPr="00341807">
              <w:rPr>
                <w:rFonts w:ascii="GHEA Grapalat" w:hAnsi="GHEA Grapalat" w:cs="Arial"/>
                <w:sz w:val="18"/>
                <w:szCs w:val="18"/>
              </w:rPr>
              <w:t xml:space="preserve"> </w:t>
            </w:r>
            <w:r w:rsidRPr="00341807">
              <w:rPr>
                <w:rFonts w:ascii="GHEA Grapalat" w:hAnsi="GHEA Grapalat" w:cs="Sylfaen"/>
                <w:sz w:val="18"/>
                <w:szCs w:val="18"/>
              </w:rPr>
              <w:t>քան</w:t>
            </w:r>
            <w:r w:rsidRPr="00341807">
              <w:rPr>
                <w:rFonts w:ascii="GHEA Grapalat" w:hAnsi="GHEA Grapalat" w:cs="Arial"/>
                <w:sz w:val="18"/>
                <w:szCs w:val="18"/>
              </w:rPr>
              <w:t xml:space="preserve"> 80 </w:t>
            </w:r>
            <w:r w:rsidRPr="00341807">
              <w:rPr>
                <w:rFonts w:ascii="GHEA Grapalat" w:hAnsi="GHEA Grapalat" w:cs="Calibri"/>
                <w:sz w:val="18"/>
                <w:szCs w:val="18"/>
              </w:rPr>
              <w:t>%</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լիտր</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5F4BCA" w:rsidRDefault="008D04C2" w:rsidP="00341807">
            <w:pPr>
              <w:jc w:val="center"/>
              <w:rPr>
                <w:rFonts w:ascii="GHEA Grapalat" w:hAnsi="GHEA Grapalat"/>
                <w:sz w:val="18"/>
                <w:szCs w:val="18"/>
              </w:rPr>
            </w:pPr>
            <w:r>
              <w:rPr>
                <w:rFonts w:ascii="GHEA Grapalat" w:hAnsi="GHEA Grapalat"/>
                <w:sz w:val="18"/>
                <w:szCs w:val="18"/>
              </w:rPr>
              <w:t>40</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8</w:t>
            </w:r>
          </w:p>
        </w:tc>
        <w:tc>
          <w:tcPr>
            <w:tcW w:w="1134" w:type="dxa"/>
            <w:vAlign w:val="center"/>
          </w:tcPr>
          <w:p w:rsidR="008D04C2" w:rsidRPr="00341807" w:rsidRDefault="008D04C2" w:rsidP="008878E9">
            <w:pPr>
              <w:jc w:val="center"/>
              <w:rPr>
                <w:rFonts w:ascii="GHEA Grapalat" w:hAnsi="GHEA Grapalat"/>
                <w:sz w:val="18"/>
                <w:szCs w:val="18"/>
              </w:rPr>
            </w:pPr>
            <w:r w:rsidRPr="00341807">
              <w:rPr>
                <w:rFonts w:ascii="GHEA Grapalat" w:hAnsi="GHEA Grapalat"/>
                <w:sz w:val="18"/>
                <w:szCs w:val="18"/>
              </w:rPr>
              <w:t>15614200</w:t>
            </w:r>
          </w:p>
        </w:tc>
        <w:tc>
          <w:tcPr>
            <w:tcW w:w="1984" w:type="dxa"/>
            <w:vAlign w:val="center"/>
          </w:tcPr>
          <w:p w:rsidR="008D04C2" w:rsidRPr="00341807" w:rsidRDefault="008D04C2" w:rsidP="008878E9">
            <w:pPr>
              <w:jc w:val="center"/>
              <w:rPr>
                <w:rFonts w:ascii="GHEA Grapalat" w:hAnsi="GHEA Grapalat" w:cs="Calibri"/>
                <w:color w:val="000000"/>
                <w:sz w:val="18"/>
                <w:szCs w:val="18"/>
              </w:rPr>
            </w:pPr>
            <w:r w:rsidRPr="00341807">
              <w:rPr>
                <w:rFonts w:ascii="GHEA Grapalat" w:hAnsi="GHEA Grapalat" w:cs="Calibri"/>
                <w:color w:val="000000"/>
                <w:sz w:val="18"/>
                <w:szCs w:val="18"/>
              </w:rPr>
              <w:t>Բրինձ</w:t>
            </w:r>
          </w:p>
        </w:tc>
        <w:tc>
          <w:tcPr>
            <w:tcW w:w="4253" w:type="dxa"/>
            <w:vAlign w:val="center"/>
          </w:tcPr>
          <w:p w:rsidR="008D04C2" w:rsidRPr="00341807" w:rsidRDefault="008D04C2" w:rsidP="008878E9">
            <w:pPr>
              <w:jc w:val="center"/>
              <w:rPr>
                <w:rFonts w:ascii="GHEA Grapalat" w:hAnsi="GHEA Grapalat"/>
                <w:color w:val="000000"/>
                <w:sz w:val="18"/>
                <w:szCs w:val="18"/>
                <w:lang w:val="af-ZA"/>
              </w:rPr>
            </w:pPr>
            <w:r w:rsidRPr="00341807">
              <w:rPr>
                <w:rFonts w:ascii="GHEA Grapalat" w:hAnsi="GHEA Grapalat" w:cs="Sylfaen"/>
                <w:sz w:val="18"/>
                <w:szCs w:val="18"/>
              </w:rPr>
              <w:t>Սպիտակ</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խոշոր</w:t>
            </w:r>
            <w:r w:rsidRPr="00341807">
              <w:rPr>
                <w:rFonts w:ascii="GHEA Grapalat" w:hAnsi="GHEA Grapalat" w:cs="Arial"/>
                <w:sz w:val="18"/>
                <w:szCs w:val="18"/>
                <w:lang w:val="af-ZA"/>
              </w:rPr>
              <w:t xml:space="preserve">, </w:t>
            </w:r>
            <w:r w:rsidRPr="00341807">
              <w:rPr>
                <w:rFonts w:ascii="GHEA Grapalat" w:hAnsi="GHEA Grapalat" w:cs="Sylfaen"/>
                <w:sz w:val="18"/>
                <w:szCs w:val="18"/>
              </w:rPr>
              <w:t>բարձր</w:t>
            </w:r>
            <w:r w:rsidRPr="00341807">
              <w:rPr>
                <w:rFonts w:ascii="GHEA Grapalat" w:hAnsi="GHEA Grapalat" w:cs="Arial"/>
                <w:sz w:val="18"/>
                <w:szCs w:val="18"/>
                <w:lang w:val="af-ZA"/>
              </w:rPr>
              <w:t xml:space="preserve">, </w:t>
            </w:r>
            <w:r w:rsidRPr="00341807">
              <w:rPr>
                <w:rFonts w:ascii="GHEA Grapalat" w:hAnsi="GHEA Grapalat" w:cs="Sylfaen"/>
                <w:sz w:val="18"/>
                <w:szCs w:val="18"/>
              </w:rPr>
              <w:t>երկար</w:t>
            </w:r>
            <w:r w:rsidRPr="00341807">
              <w:rPr>
                <w:rFonts w:ascii="GHEA Grapalat" w:hAnsi="GHEA Grapalat" w:cs="Arial"/>
                <w:sz w:val="18"/>
                <w:szCs w:val="18"/>
                <w:lang w:val="af-ZA"/>
              </w:rPr>
              <w:t xml:space="preserve"> </w:t>
            </w:r>
            <w:r w:rsidRPr="00341807">
              <w:rPr>
                <w:rFonts w:ascii="GHEA Grapalat" w:hAnsi="GHEA Grapalat" w:cs="Sylfaen"/>
                <w:sz w:val="18"/>
                <w:szCs w:val="18"/>
              </w:rPr>
              <w:t>տեսակի</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չկոտրած</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լայնությունից</w:t>
            </w:r>
            <w:r w:rsidRPr="00341807">
              <w:rPr>
                <w:rFonts w:ascii="GHEA Grapalat" w:hAnsi="GHEA Grapalat" w:cs="Calibri"/>
                <w:sz w:val="18"/>
                <w:szCs w:val="18"/>
                <w:lang w:val="af-ZA"/>
              </w:rPr>
              <w:t xml:space="preserve"> </w:t>
            </w:r>
            <w:r w:rsidRPr="00341807">
              <w:rPr>
                <w:rFonts w:ascii="GHEA Grapalat" w:hAnsi="GHEA Grapalat" w:cs="Sylfaen"/>
                <w:sz w:val="18"/>
                <w:szCs w:val="18"/>
              </w:rPr>
              <w:t>բաժանվում</w:t>
            </w:r>
            <w:r w:rsidRPr="00341807">
              <w:rPr>
                <w:rFonts w:ascii="GHEA Grapalat" w:hAnsi="GHEA Grapalat" w:cs="Arial"/>
                <w:sz w:val="18"/>
                <w:szCs w:val="18"/>
                <w:lang w:val="af-ZA"/>
              </w:rPr>
              <w:t xml:space="preserve"> </w:t>
            </w:r>
            <w:r w:rsidRPr="00341807">
              <w:rPr>
                <w:rFonts w:ascii="GHEA Grapalat" w:hAnsi="GHEA Grapalat" w:cs="Sylfaen"/>
                <w:sz w:val="18"/>
                <w:szCs w:val="18"/>
              </w:rPr>
              <w:t>են</w:t>
            </w:r>
            <w:r w:rsidRPr="00341807">
              <w:rPr>
                <w:rFonts w:ascii="GHEA Grapalat" w:hAnsi="GHEA Grapalat" w:cs="Arial"/>
                <w:sz w:val="18"/>
                <w:szCs w:val="18"/>
                <w:lang w:val="af-ZA"/>
              </w:rPr>
              <w:t xml:space="preserve"> 1-4 </w:t>
            </w:r>
            <w:r w:rsidRPr="00341807">
              <w:rPr>
                <w:rFonts w:ascii="GHEA Grapalat" w:hAnsi="GHEA Grapalat" w:cs="Sylfaen"/>
                <w:sz w:val="18"/>
                <w:szCs w:val="18"/>
              </w:rPr>
              <w:t>տիպերի</w:t>
            </w:r>
            <w:r w:rsidRPr="00341807">
              <w:rPr>
                <w:rFonts w:ascii="GHEA Grapalat" w:hAnsi="GHEA Grapalat" w:cs="Arial"/>
                <w:sz w:val="18"/>
                <w:szCs w:val="18"/>
                <w:lang w:val="af-ZA"/>
              </w:rPr>
              <w:t xml:space="preserve">, </w:t>
            </w:r>
            <w:r w:rsidRPr="00341807">
              <w:rPr>
                <w:rFonts w:ascii="GHEA Grapalat" w:hAnsi="GHEA Grapalat" w:cs="Sylfaen"/>
                <w:sz w:val="18"/>
                <w:szCs w:val="18"/>
              </w:rPr>
              <w:t>ըստ</w:t>
            </w:r>
            <w:r w:rsidRPr="00341807">
              <w:rPr>
                <w:rFonts w:ascii="GHEA Grapalat" w:hAnsi="GHEA Grapalat" w:cs="Arial"/>
                <w:sz w:val="18"/>
                <w:szCs w:val="18"/>
                <w:lang w:val="af-ZA"/>
              </w:rPr>
              <w:t xml:space="preserve"> </w:t>
            </w:r>
            <w:r w:rsidRPr="00341807">
              <w:rPr>
                <w:rFonts w:ascii="GHEA Grapalat" w:hAnsi="GHEA Grapalat" w:cs="Sylfaen"/>
                <w:sz w:val="18"/>
                <w:szCs w:val="18"/>
              </w:rPr>
              <w:t>տիպերի</w:t>
            </w:r>
            <w:r w:rsidRPr="00341807">
              <w:rPr>
                <w:rFonts w:ascii="GHEA Grapalat" w:hAnsi="GHEA Grapalat" w:cs="Arial"/>
                <w:sz w:val="18"/>
                <w:szCs w:val="18"/>
                <w:lang w:val="af-ZA"/>
              </w:rPr>
              <w:t xml:space="preserve"> </w:t>
            </w:r>
            <w:r w:rsidRPr="00341807">
              <w:rPr>
                <w:rFonts w:ascii="GHEA Grapalat" w:hAnsi="GHEA Grapalat" w:cs="Sylfaen"/>
                <w:sz w:val="18"/>
                <w:szCs w:val="18"/>
              </w:rPr>
              <w:t>խոնավությունը</w:t>
            </w:r>
            <w:r w:rsidRPr="00341807">
              <w:rPr>
                <w:rFonts w:ascii="GHEA Grapalat" w:hAnsi="GHEA Grapalat" w:cs="Arial"/>
                <w:sz w:val="18"/>
                <w:szCs w:val="18"/>
                <w:lang w:val="af-ZA"/>
              </w:rPr>
              <w:t xml:space="preserve"> 13%-</w:t>
            </w:r>
            <w:r w:rsidRPr="00341807">
              <w:rPr>
                <w:rFonts w:ascii="GHEA Grapalat" w:hAnsi="GHEA Grapalat" w:cs="Sylfaen"/>
                <w:sz w:val="18"/>
                <w:szCs w:val="18"/>
              </w:rPr>
              <w:t>ից</w:t>
            </w:r>
            <w:r w:rsidRPr="00341807">
              <w:rPr>
                <w:rFonts w:ascii="GHEA Grapalat" w:hAnsi="GHEA Grapalat" w:cs="Arial"/>
                <w:sz w:val="18"/>
                <w:szCs w:val="18"/>
                <w:lang w:val="af-ZA"/>
              </w:rPr>
              <w:t xml:space="preserve"> </w:t>
            </w:r>
            <w:r w:rsidRPr="00341807">
              <w:rPr>
                <w:rFonts w:ascii="GHEA Grapalat" w:hAnsi="GHEA Grapalat" w:cs="Sylfaen"/>
                <w:sz w:val="18"/>
                <w:szCs w:val="18"/>
              </w:rPr>
              <w:t>մինչև</w:t>
            </w:r>
            <w:r w:rsidRPr="00341807">
              <w:rPr>
                <w:rFonts w:ascii="GHEA Grapalat" w:hAnsi="GHEA Grapalat" w:cs="Arial"/>
                <w:sz w:val="18"/>
                <w:szCs w:val="18"/>
                <w:lang w:val="af-ZA"/>
              </w:rPr>
              <w:t xml:space="preserve"> 15%, </w:t>
            </w:r>
            <w:r w:rsidRPr="00341807">
              <w:rPr>
                <w:rFonts w:ascii="GHEA Grapalat" w:hAnsi="GHEA Grapalat" w:cs="Sylfaen"/>
                <w:sz w:val="18"/>
                <w:szCs w:val="18"/>
              </w:rPr>
              <w:t>ԳՕՍՏ</w:t>
            </w:r>
            <w:r w:rsidRPr="00341807">
              <w:rPr>
                <w:rFonts w:ascii="GHEA Grapalat" w:hAnsi="GHEA Grapalat" w:cs="Calibri"/>
                <w:sz w:val="18"/>
                <w:szCs w:val="18"/>
                <w:lang w:val="af-ZA"/>
              </w:rPr>
              <w:t xml:space="preserve"> 6292-93, </w:t>
            </w:r>
            <w:r w:rsidRPr="00341807">
              <w:rPr>
                <w:rFonts w:ascii="GHEA Grapalat" w:hAnsi="GHEA Grapalat" w:cs="Sylfaen"/>
                <w:sz w:val="18"/>
                <w:szCs w:val="18"/>
              </w:rPr>
              <w:t>փաթեթավորումը</w:t>
            </w:r>
            <w:r w:rsidRPr="00341807">
              <w:rPr>
                <w:rFonts w:ascii="GHEA Grapalat" w:hAnsi="GHEA Grapalat" w:cs="Arial"/>
                <w:sz w:val="18"/>
                <w:szCs w:val="18"/>
                <w:lang w:val="af-ZA"/>
              </w:rPr>
              <w:t xml:space="preserve">` </w:t>
            </w:r>
            <w:r w:rsidRPr="00341807">
              <w:rPr>
                <w:rFonts w:ascii="GHEA Grapalat" w:hAnsi="GHEA Grapalat" w:cs="Sylfaen"/>
                <w:sz w:val="18"/>
                <w:szCs w:val="18"/>
              </w:rPr>
              <w:t>ԳՕՍՏ</w:t>
            </w:r>
            <w:r w:rsidRPr="00341807">
              <w:rPr>
                <w:rFonts w:ascii="GHEA Grapalat" w:hAnsi="GHEA Grapalat" w:cs="Arial"/>
                <w:sz w:val="18"/>
                <w:szCs w:val="18"/>
                <w:lang w:val="af-ZA"/>
              </w:rPr>
              <w:t xml:space="preserve"> 26791-89</w:t>
            </w:r>
            <w:r w:rsidRPr="00341807">
              <w:rPr>
                <w:rFonts w:ascii="GHEA Grapalat" w:hAnsi="GHEA Grapalat" w:cs="Tahoma"/>
                <w:sz w:val="18"/>
                <w:szCs w:val="18"/>
              </w:rPr>
              <w:t>։</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Անվտանգությունը</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մակնշումը</w:t>
            </w:r>
            <w:r w:rsidRPr="00341807">
              <w:rPr>
                <w:rFonts w:ascii="GHEA Grapalat" w:hAnsi="GHEA Grapalat" w:cs="Arial"/>
                <w:sz w:val="18"/>
                <w:szCs w:val="18"/>
                <w:lang w:val="af-ZA"/>
              </w:rPr>
              <w:t xml:space="preserve">` </w:t>
            </w:r>
            <w:r w:rsidRPr="00341807">
              <w:rPr>
                <w:rFonts w:ascii="GHEA Grapalat" w:hAnsi="GHEA Grapalat" w:cs="Sylfaen"/>
                <w:sz w:val="18"/>
                <w:szCs w:val="18"/>
              </w:rPr>
              <w:t>ըստ</w:t>
            </w:r>
            <w:r w:rsidRPr="00341807">
              <w:rPr>
                <w:rFonts w:ascii="GHEA Grapalat" w:hAnsi="GHEA Grapalat" w:cs="Arial"/>
                <w:sz w:val="18"/>
                <w:szCs w:val="18"/>
                <w:lang w:val="af-ZA"/>
              </w:rPr>
              <w:t xml:space="preserve"> </w:t>
            </w:r>
            <w:r w:rsidRPr="00341807">
              <w:rPr>
                <w:rFonts w:ascii="GHEA Grapalat" w:hAnsi="GHEA Grapalat" w:cs="Sylfaen"/>
                <w:sz w:val="18"/>
                <w:szCs w:val="18"/>
              </w:rPr>
              <w:t>ՀՀ</w:t>
            </w:r>
            <w:r w:rsidRPr="00341807">
              <w:rPr>
                <w:rFonts w:ascii="GHEA Grapalat" w:hAnsi="GHEA Grapalat" w:cs="Calibri"/>
                <w:sz w:val="18"/>
                <w:szCs w:val="18"/>
                <w:lang w:val="af-ZA"/>
              </w:rPr>
              <w:t xml:space="preserve"> </w:t>
            </w:r>
            <w:r w:rsidRPr="00341807">
              <w:rPr>
                <w:rFonts w:ascii="GHEA Grapalat" w:hAnsi="GHEA Grapalat" w:cs="Sylfaen"/>
                <w:sz w:val="18"/>
                <w:szCs w:val="18"/>
              </w:rPr>
              <w:t>կառավարու</w:t>
            </w:r>
            <w:r w:rsidRPr="00341807">
              <w:rPr>
                <w:rFonts w:ascii="GHEA Grapalat" w:hAnsi="GHEA Grapalat" w:cs="Arial"/>
                <w:sz w:val="18"/>
                <w:szCs w:val="18"/>
                <w:lang w:val="af-ZA"/>
              </w:rPr>
              <w:softHyphen/>
            </w:r>
            <w:r w:rsidRPr="00341807">
              <w:rPr>
                <w:rFonts w:ascii="GHEA Grapalat" w:hAnsi="GHEA Grapalat" w:cs="Sylfaen"/>
                <w:sz w:val="18"/>
                <w:szCs w:val="18"/>
              </w:rPr>
              <w:t>թյան</w:t>
            </w:r>
            <w:r w:rsidRPr="00341807">
              <w:rPr>
                <w:rFonts w:ascii="GHEA Grapalat" w:hAnsi="GHEA Grapalat" w:cs="Arial"/>
                <w:sz w:val="18"/>
                <w:szCs w:val="18"/>
                <w:lang w:val="af-ZA"/>
              </w:rPr>
              <w:t xml:space="preserve"> 2007</w:t>
            </w:r>
            <w:r w:rsidRPr="00341807">
              <w:rPr>
                <w:rFonts w:ascii="GHEA Grapalat" w:hAnsi="GHEA Grapalat" w:cs="Sylfaen"/>
                <w:sz w:val="18"/>
                <w:szCs w:val="18"/>
              </w:rPr>
              <w:t>թ</w:t>
            </w:r>
            <w:r w:rsidRPr="00341807">
              <w:rPr>
                <w:rFonts w:ascii="GHEA Grapalat" w:hAnsi="GHEA Grapalat" w:cs="Arial"/>
                <w:sz w:val="18"/>
                <w:szCs w:val="18"/>
                <w:lang w:val="af-ZA"/>
              </w:rPr>
              <w:t xml:space="preserve">. </w:t>
            </w:r>
            <w:r w:rsidRPr="00341807">
              <w:rPr>
                <w:rFonts w:ascii="GHEA Grapalat" w:hAnsi="GHEA Grapalat" w:cs="Sylfaen"/>
                <w:sz w:val="18"/>
                <w:szCs w:val="18"/>
              </w:rPr>
              <w:t>Հունվարի</w:t>
            </w:r>
            <w:r w:rsidRPr="00341807">
              <w:rPr>
                <w:rFonts w:ascii="GHEA Grapalat" w:hAnsi="GHEA Grapalat" w:cs="Arial"/>
                <w:sz w:val="18"/>
                <w:szCs w:val="18"/>
                <w:lang w:val="af-ZA"/>
              </w:rPr>
              <w:t xml:space="preserve"> 11-</w:t>
            </w:r>
            <w:r w:rsidRPr="00341807">
              <w:rPr>
                <w:rFonts w:ascii="GHEA Grapalat" w:hAnsi="GHEA Grapalat" w:cs="Sylfaen"/>
                <w:sz w:val="18"/>
                <w:szCs w:val="18"/>
              </w:rPr>
              <w:t>ի</w:t>
            </w:r>
            <w:r w:rsidRPr="00341807">
              <w:rPr>
                <w:rFonts w:ascii="GHEA Grapalat" w:hAnsi="GHEA Grapalat" w:cs="Arial"/>
                <w:sz w:val="18"/>
                <w:szCs w:val="18"/>
                <w:lang w:val="af-ZA"/>
              </w:rPr>
              <w:t xml:space="preserve"> N 22-</w:t>
            </w:r>
            <w:r w:rsidRPr="00341807">
              <w:rPr>
                <w:rFonts w:ascii="GHEA Grapalat" w:hAnsi="GHEA Grapalat" w:cs="Sylfaen"/>
                <w:sz w:val="18"/>
                <w:szCs w:val="18"/>
              </w:rPr>
              <w:t>Ն</w:t>
            </w:r>
            <w:r w:rsidRPr="00341807">
              <w:rPr>
                <w:rFonts w:ascii="GHEA Grapalat" w:hAnsi="GHEA Grapalat" w:cs="Arial"/>
                <w:sz w:val="18"/>
                <w:szCs w:val="18"/>
                <w:lang w:val="af-ZA"/>
              </w:rPr>
              <w:t xml:space="preserve"> </w:t>
            </w:r>
            <w:r w:rsidRPr="00341807">
              <w:rPr>
                <w:rFonts w:ascii="GHEA Grapalat" w:hAnsi="GHEA Grapalat" w:cs="Sylfaen"/>
                <w:sz w:val="18"/>
                <w:szCs w:val="18"/>
              </w:rPr>
              <w:t>որոշմամբ</w:t>
            </w:r>
            <w:r w:rsidRPr="00341807">
              <w:rPr>
                <w:rFonts w:ascii="GHEA Grapalat" w:hAnsi="GHEA Grapalat" w:cs="Arial"/>
                <w:sz w:val="18"/>
                <w:szCs w:val="18"/>
                <w:lang w:val="af-ZA"/>
              </w:rPr>
              <w:t xml:space="preserve"> </w:t>
            </w:r>
            <w:r w:rsidRPr="00341807">
              <w:rPr>
                <w:rFonts w:ascii="GHEA Grapalat" w:hAnsi="GHEA Grapalat" w:cs="Sylfaen"/>
                <w:sz w:val="18"/>
                <w:szCs w:val="18"/>
              </w:rPr>
              <w:t>հաստատված</w:t>
            </w:r>
            <w:r w:rsidRPr="00341807">
              <w:rPr>
                <w:rFonts w:ascii="GHEA Grapalat" w:hAnsi="GHEA Grapalat" w:cs="Arial"/>
                <w:sz w:val="18"/>
                <w:szCs w:val="18"/>
                <w:lang w:val="af-ZA"/>
              </w:rPr>
              <w:t xml:space="preserve"> “</w:t>
            </w:r>
            <w:r w:rsidRPr="00341807">
              <w:rPr>
                <w:rFonts w:ascii="GHEA Grapalat" w:hAnsi="GHEA Grapalat" w:cs="Sylfaen"/>
                <w:sz w:val="18"/>
                <w:szCs w:val="18"/>
              </w:rPr>
              <w:t>Հացահատիկին</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դրա</w:t>
            </w:r>
            <w:r w:rsidRPr="00341807">
              <w:rPr>
                <w:rFonts w:ascii="GHEA Grapalat" w:hAnsi="GHEA Grapalat" w:cs="Arial"/>
                <w:sz w:val="18"/>
                <w:szCs w:val="18"/>
                <w:lang w:val="af-ZA"/>
              </w:rPr>
              <w:t xml:space="preserve"> </w:t>
            </w:r>
            <w:r w:rsidRPr="00341807">
              <w:rPr>
                <w:rFonts w:ascii="GHEA Grapalat" w:hAnsi="GHEA Grapalat" w:cs="Sylfaen"/>
                <w:sz w:val="18"/>
                <w:szCs w:val="18"/>
              </w:rPr>
              <w:t>ար</w:t>
            </w:r>
            <w:r w:rsidRPr="00341807">
              <w:rPr>
                <w:rFonts w:ascii="GHEA Grapalat" w:hAnsi="GHEA Grapalat" w:cs="Arial"/>
                <w:sz w:val="18"/>
                <w:szCs w:val="18"/>
                <w:lang w:val="af-ZA"/>
              </w:rPr>
              <w:softHyphen/>
            </w:r>
            <w:r w:rsidRPr="00341807">
              <w:rPr>
                <w:rFonts w:ascii="GHEA Grapalat" w:hAnsi="GHEA Grapalat" w:cs="Sylfaen"/>
                <w:sz w:val="18"/>
                <w:szCs w:val="18"/>
              </w:rPr>
              <w:t>տադրմանը</w:t>
            </w:r>
            <w:r w:rsidRPr="00341807">
              <w:rPr>
                <w:rFonts w:ascii="GHEA Grapalat" w:hAnsi="GHEA Grapalat" w:cs="Arial"/>
                <w:sz w:val="18"/>
                <w:szCs w:val="18"/>
                <w:lang w:val="af-ZA"/>
              </w:rPr>
              <w:t xml:space="preserve">, </w:t>
            </w:r>
            <w:r w:rsidRPr="00341807">
              <w:rPr>
                <w:rFonts w:ascii="GHEA Grapalat" w:hAnsi="GHEA Grapalat" w:cs="Sylfaen"/>
                <w:sz w:val="18"/>
                <w:szCs w:val="18"/>
              </w:rPr>
              <w:t>պահմանը</w:t>
            </w:r>
            <w:r w:rsidRPr="00341807">
              <w:rPr>
                <w:rFonts w:ascii="GHEA Grapalat" w:hAnsi="GHEA Grapalat" w:cs="Arial"/>
                <w:sz w:val="18"/>
                <w:szCs w:val="18"/>
                <w:lang w:val="af-ZA"/>
              </w:rPr>
              <w:t xml:space="preserve">, </w:t>
            </w:r>
            <w:r w:rsidRPr="00341807">
              <w:rPr>
                <w:rFonts w:ascii="GHEA Grapalat" w:hAnsi="GHEA Grapalat" w:cs="Sylfaen"/>
                <w:sz w:val="18"/>
                <w:szCs w:val="18"/>
              </w:rPr>
              <w:t>վերամշակմանը</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օգտահանմանը</w:t>
            </w:r>
            <w:r w:rsidRPr="00341807">
              <w:rPr>
                <w:rFonts w:ascii="GHEA Grapalat" w:hAnsi="GHEA Grapalat" w:cs="Arial"/>
                <w:sz w:val="18"/>
                <w:szCs w:val="18"/>
                <w:lang w:val="af-ZA"/>
              </w:rPr>
              <w:t xml:space="preserve"> </w:t>
            </w:r>
            <w:r w:rsidRPr="00341807">
              <w:rPr>
                <w:rFonts w:ascii="GHEA Grapalat" w:hAnsi="GHEA Grapalat" w:cs="Sylfaen"/>
                <w:sz w:val="18"/>
                <w:szCs w:val="18"/>
              </w:rPr>
              <w:t>ներկայացվող</w:t>
            </w:r>
            <w:r w:rsidRPr="00341807">
              <w:rPr>
                <w:rFonts w:ascii="GHEA Grapalat" w:hAnsi="GHEA Grapalat" w:cs="Arial"/>
                <w:sz w:val="18"/>
                <w:szCs w:val="18"/>
                <w:lang w:val="af-ZA"/>
              </w:rPr>
              <w:t xml:space="preserve"> </w:t>
            </w:r>
            <w:r w:rsidRPr="00341807">
              <w:rPr>
                <w:rFonts w:ascii="GHEA Grapalat" w:hAnsi="GHEA Grapalat" w:cs="Sylfaen"/>
                <w:sz w:val="18"/>
                <w:szCs w:val="18"/>
              </w:rPr>
              <w:t>պահանջների</w:t>
            </w:r>
            <w:r w:rsidRPr="00341807">
              <w:rPr>
                <w:rFonts w:ascii="GHEA Grapalat" w:hAnsi="GHEA Grapalat" w:cs="Calibri"/>
                <w:sz w:val="18"/>
                <w:szCs w:val="18"/>
                <w:lang w:val="af-ZA"/>
              </w:rPr>
              <w:t xml:space="preserve"> </w:t>
            </w:r>
            <w:r w:rsidRPr="00341807">
              <w:rPr>
                <w:rFonts w:ascii="GHEA Grapalat" w:hAnsi="GHEA Grapalat" w:cs="Sylfaen"/>
                <w:sz w:val="18"/>
                <w:szCs w:val="18"/>
              </w:rPr>
              <w:t>տեխնիկական</w:t>
            </w:r>
            <w:r w:rsidRPr="00341807">
              <w:rPr>
                <w:rFonts w:ascii="GHEA Grapalat" w:hAnsi="GHEA Grapalat" w:cs="Arial"/>
                <w:sz w:val="18"/>
                <w:szCs w:val="18"/>
                <w:lang w:val="af-ZA"/>
              </w:rPr>
              <w:t xml:space="preserve"> </w:t>
            </w:r>
            <w:r w:rsidRPr="00341807">
              <w:rPr>
                <w:rFonts w:ascii="GHEA Grapalat" w:hAnsi="GHEA Grapalat" w:cs="Sylfaen"/>
                <w:sz w:val="18"/>
                <w:szCs w:val="18"/>
              </w:rPr>
              <w:t>կանոնակարգի</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Սննդամթերքի</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մասին</w:t>
            </w:r>
            <w:r w:rsidRPr="00341807">
              <w:rPr>
                <w:rFonts w:ascii="GHEA Grapalat" w:hAnsi="GHEA Grapalat" w:cs="Arial"/>
                <w:sz w:val="18"/>
                <w:szCs w:val="18"/>
                <w:lang w:val="af-ZA"/>
              </w:rPr>
              <w:t xml:space="preserve">” </w:t>
            </w:r>
            <w:r w:rsidRPr="00341807">
              <w:rPr>
                <w:rFonts w:ascii="GHEA Grapalat" w:hAnsi="GHEA Grapalat" w:cs="Sylfaen"/>
                <w:sz w:val="18"/>
                <w:szCs w:val="18"/>
              </w:rPr>
              <w:t>ՀՀ</w:t>
            </w:r>
            <w:r w:rsidRPr="00341807">
              <w:rPr>
                <w:rFonts w:ascii="GHEA Grapalat" w:hAnsi="GHEA Grapalat" w:cs="Arial"/>
                <w:sz w:val="18"/>
                <w:szCs w:val="18"/>
                <w:lang w:val="af-ZA"/>
              </w:rPr>
              <w:t xml:space="preserve"> </w:t>
            </w:r>
            <w:r w:rsidRPr="00341807">
              <w:rPr>
                <w:rFonts w:ascii="GHEA Grapalat" w:hAnsi="GHEA Grapalat" w:cs="Sylfaen"/>
                <w:sz w:val="18"/>
                <w:szCs w:val="18"/>
              </w:rPr>
              <w:t>օրենքի</w:t>
            </w:r>
            <w:r w:rsidRPr="00341807">
              <w:rPr>
                <w:rFonts w:ascii="GHEA Grapalat" w:hAnsi="GHEA Grapalat" w:cs="Arial"/>
                <w:sz w:val="18"/>
                <w:szCs w:val="18"/>
                <w:lang w:val="af-ZA"/>
              </w:rPr>
              <w:t xml:space="preserve"> 8-</w:t>
            </w:r>
            <w:r w:rsidRPr="00341807">
              <w:rPr>
                <w:rFonts w:ascii="GHEA Grapalat" w:hAnsi="GHEA Grapalat" w:cs="Sylfaen"/>
                <w:sz w:val="18"/>
                <w:szCs w:val="18"/>
              </w:rPr>
              <w:t>րդ</w:t>
            </w:r>
            <w:r w:rsidRPr="00341807">
              <w:rPr>
                <w:rFonts w:ascii="GHEA Grapalat" w:hAnsi="GHEA Grapalat" w:cs="Calibri"/>
                <w:sz w:val="18"/>
                <w:szCs w:val="18"/>
                <w:lang w:val="af-ZA"/>
              </w:rPr>
              <w:t xml:space="preserve"> </w:t>
            </w:r>
            <w:r w:rsidRPr="00341807">
              <w:rPr>
                <w:rFonts w:ascii="GHEA Grapalat" w:hAnsi="GHEA Grapalat" w:cs="Sylfaen"/>
                <w:sz w:val="18"/>
                <w:szCs w:val="18"/>
              </w:rPr>
              <w:t>հոդվածի</w:t>
            </w:r>
            <w:r w:rsidRPr="00341807">
              <w:rPr>
                <w:rFonts w:ascii="GHEA Grapalat" w:hAnsi="GHEA Grapalat" w:cs="Calibri"/>
                <w:sz w:val="18"/>
                <w:szCs w:val="18"/>
                <w:lang w:val="af-ZA"/>
              </w:rPr>
              <w:t>:</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5F4BCA" w:rsidRDefault="008D04C2" w:rsidP="00341807">
            <w:pPr>
              <w:jc w:val="center"/>
              <w:rPr>
                <w:rFonts w:ascii="GHEA Grapalat" w:hAnsi="GHEA Grapalat"/>
                <w:sz w:val="18"/>
                <w:szCs w:val="18"/>
              </w:rPr>
            </w:pPr>
            <w:r>
              <w:rPr>
                <w:rFonts w:ascii="GHEA Grapalat" w:hAnsi="GHEA Grapalat"/>
                <w:sz w:val="18"/>
                <w:szCs w:val="18"/>
              </w:rPr>
              <w:t>164</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9</w:t>
            </w:r>
          </w:p>
        </w:tc>
        <w:tc>
          <w:tcPr>
            <w:tcW w:w="1134" w:type="dxa"/>
            <w:vAlign w:val="center"/>
          </w:tcPr>
          <w:p w:rsidR="008D04C2" w:rsidRPr="00341807" w:rsidRDefault="008D04C2" w:rsidP="008878E9">
            <w:pPr>
              <w:jc w:val="center"/>
              <w:rPr>
                <w:rFonts w:ascii="GHEA Grapalat" w:hAnsi="GHEA Grapalat"/>
                <w:sz w:val="18"/>
                <w:szCs w:val="18"/>
              </w:rPr>
            </w:pPr>
            <w:r w:rsidRPr="00341807">
              <w:rPr>
                <w:rFonts w:ascii="GHEA Grapalat" w:hAnsi="GHEA Grapalat"/>
                <w:sz w:val="18"/>
                <w:szCs w:val="18"/>
              </w:rPr>
              <w:t>15616000</w:t>
            </w:r>
          </w:p>
        </w:tc>
        <w:tc>
          <w:tcPr>
            <w:tcW w:w="1984" w:type="dxa"/>
            <w:vAlign w:val="center"/>
          </w:tcPr>
          <w:p w:rsidR="008D04C2" w:rsidRPr="00341807" w:rsidRDefault="008D04C2" w:rsidP="008878E9">
            <w:pPr>
              <w:jc w:val="center"/>
              <w:rPr>
                <w:rFonts w:ascii="GHEA Grapalat" w:hAnsi="GHEA Grapalat" w:cs="Calibri"/>
                <w:color w:val="000000"/>
                <w:sz w:val="18"/>
                <w:szCs w:val="18"/>
              </w:rPr>
            </w:pPr>
            <w:r w:rsidRPr="00341807">
              <w:rPr>
                <w:rFonts w:ascii="GHEA Grapalat" w:hAnsi="GHEA Grapalat" w:cs="Calibri"/>
                <w:color w:val="000000"/>
                <w:sz w:val="18"/>
                <w:szCs w:val="18"/>
              </w:rPr>
              <w:t>Հնդկաձավար</w:t>
            </w:r>
          </w:p>
        </w:tc>
        <w:tc>
          <w:tcPr>
            <w:tcW w:w="4253" w:type="dxa"/>
            <w:vAlign w:val="center"/>
          </w:tcPr>
          <w:p w:rsidR="008D04C2" w:rsidRPr="00341807" w:rsidRDefault="008D04C2" w:rsidP="008878E9">
            <w:pPr>
              <w:jc w:val="center"/>
              <w:rPr>
                <w:rFonts w:ascii="GHEA Grapalat" w:hAnsi="GHEA Grapalat"/>
                <w:color w:val="000000"/>
                <w:sz w:val="18"/>
                <w:szCs w:val="18"/>
                <w:lang w:val="af-ZA"/>
              </w:rPr>
            </w:pPr>
            <w:r w:rsidRPr="00341807">
              <w:rPr>
                <w:rFonts w:ascii="GHEA Grapalat" w:hAnsi="GHEA Grapalat" w:cs="Sylfaen"/>
                <w:sz w:val="18"/>
                <w:szCs w:val="18"/>
              </w:rPr>
              <w:t>Հնդկաձավար</w:t>
            </w:r>
            <w:r w:rsidRPr="00341807">
              <w:rPr>
                <w:rFonts w:ascii="GHEA Grapalat" w:hAnsi="GHEA Grapalat" w:cs="Calibri"/>
                <w:sz w:val="18"/>
                <w:szCs w:val="18"/>
                <w:lang w:val="af-ZA"/>
              </w:rPr>
              <w:t xml:space="preserve"> I </w:t>
            </w:r>
            <w:r w:rsidRPr="00341807">
              <w:rPr>
                <w:rFonts w:ascii="GHEA Grapalat" w:hAnsi="GHEA Grapalat" w:cs="Sylfaen"/>
                <w:sz w:val="18"/>
                <w:szCs w:val="18"/>
              </w:rPr>
              <w:t>տեսակի</w:t>
            </w:r>
            <w:r w:rsidRPr="00341807">
              <w:rPr>
                <w:rFonts w:ascii="GHEA Grapalat" w:hAnsi="GHEA Grapalat" w:cs="Arial"/>
                <w:sz w:val="18"/>
                <w:szCs w:val="18"/>
                <w:lang w:val="af-ZA"/>
              </w:rPr>
              <w:t xml:space="preserve">, </w:t>
            </w:r>
            <w:r w:rsidRPr="00341807">
              <w:rPr>
                <w:rFonts w:ascii="GHEA Grapalat" w:hAnsi="GHEA Grapalat" w:cs="Sylfaen"/>
                <w:sz w:val="18"/>
                <w:szCs w:val="18"/>
              </w:rPr>
              <w:t>խոնավությունը</w:t>
            </w:r>
            <w:r w:rsidRPr="00341807">
              <w:rPr>
                <w:rFonts w:ascii="GHEA Grapalat" w:hAnsi="GHEA Grapalat" w:cs="Arial"/>
                <w:sz w:val="18"/>
                <w:szCs w:val="18"/>
                <w:lang w:val="af-ZA"/>
              </w:rPr>
              <w:t>` 14,0%-</w:t>
            </w:r>
            <w:r w:rsidRPr="00341807">
              <w:rPr>
                <w:rFonts w:ascii="GHEA Grapalat" w:hAnsi="GHEA Grapalat" w:cs="Sylfaen"/>
                <w:sz w:val="18"/>
                <w:szCs w:val="18"/>
              </w:rPr>
              <w:t>ից</w:t>
            </w:r>
            <w:r w:rsidRPr="00341807">
              <w:rPr>
                <w:rFonts w:ascii="GHEA Grapalat" w:hAnsi="GHEA Grapalat" w:cs="Arial"/>
                <w:sz w:val="18"/>
                <w:szCs w:val="18"/>
                <w:lang w:val="af-ZA"/>
              </w:rPr>
              <w:t xml:space="preserve"> </w:t>
            </w:r>
            <w:r w:rsidRPr="00341807">
              <w:rPr>
                <w:rFonts w:ascii="GHEA Grapalat" w:hAnsi="GHEA Grapalat" w:cs="Sylfaen"/>
                <w:sz w:val="18"/>
                <w:szCs w:val="18"/>
              </w:rPr>
              <w:t>ոչ</w:t>
            </w:r>
            <w:r w:rsidRPr="00341807">
              <w:rPr>
                <w:rFonts w:ascii="GHEA Grapalat" w:hAnsi="GHEA Grapalat" w:cs="Arial"/>
                <w:sz w:val="18"/>
                <w:szCs w:val="18"/>
                <w:lang w:val="af-ZA"/>
              </w:rPr>
              <w:t xml:space="preserve"> </w:t>
            </w:r>
            <w:r w:rsidRPr="00341807">
              <w:rPr>
                <w:rFonts w:ascii="GHEA Grapalat" w:hAnsi="GHEA Grapalat" w:cs="Sylfaen"/>
                <w:sz w:val="18"/>
                <w:szCs w:val="18"/>
              </w:rPr>
              <w:t>ավելի</w:t>
            </w:r>
            <w:r w:rsidRPr="00341807">
              <w:rPr>
                <w:rFonts w:ascii="GHEA Grapalat" w:hAnsi="GHEA Grapalat" w:cs="Arial"/>
                <w:sz w:val="18"/>
                <w:szCs w:val="18"/>
                <w:lang w:val="af-ZA"/>
              </w:rPr>
              <w:t xml:space="preserve">, </w:t>
            </w:r>
            <w:r w:rsidRPr="00341807">
              <w:rPr>
                <w:rFonts w:ascii="GHEA Grapalat" w:hAnsi="GHEA Grapalat" w:cs="Sylfaen"/>
                <w:sz w:val="18"/>
                <w:szCs w:val="18"/>
              </w:rPr>
              <w:t>հատիկները</w:t>
            </w:r>
            <w:r w:rsidRPr="00341807">
              <w:rPr>
                <w:rFonts w:ascii="GHEA Grapalat" w:hAnsi="GHEA Grapalat" w:cs="Arial"/>
                <w:sz w:val="18"/>
                <w:szCs w:val="18"/>
                <w:lang w:val="af-ZA"/>
              </w:rPr>
              <w:t xml:space="preserve">` 97,5% </w:t>
            </w:r>
            <w:r w:rsidRPr="00341807">
              <w:rPr>
                <w:rFonts w:ascii="GHEA Grapalat" w:hAnsi="GHEA Grapalat" w:cs="Sylfaen"/>
                <w:sz w:val="18"/>
                <w:szCs w:val="18"/>
              </w:rPr>
              <w:t>ոչ</w:t>
            </w:r>
            <w:r w:rsidRPr="00341807">
              <w:rPr>
                <w:rFonts w:ascii="GHEA Grapalat" w:hAnsi="GHEA Grapalat" w:cs="Arial"/>
                <w:sz w:val="18"/>
                <w:szCs w:val="18"/>
                <w:lang w:val="af-ZA"/>
              </w:rPr>
              <w:t xml:space="preserve"> </w:t>
            </w:r>
            <w:r w:rsidRPr="00341807">
              <w:rPr>
                <w:rFonts w:ascii="GHEA Grapalat" w:hAnsi="GHEA Grapalat" w:cs="Sylfaen"/>
                <w:sz w:val="18"/>
                <w:szCs w:val="18"/>
              </w:rPr>
              <w:t>պակաս</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գործարանային</w:t>
            </w:r>
            <w:r w:rsidRPr="00341807">
              <w:rPr>
                <w:rFonts w:ascii="GHEA Grapalat" w:hAnsi="GHEA Grapalat" w:cs="Arial"/>
                <w:sz w:val="18"/>
                <w:szCs w:val="18"/>
                <w:lang w:val="af-ZA"/>
              </w:rPr>
              <w:t xml:space="preserve"> </w:t>
            </w:r>
            <w:r w:rsidRPr="00341807">
              <w:rPr>
                <w:rFonts w:ascii="GHEA Grapalat" w:hAnsi="GHEA Grapalat" w:cs="Sylfaen"/>
                <w:sz w:val="18"/>
                <w:szCs w:val="18"/>
              </w:rPr>
              <w:t>պարկերով</w:t>
            </w:r>
            <w:r w:rsidRPr="00341807">
              <w:rPr>
                <w:rFonts w:ascii="GHEA Grapalat" w:hAnsi="GHEA Grapalat" w:cs="Tahoma"/>
                <w:sz w:val="18"/>
                <w:szCs w:val="18"/>
              </w:rPr>
              <w:t>։</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Անվտանգությունը</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lastRenderedPageBreak/>
              <w:t>մակնշումը՝</w:t>
            </w:r>
            <w:r w:rsidRPr="00341807">
              <w:rPr>
                <w:rFonts w:ascii="GHEA Grapalat" w:hAnsi="GHEA Grapalat" w:cs="Arial"/>
                <w:sz w:val="18"/>
                <w:szCs w:val="18"/>
                <w:lang w:val="af-ZA"/>
              </w:rPr>
              <w:t xml:space="preserve"> </w:t>
            </w:r>
            <w:r w:rsidRPr="00341807">
              <w:rPr>
                <w:rFonts w:ascii="GHEA Grapalat" w:hAnsi="GHEA Grapalat" w:cs="Sylfaen"/>
                <w:sz w:val="18"/>
                <w:szCs w:val="18"/>
              </w:rPr>
              <w:t>ըստ</w:t>
            </w:r>
            <w:r w:rsidRPr="00341807">
              <w:rPr>
                <w:rFonts w:ascii="GHEA Grapalat" w:hAnsi="GHEA Grapalat" w:cs="Arial"/>
                <w:sz w:val="18"/>
                <w:szCs w:val="18"/>
                <w:lang w:val="af-ZA"/>
              </w:rPr>
              <w:t xml:space="preserve"> </w:t>
            </w:r>
            <w:r w:rsidRPr="00341807">
              <w:rPr>
                <w:rFonts w:ascii="GHEA Grapalat" w:hAnsi="GHEA Grapalat" w:cs="Sylfaen"/>
                <w:sz w:val="18"/>
                <w:szCs w:val="18"/>
              </w:rPr>
              <w:t>ՀՀ</w:t>
            </w:r>
            <w:r w:rsidRPr="00341807">
              <w:rPr>
                <w:rFonts w:ascii="GHEA Grapalat" w:hAnsi="GHEA Grapalat" w:cs="Arial"/>
                <w:sz w:val="18"/>
                <w:szCs w:val="18"/>
                <w:lang w:val="af-ZA"/>
              </w:rPr>
              <w:t xml:space="preserve"> </w:t>
            </w:r>
            <w:r w:rsidRPr="00341807">
              <w:rPr>
                <w:rFonts w:ascii="GHEA Grapalat" w:hAnsi="GHEA Grapalat" w:cs="Sylfaen"/>
                <w:sz w:val="18"/>
                <w:szCs w:val="18"/>
              </w:rPr>
              <w:t>կառավարության</w:t>
            </w:r>
            <w:r w:rsidRPr="00341807">
              <w:rPr>
                <w:rFonts w:ascii="GHEA Grapalat" w:hAnsi="GHEA Grapalat" w:cs="Arial"/>
                <w:sz w:val="18"/>
                <w:szCs w:val="18"/>
                <w:lang w:val="af-ZA"/>
              </w:rPr>
              <w:t xml:space="preserve"> 2007</w:t>
            </w:r>
            <w:r w:rsidRPr="00341807">
              <w:rPr>
                <w:rFonts w:ascii="GHEA Grapalat" w:hAnsi="GHEA Grapalat" w:cs="Sylfaen"/>
                <w:sz w:val="18"/>
                <w:szCs w:val="18"/>
              </w:rPr>
              <w:t>թ</w:t>
            </w:r>
            <w:r w:rsidRPr="00341807">
              <w:rPr>
                <w:rFonts w:ascii="GHEA Grapalat" w:hAnsi="GHEA Grapalat" w:cs="Arial"/>
                <w:sz w:val="18"/>
                <w:szCs w:val="18"/>
                <w:lang w:val="af-ZA"/>
              </w:rPr>
              <w:t xml:space="preserve">. </w:t>
            </w:r>
            <w:r w:rsidRPr="00341807">
              <w:rPr>
                <w:rFonts w:ascii="GHEA Grapalat" w:hAnsi="GHEA Grapalat" w:cs="Sylfaen"/>
                <w:sz w:val="18"/>
                <w:szCs w:val="18"/>
              </w:rPr>
              <w:t>Հունվարի</w:t>
            </w:r>
            <w:r w:rsidRPr="00341807">
              <w:rPr>
                <w:rFonts w:ascii="GHEA Grapalat" w:hAnsi="GHEA Grapalat" w:cs="Calibri"/>
                <w:sz w:val="18"/>
                <w:szCs w:val="18"/>
                <w:lang w:val="af-ZA"/>
              </w:rPr>
              <w:t xml:space="preserve"> 11-</w:t>
            </w:r>
            <w:r w:rsidRPr="00341807">
              <w:rPr>
                <w:rFonts w:ascii="GHEA Grapalat" w:hAnsi="GHEA Grapalat" w:cs="Sylfaen"/>
                <w:sz w:val="18"/>
                <w:szCs w:val="18"/>
              </w:rPr>
              <w:t>ի</w:t>
            </w:r>
            <w:r w:rsidRPr="00341807">
              <w:rPr>
                <w:rFonts w:ascii="GHEA Grapalat" w:hAnsi="GHEA Grapalat" w:cs="Arial"/>
                <w:sz w:val="18"/>
                <w:szCs w:val="18"/>
                <w:lang w:val="af-ZA"/>
              </w:rPr>
              <w:t xml:space="preserve"> N 22-</w:t>
            </w:r>
            <w:r w:rsidRPr="00341807">
              <w:rPr>
                <w:rFonts w:ascii="GHEA Grapalat" w:hAnsi="GHEA Grapalat" w:cs="Sylfaen"/>
                <w:sz w:val="18"/>
                <w:szCs w:val="18"/>
              </w:rPr>
              <w:t>Ն</w:t>
            </w:r>
            <w:r w:rsidRPr="00341807">
              <w:rPr>
                <w:rFonts w:ascii="GHEA Grapalat" w:hAnsi="GHEA Grapalat" w:cs="Arial"/>
                <w:sz w:val="18"/>
                <w:szCs w:val="18"/>
                <w:lang w:val="af-ZA"/>
              </w:rPr>
              <w:t xml:space="preserve"> </w:t>
            </w:r>
            <w:r w:rsidRPr="00341807">
              <w:rPr>
                <w:rFonts w:ascii="GHEA Grapalat" w:hAnsi="GHEA Grapalat" w:cs="Sylfaen"/>
                <w:sz w:val="18"/>
                <w:szCs w:val="18"/>
              </w:rPr>
              <w:t>որոշմամբ</w:t>
            </w:r>
            <w:r w:rsidRPr="00341807">
              <w:rPr>
                <w:rFonts w:ascii="GHEA Grapalat" w:hAnsi="GHEA Grapalat" w:cs="Arial"/>
                <w:sz w:val="18"/>
                <w:szCs w:val="18"/>
                <w:lang w:val="af-ZA"/>
              </w:rPr>
              <w:t xml:space="preserve"> </w:t>
            </w:r>
            <w:r w:rsidRPr="00341807">
              <w:rPr>
                <w:rFonts w:ascii="GHEA Grapalat" w:hAnsi="GHEA Grapalat" w:cs="Sylfaen"/>
                <w:sz w:val="18"/>
                <w:szCs w:val="18"/>
              </w:rPr>
              <w:t>հաստատված</w:t>
            </w:r>
            <w:r w:rsidRPr="00341807">
              <w:rPr>
                <w:rFonts w:ascii="GHEA Grapalat" w:hAnsi="GHEA Grapalat" w:cs="Arial"/>
                <w:sz w:val="18"/>
                <w:szCs w:val="18"/>
                <w:lang w:val="af-ZA"/>
              </w:rPr>
              <w:t xml:space="preserve"> “</w:t>
            </w:r>
            <w:r w:rsidRPr="00341807">
              <w:rPr>
                <w:rFonts w:ascii="GHEA Grapalat" w:hAnsi="GHEA Grapalat" w:cs="Sylfaen"/>
                <w:sz w:val="18"/>
                <w:szCs w:val="18"/>
              </w:rPr>
              <w:t>Հացահատիկին</w:t>
            </w:r>
            <w:r w:rsidRPr="00341807">
              <w:rPr>
                <w:rFonts w:ascii="GHEA Grapalat" w:hAnsi="GHEA Grapalat" w:cs="Arial"/>
                <w:sz w:val="18"/>
                <w:szCs w:val="18"/>
                <w:lang w:val="af-ZA"/>
              </w:rPr>
              <w:t xml:space="preserve">, </w:t>
            </w:r>
            <w:r w:rsidRPr="00341807">
              <w:rPr>
                <w:rFonts w:ascii="GHEA Grapalat" w:hAnsi="GHEA Grapalat" w:cs="Sylfaen"/>
                <w:sz w:val="18"/>
                <w:szCs w:val="18"/>
              </w:rPr>
              <w:t>դրա</w:t>
            </w:r>
            <w:r w:rsidRPr="00341807">
              <w:rPr>
                <w:rFonts w:ascii="GHEA Grapalat" w:hAnsi="GHEA Grapalat" w:cs="Arial"/>
                <w:sz w:val="18"/>
                <w:szCs w:val="18"/>
                <w:lang w:val="af-ZA"/>
              </w:rPr>
              <w:t xml:space="preserve"> </w:t>
            </w:r>
            <w:r w:rsidRPr="00341807">
              <w:rPr>
                <w:rFonts w:ascii="GHEA Grapalat" w:hAnsi="GHEA Grapalat" w:cs="Sylfaen"/>
                <w:sz w:val="18"/>
                <w:szCs w:val="18"/>
              </w:rPr>
              <w:t>արտադրմանը</w:t>
            </w:r>
            <w:r w:rsidRPr="00341807">
              <w:rPr>
                <w:rFonts w:ascii="GHEA Grapalat" w:hAnsi="GHEA Grapalat" w:cs="Arial"/>
                <w:sz w:val="18"/>
                <w:szCs w:val="18"/>
                <w:lang w:val="af-ZA"/>
              </w:rPr>
              <w:t xml:space="preserve">, </w:t>
            </w:r>
            <w:r w:rsidRPr="00341807">
              <w:rPr>
                <w:rFonts w:ascii="GHEA Grapalat" w:hAnsi="GHEA Grapalat" w:cs="Sylfaen"/>
                <w:sz w:val="18"/>
                <w:szCs w:val="18"/>
              </w:rPr>
              <w:t>պահմանը</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վերամշակմանը</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օգտահանմանը</w:t>
            </w:r>
            <w:r w:rsidRPr="00341807">
              <w:rPr>
                <w:rFonts w:ascii="GHEA Grapalat" w:hAnsi="GHEA Grapalat" w:cs="Arial"/>
                <w:sz w:val="18"/>
                <w:szCs w:val="18"/>
                <w:lang w:val="af-ZA"/>
              </w:rPr>
              <w:t xml:space="preserve"> </w:t>
            </w:r>
            <w:r w:rsidRPr="00341807">
              <w:rPr>
                <w:rFonts w:ascii="GHEA Grapalat" w:hAnsi="GHEA Grapalat" w:cs="Sylfaen"/>
                <w:sz w:val="18"/>
                <w:szCs w:val="18"/>
              </w:rPr>
              <w:t>ներկայացվող</w:t>
            </w:r>
            <w:r w:rsidRPr="00341807">
              <w:rPr>
                <w:rFonts w:ascii="GHEA Grapalat" w:hAnsi="GHEA Grapalat" w:cs="Arial"/>
                <w:sz w:val="18"/>
                <w:szCs w:val="18"/>
                <w:lang w:val="af-ZA"/>
              </w:rPr>
              <w:t xml:space="preserve"> </w:t>
            </w:r>
            <w:r w:rsidRPr="00341807">
              <w:rPr>
                <w:rFonts w:ascii="GHEA Grapalat" w:hAnsi="GHEA Grapalat" w:cs="Sylfaen"/>
                <w:sz w:val="18"/>
                <w:szCs w:val="18"/>
              </w:rPr>
              <w:t>պահանջների</w:t>
            </w:r>
            <w:r w:rsidRPr="00341807">
              <w:rPr>
                <w:rFonts w:ascii="GHEA Grapalat" w:hAnsi="GHEA Grapalat" w:cs="Arial"/>
                <w:sz w:val="18"/>
                <w:szCs w:val="18"/>
                <w:lang w:val="af-ZA"/>
              </w:rPr>
              <w:t xml:space="preserve"> </w:t>
            </w:r>
            <w:r w:rsidRPr="00341807">
              <w:rPr>
                <w:rFonts w:ascii="GHEA Grapalat" w:hAnsi="GHEA Grapalat" w:cs="Sylfaen"/>
                <w:sz w:val="18"/>
                <w:szCs w:val="18"/>
              </w:rPr>
              <w:t>տեխնիկական</w:t>
            </w:r>
            <w:r w:rsidRPr="00341807">
              <w:rPr>
                <w:rFonts w:ascii="GHEA Grapalat" w:hAnsi="GHEA Grapalat" w:cs="Arial"/>
                <w:sz w:val="18"/>
                <w:szCs w:val="18"/>
                <w:lang w:val="af-ZA"/>
              </w:rPr>
              <w:t xml:space="preserve"> </w:t>
            </w:r>
            <w:r w:rsidRPr="00341807">
              <w:rPr>
                <w:rFonts w:ascii="GHEA Grapalat" w:hAnsi="GHEA Grapalat" w:cs="Sylfaen"/>
                <w:sz w:val="18"/>
                <w:szCs w:val="18"/>
              </w:rPr>
              <w:t>կանոնակարգի</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Calibri"/>
                <w:sz w:val="18"/>
                <w:szCs w:val="18"/>
                <w:lang w:val="af-ZA"/>
              </w:rPr>
              <w:t xml:space="preserve"> “</w:t>
            </w:r>
            <w:r w:rsidRPr="00341807">
              <w:rPr>
                <w:rFonts w:ascii="GHEA Grapalat" w:hAnsi="GHEA Grapalat" w:cs="Sylfaen"/>
                <w:sz w:val="18"/>
                <w:szCs w:val="18"/>
              </w:rPr>
              <w:t>Սննդամթերքի</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մասին</w:t>
            </w:r>
            <w:r w:rsidRPr="00341807">
              <w:rPr>
                <w:rFonts w:ascii="GHEA Grapalat" w:hAnsi="GHEA Grapalat" w:cs="Arial"/>
                <w:sz w:val="18"/>
                <w:szCs w:val="18"/>
                <w:lang w:val="af-ZA"/>
              </w:rPr>
              <w:t xml:space="preserve">” </w:t>
            </w:r>
            <w:r w:rsidRPr="00341807">
              <w:rPr>
                <w:rFonts w:ascii="GHEA Grapalat" w:hAnsi="GHEA Grapalat" w:cs="Sylfaen"/>
                <w:sz w:val="18"/>
                <w:szCs w:val="18"/>
              </w:rPr>
              <w:t>ՀՀ</w:t>
            </w:r>
            <w:r w:rsidRPr="00341807">
              <w:rPr>
                <w:rFonts w:ascii="GHEA Grapalat" w:hAnsi="GHEA Grapalat" w:cs="Arial"/>
                <w:sz w:val="18"/>
                <w:szCs w:val="18"/>
                <w:lang w:val="af-ZA"/>
              </w:rPr>
              <w:t xml:space="preserve"> </w:t>
            </w:r>
            <w:r w:rsidRPr="00341807">
              <w:rPr>
                <w:rFonts w:ascii="GHEA Grapalat" w:hAnsi="GHEA Grapalat" w:cs="Sylfaen"/>
                <w:sz w:val="18"/>
                <w:szCs w:val="18"/>
              </w:rPr>
              <w:t>օրենքի</w:t>
            </w:r>
            <w:r w:rsidRPr="00341807">
              <w:rPr>
                <w:rFonts w:ascii="GHEA Grapalat" w:hAnsi="GHEA Grapalat" w:cs="Arial"/>
                <w:sz w:val="18"/>
                <w:szCs w:val="18"/>
                <w:lang w:val="af-ZA"/>
              </w:rPr>
              <w:t xml:space="preserve"> 8-</w:t>
            </w:r>
            <w:r w:rsidRPr="00341807">
              <w:rPr>
                <w:rFonts w:ascii="GHEA Grapalat" w:hAnsi="GHEA Grapalat" w:cs="Sylfaen"/>
                <w:sz w:val="18"/>
                <w:szCs w:val="18"/>
              </w:rPr>
              <w:t>րդ</w:t>
            </w:r>
            <w:r w:rsidRPr="00341807">
              <w:rPr>
                <w:rFonts w:ascii="GHEA Grapalat" w:hAnsi="GHEA Grapalat" w:cs="Arial"/>
                <w:sz w:val="18"/>
                <w:szCs w:val="18"/>
                <w:lang w:val="af-ZA"/>
              </w:rPr>
              <w:t xml:space="preserve"> </w:t>
            </w:r>
            <w:r w:rsidRPr="00341807">
              <w:rPr>
                <w:rFonts w:ascii="GHEA Grapalat" w:hAnsi="GHEA Grapalat" w:cs="Sylfaen"/>
                <w:sz w:val="18"/>
                <w:szCs w:val="18"/>
              </w:rPr>
              <w:t>հոդվածի</w:t>
            </w:r>
            <w:r w:rsidRPr="00341807">
              <w:rPr>
                <w:rFonts w:ascii="GHEA Grapalat" w:hAnsi="GHEA Grapalat" w:cs="Arial"/>
                <w:sz w:val="18"/>
                <w:szCs w:val="18"/>
                <w:lang w:val="af-ZA"/>
              </w:rPr>
              <w:t xml:space="preserve">: </w:t>
            </w:r>
            <w:r w:rsidRPr="00341807">
              <w:rPr>
                <w:rFonts w:ascii="GHEA Grapalat" w:hAnsi="GHEA Grapalat" w:cs="Sylfaen"/>
                <w:sz w:val="18"/>
                <w:szCs w:val="18"/>
              </w:rPr>
              <w:t>Պիտանելիության</w:t>
            </w:r>
            <w:r w:rsidRPr="00341807">
              <w:rPr>
                <w:rFonts w:ascii="GHEA Grapalat" w:hAnsi="GHEA Grapalat" w:cs="Calibri"/>
                <w:sz w:val="18"/>
                <w:szCs w:val="18"/>
                <w:lang w:val="af-ZA"/>
              </w:rPr>
              <w:t xml:space="preserve"> </w:t>
            </w:r>
            <w:r w:rsidRPr="00341807">
              <w:rPr>
                <w:rFonts w:ascii="GHEA Grapalat" w:hAnsi="GHEA Grapalat" w:cs="Sylfaen"/>
                <w:sz w:val="18"/>
                <w:szCs w:val="18"/>
              </w:rPr>
              <w:t>մնացորդային</w:t>
            </w:r>
            <w:r w:rsidRPr="00341807">
              <w:rPr>
                <w:rFonts w:ascii="GHEA Grapalat" w:hAnsi="GHEA Grapalat" w:cs="Arial"/>
                <w:sz w:val="18"/>
                <w:szCs w:val="18"/>
                <w:lang w:val="af-ZA"/>
              </w:rPr>
              <w:t xml:space="preserve"> </w:t>
            </w:r>
            <w:r w:rsidRPr="00341807">
              <w:rPr>
                <w:rFonts w:ascii="GHEA Grapalat" w:hAnsi="GHEA Grapalat" w:cs="Sylfaen"/>
                <w:sz w:val="18"/>
                <w:szCs w:val="18"/>
              </w:rPr>
              <w:t>ժամկետը</w:t>
            </w:r>
            <w:r w:rsidRPr="00341807">
              <w:rPr>
                <w:rFonts w:ascii="GHEA Grapalat" w:hAnsi="GHEA Grapalat" w:cs="Arial"/>
                <w:sz w:val="18"/>
                <w:szCs w:val="18"/>
                <w:lang w:val="af-ZA"/>
              </w:rPr>
              <w:t xml:space="preserve"> </w:t>
            </w:r>
            <w:r w:rsidRPr="00341807">
              <w:rPr>
                <w:rFonts w:ascii="GHEA Grapalat" w:hAnsi="GHEA Grapalat" w:cs="Sylfaen"/>
                <w:sz w:val="18"/>
                <w:szCs w:val="18"/>
              </w:rPr>
              <w:t>ոչ</w:t>
            </w:r>
            <w:r w:rsidRPr="00341807">
              <w:rPr>
                <w:rFonts w:ascii="GHEA Grapalat" w:hAnsi="GHEA Grapalat" w:cs="Arial"/>
                <w:sz w:val="18"/>
                <w:szCs w:val="18"/>
                <w:lang w:val="af-ZA"/>
              </w:rPr>
              <w:t xml:space="preserve"> </w:t>
            </w:r>
            <w:r w:rsidRPr="00341807">
              <w:rPr>
                <w:rFonts w:ascii="GHEA Grapalat" w:hAnsi="GHEA Grapalat" w:cs="Sylfaen"/>
                <w:sz w:val="18"/>
                <w:szCs w:val="18"/>
              </w:rPr>
              <w:t>պակաս</w:t>
            </w:r>
            <w:r w:rsidRPr="00341807">
              <w:rPr>
                <w:rFonts w:ascii="GHEA Grapalat" w:hAnsi="GHEA Grapalat" w:cs="Arial"/>
                <w:sz w:val="18"/>
                <w:szCs w:val="18"/>
                <w:lang w:val="af-ZA"/>
              </w:rPr>
              <w:t xml:space="preserve"> </w:t>
            </w:r>
            <w:r w:rsidRPr="00341807">
              <w:rPr>
                <w:rFonts w:ascii="GHEA Grapalat" w:hAnsi="GHEA Grapalat" w:cs="Sylfaen"/>
                <w:sz w:val="18"/>
                <w:szCs w:val="18"/>
              </w:rPr>
              <w:t>քան</w:t>
            </w:r>
            <w:r w:rsidRPr="00341807">
              <w:rPr>
                <w:rFonts w:ascii="GHEA Grapalat" w:hAnsi="GHEA Grapalat" w:cs="Arial"/>
                <w:sz w:val="18"/>
                <w:szCs w:val="18"/>
                <w:lang w:val="af-ZA"/>
              </w:rPr>
              <w:t xml:space="preserve"> 90 </w:t>
            </w:r>
            <w:r w:rsidRPr="00341807">
              <w:rPr>
                <w:rFonts w:ascii="GHEA Grapalat" w:hAnsi="GHEA Grapalat" w:cs="Calibri"/>
                <w:sz w:val="18"/>
                <w:szCs w:val="18"/>
                <w:lang w:val="af-ZA"/>
              </w:rPr>
              <w:t>%</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lastRenderedPageBreak/>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5F4BCA" w:rsidRDefault="008D04C2" w:rsidP="00341807">
            <w:pPr>
              <w:jc w:val="center"/>
              <w:rPr>
                <w:rFonts w:ascii="GHEA Grapalat" w:hAnsi="GHEA Grapalat"/>
                <w:sz w:val="18"/>
                <w:szCs w:val="18"/>
              </w:rPr>
            </w:pPr>
            <w:r>
              <w:rPr>
                <w:rFonts w:ascii="GHEA Grapalat" w:hAnsi="GHEA Grapalat"/>
                <w:sz w:val="18"/>
                <w:szCs w:val="18"/>
              </w:rPr>
              <w:t>87</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w:t>
            </w:r>
            <w:r w:rsidRPr="00341807">
              <w:rPr>
                <w:rFonts w:ascii="GHEA Grapalat" w:hAnsi="GHEA Grapalat" w:cs="Calibri"/>
                <w:sz w:val="18"/>
                <w:szCs w:val="18"/>
              </w:rPr>
              <w:lastRenderedPageBreak/>
              <w:t>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lastRenderedPageBreak/>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lastRenderedPageBreak/>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lang w:val="ru-RU"/>
              </w:rPr>
              <w:lastRenderedPageBreak/>
              <w:t>1</w:t>
            </w:r>
            <w:r w:rsidRPr="00062072">
              <w:rPr>
                <w:rFonts w:ascii="Sylfaen" w:hAnsi="Sylfaen" w:cs="Arial LatArm"/>
                <w:b/>
                <w:iCs/>
                <w:sz w:val="18"/>
                <w:szCs w:val="18"/>
              </w:rPr>
              <w:t>0</w:t>
            </w:r>
          </w:p>
        </w:tc>
        <w:tc>
          <w:tcPr>
            <w:tcW w:w="1134" w:type="dxa"/>
            <w:vAlign w:val="center"/>
          </w:tcPr>
          <w:p w:rsidR="008D04C2" w:rsidRPr="00341807" w:rsidRDefault="008D04C2" w:rsidP="008878E9">
            <w:pPr>
              <w:jc w:val="center"/>
              <w:rPr>
                <w:rFonts w:ascii="GHEA Grapalat" w:hAnsi="GHEA Grapalat"/>
                <w:sz w:val="18"/>
                <w:szCs w:val="18"/>
              </w:rPr>
            </w:pPr>
            <w:r w:rsidRPr="00341807">
              <w:rPr>
                <w:rFonts w:ascii="GHEA Grapalat" w:hAnsi="GHEA Grapalat"/>
                <w:sz w:val="18"/>
                <w:szCs w:val="18"/>
              </w:rPr>
              <w:t>15331153</w:t>
            </w:r>
          </w:p>
        </w:tc>
        <w:tc>
          <w:tcPr>
            <w:tcW w:w="1984" w:type="dxa"/>
            <w:vAlign w:val="center"/>
          </w:tcPr>
          <w:p w:rsidR="008D04C2" w:rsidRPr="00341807" w:rsidRDefault="008D04C2" w:rsidP="008878E9">
            <w:pPr>
              <w:jc w:val="center"/>
              <w:rPr>
                <w:rFonts w:ascii="GHEA Grapalat" w:hAnsi="GHEA Grapalat" w:cs="Calibri"/>
                <w:color w:val="000000"/>
                <w:sz w:val="18"/>
                <w:szCs w:val="18"/>
              </w:rPr>
            </w:pPr>
            <w:r w:rsidRPr="00341807">
              <w:rPr>
                <w:rFonts w:ascii="GHEA Grapalat" w:hAnsi="GHEA Grapalat" w:cs="Calibri"/>
                <w:color w:val="000000"/>
                <w:sz w:val="18"/>
                <w:szCs w:val="18"/>
              </w:rPr>
              <w:t>Ոսպ</w:t>
            </w:r>
          </w:p>
        </w:tc>
        <w:tc>
          <w:tcPr>
            <w:tcW w:w="4253" w:type="dxa"/>
            <w:vAlign w:val="center"/>
          </w:tcPr>
          <w:p w:rsidR="008D04C2" w:rsidRPr="00341807" w:rsidRDefault="008D04C2" w:rsidP="008878E9">
            <w:pPr>
              <w:jc w:val="center"/>
              <w:rPr>
                <w:rFonts w:ascii="GHEA Grapalat" w:hAnsi="GHEA Grapalat"/>
                <w:color w:val="000000"/>
                <w:sz w:val="18"/>
                <w:szCs w:val="18"/>
                <w:lang w:val="af-ZA"/>
              </w:rPr>
            </w:pPr>
            <w:r w:rsidRPr="00341807">
              <w:rPr>
                <w:rFonts w:ascii="GHEA Grapalat" w:hAnsi="GHEA Grapalat" w:cs="Sylfaen"/>
                <w:sz w:val="18"/>
                <w:szCs w:val="18"/>
                <w:lang w:val="ru-RU"/>
              </w:rPr>
              <w:t>Հ</w:t>
            </w:r>
            <w:r w:rsidRPr="00341807">
              <w:rPr>
                <w:rFonts w:ascii="GHEA Grapalat" w:hAnsi="GHEA Grapalat" w:cs="Sylfaen"/>
                <w:sz w:val="18"/>
                <w:szCs w:val="18"/>
              </w:rPr>
              <w:t>համասեռ</w:t>
            </w:r>
            <w:r w:rsidRPr="00341807">
              <w:rPr>
                <w:rFonts w:ascii="GHEA Grapalat" w:hAnsi="GHEA Grapalat" w:cs="Arial"/>
                <w:sz w:val="18"/>
                <w:szCs w:val="18"/>
                <w:lang w:val="af-ZA"/>
              </w:rPr>
              <w:t xml:space="preserve">, </w:t>
            </w:r>
            <w:r w:rsidRPr="00341807">
              <w:rPr>
                <w:rFonts w:ascii="GHEA Grapalat" w:hAnsi="GHEA Grapalat" w:cs="Sylfaen"/>
                <w:sz w:val="18"/>
                <w:szCs w:val="18"/>
              </w:rPr>
              <w:t>մաքուր</w:t>
            </w:r>
            <w:r w:rsidRPr="00341807">
              <w:rPr>
                <w:rFonts w:ascii="GHEA Grapalat" w:hAnsi="GHEA Grapalat" w:cs="Arial"/>
                <w:sz w:val="18"/>
                <w:szCs w:val="18"/>
                <w:lang w:val="af-ZA"/>
              </w:rPr>
              <w:t xml:space="preserve">, </w:t>
            </w:r>
            <w:r w:rsidRPr="00341807">
              <w:rPr>
                <w:rFonts w:ascii="GHEA Grapalat" w:hAnsi="GHEA Grapalat" w:cs="Sylfaen"/>
                <w:sz w:val="18"/>
                <w:szCs w:val="18"/>
              </w:rPr>
              <w:t>չոր</w:t>
            </w:r>
            <w:r w:rsidRPr="00341807">
              <w:rPr>
                <w:rFonts w:ascii="GHEA Grapalat" w:hAnsi="GHEA Grapalat" w:cs="Arial"/>
                <w:sz w:val="18"/>
                <w:szCs w:val="18"/>
                <w:lang w:val="af-ZA"/>
              </w:rPr>
              <w:t xml:space="preserve">` </w:t>
            </w:r>
            <w:r w:rsidRPr="00341807">
              <w:rPr>
                <w:rFonts w:ascii="GHEA Grapalat" w:hAnsi="GHEA Grapalat" w:cs="Sylfaen"/>
                <w:sz w:val="18"/>
                <w:szCs w:val="18"/>
              </w:rPr>
              <w:t>խոնավությունը</w:t>
            </w:r>
            <w:r w:rsidRPr="00341807">
              <w:rPr>
                <w:rFonts w:ascii="GHEA Grapalat" w:hAnsi="GHEA Grapalat" w:cs="Arial"/>
                <w:sz w:val="18"/>
                <w:szCs w:val="18"/>
                <w:lang w:val="af-ZA"/>
              </w:rPr>
              <w:t xml:space="preserve">` 14,0-17,0 % </w:t>
            </w:r>
            <w:r w:rsidRPr="00341807">
              <w:rPr>
                <w:rFonts w:ascii="GHEA Grapalat" w:hAnsi="GHEA Grapalat" w:cs="Sylfaen"/>
                <w:sz w:val="18"/>
                <w:szCs w:val="18"/>
              </w:rPr>
              <w:t>ոչ</w:t>
            </w:r>
            <w:r w:rsidRPr="00341807">
              <w:rPr>
                <w:rFonts w:ascii="GHEA Grapalat" w:hAnsi="GHEA Grapalat" w:cs="Arial"/>
                <w:sz w:val="18"/>
                <w:szCs w:val="18"/>
                <w:lang w:val="af-ZA"/>
              </w:rPr>
              <w:t xml:space="preserve"> </w:t>
            </w:r>
            <w:r w:rsidRPr="00341807">
              <w:rPr>
                <w:rFonts w:ascii="GHEA Grapalat" w:hAnsi="GHEA Grapalat" w:cs="Sylfaen"/>
                <w:sz w:val="18"/>
                <w:szCs w:val="18"/>
              </w:rPr>
              <w:t>ավելի</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Փաթեթավորումը</w:t>
            </w:r>
            <w:r w:rsidRPr="00341807">
              <w:rPr>
                <w:rFonts w:ascii="GHEA Grapalat" w:hAnsi="GHEA Grapalat" w:cs="Arial"/>
                <w:sz w:val="18"/>
                <w:szCs w:val="18"/>
                <w:lang w:val="af-ZA"/>
              </w:rPr>
              <w:t xml:space="preserve"> </w:t>
            </w:r>
            <w:r w:rsidRPr="00341807">
              <w:rPr>
                <w:rFonts w:ascii="GHEA Grapalat" w:hAnsi="GHEA Grapalat" w:cs="Sylfaen"/>
                <w:sz w:val="18"/>
                <w:szCs w:val="18"/>
              </w:rPr>
              <w:t>մինչև</w:t>
            </w:r>
            <w:r w:rsidRPr="00341807">
              <w:rPr>
                <w:rFonts w:ascii="GHEA Grapalat" w:hAnsi="GHEA Grapalat" w:cs="Arial"/>
                <w:sz w:val="18"/>
                <w:szCs w:val="18"/>
                <w:lang w:val="af-ZA"/>
              </w:rPr>
              <w:t xml:space="preserve"> 50 </w:t>
            </w:r>
            <w:r w:rsidRPr="00341807">
              <w:rPr>
                <w:rFonts w:ascii="GHEA Grapalat" w:hAnsi="GHEA Grapalat" w:cs="Sylfaen"/>
                <w:sz w:val="18"/>
                <w:szCs w:val="18"/>
              </w:rPr>
              <w:t>կգ</w:t>
            </w:r>
            <w:r w:rsidRPr="00341807">
              <w:rPr>
                <w:rFonts w:ascii="GHEA Grapalat" w:hAnsi="GHEA Grapalat" w:cs="Arial"/>
                <w:sz w:val="18"/>
                <w:szCs w:val="18"/>
                <w:lang w:val="af-ZA"/>
              </w:rPr>
              <w:t xml:space="preserve"> </w:t>
            </w:r>
            <w:r w:rsidRPr="00341807">
              <w:rPr>
                <w:rFonts w:ascii="GHEA Grapalat" w:hAnsi="GHEA Grapalat" w:cs="Sylfaen"/>
                <w:sz w:val="18"/>
                <w:szCs w:val="18"/>
              </w:rPr>
              <w:t>գործարանային</w:t>
            </w:r>
            <w:r w:rsidRPr="00341807">
              <w:rPr>
                <w:rFonts w:ascii="GHEA Grapalat" w:hAnsi="GHEA Grapalat" w:cs="Calibri"/>
                <w:sz w:val="18"/>
                <w:szCs w:val="18"/>
                <w:lang w:val="af-ZA"/>
              </w:rPr>
              <w:t xml:space="preserve"> </w:t>
            </w:r>
            <w:r w:rsidRPr="00341807">
              <w:rPr>
                <w:rFonts w:ascii="GHEA Grapalat" w:hAnsi="GHEA Grapalat" w:cs="Sylfaen"/>
                <w:sz w:val="18"/>
                <w:szCs w:val="18"/>
              </w:rPr>
              <w:t>պարկերով</w:t>
            </w:r>
            <w:r w:rsidRPr="00341807">
              <w:rPr>
                <w:rFonts w:ascii="GHEA Grapalat" w:hAnsi="GHEA Grapalat" w:cs="Arial"/>
                <w:sz w:val="18"/>
                <w:szCs w:val="18"/>
                <w:lang w:val="af-ZA"/>
              </w:rPr>
              <w:t xml:space="preserve">, </w:t>
            </w:r>
            <w:r w:rsidRPr="00341807">
              <w:rPr>
                <w:rFonts w:ascii="GHEA Grapalat" w:hAnsi="GHEA Grapalat" w:cs="Sylfaen"/>
                <w:sz w:val="18"/>
                <w:szCs w:val="18"/>
              </w:rPr>
              <w:t>Պիտանելիության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մնացորդային</w:t>
            </w:r>
            <w:r w:rsidRPr="00341807">
              <w:rPr>
                <w:rFonts w:ascii="GHEA Grapalat" w:hAnsi="GHEA Grapalat" w:cs="Arial"/>
                <w:sz w:val="18"/>
                <w:szCs w:val="18"/>
                <w:lang w:val="af-ZA"/>
              </w:rPr>
              <w:t xml:space="preserve"> </w:t>
            </w:r>
            <w:r w:rsidRPr="00341807">
              <w:rPr>
                <w:rFonts w:ascii="GHEA Grapalat" w:hAnsi="GHEA Grapalat" w:cs="Sylfaen"/>
                <w:sz w:val="18"/>
                <w:szCs w:val="18"/>
              </w:rPr>
              <w:t>ժամկետը</w:t>
            </w:r>
            <w:r w:rsidRPr="00341807">
              <w:rPr>
                <w:rFonts w:ascii="GHEA Grapalat" w:hAnsi="GHEA Grapalat" w:cs="Arial"/>
                <w:sz w:val="18"/>
                <w:szCs w:val="18"/>
                <w:lang w:val="af-ZA"/>
              </w:rPr>
              <w:t xml:space="preserve"> </w:t>
            </w:r>
            <w:r w:rsidRPr="00341807">
              <w:rPr>
                <w:rFonts w:ascii="GHEA Grapalat" w:hAnsi="GHEA Grapalat" w:cs="Sylfaen"/>
                <w:sz w:val="18"/>
                <w:szCs w:val="18"/>
              </w:rPr>
              <w:t>ոչ</w:t>
            </w:r>
            <w:r w:rsidRPr="00341807">
              <w:rPr>
                <w:rFonts w:ascii="GHEA Grapalat" w:hAnsi="GHEA Grapalat" w:cs="Arial"/>
                <w:sz w:val="18"/>
                <w:szCs w:val="18"/>
                <w:lang w:val="af-ZA"/>
              </w:rPr>
              <w:t xml:space="preserve"> </w:t>
            </w:r>
            <w:r w:rsidRPr="00341807">
              <w:rPr>
                <w:rFonts w:ascii="GHEA Grapalat" w:hAnsi="GHEA Grapalat" w:cs="Sylfaen"/>
                <w:sz w:val="18"/>
                <w:szCs w:val="18"/>
              </w:rPr>
              <w:t>պակաս</w:t>
            </w:r>
            <w:r w:rsidRPr="00341807">
              <w:rPr>
                <w:rFonts w:ascii="GHEA Grapalat" w:hAnsi="GHEA Grapalat" w:cs="Arial"/>
                <w:sz w:val="18"/>
                <w:szCs w:val="18"/>
                <w:lang w:val="af-ZA"/>
              </w:rPr>
              <w:t xml:space="preserve"> </w:t>
            </w:r>
            <w:r w:rsidRPr="00341807">
              <w:rPr>
                <w:rFonts w:ascii="GHEA Grapalat" w:hAnsi="GHEA Grapalat" w:cs="Sylfaen"/>
                <w:sz w:val="18"/>
                <w:szCs w:val="18"/>
              </w:rPr>
              <w:t>քան</w:t>
            </w:r>
            <w:r w:rsidRPr="00341807">
              <w:rPr>
                <w:rFonts w:ascii="GHEA Grapalat" w:hAnsi="GHEA Grapalat" w:cs="Arial"/>
                <w:sz w:val="18"/>
                <w:szCs w:val="18"/>
                <w:lang w:val="af-ZA"/>
              </w:rPr>
              <w:t xml:space="preserve"> 70 %</w:t>
            </w:r>
            <w:r w:rsidRPr="00341807">
              <w:rPr>
                <w:rFonts w:ascii="GHEA Grapalat" w:hAnsi="GHEA Grapalat" w:cs="Tahoma"/>
                <w:sz w:val="18"/>
                <w:szCs w:val="18"/>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Անվտանգությունը</w:t>
            </w:r>
            <w:r w:rsidRPr="00341807">
              <w:rPr>
                <w:rFonts w:ascii="GHEA Grapalat" w:hAnsi="GHEA Grapalat" w:cs="Arial"/>
                <w:sz w:val="18"/>
                <w:szCs w:val="18"/>
                <w:lang w:val="af-ZA"/>
              </w:rPr>
              <w:t xml:space="preserve">` </w:t>
            </w:r>
            <w:r w:rsidRPr="00341807">
              <w:rPr>
                <w:rFonts w:ascii="GHEA Grapalat" w:hAnsi="GHEA Grapalat" w:cs="Sylfaen"/>
                <w:sz w:val="18"/>
                <w:szCs w:val="18"/>
              </w:rPr>
              <w:t>ըստ</w:t>
            </w:r>
            <w:r w:rsidRPr="00341807">
              <w:rPr>
                <w:rFonts w:ascii="GHEA Grapalat" w:hAnsi="GHEA Grapalat" w:cs="Arial"/>
                <w:sz w:val="18"/>
                <w:szCs w:val="18"/>
                <w:lang w:val="af-ZA"/>
              </w:rPr>
              <w:t xml:space="preserve"> N 2-III-4.9-01-2010 </w:t>
            </w:r>
            <w:r w:rsidRPr="00341807">
              <w:rPr>
                <w:rFonts w:ascii="GHEA Grapalat" w:hAnsi="GHEA Grapalat" w:cs="Sylfaen"/>
                <w:sz w:val="18"/>
                <w:szCs w:val="18"/>
              </w:rPr>
              <w:t>հիգիենիկ</w:t>
            </w:r>
            <w:r w:rsidRPr="00341807">
              <w:rPr>
                <w:rFonts w:ascii="GHEA Grapalat" w:hAnsi="GHEA Grapalat" w:cs="Arial"/>
                <w:sz w:val="18"/>
                <w:szCs w:val="18"/>
                <w:lang w:val="af-ZA"/>
              </w:rPr>
              <w:t xml:space="preserve"> </w:t>
            </w:r>
            <w:r w:rsidRPr="00341807">
              <w:rPr>
                <w:rFonts w:ascii="GHEA Grapalat" w:hAnsi="GHEA Grapalat" w:cs="Sylfaen"/>
                <w:sz w:val="18"/>
                <w:szCs w:val="18"/>
              </w:rPr>
              <w:t>նորմատիվների</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Սննդամթերքի</w:t>
            </w:r>
            <w:r w:rsidRPr="00341807">
              <w:rPr>
                <w:rFonts w:ascii="GHEA Grapalat" w:hAnsi="GHEA Grapalat" w:cs="Calibri"/>
                <w:sz w:val="18"/>
                <w:szCs w:val="18"/>
                <w:lang w:val="af-ZA"/>
              </w:rPr>
              <w:t xml:space="preserve"> </w:t>
            </w:r>
            <w:r w:rsidRPr="00341807">
              <w:rPr>
                <w:rFonts w:ascii="GHEA Grapalat" w:hAnsi="GHEA Grapalat" w:cs="Sylfaen"/>
                <w:sz w:val="18"/>
                <w:szCs w:val="18"/>
              </w:rPr>
              <w:t>անվտանգության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մասին</w:t>
            </w:r>
            <w:r w:rsidRPr="00341807">
              <w:rPr>
                <w:rFonts w:ascii="GHEA Grapalat" w:hAnsi="GHEA Grapalat" w:cs="Arial"/>
                <w:sz w:val="18"/>
                <w:szCs w:val="18"/>
                <w:lang w:val="af-ZA"/>
              </w:rPr>
              <w:t xml:space="preserve">» </w:t>
            </w:r>
            <w:r w:rsidRPr="00341807">
              <w:rPr>
                <w:rFonts w:ascii="GHEA Grapalat" w:hAnsi="GHEA Grapalat" w:cs="Sylfaen"/>
                <w:sz w:val="18"/>
                <w:szCs w:val="18"/>
              </w:rPr>
              <w:t>ՀՀ</w:t>
            </w:r>
            <w:r w:rsidRPr="00341807">
              <w:rPr>
                <w:rFonts w:ascii="GHEA Grapalat" w:hAnsi="GHEA Grapalat" w:cs="Arial"/>
                <w:sz w:val="18"/>
                <w:szCs w:val="18"/>
                <w:lang w:val="af-ZA"/>
              </w:rPr>
              <w:t xml:space="preserve"> </w:t>
            </w:r>
            <w:r w:rsidRPr="00341807">
              <w:rPr>
                <w:rFonts w:ascii="GHEA Grapalat" w:hAnsi="GHEA Grapalat" w:cs="Sylfaen"/>
                <w:sz w:val="18"/>
                <w:szCs w:val="18"/>
              </w:rPr>
              <w:t>օրենքի</w:t>
            </w:r>
            <w:r w:rsidRPr="00341807">
              <w:rPr>
                <w:rFonts w:ascii="GHEA Grapalat" w:hAnsi="GHEA Grapalat" w:cs="Arial"/>
                <w:sz w:val="18"/>
                <w:szCs w:val="18"/>
                <w:lang w:val="af-ZA"/>
              </w:rPr>
              <w:t xml:space="preserve"> 8-</w:t>
            </w:r>
            <w:r w:rsidRPr="00341807">
              <w:rPr>
                <w:rFonts w:ascii="GHEA Grapalat" w:hAnsi="GHEA Grapalat" w:cs="Sylfaen"/>
                <w:sz w:val="18"/>
                <w:szCs w:val="18"/>
              </w:rPr>
              <w:t>րդ</w:t>
            </w:r>
            <w:r w:rsidRPr="00341807">
              <w:rPr>
                <w:rFonts w:ascii="GHEA Grapalat" w:hAnsi="GHEA Grapalat" w:cs="Arial"/>
                <w:sz w:val="18"/>
                <w:szCs w:val="18"/>
                <w:lang w:val="af-ZA"/>
              </w:rPr>
              <w:t xml:space="preserve"> </w:t>
            </w:r>
            <w:r w:rsidRPr="00341807">
              <w:rPr>
                <w:rFonts w:ascii="GHEA Grapalat" w:hAnsi="GHEA Grapalat" w:cs="Sylfaen"/>
                <w:sz w:val="18"/>
                <w:szCs w:val="18"/>
              </w:rPr>
              <w:t>հոդվածի</w:t>
            </w:r>
            <w:r w:rsidRPr="00341807">
              <w:rPr>
                <w:rFonts w:ascii="GHEA Grapalat" w:hAnsi="GHEA Grapalat" w:cs="Tahoma"/>
                <w:sz w:val="18"/>
                <w:szCs w:val="18"/>
              </w:rPr>
              <w:t>։</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5F4BCA" w:rsidRDefault="008D04C2" w:rsidP="00341807">
            <w:pPr>
              <w:jc w:val="center"/>
              <w:rPr>
                <w:rFonts w:ascii="GHEA Grapalat" w:hAnsi="GHEA Grapalat"/>
                <w:sz w:val="18"/>
                <w:szCs w:val="18"/>
              </w:rPr>
            </w:pPr>
            <w:r>
              <w:rPr>
                <w:rFonts w:ascii="GHEA Grapalat" w:hAnsi="GHEA Grapalat"/>
                <w:sz w:val="18"/>
                <w:szCs w:val="18"/>
              </w:rPr>
              <w:t>63</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11</w:t>
            </w:r>
          </w:p>
        </w:tc>
        <w:tc>
          <w:tcPr>
            <w:tcW w:w="1134" w:type="dxa"/>
            <w:vAlign w:val="center"/>
          </w:tcPr>
          <w:p w:rsidR="008D04C2" w:rsidRPr="00341807" w:rsidRDefault="008D04C2" w:rsidP="008878E9">
            <w:pPr>
              <w:jc w:val="center"/>
              <w:rPr>
                <w:rFonts w:ascii="GHEA Grapalat" w:hAnsi="GHEA Grapalat"/>
                <w:sz w:val="18"/>
                <w:szCs w:val="18"/>
              </w:rPr>
            </w:pPr>
            <w:r w:rsidRPr="00341807">
              <w:rPr>
                <w:rFonts w:ascii="GHEA Grapalat" w:hAnsi="GHEA Grapalat"/>
                <w:sz w:val="18"/>
                <w:szCs w:val="18"/>
              </w:rPr>
              <w:t>15331154</w:t>
            </w:r>
          </w:p>
        </w:tc>
        <w:tc>
          <w:tcPr>
            <w:tcW w:w="1984" w:type="dxa"/>
            <w:vAlign w:val="center"/>
          </w:tcPr>
          <w:p w:rsidR="008D04C2" w:rsidRPr="00341807" w:rsidRDefault="008D04C2" w:rsidP="008878E9">
            <w:pPr>
              <w:jc w:val="center"/>
              <w:rPr>
                <w:rFonts w:ascii="GHEA Grapalat" w:hAnsi="GHEA Grapalat" w:cs="Calibri"/>
                <w:color w:val="000000"/>
                <w:sz w:val="18"/>
                <w:szCs w:val="18"/>
              </w:rPr>
            </w:pPr>
            <w:r w:rsidRPr="00341807">
              <w:rPr>
                <w:rFonts w:ascii="GHEA Grapalat" w:hAnsi="GHEA Grapalat" w:cs="Calibri"/>
                <w:color w:val="000000"/>
                <w:sz w:val="18"/>
                <w:szCs w:val="18"/>
              </w:rPr>
              <w:t>Ոլոռ</w:t>
            </w:r>
          </w:p>
        </w:tc>
        <w:tc>
          <w:tcPr>
            <w:tcW w:w="4253" w:type="dxa"/>
            <w:vAlign w:val="center"/>
          </w:tcPr>
          <w:p w:rsidR="008D04C2" w:rsidRPr="00341807" w:rsidRDefault="008D04C2" w:rsidP="008878E9">
            <w:pPr>
              <w:jc w:val="center"/>
              <w:rPr>
                <w:rFonts w:ascii="GHEA Grapalat" w:hAnsi="GHEA Grapalat" w:cs="Calibri"/>
                <w:sz w:val="18"/>
                <w:szCs w:val="18"/>
                <w:lang w:val="af-ZA"/>
              </w:rPr>
            </w:pPr>
            <w:r w:rsidRPr="00341807">
              <w:rPr>
                <w:rFonts w:ascii="GHEA Grapalat" w:hAnsi="GHEA Grapalat" w:cs="Sylfaen"/>
                <w:sz w:val="18"/>
                <w:szCs w:val="18"/>
              </w:rPr>
              <w:t>Թարմ</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բարձր</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I </w:t>
            </w:r>
            <w:r w:rsidRPr="00341807">
              <w:rPr>
                <w:rFonts w:ascii="GHEA Grapalat" w:hAnsi="GHEA Grapalat" w:cs="Sylfaen"/>
                <w:sz w:val="18"/>
                <w:szCs w:val="18"/>
              </w:rPr>
              <w:t>տեսակի</w:t>
            </w:r>
            <w:r w:rsidRPr="00341807">
              <w:rPr>
                <w:rFonts w:ascii="GHEA Grapalat" w:hAnsi="GHEA Grapalat" w:cs="Arial"/>
                <w:sz w:val="18"/>
                <w:szCs w:val="18"/>
                <w:lang w:val="af-ZA"/>
              </w:rPr>
              <w:t xml:space="preserve"> </w:t>
            </w:r>
            <w:r w:rsidRPr="00341807">
              <w:rPr>
                <w:rFonts w:ascii="GHEA Grapalat" w:hAnsi="GHEA Grapalat" w:cs="Sylfaen"/>
                <w:sz w:val="18"/>
                <w:szCs w:val="18"/>
              </w:rPr>
              <w:t>կանաչ</w:t>
            </w:r>
            <w:r w:rsidRPr="00341807">
              <w:rPr>
                <w:rFonts w:ascii="GHEA Grapalat" w:hAnsi="GHEA Grapalat" w:cs="Sylfaen"/>
                <w:sz w:val="18"/>
                <w:szCs w:val="18"/>
                <w:lang w:val="hy-AM"/>
              </w:rPr>
              <w:t xml:space="preserve"> կամ դեղին,</w:t>
            </w:r>
            <w:r w:rsidRPr="00341807">
              <w:rPr>
                <w:rFonts w:ascii="GHEA Grapalat" w:hAnsi="GHEA Grapalat" w:cs="Arial"/>
                <w:sz w:val="18"/>
                <w:szCs w:val="18"/>
                <w:lang w:val="af-ZA"/>
              </w:rPr>
              <w:t xml:space="preserve"> </w:t>
            </w:r>
            <w:r w:rsidRPr="00341807">
              <w:rPr>
                <w:rFonts w:ascii="GHEA Grapalat" w:hAnsi="GHEA Grapalat" w:cs="Sylfaen"/>
                <w:sz w:val="18"/>
                <w:szCs w:val="18"/>
              </w:rPr>
              <w:t>առողջ</w:t>
            </w:r>
            <w:r w:rsidRPr="00341807">
              <w:rPr>
                <w:rFonts w:ascii="GHEA Grapalat" w:hAnsi="GHEA Grapalat" w:cs="Arial"/>
                <w:sz w:val="18"/>
                <w:szCs w:val="18"/>
                <w:lang w:val="af-ZA"/>
              </w:rPr>
              <w:t xml:space="preserve"> </w:t>
            </w:r>
            <w:r w:rsidRPr="00341807">
              <w:rPr>
                <w:rFonts w:ascii="GHEA Grapalat" w:hAnsi="GHEA Grapalat" w:cs="Sylfaen"/>
                <w:sz w:val="18"/>
                <w:szCs w:val="18"/>
              </w:rPr>
              <w:t>կոթուններով</w:t>
            </w:r>
            <w:r w:rsidRPr="00341807">
              <w:rPr>
                <w:rFonts w:ascii="GHEA Grapalat" w:hAnsi="GHEA Grapalat" w:cs="Arial"/>
                <w:sz w:val="18"/>
                <w:szCs w:val="18"/>
                <w:lang w:val="af-ZA"/>
              </w:rPr>
              <w:t xml:space="preserve">, </w:t>
            </w:r>
            <w:r w:rsidRPr="00341807">
              <w:rPr>
                <w:rFonts w:ascii="GHEA Grapalat" w:hAnsi="GHEA Grapalat" w:cs="Sylfaen"/>
                <w:sz w:val="18"/>
                <w:szCs w:val="18"/>
              </w:rPr>
              <w:t>մինչև</w:t>
            </w:r>
            <w:r w:rsidRPr="00341807">
              <w:rPr>
                <w:rFonts w:ascii="GHEA Grapalat" w:hAnsi="GHEA Grapalat" w:cs="Arial"/>
                <w:sz w:val="18"/>
                <w:szCs w:val="18"/>
                <w:lang w:val="af-ZA"/>
              </w:rPr>
              <w:t xml:space="preserve"> 50 </w:t>
            </w:r>
            <w:r w:rsidRPr="00341807">
              <w:rPr>
                <w:rFonts w:ascii="GHEA Grapalat" w:hAnsi="GHEA Grapalat" w:cs="Sylfaen"/>
                <w:sz w:val="18"/>
                <w:szCs w:val="18"/>
              </w:rPr>
              <w:t>կգ</w:t>
            </w:r>
            <w:r w:rsidRPr="00341807">
              <w:rPr>
                <w:rFonts w:ascii="GHEA Grapalat" w:hAnsi="GHEA Grapalat" w:cs="Arial"/>
                <w:sz w:val="18"/>
                <w:szCs w:val="18"/>
                <w:lang w:val="af-ZA"/>
              </w:rPr>
              <w:t xml:space="preserve"> </w:t>
            </w:r>
            <w:r w:rsidRPr="00341807">
              <w:rPr>
                <w:rFonts w:ascii="GHEA Grapalat" w:hAnsi="GHEA Grapalat" w:cs="Sylfaen"/>
                <w:sz w:val="18"/>
                <w:szCs w:val="18"/>
              </w:rPr>
              <w:t>գործարանային</w:t>
            </w:r>
            <w:r w:rsidRPr="00341807">
              <w:rPr>
                <w:rFonts w:ascii="GHEA Grapalat" w:hAnsi="GHEA Grapalat" w:cs="Arial"/>
                <w:sz w:val="18"/>
                <w:szCs w:val="18"/>
                <w:lang w:val="af-ZA"/>
              </w:rPr>
              <w:t xml:space="preserve"> </w:t>
            </w:r>
            <w:r w:rsidRPr="00341807">
              <w:rPr>
                <w:rFonts w:ascii="GHEA Grapalat" w:hAnsi="GHEA Grapalat" w:cs="Sylfaen"/>
                <w:sz w:val="18"/>
                <w:szCs w:val="18"/>
              </w:rPr>
              <w:t>պարկերով</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պիտանելիության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մնացորդային</w:t>
            </w:r>
            <w:r w:rsidRPr="00341807">
              <w:rPr>
                <w:rFonts w:ascii="GHEA Grapalat" w:hAnsi="GHEA Grapalat" w:cs="Arial"/>
                <w:sz w:val="18"/>
                <w:szCs w:val="18"/>
                <w:lang w:val="af-ZA"/>
              </w:rPr>
              <w:t xml:space="preserve"> </w:t>
            </w:r>
            <w:r w:rsidRPr="00341807">
              <w:rPr>
                <w:rFonts w:ascii="GHEA Grapalat" w:hAnsi="GHEA Grapalat" w:cs="Sylfaen"/>
                <w:sz w:val="18"/>
                <w:szCs w:val="18"/>
              </w:rPr>
              <w:t>ժամկետը</w:t>
            </w:r>
            <w:r w:rsidRPr="00341807">
              <w:rPr>
                <w:rFonts w:ascii="GHEA Grapalat" w:hAnsi="GHEA Grapalat" w:cs="Arial"/>
                <w:sz w:val="18"/>
                <w:szCs w:val="18"/>
                <w:lang w:val="af-ZA"/>
              </w:rPr>
              <w:t xml:space="preserve"> </w:t>
            </w:r>
            <w:r w:rsidRPr="00341807">
              <w:rPr>
                <w:rFonts w:ascii="GHEA Grapalat" w:hAnsi="GHEA Grapalat" w:cs="Sylfaen"/>
                <w:sz w:val="18"/>
                <w:szCs w:val="18"/>
              </w:rPr>
              <w:t>ոչ</w:t>
            </w:r>
            <w:r w:rsidRPr="00341807">
              <w:rPr>
                <w:rFonts w:ascii="GHEA Grapalat" w:hAnsi="GHEA Grapalat" w:cs="Arial"/>
                <w:sz w:val="18"/>
                <w:szCs w:val="18"/>
                <w:lang w:val="af-ZA"/>
              </w:rPr>
              <w:t xml:space="preserve"> </w:t>
            </w:r>
            <w:r w:rsidRPr="00341807">
              <w:rPr>
                <w:rFonts w:ascii="GHEA Grapalat" w:hAnsi="GHEA Grapalat" w:cs="Sylfaen"/>
                <w:sz w:val="18"/>
                <w:szCs w:val="18"/>
              </w:rPr>
              <w:t>պակաս</w:t>
            </w:r>
            <w:r w:rsidRPr="00341807">
              <w:rPr>
                <w:rFonts w:ascii="GHEA Grapalat" w:hAnsi="GHEA Grapalat" w:cs="Arial"/>
                <w:sz w:val="18"/>
                <w:szCs w:val="18"/>
                <w:lang w:val="af-ZA"/>
              </w:rPr>
              <w:t xml:space="preserve"> 70 %</w:t>
            </w:r>
            <w:r w:rsidRPr="00341807">
              <w:rPr>
                <w:rFonts w:ascii="GHEA Grapalat" w:hAnsi="GHEA Grapalat" w:cs="Tahoma"/>
                <w:sz w:val="18"/>
                <w:szCs w:val="18"/>
              </w:rPr>
              <w:t>։</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Անվտանգությունը՝</w:t>
            </w:r>
            <w:r w:rsidRPr="00341807">
              <w:rPr>
                <w:rFonts w:ascii="GHEA Grapalat" w:hAnsi="GHEA Grapalat" w:cs="Arial"/>
                <w:sz w:val="18"/>
                <w:szCs w:val="18"/>
                <w:lang w:val="af-ZA"/>
              </w:rPr>
              <w:t xml:space="preserve"> </w:t>
            </w:r>
            <w:r w:rsidRPr="00341807">
              <w:rPr>
                <w:rFonts w:ascii="GHEA Grapalat" w:hAnsi="GHEA Grapalat" w:cs="Sylfaen"/>
                <w:sz w:val="18"/>
                <w:szCs w:val="18"/>
              </w:rPr>
              <w:t>ըստ</w:t>
            </w:r>
            <w:r w:rsidRPr="00341807">
              <w:rPr>
                <w:rFonts w:ascii="GHEA Grapalat" w:hAnsi="GHEA Grapalat" w:cs="Arial"/>
                <w:sz w:val="18"/>
                <w:szCs w:val="18"/>
                <w:lang w:val="af-ZA"/>
              </w:rPr>
              <w:t xml:space="preserve"> N</w:t>
            </w:r>
            <w:r w:rsidRPr="00341807">
              <w:rPr>
                <w:rFonts w:ascii="GHEA Grapalat" w:hAnsi="GHEA Grapalat" w:cs="Calibri"/>
                <w:sz w:val="18"/>
                <w:szCs w:val="18"/>
                <w:lang w:val="af-ZA"/>
              </w:rPr>
              <w:t xml:space="preserve"> 2-III-4.9-01-2010  </w:t>
            </w:r>
            <w:r w:rsidRPr="00341807">
              <w:rPr>
                <w:rFonts w:ascii="GHEA Grapalat" w:hAnsi="GHEA Grapalat" w:cs="Sylfaen"/>
                <w:sz w:val="18"/>
                <w:szCs w:val="18"/>
              </w:rPr>
              <w:t>հիգիենիկ</w:t>
            </w:r>
            <w:r w:rsidRPr="00341807">
              <w:rPr>
                <w:rFonts w:ascii="GHEA Grapalat" w:hAnsi="GHEA Grapalat" w:cs="Calibri"/>
                <w:sz w:val="18"/>
                <w:szCs w:val="18"/>
                <w:lang w:val="af-ZA"/>
              </w:rPr>
              <w:t xml:space="preserve"> </w:t>
            </w:r>
            <w:r w:rsidRPr="00341807">
              <w:rPr>
                <w:rFonts w:ascii="GHEA Grapalat" w:hAnsi="GHEA Grapalat" w:cs="Sylfaen"/>
                <w:sz w:val="18"/>
                <w:szCs w:val="18"/>
              </w:rPr>
              <w:t>նորմատիվների</w:t>
            </w:r>
            <w:r w:rsidRPr="00341807">
              <w:rPr>
                <w:rFonts w:ascii="GHEA Grapalat" w:hAnsi="GHEA Grapalat" w:cs="Arial"/>
                <w:sz w:val="18"/>
                <w:szCs w:val="18"/>
                <w:lang w:val="af-ZA"/>
              </w:rPr>
              <w:t xml:space="preserve">, </w:t>
            </w:r>
            <w:r w:rsidRPr="00341807">
              <w:rPr>
                <w:rFonts w:ascii="GHEA Grapalat" w:hAnsi="GHEA Grapalat" w:cs="Sylfaen"/>
                <w:sz w:val="18"/>
                <w:szCs w:val="18"/>
              </w:rPr>
              <w:t>իսկ</w:t>
            </w:r>
            <w:r w:rsidRPr="00341807">
              <w:rPr>
                <w:rFonts w:ascii="GHEA Grapalat" w:hAnsi="GHEA Grapalat" w:cs="Arial"/>
                <w:sz w:val="18"/>
                <w:szCs w:val="18"/>
                <w:lang w:val="af-ZA"/>
              </w:rPr>
              <w:t xml:space="preserve"> </w:t>
            </w:r>
            <w:r w:rsidRPr="00341807">
              <w:rPr>
                <w:rFonts w:ascii="GHEA Grapalat" w:hAnsi="GHEA Grapalat" w:cs="Sylfaen"/>
                <w:sz w:val="18"/>
                <w:szCs w:val="18"/>
              </w:rPr>
              <w:t>մակնշումը</w:t>
            </w:r>
            <w:r w:rsidRPr="00341807">
              <w:rPr>
                <w:rFonts w:ascii="GHEA Grapalat" w:hAnsi="GHEA Grapalat" w:cs="Arial"/>
                <w:sz w:val="18"/>
                <w:szCs w:val="18"/>
                <w:lang w:val="af-ZA"/>
              </w:rPr>
              <w:t>` «</w:t>
            </w:r>
            <w:r w:rsidRPr="00341807">
              <w:rPr>
                <w:rFonts w:ascii="GHEA Grapalat" w:hAnsi="GHEA Grapalat" w:cs="Sylfaen"/>
                <w:sz w:val="18"/>
                <w:szCs w:val="18"/>
              </w:rPr>
              <w:t>Սննդամթերքի</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մասին</w:t>
            </w:r>
            <w:r w:rsidRPr="00341807">
              <w:rPr>
                <w:rFonts w:ascii="GHEA Grapalat" w:hAnsi="GHEA Grapalat" w:cs="Arial"/>
                <w:sz w:val="18"/>
                <w:szCs w:val="18"/>
                <w:lang w:val="af-ZA"/>
              </w:rPr>
              <w:t xml:space="preserve">» </w:t>
            </w:r>
            <w:r w:rsidRPr="00341807">
              <w:rPr>
                <w:rFonts w:ascii="GHEA Grapalat" w:hAnsi="GHEA Grapalat" w:cs="Sylfaen"/>
                <w:sz w:val="18"/>
                <w:szCs w:val="18"/>
              </w:rPr>
              <w:t>ՀՀ</w:t>
            </w:r>
            <w:r w:rsidRPr="00341807">
              <w:rPr>
                <w:rFonts w:ascii="GHEA Grapalat" w:hAnsi="GHEA Grapalat" w:cs="Arial"/>
                <w:sz w:val="18"/>
                <w:szCs w:val="18"/>
                <w:lang w:val="af-ZA"/>
              </w:rPr>
              <w:t xml:space="preserve"> </w:t>
            </w:r>
            <w:r w:rsidRPr="00341807">
              <w:rPr>
                <w:rFonts w:ascii="GHEA Grapalat" w:hAnsi="GHEA Grapalat" w:cs="Sylfaen"/>
                <w:sz w:val="18"/>
                <w:szCs w:val="18"/>
              </w:rPr>
              <w:t>օրենքի</w:t>
            </w:r>
            <w:r w:rsidRPr="00341807">
              <w:rPr>
                <w:rFonts w:ascii="GHEA Grapalat" w:hAnsi="GHEA Grapalat" w:cs="Arial"/>
                <w:sz w:val="18"/>
                <w:szCs w:val="18"/>
                <w:lang w:val="af-ZA"/>
              </w:rPr>
              <w:t xml:space="preserve"> 8-</w:t>
            </w:r>
            <w:r w:rsidRPr="00341807">
              <w:rPr>
                <w:rFonts w:ascii="GHEA Grapalat" w:hAnsi="GHEA Grapalat" w:cs="Sylfaen"/>
                <w:sz w:val="18"/>
                <w:szCs w:val="18"/>
              </w:rPr>
              <w:t>րդ</w:t>
            </w:r>
            <w:r w:rsidRPr="00341807">
              <w:rPr>
                <w:rFonts w:ascii="GHEA Grapalat" w:hAnsi="GHEA Grapalat" w:cs="Calibri"/>
                <w:sz w:val="18"/>
                <w:szCs w:val="18"/>
                <w:lang w:val="af-ZA"/>
              </w:rPr>
              <w:t xml:space="preserve"> </w:t>
            </w:r>
            <w:r w:rsidRPr="00341807">
              <w:rPr>
                <w:rFonts w:ascii="GHEA Grapalat" w:hAnsi="GHEA Grapalat" w:cs="Sylfaen"/>
                <w:sz w:val="18"/>
                <w:szCs w:val="18"/>
              </w:rPr>
              <w:t>հոդվածի</w:t>
            </w:r>
            <w:r w:rsidRPr="00341807">
              <w:rPr>
                <w:rFonts w:ascii="GHEA Grapalat" w:hAnsi="GHEA Grapalat" w:cs="Calibri"/>
                <w:sz w:val="18"/>
                <w:szCs w:val="18"/>
                <w:lang w:val="af-ZA"/>
              </w:rPr>
              <w:t>:</w:t>
            </w:r>
          </w:p>
        </w:tc>
        <w:tc>
          <w:tcPr>
            <w:tcW w:w="992" w:type="dxa"/>
            <w:vAlign w:val="center"/>
          </w:tcPr>
          <w:p w:rsidR="008D04C2" w:rsidRPr="003221F7" w:rsidRDefault="008D04C2" w:rsidP="00A14E35">
            <w:pPr>
              <w:jc w:val="center"/>
              <w:rPr>
                <w:rFonts w:ascii="Sylfaen" w:hAnsi="Sylfaen"/>
                <w:sz w:val="20"/>
                <w:szCs w:val="20"/>
                <w:lang w:val="af-ZA"/>
              </w:rPr>
            </w:pPr>
            <w:r>
              <w:rPr>
                <w:rFonts w:ascii="Sylfaen" w:hAnsi="Sylfaen"/>
                <w:sz w:val="20"/>
                <w:szCs w:val="20"/>
                <w:lang w:val="af-ZA"/>
              </w:rPr>
              <w:t>կգ</w:t>
            </w:r>
          </w:p>
        </w:tc>
        <w:tc>
          <w:tcPr>
            <w:tcW w:w="850" w:type="dxa"/>
            <w:vAlign w:val="center"/>
          </w:tcPr>
          <w:p w:rsidR="008D04C2" w:rsidRPr="003221F7" w:rsidRDefault="008D04C2" w:rsidP="00341807">
            <w:pPr>
              <w:jc w:val="center"/>
              <w:rPr>
                <w:rFonts w:ascii="GHEA Grapalat" w:hAnsi="GHEA Grapalat"/>
                <w:sz w:val="18"/>
                <w:szCs w:val="18"/>
                <w:lang w:val="af-ZA"/>
              </w:rPr>
            </w:pPr>
          </w:p>
        </w:tc>
        <w:tc>
          <w:tcPr>
            <w:tcW w:w="993" w:type="dxa"/>
            <w:vAlign w:val="center"/>
          </w:tcPr>
          <w:p w:rsidR="008D04C2" w:rsidRPr="003221F7" w:rsidRDefault="008D04C2" w:rsidP="00341807">
            <w:pPr>
              <w:jc w:val="center"/>
              <w:rPr>
                <w:rFonts w:ascii="GHEA Grapalat" w:hAnsi="GHEA Grapalat"/>
                <w:sz w:val="18"/>
                <w:szCs w:val="18"/>
                <w:lang w:val="af-ZA"/>
              </w:rPr>
            </w:pPr>
          </w:p>
        </w:tc>
        <w:tc>
          <w:tcPr>
            <w:tcW w:w="992" w:type="dxa"/>
            <w:vAlign w:val="center"/>
          </w:tcPr>
          <w:p w:rsidR="008D04C2" w:rsidRPr="003221F7" w:rsidRDefault="008D04C2" w:rsidP="00341807">
            <w:pPr>
              <w:jc w:val="center"/>
              <w:rPr>
                <w:rFonts w:ascii="GHEA Grapalat" w:hAnsi="GHEA Grapalat"/>
                <w:sz w:val="18"/>
                <w:szCs w:val="18"/>
                <w:lang w:val="af-ZA"/>
              </w:rPr>
            </w:pPr>
            <w:r>
              <w:rPr>
                <w:rFonts w:ascii="GHEA Grapalat" w:hAnsi="GHEA Grapalat"/>
                <w:sz w:val="18"/>
                <w:szCs w:val="18"/>
                <w:lang w:val="af-ZA"/>
              </w:rPr>
              <w:t>45</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12</w:t>
            </w:r>
          </w:p>
        </w:tc>
        <w:tc>
          <w:tcPr>
            <w:tcW w:w="1134" w:type="dxa"/>
            <w:vAlign w:val="center"/>
          </w:tcPr>
          <w:p w:rsidR="008D04C2" w:rsidRPr="00341807" w:rsidRDefault="008D04C2" w:rsidP="008878E9">
            <w:pPr>
              <w:tabs>
                <w:tab w:val="left" w:pos="4520"/>
              </w:tabs>
              <w:jc w:val="center"/>
              <w:rPr>
                <w:rFonts w:ascii="GHEA Grapalat" w:hAnsi="GHEA Grapalat"/>
                <w:sz w:val="18"/>
                <w:szCs w:val="18"/>
              </w:rPr>
            </w:pPr>
            <w:r w:rsidRPr="00341807">
              <w:rPr>
                <w:rFonts w:ascii="GHEA Grapalat" w:hAnsi="GHEA Grapalat"/>
                <w:sz w:val="18"/>
                <w:szCs w:val="18"/>
              </w:rPr>
              <w:t>15331151</w:t>
            </w:r>
          </w:p>
        </w:tc>
        <w:tc>
          <w:tcPr>
            <w:tcW w:w="1984" w:type="dxa"/>
            <w:vAlign w:val="center"/>
          </w:tcPr>
          <w:p w:rsidR="008D04C2" w:rsidRPr="00341807" w:rsidRDefault="008D04C2" w:rsidP="008878E9">
            <w:pPr>
              <w:jc w:val="center"/>
              <w:rPr>
                <w:rFonts w:ascii="GHEA Grapalat" w:hAnsi="GHEA Grapalat" w:cs="Calibri"/>
                <w:color w:val="000000"/>
                <w:sz w:val="18"/>
                <w:szCs w:val="18"/>
              </w:rPr>
            </w:pPr>
            <w:r w:rsidRPr="00341807">
              <w:rPr>
                <w:rFonts w:ascii="GHEA Grapalat" w:hAnsi="GHEA Grapalat" w:cs="Calibri"/>
                <w:color w:val="000000"/>
                <w:sz w:val="18"/>
                <w:szCs w:val="18"/>
              </w:rPr>
              <w:t xml:space="preserve">Կարմիր լոբի </w:t>
            </w:r>
            <w:r>
              <w:rPr>
                <w:rFonts w:ascii="GHEA Grapalat" w:hAnsi="GHEA Grapalat" w:cs="Calibri"/>
                <w:color w:val="000000"/>
                <w:sz w:val="18"/>
                <w:szCs w:val="18"/>
                <w:lang w:val="ru-RU"/>
              </w:rPr>
              <w:t xml:space="preserve">                     </w:t>
            </w:r>
            <w:r w:rsidRPr="00341807">
              <w:rPr>
                <w:rFonts w:ascii="GHEA Grapalat" w:hAnsi="GHEA Grapalat" w:cs="Calibri"/>
                <w:color w:val="000000"/>
                <w:sz w:val="18"/>
                <w:szCs w:val="18"/>
              </w:rPr>
              <w:t>( հատիկավոր)</w:t>
            </w:r>
          </w:p>
        </w:tc>
        <w:tc>
          <w:tcPr>
            <w:tcW w:w="4253" w:type="dxa"/>
            <w:vAlign w:val="center"/>
          </w:tcPr>
          <w:p w:rsidR="008D04C2" w:rsidRPr="00341807" w:rsidRDefault="008D04C2" w:rsidP="008878E9">
            <w:pPr>
              <w:jc w:val="center"/>
              <w:rPr>
                <w:rFonts w:ascii="GHEA Grapalat" w:hAnsi="GHEA Grapalat"/>
                <w:sz w:val="18"/>
                <w:szCs w:val="18"/>
                <w:lang w:val="hy-AM"/>
              </w:rPr>
            </w:pPr>
            <w:r w:rsidRPr="00341807">
              <w:rPr>
                <w:rFonts w:ascii="GHEA Grapalat" w:hAnsi="GHEA Grapalat" w:cs="Sylfaen"/>
                <w:bCs/>
                <w:sz w:val="18"/>
                <w:szCs w:val="18"/>
                <w:lang w:val="hy-AM"/>
              </w:rPr>
              <w:t>Լոբի</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գունավոր</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միագույն</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գունավոր</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ցայտուն</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չոր</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խոնավությունը</w:t>
            </w:r>
            <w:r w:rsidRPr="00341807">
              <w:rPr>
                <w:rFonts w:ascii="GHEA Grapalat" w:hAnsi="GHEA Grapalat"/>
                <w:bCs/>
                <w:sz w:val="18"/>
                <w:szCs w:val="18"/>
                <w:lang w:val="hy-AM"/>
              </w:rPr>
              <w:t xml:space="preserve"> 15 %-</w:t>
            </w:r>
            <w:r w:rsidRPr="00341807">
              <w:rPr>
                <w:rFonts w:ascii="GHEA Grapalat" w:hAnsi="GHEA Grapalat" w:cs="Sylfaen"/>
                <w:bCs/>
                <w:sz w:val="18"/>
                <w:szCs w:val="18"/>
                <w:lang w:val="hy-AM"/>
              </w:rPr>
              <w:t>ից</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ոչ</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ավելի</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կամ</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միջին</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չորությամբ</w:t>
            </w:r>
            <w:r w:rsidRPr="00341807">
              <w:rPr>
                <w:rFonts w:ascii="GHEA Grapalat" w:hAnsi="GHEA Grapalat"/>
                <w:bCs/>
                <w:sz w:val="18"/>
                <w:szCs w:val="18"/>
                <w:lang w:val="hy-AM"/>
              </w:rPr>
              <w:t xml:space="preserve">` (15,1-18,0) %: </w:t>
            </w:r>
            <w:r w:rsidRPr="00341807">
              <w:rPr>
                <w:rFonts w:ascii="GHEA Grapalat" w:hAnsi="GHEA Grapalat" w:cs="Sylfaen"/>
                <w:bCs/>
                <w:sz w:val="18"/>
                <w:szCs w:val="18"/>
                <w:lang w:val="hy-AM"/>
              </w:rPr>
              <w:t>Անվտանգությունը</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ըստ</w:t>
            </w:r>
            <w:r w:rsidRPr="00341807">
              <w:rPr>
                <w:rFonts w:ascii="GHEA Grapalat" w:hAnsi="GHEA Grapalat"/>
                <w:bCs/>
                <w:sz w:val="18"/>
                <w:szCs w:val="18"/>
                <w:lang w:val="hy-AM"/>
              </w:rPr>
              <w:t xml:space="preserve"> N 2-III-4.9-01-2010 </w:t>
            </w:r>
            <w:r w:rsidRPr="00341807">
              <w:rPr>
                <w:rFonts w:ascii="GHEA Grapalat" w:hAnsi="GHEA Grapalat" w:cs="Sylfaen"/>
                <w:bCs/>
                <w:sz w:val="18"/>
                <w:szCs w:val="18"/>
                <w:lang w:val="hy-AM"/>
              </w:rPr>
              <w:t>հիգիենիկ</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նորմատիվների</w:t>
            </w:r>
            <w:r w:rsidRPr="00341807">
              <w:rPr>
                <w:rFonts w:ascii="GHEA Grapalat" w:hAnsi="GHEA Grapalat"/>
                <w:bCs/>
                <w:sz w:val="18"/>
                <w:szCs w:val="18"/>
                <w:lang w:val="hy-AM"/>
              </w:rPr>
              <w:t>, «</w:t>
            </w:r>
            <w:r w:rsidRPr="00341807">
              <w:rPr>
                <w:rFonts w:ascii="GHEA Grapalat" w:hAnsi="GHEA Grapalat" w:cs="Sylfaen"/>
                <w:bCs/>
                <w:sz w:val="18"/>
                <w:szCs w:val="18"/>
                <w:lang w:val="hy-AM"/>
              </w:rPr>
              <w:t>Սննդամթերքի</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անվտանգության</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մասին</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ՀՀ</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օրենքի</w:t>
            </w:r>
            <w:r w:rsidRPr="00341807">
              <w:rPr>
                <w:rFonts w:ascii="GHEA Grapalat" w:hAnsi="GHEA Grapalat"/>
                <w:bCs/>
                <w:sz w:val="18"/>
                <w:szCs w:val="18"/>
                <w:lang w:val="hy-AM"/>
              </w:rPr>
              <w:t xml:space="preserve"> 8-</w:t>
            </w:r>
            <w:r w:rsidRPr="00341807">
              <w:rPr>
                <w:rFonts w:ascii="GHEA Grapalat" w:hAnsi="GHEA Grapalat" w:cs="Sylfaen"/>
                <w:bCs/>
                <w:sz w:val="18"/>
                <w:szCs w:val="18"/>
                <w:lang w:val="hy-AM"/>
              </w:rPr>
              <w:t>րդ</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հոդվածի</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Պիտանելիության</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մնացորդային</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ժամկետը</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ոչ</w:t>
            </w:r>
            <w:r w:rsidRPr="00341807">
              <w:rPr>
                <w:rFonts w:ascii="GHEA Grapalat" w:hAnsi="GHEA Grapalat"/>
                <w:bCs/>
                <w:sz w:val="18"/>
                <w:szCs w:val="18"/>
                <w:lang w:val="hy-AM"/>
              </w:rPr>
              <w:t xml:space="preserve"> </w:t>
            </w:r>
            <w:r w:rsidRPr="00341807">
              <w:rPr>
                <w:rFonts w:ascii="GHEA Grapalat" w:hAnsi="GHEA Grapalat" w:cs="Sylfaen"/>
                <w:bCs/>
                <w:sz w:val="18"/>
                <w:szCs w:val="18"/>
                <w:lang w:val="hy-AM"/>
              </w:rPr>
              <w:t>պակաս</w:t>
            </w:r>
            <w:r w:rsidRPr="00341807">
              <w:rPr>
                <w:rFonts w:ascii="GHEA Grapalat" w:hAnsi="GHEA Grapalat"/>
                <w:bCs/>
                <w:sz w:val="18"/>
                <w:szCs w:val="18"/>
                <w:lang w:val="hy-AM"/>
              </w:rPr>
              <w:t xml:space="preserve">  50 %</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3221F7" w:rsidRDefault="008D04C2" w:rsidP="00341807">
            <w:pPr>
              <w:jc w:val="center"/>
              <w:rPr>
                <w:rFonts w:ascii="GHEA Grapalat" w:hAnsi="GHEA Grapalat"/>
                <w:sz w:val="18"/>
                <w:szCs w:val="18"/>
              </w:rPr>
            </w:pPr>
            <w:r>
              <w:rPr>
                <w:rFonts w:ascii="GHEA Grapalat" w:hAnsi="GHEA Grapalat"/>
                <w:sz w:val="18"/>
                <w:szCs w:val="18"/>
              </w:rPr>
              <w:t>27</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13</w:t>
            </w:r>
          </w:p>
        </w:tc>
        <w:tc>
          <w:tcPr>
            <w:tcW w:w="1134" w:type="dxa"/>
            <w:vAlign w:val="center"/>
          </w:tcPr>
          <w:p w:rsidR="008D04C2" w:rsidRPr="00341807" w:rsidRDefault="008D04C2" w:rsidP="008878E9">
            <w:pPr>
              <w:jc w:val="center"/>
              <w:rPr>
                <w:rFonts w:ascii="GHEA Grapalat" w:hAnsi="GHEA Grapalat"/>
                <w:sz w:val="18"/>
                <w:szCs w:val="18"/>
              </w:rPr>
            </w:pPr>
            <w:r w:rsidRPr="00341807">
              <w:rPr>
                <w:rFonts w:ascii="GHEA Grapalat" w:hAnsi="GHEA Grapalat"/>
                <w:sz w:val="18"/>
                <w:szCs w:val="18"/>
              </w:rPr>
              <w:t>15617000</w:t>
            </w:r>
          </w:p>
        </w:tc>
        <w:tc>
          <w:tcPr>
            <w:tcW w:w="1984" w:type="dxa"/>
            <w:vAlign w:val="center"/>
          </w:tcPr>
          <w:p w:rsidR="008D04C2" w:rsidRPr="00341807" w:rsidRDefault="008D04C2" w:rsidP="008878E9">
            <w:pPr>
              <w:jc w:val="center"/>
              <w:rPr>
                <w:rFonts w:ascii="GHEA Grapalat" w:hAnsi="GHEA Grapalat" w:cs="Calibri"/>
                <w:color w:val="000000"/>
                <w:sz w:val="18"/>
                <w:szCs w:val="18"/>
              </w:rPr>
            </w:pPr>
            <w:r w:rsidRPr="00341807">
              <w:rPr>
                <w:rFonts w:ascii="GHEA Grapalat" w:hAnsi="GHEA Grapalat" w:cs="Calibri"/>
                <w:color w:val="000000"/>
                <w:sz w:val="18"/>
                <w:szCs w:val="18"/>
              </w:rPr>
              <w:t>Ցորենաձավար</w:t>
            </w:r>
          </w:p>
        </w:tc>
        <w:tc>
          <w:tcPr>
            <w:tcW w:w="4253" w:type="dxa"/>
            <w:vAlign w:val="center"/>
          </w:tcPr>
          <w:p w:rsidR="008D04C2" w:rsidRPr="00341807" w:rsidRDefault="008D04C2" w:rsidP="008878E9">
            <w:pPr>
              <w:jc w:val="center"/>
              <w:rPr>
                <w:rFonts w:ascii="GHEA Grapalat" w:hAnsi="GHEA Grapalat"/>
                <w:sz w:val="18"/>
                <w:szCs w:val="18"/>
                <w:lang w:val="hy-AM"/>
              </w:rPr>
            </w:pPr>
            <w:r w:rsidRPr="00341807">
              <w:rPr>
                <w:rFonts w:ascii="GHEA Grapalat" w:hAnsi="GHEA Grapalat" w:cs="Sylfaen"/>
                <w:sz w:val="18"/>
                <w:szCs w:val="18"/>
                <w:lang w:val="hy-AM"/>
              </w:rPr>
              <w:t>Ստացված</w:t>
            </w:r>
            <w:r w:rsidRPr="00341807">
              <w:rPr>
                <w:rFonts w:ascii="GHEA Grapalat" w:hAnsi="GHEA Grapalat"/>
                <w:sz w:val="18"/>
                <w:szCs w:val="18"/>
                <w:lang w:val="hy-AM"/>
              </w:rPr>
              <w:t xml:space="preserve"> </w:t>
            </w:r>
            <w:r w:rsidRPr="00341807">
              <w:rPr>
                <w:rFonts w:ascii="GHEA Grapalat" w:hAnsi="GHEA Grapalat" w:cs="Sylfaen"/>
                <w:sz w:val="18"/>
                <w:szCs w:val="18"/>
                <w:lang w:val="hy-AM"/>
              </w:rPr>
              <w:t>ցորենի</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թեփահան</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հատիկների</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հղկմամբ</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կամ</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հետագա</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կոտրատմամբ</w:t>
            </w:r>
            <w:r w:rsidRPr="00341807">
              <w:rPr>
                <w:rFonts w:ascii="GHEA Grapalat" w:hAnsi="GHEA Grapalat"/>
                <w:sz w:val="18"/>
                <w:szCs w:val="18"/>
                <w:lang w:val="hy-AM"/>
              </w:rPr>
              <w:t xml:space="preserve">, </w:t>
            </w:r>
            <w:r w:rsidRPr="00341807">
              <w:rPr>
                <w:rFonts w:ascii="GHEA Grapalat" w:hAnsi="GHEA Grapalat" w:cs="Sylfaen"/>
                <w:sz w:val="18"/>
                <w:szCs w:val="18"/>
                <w:lang w:val="hy-AM"/>
              </w:rPr>
              <w:t>ցորենի</w:t>
            </w:r>
            <w:r w:rsidRPr="00341807">
              <w:rPr>
                <w:rFonts w:ascii="GHEA Grapalat" w:hAnsi="GHEA Grapalat"/>
                <w:sz w:val="18"/>
                <w:szCs w:val="18"/>
                <w:lang w:val="hy-AM"/>
              </w:rPr>
              <w:t xml:space="preserve"> </w:t>
            </w:r>
            <w:r w:rsidRPr="00341807">
              <w:rPr>
                <w:rFonts w:ascii="GHEA Grapalat" w:hAnsi="GHEA Grapalat" w:cs="Sylfaen"/>
                <w:sz w:val="18"/>
                <w:szCs w:val="18"/>
                <w:lang w:val="hy-AM"/>
              </w:rPr>
              <w:lastRenderedPageBreak/>
              <w:t>հատիկները</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լինում</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են</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հղկված</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ծայրերով</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կամ</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հղկված</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կլոր</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հատիկների</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ձևով</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խոնավությունը</w:t>
            </w:r>
            <w:r w:rsidRPr="00341807">
              <w:rPr>
                <w:rFonts w:ascii="GHEA Grapalat" w:hAnsi="GHEA Grapalat"/>
                <w:sz w:val="18"/>
                <w:szCs w:val="18"/>
                <w:lang w:val="hy-AM"/>
              </w:rPr>
              <w:t xml:space="preserve"> 14%-</w:t>
            </w:r>
            <w:r w:rsidRPr="00341807">
              <w:rPr>
                <w:rFonts w:ascii="GHEA Grapalat" w:hAnsi="GHEA Grapalat" w:cs="Sylfaen"/>
                <w:sz w:val="18"/>
                <w:szCs w:val="18"/>
                <w:lang w:val="hy-AM"/>
              </w:rPr>
              <w:t>ից</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ոչ</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ավելի</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աղբային</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խառնուկները</w:t>
            </w:r>
            <w:r w:rsidRPr="00341807">
              <w:rPr>
                <w:rFonts w:ascii="GHEA Grapalat" w:hAnsi="GHEA Grapalat"/>
                <w:sz w:val="18"/>
                <w:szCs w:val="18"/>
                <w:lang w:val="hy-AM"/>
              </w:rPr>
              <w:t xml:space="preserve"> 0,3%-</w:t>
            </w:r>
            <w:r w:rsidRPr="00341807">
              <w:rPr>
                <w:rFonts w:ascii="GHEA Grapalat" w:hAnsi="GHEA Grapalat" w:cs="Sylfaen"/>
                <w:sz w:val="18"/>
                <w:szCs w:val="18"/>
                <w:lang w:val="hy-AM"/>
              </w:rPr>
              <w:t>ից</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ոչ</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ավելի</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պատրաստ</w:t>
            </w:r>
            <w:r w:rsidRPr="00341807">
              <w:rPr>
                <w:rFonts w:ascii="GHEA Grapalat" w:hAnsi="GHEA Grapalat"/>
                <w:sz w:val="18"/>
                <w:szCs w:val="18"/>
                <w:lang w:val="hy-AM"/>
              </w:rPr>
              <w:t>-</w:t>
            </w:r>
            <w:r w:rsidRPr="00341807">
              <w:rPr>
                <w:rFonts w:ascii="GHEA Grapalat" w:hAnsi="GHEA Grapalat" w:cs="Sylfaen"/>
                <w:sz w:val="18"/>
                <w:szCs w:val="18"/>
                <w:lang w:val="hy-AM"/>
              </w:rPr>
              <w:t>ված</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բարձր</w:t>
            </w:r>
            <w:r w:rsidRPr="00341807">
              <w:rPr>
                <w:rFonts w:ascii="GHEA Grapalat" w:hAnsi="GHEA Grapalat"/>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առաջին</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տեսակի</w:t>
            </w:r>
            <w:r w:rsidRPr="00341807">
              <w:rPr>
                <w:rFonts w:ascii="GHEA Grapalat" w:hAnsi="GHEA Grapalat"/>
                <w:sz w:val="18"/>
                <w:szCs w:val="18"/>
                <w:lang w:val="hy-AM"/>
              </w:rPr>
              <w:t xml:space="preserve"> </w:t>
            </w:r>
            <w:r w:rsidRPr="00341807">
              <w:rPr>
                <w:rFonts w:ascii="GHEA Grapalat" w:hAnsi="GHEA Grapalat" w:cs="Sylfaen"/>
                <w:sz w:val="18"/>
                <w:szCs w:val="18"/>
                <w:lang w:val="hy-AM"/>
              </w:rPr>
              <w:t>ցորենից</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անվտանգությունը</w:t>
            </w:r>
            <w:r w:rsidRPr="00341807">
              <w:rPr>
                <w:rFonts w:ascii="GHEA Grapalat" w:hAnsi="GHEA Grapalat"/>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մակնշումը՝</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ըստ</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ՀՀ</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կառավարության</w:t>
            </w:r>
            <w:r w:rsidRPr="00341807">
              <w:rPr>
                <w:rFonts w:ascii="GHEA Grapalat" w:hAnsi="GHEA Grapalat"/>
                <w:sz w:val="18"/>
                <w:szCs w:val="18"/>
                <w:lang w:val="hy-AM"/>
              </w:rPr>
              <w:t xml:space="preserve"> 2007</w:t>
            </w:r>
            <w:r w:rsidRPr="00341807">
              <w:rPr>
                <w:rFonts w:ascii="GHEA Grapalat" w:hAnsi="GHEA Grapalat" w:cs="Sylfaen"/>
                <w:sz w:val="18"/>
                <w:szCs w:val="18"/>
                <w:lang w:val="hy-AM"/>
              </w:rPr>
              <w:t>թ</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Հունվարի</w:t>
            </w:r>
            <w:r w:rsidRPr="00341807">
              <w:rPr>
                <w:rFonts w:ascii="GHEA Grapalat" w:hAnsi="GHEA Grapalat"/>
                <w:sz w:val="18"/>
                <w:szCs w:val="18"/>
                <w:lang w:val="hy-AM"/>
              </w:rPr>
              <w:t xml:space="preserve"> 11-</w:t>
            </w:r>
            <w:r w:rsidRPr="00341807">
              <w:rPr>
                <w:rFonts w:ascii="GHEA Grapalat" w:hAnsi="GHEA Grapalat" w:cs="Sylfaen"/>
                <w:sz w:val="18"/>
                <w:szCs w:val="18"/>
                <w:lang w:val="hy-AM"/>
              </w:rPr>
              <w:t>ի</w:t>
            </w:r>
            <w:r w:rsidRPr="00341807">
              <w:rPr>
                <w:rFonts w:ascii="GHEA Grapalat" w:hAnsi="GHEA Grapalat"/>
                <w:sz w:val="18"/>
                <w:szCs w:val="18"/>
                <w:lang w:val="hy-AM"/>
              </w:rPr>
              <w:t xml:space="preserve"> N 22-</w:t>
            </w:r>
            <w:r w:rsidRPr="00341807">
              <w:rPr>
                <w:rFonts w:ascii="GHEA Grapalat" w:hAnsi="GHEA Grapalat" w:cs="Sylfaen"/>
                <w:sz w:val="18"/>
                <w:szCs w:val="18"/>
                <w:lang w:val="hy-AM"/>
              </w:rPr>
              <w:t>Ն</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որոշմամբ</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հաստատված</w:t>
            </w:r>
            <w:r w:rsidRPr="00341807">
              <w:rPr>
                <w:rFonts w:ascii="GHEA Grapalat" w:hAnsi="GHEA Grapalat" w:cs="Arial LatArm"/>
                <w:sz w:val="18"/>
                <w:szCs w:val="18"/>
                <w:lang w:val="hy-AM"/>
              </w:rPr>
              <w:t>‚“</w:t>
            </w:r>
            <w:r w:rsidRPr="00341807">
              <w:rPr>
                <w:rFonts w:ascii="GHEA Grapalat" w:hAnsi="GHEA Grapalat" w:cs="Sylfaen"/>
                <w:sz w:val="18"/>
                <w:szCs w:val="18"/>
                <w:lang w:val="hy-AM"/>
              </w:rPr>
              <w:t>Հացահատիկին</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դրա</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արտադրմանը</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պահմանը</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վերամշակմանը</w:t>
            </w:r>
            <w:r w:rsidRPr="00341807">
              <w:rPr>
                <w:rFonts w:ascii="GHEA Grapalat" w:hAnsi="GHEA Grapalat"/>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sz w:val="18"/>
                <w:szCs w:val="18"/>
                <w:lang w:val="hy-AM"/>
              </w:rPr>
              <w:t xml:space="preserve"> </w:t>
            </w:r>
            <w:r w:rsidRPr="00341807">
              <w:rPr>
                <w:rFonts w:ascii="GHEA Grapalat" w:hAnsi="GHEA Grapalat" w:cs="Sylfaen"/>
                <w:sz w:val="18"/>
                <w:szCs w:val="18"/>
                <w:lang w:val="hy-AM"/>
              </w:rPr>
              <w:t>օգտահանմանը</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ներկայացվող</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պահանջների</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տեխնիկական</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կանոնակարգի</w:t>
            </w:r>
            <w:r w:rsidRPr="00341807">
              <w:rPr>
                <w:rFonts w:ascii="GHEA Grapalat" w:hAnsi="GHEA Grapalat" w:cs="Arial LatArm"/>
                <w:sz w:val="18"/>
                <w:szCs w:val="18"/>
                <w:lang w:val="hy-AM"/>
              </w:rPr>
              <w:t>”</w:t>
            </w:r>
            <w:r w:rsidRPr="00341807">
              <w:rPr>
                <w:rFonts w:ascii="GHEA Grapalat" w:hAnsi="GHEA Grapalat"/>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sz w:val="18"/>
                <w:szCs w:val="18"/>
                <w:lang w:val="hy-AM"/>
              </w:rPr>
              <w:t xml:space="preserve"> </w:t>
            </w:r>
            <w:r w:rsidRPr="00341807">
              <w:rPr>
                <w:rFonts w:ascii="GHEA Grapalat" w:hAnsi="GHEA Grapalat" w:cs="Arial LatArm"/>
                <w:sz w:val="18"/>
                <w:szCs w:val="18"/>
                <w:lang w:val="hy-AM"/>
              </w:rPr>
              <w:t>“</w:t>
            </w:r>
            <w:r w:rsidRPr="00341807">
              <w:rPr>
                <w:rFonts w:ascii="GHEA Grapalat" w:hAnsi="GHEA Grapalat" w:cs="Sylfaen"/>
                <w:sz w:val="18"/>
                <w:szCs w:val="18"/>
                <w:lang w:val="hy-AM"/>
              </w:rPr>
              <w:t>Սննդամթերքի</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անվտանգության</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մասին</w:t>
            </w:r>
            <w:r w:rsidRPr="00341807">
              <w:rPr>
                <w:rFonts w:ascii="GHEA Grapalat" w:hAnsi="GHEA Grapalat" w:cs="Arial LatArm"/>
                <w:sz w:val="18"/>
                <w:szCs w:val="18"/>
                <w:lang w:val="hy-AM"/>
              </w:rPr>
              <w:t>”</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ՀՀ</w:t>
            </w:r>
            <w:r w:rsidRPr="00341807">
              <w:rPr>
                <w:rFonts w:ascii="GHEA Grapalat" w:hAnsi="GHEA Grapalat"/>
                <w:sz w:val="18"/>
                <w:szCs w:val="18"/>
                <w:lang w:val="hy-AM"/>
              </w:rPr>
              <w:t xml:space="preserve"> </w:t>
            </w:r>
            <w:r w:rsidRPr="00341807">
              <w:rPr>
                <w:rFonts w:ascii="GHEA Grapalat" w:hAnsi="GHEA Grapalat" w:cs="Sylfaen"/>
                <w:sz w:val="18"/>
                <w:szCs w:val="18"/>
                <w:lang w:val="hy-AM"/>
              </w:rPr>
              <w:t>օրենքի</w:t>
            </w:r>
            <w:r w:rsidRPr="00341807">
              <w:rPr>
                <w:rFonts w:ascii="GHEA Grapalat" w:hAnsi="GHEA Grapalat"/>
                <w:sz w:val="18"/>
                <w:szCs w:val="18"/>
                <w:lang w:val="hy-AM"/>
              </w:rPr>
              <w:t xml:space="preserve"> 8-</w:t>
            </w:r>
            <w:r w:rsidRPr="00341807">
              <w:rPr>
                <w:rFonts w:ascii="GHEA Grapalat" w:hAnsi="GHEA Grapalat" w:cs="Sylfaen"/>
                <w:sz w:val="18"/>
                <w:szCs w:val="18"/>
                <w:lang w:val="hy-AM"/>
              </w:rPr>
              <w:t>րդ</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հոդվածի։</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lastRenderedPageBreak/>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3221F7" w:rsidRDefault="008D04C2" w:rsidP="00341807">
            <w:pPr>
              <w:jc w:val="center"/>
              <w:rPr>
                <w:rFonts w:ascii="GHEA Grapalat" w:hAnsi="GHEA Grapalat"/>
                <w:sz w:val="18"/>
                <w:szCs w:val="18"/>
              </w:rPr>
            </w:pPr>
            <w:r>
              <w:rPr>
                <w:rFonts w:ascii="GHEA Grapalat" w:hAnsi="GHEA Grapalat"/>
                <w:sz w:val="18"/>
                <w:szCs w:val="18"/>
              </w:rPr>
              <w:t>34</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w:t>
            </w:r>
            <w:r>
              <w:rPr>
                <w:rFonts w:ascii="GHEA Grapalat" w:hAnsi="GHEA Grapalat" w:cs="Sylfaen"/>
                <w:sz w:val="18"/>
                <w:szCs w:val="18"/>
              </w:rPr>
              <w:lastRenderedPageBreak/>
              <w:t>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lastRenderedPageBreak/>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w:t>
            </w:r>
            <w:r w:rsidRPr="00341807">
              <w:rPr>
                <w:rFonts w:ascii="GHEA Grapalat" w:hAnsi="GHEA Grapalat" w:cs="Calibri"/>
                <w:sz w:val="18"/>
                <w:szCs w:val="18"/>
              </w:rPr>
              <w:lastRenderedPageBreak/>
              <w:t>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lastRenderedPageBreak/>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w:t>
            </w:r>
            <w:r w:rsidRPr="00341807">
              <w:rPr>
                <w:rFonts w:ascii="GHEA Grapalat" w:hAnsi="GHEA Grapalat"/>
                <w:sz w:val="18"/>
                <w:szCs w:val="18"/>
              </w:rPr>
              <w:lastRenderedPageBreak/>
              <w:t>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lastRenderedPageBreak/>
              <w:t>14</w:t>
            </w:r>
          </w:p>
        </w:tc>
        <w:tc>
          <w:tcPr>
            <w:tcW w:w="1134" w:type="dxa"/>
            <w:vAlign w:val="center"/>
          </w:tcPr>
          <w:p w:rsidR="008D04C2" w:rsidRPr="00341807" w:rsidRDefault="008D04C2" w:rsidP="008878E9">
            <w:pPr>
              <w:jc w:val="center"/>
              <w:rPr>
                <w:rFonts w:ascii="GHEA Grapalat" w:hAnsi="GHEA Grapalat"/>
                <w:sz w:val="18"/>
                <w:szCs w:val="18"/>
              </w:rPr>
            </w:pPr>
            <w:r w:rsidRPr="00341807">
              <w:rPr>
                <w:rFonts w:ascii="GHEA Grapalat" w:hAnsi="GHEA Grapalat"/>
                <w:sz w:val="18"/>
                <w:szCs w:val="18"/>
              </w:rPr>
              <w:t>15331174</w:t>
            </w:r>
          </w:p>
        </w:tc>
        <w:tc>
          <w:tcPr>
            <w:tcW w:w="1984" w:type="dxa"/>
            <w:vAlign w:val="center"/>
          </w:tcPr>
          <w:p w:rsidR="008D04C2" w:rsidRPr="00341807" w:rsidRDefault="008D04C2" w:rsidP="008878E9">
            <w:pPr>
              <w:jc w:val="center"/>
              <w:rPr>
                <w:rFonts w:ascii="GHEA Grapalat" w:hAnsi="GHEA Grapalat" w:cs="Calibri"/>
                <w:color w:val="000000"/>
                <w:sz w:val="18"/>
                <w:szCs w:val="18"/>
              </w:rPr>
            </w:pPr>
            <w:r w:rsidRPr="00341807">
              <w:rPr>
                <w:rFonts w:ascii="GHEA Grapalat" w:hAnsi="GHEA Grapalat" w:cs="Calibri"/>
                <w:color w:val="000000"/>
                <w:sz w:val="18"/>
                <w:szCs w:val="18"/>
              </w:rPr>
              <w:t>Տոմատի մածուկ</w:t>
            </w:r>
          </w:p>
        </w:tc>
        <w:tc>
          <w:tcPr>
            <w:tcW w:w="4253" w:type="dxa"/>
            <w:vAlign w:val="center"/>
          </w:tcPr>
          <w:p w:rsidR="008D04C2" w:rsidRPr="00341807" w:rsidRDefault="008D04C2" w:rsidP="008878E9">
            <w:pPr>
              <w:jc w:val="center"/>
              <w:rPr>
                <w:rFonts w:ascii="GHEA Grapalat" w:hAnsi="GHEA Grapalat"/>
                <w:color w:val="000000"/>
                <w:sz w:val="18"/>
                <w:szCs w:val="18"/>
              </w:rPr>
            </w:pPr>
            <w:r w:rsidRPr="00341807">
              <w:rPr>
                <w:rFonts w:ascii="GHEA Grapalat" w:hAnsi="GHEA Grapalat" w:cs="Sylfaen"/>
                <w:sz w:val="18"/>
                <w:szCs w:val="18"/>
              </w:rPr>
              <w:t>Համասեռ</w:t>
            </w:r>
            <w:r w:rsidRPr="00341807">
              <w:rPr>
                <w:rFonts w:ascii="GHEA Grapalat" w:hAnsi="GHEA Grapalat" w:cs="Calibri"/>
                <w:sz w:val="18"/>
                <w:szCs w:val="18"/>
                <w:lang w:val="af-ZA"/>
              </w:rPr>
              <w:t xml:space="preserve"> </w:t>
            </w:r>
            <w:r w:rsidRPr="00341807">
              <w:rPr>
                <w:rFonts w:ascii="GHEA Grapalat" w:hAnsi="GHEA Grapalat" w:cs="Sylfaen"/>
                <w:sz w:val="18"/>
                <w:szCs w:val="18"/>
              </w:rPr>
              <w:t>խառնուրդ</w:t>
            </w:r>
            <w:r w:rsidRPr="00341807">
              <w:rPr>
                <w:rFonts w:ascii="GHEA Grapalat" w:hAnsi="GHEA Grapalat" w:cs="Arial"/>
                <w:sz w:val="18"/>
                <w:szCs w:val="18"/>
                <w:lang w:val="af-ZA"/>
              </w:rPr>
              <w:t xml:space="preserve">, </w:t>
            </w:r>
            <w:r w:rsidRPr="00341807">
              <w:rPr>
                <w:rFonts w:ascii="GHEA Grapalat" w:hAnsi="GHEA Grapalat" w:cs="Sylfaen"/>
                <w:sz w:val="18"/>
                <w:szCs w:val="18"/>
              </w:rPr>
              <w:t>առանց</w:t>
            </w:r>
            <w:r w:rsidRPr="00341807">
              <w:rPr>
                <w:rFonts w:ascii="GHEA Grapalat" w:hAnsi="GHEA Grapalat" w:cs="Arial"/>
                <w:sz w:val="18"/>
                <w:szCs w:val="18"/>
                <w:lang w:val="af-ZA"/>
              </w:rPr>
              <w:t xml:space="preserve"> </w:t>
            </w:r>
            <w:r w:rsidRPr="00341807">
              <w:rPr>
                <w:rFonts w:ascii="GHEA Grapalat" w:hAnsi="GHEA Grapalat" w:cs="Sylfaen"/>
                <w:sz w:val="18"/>
                <w:szCs w:val="18"/>
              </w:rPr>
              <w:t>մուգ</w:t>
            </w:r>
            <w:r w:rsidRPr="00341807">
              <w:rPr>
                <w:rFonts w:ascii="GHEA Grapalat" w:hAnsi="GHEA Grapalat" w:cs="Arial"/>
                <w:sz w:val="18"/>
                <w:szCs w:val="18"/>
                <w:lang w:val="af-ZA"/>
              </w:rPr>
              <w:t xml:space="preserve"> </w:t>
            </w:r>
            <w:r w:rsidRPr="00341807">
              <w:rPr>
                <w:rFonts w:ascii="GHEA Grapalat" w:hAnsi="GHEA Grapalat" w:cs="Sylfaen"/>
                <w:sz w:val="18"/>
                <w:szCs w:val="18"/>
              </w:rPr>
              <w:t>խառնուրդների</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կաշվի</w:t>
            </w:r>
            <w:r w:rsidRPr="00341807">
              <w:rPr>
                <w:rFonts w:ascii="GHEA Grapalat" w:hAnsi="GHEA Grapalat" w:cs="Arial"/>
                <w:sz w:val="18"/>
                <w:szCs w:val="18"/>
                <w:lang w:val="af-ZA"/>
              </w:rPr>
              <w:t xml:space="preserve">, </w:t>
            </w:r>
            <w:r w:rsidRPr="00341807">
              <w:rPr>
                <w:rFonts w:ascii="GHEA Grapalat" w:hAnsi="GHEA Grapalat" w:cs="Sylfaen"/>
                <w:sz w:val="18"/>
                <w:szCs w:val="18"/>
              </w:rPr>
              <w:t>կորիզի</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այլ</w:t>
            </w:r>
            <w:r w:rsidRPr="00341807">
              <w:rPr>
                <w:rFonts w:ascii="GHEA Grapalat" w:hAnsi="GHEA Grapalat" w:cs="Arial"/>
                <w:sz w:val="18"/>
                <w:szCs w:val="18"/>
                <w:lang w:val="af-ZA"/>
              </w:rPr>
              <w:t xml:space="preserve"> </w:t>
            </w:r>
            <w:r w:rsidRPr="00341807">
              <w:rPr>
                <w:rFonts w:ascii="GHEA Grapalat" w:hAnsi="GHEA Grapalat" w:cs="Sylfaen"/>
                <w:sz w:val="18"/>
                <w:szCs w:val="18"/>
              </w:rPr>
              <w:t>խոշոր</w:t>
            </w:r>
            <w:r w:rsidRPr="00341807">
              <w:rPr>
                <w:rFonts w:ascii="GHEA Grapalat" w:hAnsi="GHEA Grapalat" w:cs="Arial"/>
                <w:sz w:val="18"/>
                <w:szCs w:val="18"/>
                <w:lang w:val="af-ZA"/>
              </w:rPr>
              <w:t xml:space="preserve"> </w:t>
            </w:r>
            <w:r w:rsidRPr="00341807">
              <w:rPr>
                <w:rFonts w:ascii="GHEA Grapalat" w:hAnsi="GHEA Grapalat" w:cs="Sylfaen"/>
                <w:sz w:val="18"/>
                <w:szCs w:val="18"/>
              </w:rPr>
              <w:t>մասնիկների</w:t>
            </w:r>
            <w:r w:rsidRPr="00341807">
              <w:rPr>
                <w:rFonts w:ascii="GHEA Grapalat" w:hAnsi="GHEA Grapalat" w:cs="Calibri"/>
                <w:sz w:val="18"/>
                <w:szCs w:val="18"/>
                <w:lang w:val="af-ZA"/>
              </w:rPr>
              <w:t xml:space="preserve">  </w:t>
            </w:r>
            <w:r w:rsidRPr="00341807">
              <w:rPr>
                <w:rFonts w:ascii="GHEA Grapalat" w:hAnsi="GHEA Grapalat" w:cs="Sylfaen"/>
                <w:sz w:val="18"/>
                <w:szCs w:val="18"/>
              </w:rPr>
              <w:t>մնացորդների</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առանց</w:t>
            </w:r>
            <w:r w:rsidRPr="00341807">
              <w:rPr>
                <w:rFonts w:ascii="GHEA Grapalat" w:hAnsi="GHEA Grapalat" w:cs="Arial"/>
                <w:sz w:val="18"/>
                <w:szCs w:val="18"/>
                <w:lang w:val="af-ZA"/>
              </w:rPr>
              <w:t xml:space="preserve"> </w:t>
            </w:r>
            <w:r w:rsidRPr="00341807">
              <w:rPr>
                <w:rFonts w:ascii="GHEA Grapalat" w:hAnsi="GHEA Grapalat" w:cs="Sylfaen"/>
                <w:sz w:val="18"/>
                <w:szCs w:val="18"/>
              </w:rPr>
              <w:t>կողմնակի</w:t>
            </w:r>
            <w:r w:rsidRPr="00341807">
              <w:rPr>
                <w:rFonts w:ascii="GHEA Grapalat" w:hAnsi="GHEA Grapalat" w:cs="Calibri"/>
                <w:sz w:val="18"/>
                <w:szCs w:val="18"/>
                <w:lang w:val="af-ZA"/>
              </w:rPr>
              <w:t xml:space="preserve"> </w:t>
            </w:r>
            <w:r w:rsidRPr="00341807">
              <w:rPr>
                <w:rFonts w:ascii="GHEA Grapalat" w:hAnsi="GHEA Grapalat" w:cs="Sylfaen"/>
                <w:sz w:val="18"/>
                <w:szCs w:val="18"/>
              </w:rPr>
              <w:t>համերի</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հոտերի</w:t>
            </w:r>
            <w:r w:rsidRPr="00341807">
              <w:rPr>
                <w:rFonts w:ascii="GHEA Grapalat" w:hAnsi="GHEA Grapalat" w:cs="Arial"/>
                <w:sz w:val="18"/>
                <w:szCs w:val="18"/>
                <w:lang w:val="af-ZA"/>
              </w:rPr>
              <w:t xml:space="preserve">: </w:t>
            </w:r>
            <w:r w:rsidRPr="00341807">
              <w:rPr>
                <w:rFonts w:ascii="GHEA Grapalat" w:hAnsi="GHEA Grapalat" w:cs="Sylfaen"/>
                <w:sz w:val="18"/>
                <w:szCs w:val="18"/>
              </w:rPr>
              <w:t>Կարմիր</w:t>
            </w:r>
            <w:r w:rsidRPr="00341807">
              <w:rPr>
                <w:rFonts w:ascii="GHEA Grapalat" w:hAnsi="GHEA Grapalat" w:cs="Arial"/>
                <w:sz w:val="18"/>
                <w:szCs w:val="18"/>
                <w:lang w:val="af-ZA"/>
              </w:rPr>
              <w:t xml:space="preserve">, </w:t>
            </w:r>
            <w:r w:rsidRPr="00341807">
              <w:rPr>
                <w:rFonts w:ascii="GHEA Grapalat" w:hAnsi="GHEA Grapalat" w:cs="Sylfaen"/>
                <w:sz w:val="18"/>
                <w:szCs w:val="18"/>
              </w:rPr>
              <w:t>նարնջակարմիր</w:t>
            </w:r>
            <w:r w:rsidRPr="00341807">
              <w:rPr>
                <w:rFonts w:ascii="GHEA Grapalat" w:hAnsi="GHEA Grapalat" w:cs="Calibri"/>
                <w:sz w:val="18"/>
                <w:szCs w:val="18"/>
                <w:lang w:val="af-ZA"/>
              </w:rPr>
              <w:t xml:space="preserve">  </w:t>
            </w:r>
            <w:r w:rsidRPr="00341807">
              <w:rPr>
                <w:rFonts w:ascii="GHEA Grapalat" w:hAnsi="GHEA Grapalat" w:cs="Sylfaen"/>
                <w:sz w:val="18"/>
                <w:szCs w:val="18"/>
              </w:rPr>
              <w:t>կամ</w:t>
            </w:r>
            <w:r w:rsidRPr="00341807">
              <w:rPr>
                <w:rFonts w:ascii="GHEA Grapalat" w:hAnsi="GHEA Grapalat" w:cs="Arial"/>
                <w:sz w:val="18"/>
                <w:szCs w:val="18"/>
                <w:lang w:val="af-ZA"/>
              </w:rPr>
              <w:t xml:space="preserve"> </w:t>
            </w:r>
            <w:r w:rsidRPr="00341807">
              <w:rPr>
                <w:rFonts w:ascii="GHEA Grapalat" w:hAnsi="GHEA Grapalat" w:cs="Sylfaen"/>
                <w:sz w:val="18"/>
                <w:szCs w:val="18"/>
              </w:rPr>
              <w:t>մորեկարմիր</w:t>
            </w:r>
            <w:r w:rsidRPr="00341807">
              <w:rPr>
                <w:rFonts w:ascii="GHEA Grapalat" w:hAnsi="GHEA Grapalat" w:cs="Arial"/>
                <w:sz w:val="18"/>
                <w:szCs w:val="18"/>
                <w:lang w:val="af-ZA"/>
              </w:rPr>
              <w:t xml:space="preserve"> </w:t>
            </w:r>
            <w:r w:rsidRPr="00341807">
              <w:rPr>
                <w:rFonts w:ascii="GHEA Grapalat" w:hAnsi="GHEA Grapalat" w:cs="Sylfaen"/>
                <w:sz w:val="18"/>
                <w:szCs w:val="18"/>
              </w:rPr>
              <w:t>գույների</w:t>
            </w:r>
            <w:r w:rsidRPr="00341807">
              <w:rPr>
                <w:rFonts w:ascii="GHEA Grapalat" w:hAnsi="GHEA Grapalat" w:cs="Arial"/>
                <w:sz w:val="18"/>
                <w:szCs w:val="18"/>
                <w:lang w:val="af-ZA"/>
              </w:rPr>
              <w:t xml:space="preserve">: </w:t>
            </w:r>
            <w:r w:rsidRPr="00341807">
              <w:rPr>
                <w:rFonts w:ascii="GHEA Grapalat" w:hAnsi="GHEA Grapalat" w:cs="Sylfaen"/>
                <w:sz w:val="18"/>
                <w:szCs w:val="18"/>
              </w:rPr>
              <w:t>Բարձր</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I </w:t>
            </w:r>
            <w:r w:rsidRPr="00341807">
              <w:rPr>
                <w:rFonts w:ascii="GHEA Grapalat" w:hAnsi="GHEA Grapalat" w:cs="Sylfaen"/>
                <w:sz w:val="18"/>
                <w:szCs w:val="18"/>
              </w:rPr>
              <w:t>և</w:t>
            </w:r>
            <w:r w:rsidRPr="00341807">
              <w:rPr>
                <w:rFonts w:ascii="GHEA Grapalat" w:hAnsi="GHEA Grapalat" w:cs="Arial"/>
                <w:sz w:val="18"/>
                <w:szCs w:val="18"/>
                <w:lang w:val="af-ZA"/>
              </w:rPr>
              <w:t xml:space="preserve"> II </w:t>
            </w:r>
            <w:r w:rsidRPr="00341807">
              <w:rPr>
                <w:rFonts w:ascii="GHEA Grapalat" w:hAnsi="GHEA Grapalat" w:cs="Sylfaen"/>
                <w:sz w:val="18"/>
                <w:szCs w:val="18"/>
              </w:rPr>
              <w:t>տեսակների</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ապակե</w:t>
            </w:r>
            <w:r w:rsidRPr="00341807">
              <w:rPr>
                <w:rFonts w:ascii="GHEA Grapalat" w:hAnsi="GHEA Grapalat" w:cs="Arial"/>
                <w:sz w:val="18"/>
                <w:szCs w:val="18"/>
                <w:lang w:val="af-ZA"/>
              </w:rPr>
              <w:t xml:space="preserve"> </w:t>
            </w:r>
            <w:r w:rsidRPr="00341807">
              <w:rPr>
                <w:rFonts w:ascii="GHEA Grapalat" w:hAnsi="GHEA Grapalat" w:cs="Sylfaen"/>
                <w:sz w:val="18"/>
                <w:szCs w:val="18"/>
              </w:rPr>
              <w:t>կամ</w:t>
            </w:r>
            <w:r w:rsidRPr="00341807">
              <w:rPr>
                <w:rFonts w:ascii="GHEA Grapalat" w:hAnsi="GHEA Grapalat" w:cs="Calibri"/>
                <w:sz w:val="18"/>
                <w:szCs w:val="18"/>
                <w:lang w:val="af-ZA"/>
              </w:rPr>
              <w:t xml:space="preserve"> </w:t>
            </w:r>
            <w:r w:rsidRPr="00341807">
              <w:rPr>
                <w:rFonts w:ascii="GHEA Grapalat" w:hAnsi="GHEA Grapalat" w:cs="Sylfaen"/>
                <w:sz w:val="18"/>
                <w:szCs w:val="18"/>
              </w:rPr>
              <w:t>մետաղյա</w:t>
            </w:r>
            <w:r w:rsidRPr="00341807">
              <w:rPr>
                <w:rFonts w:ascii="GHEA Grapalat" w:hAnsi="GHEA Grapalat" w:cs="Arial"/>
                <w:sz w:val="18"/>
                <w:szCs w:val="18"/>
                <w:lang w:val="af-ZA"/>
              </w:rPr>
              <w:t xml:space="preserve"> </w:t>
            </w:r>
            <w:r w:rsidRPr="00341807">
              <w:rPr>
                <w:rFonts w:ascii="GHEA Grapalat" w:hAnsi="GHEA Grapalat" w:cs="Sylfaen"/>
                <w:sz w:val="18"/>
                <w:szCs w:val="18"/>
              </w:rPr>
              <w:t>տարաներով</w:t>
            </w:r>
            <w:r w:rsidRPr="00341807">
              <w:rPr>
                <w:rFonts w:ascii="GHEA Grapalat" w:hAnsi="GHEA Grapalat" w:cs="Arial"/>
                <w:sz w:val="18"/>
                <w:szCs w:val="18"/>
                <w:lang w:val="af-ZA"/>
              </w:rPr>
              <w:t xml:space="preserve">, </w:t>
            </w:r>
            <w:r w:rsidRPr="00341807">
              <w:rPr>
                <w:rFonts w:ascii="GHEA Grapalat" w:hAnsi="GHEA Grapalat"/>
                <w:sz w:val="18"/>
                <w:szCs w:val="18"/>
                <w:lang w:val="af-ZA"/>
              </w:rPr>
              <w:t>/1</w:t>
            </w:r>
            <w:r w:rsidRPr="00341807">
              <w:rPr>
                <w:rFonts w:ascii="GHEA Grapalat" w:hAnsi="GHEA Grapalat"/>
                <w:sz w:val="18"/>
                <w:szCs w:val="18"/>
              </w:rPr>
              <w:t>կգ</w:t>
            </w:r>
            <w:r w:rsidRPr="00341807">
              <w:rPr>
                <w:rFonts w:ascii="GHEA Grapalat" w:hAnsi="GHEA Grapalat"/>
                <w:sz w:val="18"/>
                <w:szCs w:val="18"/>
                <w:lang w:val="af-ZA"/>
              </w:rPr>
              <w:t xml:space="preserve"> </w:t>
            </w:r>
            <w:r w:rsidRPr="00341807">
              <w:rPr>
                <w:rFonts w:ascii="GHEA Grapalat" w:hAnsi="GHEA Grapalat"/>
                <w:sz w:val="18"/>
                <w:szCs w:val="18"/>
              </w:rPr>
              <w:t>բանկաներով</w:t>
            </w:r>
            <w:r w:rsidRPr="00341807">
              <w:rPr>
                <w:rFonts w:ascii="GHEA Grapalat" w:hAnsi="GHEA Grapalat"/>
                <w:sz w:val="18"/>
                <w:szCs w:val="18"/>
                <w:lang w:val="af-ZA"/>
              </w:rPr>
              <w:t>/</w:t>
            </w:r>
            <w:r w:rsidRPr="00341807">
              <w:rPr>
                <w:rFonts w:ascii="GHEA Grapalat" w:hAnsi="GHEA Grapalat"/>
                <w:i/>
                <w:sz w:val="18"/>
                <w:szCs w:val="18"/>
                <w:lang w:val="af-ZA"/>
              </w:rPr>
              <w:t xml:space="preserve"> </w:t>
            </w:r>
            <w:r w:rsidRPr="00341807">
              <w:rPr>
                <w:rFonts w:ascii="GHEA Grapalat" w:hAnsi="GHEA Grapalat" w:cs="Sylfaen"/>
                <w:sz w:val="18"/>
                <w:szCs w:val="18"/>
              </w:rPr>
              <w:t>փաթեթավորումը</w:t>
            </w:r>
            <w:r w:rsidRPr="00341807">
              <w:rPr>
                <w:rFonts w:ascii="GHEA Grapalat" w:hAnsi="GHEA Grapalat" w:cs="Arial"/>
                <w:sz w:val="18"/>
                <w:szCs w:val="18"/>
                <w:lang w:val="af-ZA"/>
              </w:rPr>
              <w:t xml:space="preserve">` </w:t>
            </w:r>
            <w:r w:rsidRPr="00341807">
              <w:rPr>
                <w:rFonts w:ascii="GHEA Grapalat" w:hAnsi="GHEA Grapalat" w:cs="Sylfaen"/>
                <w:sz w:val="18"/>
                <w:szCs w:val="18"/>
              </w:rPr>
              <w:t>մինչև</w:t>
            </w:r>
            <w:r w:rsidRPr="00341807">
              <w:rPr>
                <w:rFonts w:ascii="GHEA Grapalat" w:hAnsi="GHEA Grapalat" w:cs="Arial"/>
                <w:sz w:val="18"/>
                <w:szCs w:val="18"/>
                <w:lang w:val="af-ZA"/>
              </w:rPr>
              <w:t xml:space="preserve"> 10 </w:t>
            </w:r>
            <w:r w:rsidRPr="00341807">
              <w:rPr>
                <w:rFonts w:ascii="GHEA Grapalat" w:hAnsi="GHEA Grapalat" w:cs="Sylfaen"/>
                <w:sz w:val="18"/>
                <w:szCs w:val="18"/>
              </w:rPr>
              <w:t>դմ</w:t>
            </w:r>
            <w:r w:rsidRPr="00341807">
              <w:rPr>
                <w:rFonts w:ascii="GHEA Grapalat" w:hAnsi="GHEA Grapalat" w:cs="Calibri"/>
                <w:sz w:val="18"/>
                <w:szCs w:val="18"/>
                <w:vertAlign w:val="superscript"/>
                <w:lang w:val="af-ZA"/>
              </w:rPr>
              <w:t>3</w:t>
            </w:r>
            <w:r w:rsidRPr="00341807">
              <w:rPr>
                <w:rFonts w:ascii="GHEA Grapalat" w:hAnsi="GHEA Grapalat" w:cs="Calibri"/>
                <w:sz w:val="18"/>
                <w:szCs w:val="18"/>
                <w:lang w:val="af-ZA"/>
              </w:rPr>
              <w:t xml:space="preserve"> </w:t>
            </w:r>
            <w:r w:rsidRPr="00341807">
              <w:rPr>
                <w:rFonts w:ascii="GHEA Grapalat" w:hAnsi="GHEA Grapalat" w:cs="Sylfaen"/>
                <w:sz w:val="18"/>
                <w:szCs w:val="18"/>
              </w:rPr>
              <w:t>տարողությամբ</w:t>
            </w:r>
            <w:r w:rsidRPr="00341807">
              <w:rPr>
                <w:rFonts w:ascii="GHEA Grapalat" w:hAnsi="GHEA Grapalat" w:cs="Arial"/>
                <w:sz w:val="18"/>
                <w:szCs w:val="18"/>
                <w:lang w:val="af-ZA"/>
              </w:rPr>
              <w:t xml:space="preserve">, </w:t>
            </w:r>
            <w:r w:rsidRPr="00341807">
              <w:rPr>
                <w:rFonts w:ascii="GHEA Grapalat" w:hAnsi="GHEA Grapalat" w:cs="Sylfaen"/>
                <w:sz w:val="18"/>
                <w:szCs w:val="18"/>
              </w:rPr>
              <w:t>ԳՕՍՏ</w:t>
            </w:r>
            <w:r w:rsidRPr="00341807">
              <w:rPr>
                <w:rFonts w:ascii="GHEA Grapalat" w:hAnsi="GHEA Grapalat" w:cs="Arial"/>
                <w:sz w:val="18"/>
                <w:szCs w:val="18"/>
                <w:lang w:val="af-ZA"/>
              </w:rPr>
              <w:t xml:space="preserve"> 3343-89</w:t>
            </w:r>
            <w:r w:rsidRPr="00341807">
              <w:rPr>
                <w:rFonts w:ascii="GHEA Grapalat" w:hAnsi="GHEA Grapalat" w:cs="Tahoma"/>
                <w:sz w:val="18"/>
                <w:szCs w:val="18"/>
              </w:rPr>
              <w:t>։</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Անվտանգությունը</w:t>
            </w:r>
            <w:r w:rsidRPr="00341807">
              <w:rPr>
                <w:rFonts w:ascii="GHEA Grapalat" w:hAnsi="GHEA Grapalat" w:cs="Arial"/>
                <w:sz w:val="18"/>
                <w:szCs w:val="18"/>
                <w:lang w:val="af-ZA"/>
              </w:rPr>
              <w:t>` N</w:t>
            </w:r>
            <w:r w:rsidRPr="00341807">
              <w:rPr>
                <w:rFonts w:ascii="GHEA Grapalat" w:hAnsi="GHEA Grapalat" w:cs="Calibri"/>
                <w:sz w:val="18"/>
                <w:szCs w:val="18"/>
                <w:lang w:val="af-ZA"/>
              </w:rPr>
              <w:t xml:space="preserve"> 2-III-4.9-01-2010 </w:t>
            </w:r>
            <w:r w:rsidRPr="00341807">
              <w:rPr>
                <w:rFonts w:ascii="GHEA Grapalat" w:hAnsi="GHEA Grapalat" w:cs="Sylfaen"/>
                <w:sz w:val="18"/>
                <w:szCs w:val="18"/>
              </w:rPr>
              <w:t>հիգիենիկ</w:t>
            </w:r>
            <w:r w:rsidRPr="00341807">
              <w:rPr>
                <w:rFonts w:ascii="GHEA Grapalat" w:hAnsi="GHEA Grapalat" w:cs="Arial"/>
                <w:sz w:val="18"/>
                <w:szCs w:val="18"/>
                <w:lang w:val="af-ZA"/>
              </w:rPr>
              <w:t xml:space="preserve"> </w:t>
            </w:r>
            <w:r w:rsidRPr="00341807">
              <w:rPr>
                <w:rFonts w:ascii="GHEA Grapalat" w:hAnsi="GHEA Grapalat" w:cs="Sylfaen"/>
                <w:sz w:val="18"/>
                <w:szCs w:val="18"/>
              </w:rPr>
              <w:t>նորմատիվների</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Սննդամթերքի</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մասին</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ՀՀ</w:t>
            </w:r>
            <w:r w:rsidRPr="00341807">
              <w:rPr>
                <w:rFonts w:ascii="GHEA Grapalat" w:hAnsi="GHEA Grapalat" w:cs="Arial"/>
                <w:sz w:val="18"/>
                <w:szCs w:val="18"/>
                <w:lang w:val="af-ZA"/>
              </w:rPr>
              <w:t xml:space="preserve"> </w:t>
            </w:r>
            <w:r w:rsidRPr="00341807">
              <w:rPr>
                <w:rFonts w:ascii="GHEA Grapalat" w:hAnsi="GHEA Grapalat" w:cs="Sylfaen"/>
                <w:sz w:val="18"/>
                <w:szCs w:val="18"/>
              </w:rPr>
              <w:t>օրենքի</w:t>
            </w:r>
            <w:r w:rsidRPr="00341807">
              <w:rPr>
                <w:rFonts w:ascii="GHEA Grapalat" w:hAnsi="GHEA Grapalat" w:cs="Arial"/>
                <w:sz w:val="18"/>
                <w:szCs w:val="18"/>
                <w:lang w:val="af-ZA"/>
              </w:rPr>
              <w:t xml:space="preserve"> 8-</w:t>
            </w:r>
            <w:r w:rsidRPr="00341807">
              <w:rPr>
                <w:rFonts w:ascii="GHEA Grapalat" w:hAnsi="GHEA Grapalat" w:cs="Sylfaen"/>
                <w:sz w:val="18"/>
                <w:szCs w:val="18"/>
              </w:rPr>
              <w:t>րդ</w:t>
            </w:r>
            <w:r w:rsidRPr="00341807">
              <w:rPr>
                <w:rFonts w:ascii="GHEA Grapalat" w:hAnsi="GHEA Grapalat" w:cs="Arial"/>
                <w:sz w:val="18"/>
                <w:szCs w:val="18"/>
                <w:lang w:val="af-ZA"/>
              </w:rPr>
              <w:t xml:space="preserve"> </w:t>
            </w:r>
            <w:r w:rsidRPr="00341807">
              <w:rPr>
                <w:rFonts w:ascii="GHEA Grapalat" w:hAnsi="GHEA Grapalat" w:cs="Sylfaen"/>
                <w:sz w:val="18"/>
                <w:szCs w:val="18"/>
              </w:rPr>
              <w:t>հոդվածի</w:t>
            </w:r>
            <w:r w:rsidRPr="00341807">
              <w:rPr>
                <w:rFonts w:ascii="GHEA Grapalat" w:hAnsi="GHEA Grapalat" w:cs="Arial"/>
                <w:sz w:val="18"/>
                <w:szCs w:val="18"/>
                <w:lang w:val="af-ZA"/>
              </w:rPr>
              <w:t xml:space="preserve"> </w:t>
            </w:r>
            <w:r w:rsidRPr="00341807">
              <w:rPr>
                <w:rFonts w:ascii="GHEA Grapalat" w:hAnsi="GHEA Grapalat" w:cs="Tahoma"/>
                <w:sz w:val="18"/>
                <w:szCs w:val="18"/>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Պիտանելիության</w:t>
            </w:r>
            <w:r w:rsidRPr="00341807">
              <w:rPr>
                <w:rFonts w:ascii="GHEA Grapalat" w:hAnsi="GHEA Grapalat" w:cs="Arial"/>
                <w:sz w:val="18"/>
                <w:szCs w:val="18"/>
              </w:rPr>
              <w:t xml:space="preserve"> </w:t>
            </w:r>
            <w:r w:rsidRPr="00341807">
              <w:rPr>
                <w:rFonts w:ascii="GHEA Grapalat" w:hAnsi="GHEA Grapalat" w:cs="Sylfaen"/>
                <w:sz w:val="18"/>
                <w:szCs w:val="18"/>
              </w:rPr>
              <w:t>մնացորդային</w:t>
            </w:r>
            <w:r w:rsidRPr="00341807">
              <w:rPr>
                <w:rFonts w:ascii="GHEA Grapalat" w:hAnsi="GHEA Grapalat" w:cs="Arial"/>
                <w:sz w:val="18"/>
                <w:szCs w:val="18"/>
              </w:rPr>
              <w:t xml:space="preserve"> </w:t>
            </w:r>
            <w:r w:rsidRPr="00341807">
              <w:rPr>
                <w:rFonts w:ascii="GHEA Grapalat" w:hAnsi="GHEA Grapalat" w:cs="Sylfaen"/>
                <w:sz w:val="18"/>
                <w:szCs w:val="18"/>
              </w:rPr>
              <w:t>ժամկետը</w:t>
            </w:r>
            <w:r w:rsidRPr="00341807">
              <w:rPr>
                <w:rFonts w:ascii="GHEA Grapalat" w:hAnsi="GHEA Grapalat" w:cs="Arial"/>
                <w:sz w:val="18"/>
                <w:szCs w:val="18"/>
              </w:rPr>
              <w:t xml:space="preserve"> </w:t>
            </w:r>
            <w:r w:rsidRPr="00341807">
              <w:rPr>
                <w:rFonts w:ascii="GHEA Grapalat" w:hAnsi="GHEA Grapalat" w:cs="Sylfaen"/>
                <w:sz w:val="18"/>
                <w:szCs w:val="18"/>
              </w:rPr>
              <w:t>ոչ</w:t>
            </w:r>
            <w:r w:rsidRPr="00341807">
              <w:rPr>
                <w:rFonts w:ascii="GHEA Grapalat" w:hAnsi="GHEA Grapalat" w:cs="Arial"/>
                <w:sz w:val="18"/>
                <w:szCs w:val="18"/>
              </w:rPr>
              <w:t xml:space="preserve"> </w:t>
            </w:r>
            <w:r w:rsidRPr="00341807">
              <w:rPr>
                <w:rFonts w:ascii="GHEA Grapalat" w:hAnsi="GHEA Grapalat" w:cs="Sylfaen"/>
                <w:sz w:val="18"/>
                <w:szCs w:val="18"/>
              </w:rPr>
              <w:t>պակաս</w:t>
            </w:r>
            <w:r w:rsidRPr="00341807">
              <w:rPr>
                <w:rFonts w:ascii="GHEA Grapalat" w:hAnsi="GHEA Grapalat" w:cs="Arial"/>
                <w:sz w:val="18"/>
                <w:szCs w:val="18"/>
              </w:rPr>
              <w:t xml:space="preserve"> </w:t>
            </w:r>
            <w:r w:rsidRPr="00341807">
              <w:rPr>
                <w:rFonts w:ascii="GHEA Grapalat" w:hAnsi="GHEA Grapalat" w:cs="Sylfaen"/>
                <w:sz w:val="18"/>
                <w:szCs w:val="18"/>
              </w:rPr>
              <w:t>քան</w:t>
            </w:r>
            <w:r w:rsidRPr="00341807">
              <w:rPr>
                <w:rFonts w:ascii="GHEA Grapalat" w:hAnsi="GHEA Grapalat" w:cs="Arial"/>
                <w:sz w:val="18"/>
                <w:szCs w:val="18"/>
              </w:rPr>
              <w:t xml:space="preserve"> 80</w:t>
            </w:r>
            <w:r w:rsidRPr="00341807">
              <w:rPr>
                <w:rFonts w:ascii="GHEA Grapalat" w:hAnsi="GHEA Grapalat" w:cs="Calibri"/>
                <w:sz w:val="18"/>
                <w:szCs w:val="18"/>
              </w:rPr>
              <w:t xml:space="preserve"> %</w:t>
            </w:r>
            <w:r w:rsidRPr="00341807">
              <w:rPr>
                <w:rFonts w:ascii="Courier New" w:hAnsi="Courier New" w:cs="Courier New"/>
                <w:sz w:val="18"/>
                <w:szCs w:val="18"/>
              </w:rPr>
              <w:t> </w:t>
            </w:r>
            <w:r w:rsidRPr="00341807">
              <w:rPr>
                <w:rFonts w:ascii="GHEA Grapalat" w:hAnsi="GHEA Grapalat" w:cs="GHEA Grapalat"/>
                <w:sz w:val="18"/>
                <w:szCs w:val="18"/>
              </w:rPr>
              <w:t>:</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3221F7" w:rsidRDefault="008D04C2" w:rsidP="00341807">
            <w:pPr>
              <w:jc w:val="center"/>
              <w:rPr>
                <w:rFonts w:ascii="GHEA Grapalat" w:hAnsi="GHEA Grapalat"/>
                <w:sz w:val="18"/>
                <w:szCs w:val="18"/>
              </w:rPr>
            </w:pPr>
            <w:r>
              <w:rPr>
                <w:rFonts w:ascii="GHEA Grapalat" w:hAnsi="GHEA Grapalat"/>
                <w:sz w:val="18"/>
                <w:szCs w:val="18"/>
              </w:rPr>
              <w:t>37</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15</w:t>
            </w:r>
          </w:p>
        </w:tc>
        <w:tc>
          <w:tcPr>
            <w:tcW w:w="1134" w:type="dxa"/>
            <w:vAlign w:val="center"/>
          </w:tcPr>
          <w:p w:rsidR="008D04C2" w:rsidRPr="00341807" w:rsidRDefault="008D04C2" w:rsidP="008878E9">
            <w:pPr>
              <w:jc w:val="center"/>
              <w:rPr>
                <w:rFonts w:ascii="GHEA Grapalat" w:hAnsi="GHEA Grapalat"/>
                <w:sz w:val="18"/>
                <w:szCs w:val="18"/>
              </w:rPr>
            </w:pPr>
            <w:r w:rsidRPr="00341807">
              <w:rPr>
                <w:rFonts w:ascii="GHEA Grapalat" w:hAnsi="GHEA Grapalat"/>
                <w:sz w:val="18"/>
                <w:szCs w:val="18"/>
              </w:rPr>
              <w:t>15321200</w:t>
            </w:r>
          </w:p>
        </w:tc>
        <w:tc>
          <w:tcPr>
            <w:tcW w:w="1984" w:type="dxa"/>
            <w:vAlign w:val="center"/>
          </w:tcPr>
          <w:p w:rsidR="008D04C2" w:rsidRPr="00341807" w:rsidRDefault="008D04C2" w:rsidP="008878E9">
            <w:pPr>
              <w:jc w:val="center"/>
              <w:rPr>
                <w:rFonts w:ascii="GHEA Grapalat" w:hAnsi="GHEA Grapalat" w:cs="Calibri"/>
                <w:color w:val="000000"/>
                <w:sz w:val="18"/>
                <w:szCs w:val="18"/>
              </w:rPr>
            </w:pPr>
            <w:r w:rsidRPr="00341807">
              <w:rPr>
                <w:rFonts w:ascii="GHEA Grapalat" w:hAnsi="GHEA Grapalat" w:cs="Calibri"/>
                <w:color w:val="000000"/>
                <w:sz w:val="18"/>
                <w:szCs w:val="18"/>
              </w:rPr>
              <w:t>Կիսել</w:t>
            </w:r>
          </w:p>
        </w:tc>
        <w:tc>
          <w:tcPr>
            <w:tcW w:w="4253" w:type="dxa"/>
            <w:vAlign w:val="center"/>
          </w:tcPr>
          <w:p w:rsidR="008D04C2" w:rsidRPr="00341807" w:rsidRDefault="008D04C2" w:rsidP="008878E9">
            <w:pPr>
              <w:jc w:val="center"/>
              <w:rPr>
                <w:rFonts w:ascii="GHEA Grapalat" w:hAnsi="GHEA Grapalat"/>
                <w:color w:val="000000"/>
                <w:sz w:val="18"/>
                <w:szCs w:val="18"/>
                <w:lang w:val="hy-AM"/>
              </w:rPr>
            </w:pPr>
            <w:r w:rsidRPr="00341807">
              <w:rPr>
                <w:rFonts w:ascii="GHEA Grapalat" w:hAnsi="GHEA Grapalat" w:cs="Sylfaen"/>
                <w:sz w:val="18"/>
                <w:szCs w:val="18"/>
                <w:lang w:val="hy-AM"/>
              </w:rPr>
              <w:t>Կիսել՝</w:t>
            </w:r>
            <w:r w:rsidRPr="00341807">
              <w:rPr>
                <w:rFonts w:ascii="GHEA Grapalat" w:hAnsi="GHEA Grapalat" w:cs="Calibri"/>
                <w:sz w:val="18"/>
                <w:szCs w:val="18"/>
                <w:lang w:val="hy-AM"/>
              </w:rPr>
              <w:t xml:space="preserve"> </w:t>
            </w:r>
            <w:r w:rsidRPr="00341807">
              <w:rPr>
                <w:rFonts w:ascii="GHEA Grapalat" w:hAnsi="GHEA Grapalat"/>
                <w:sz w:val="18"/>
                <w:szCs w:val="18"/>
              </w:rPr>
              <w:t>220գրամ տուփերով /</w:t>
            </w:r>
            <w:r w:rsidRPr="00341807">
              <w:rPr>
                <w:rFonts w:ascii="GHEA Grapalat" w:hAnsi="GHEA Grapalat" w:cs="Sylfaen"/>
                <w:sz w:val="18"/>
                <w:szCs w:val="18"/>
                <w:lang w:val="hy-AM"/>
              </w:rPr>
              <w:t>պտղային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կամ</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հատապտղային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էքստրակտներից՝</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դոնդողային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հիմքով</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Փաթեթավորումը՝</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բրիկետների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տեսքով</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կամ</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փոշենման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զանգվածով</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Խոնավության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զանգվածային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մասը՝</w:t>
            </w:r>
            <w:r w:rsidRPr="00341807">
              <w:rPr>
                <w:rFonts w:ascii="GHEA Grapalat" w:hAnsi="GHEA Grapalat" w:cs="Arial"/>
                <w:sz w:val="18"/>
                <w:szCs w:val="18"/>
                <w:lang w:val="hy-AM"/>
              </w:rPr>
              <w:t xml:space="preserve"> 9.5 %</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ոչ</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ավել</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Չի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թույլատրվում</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վարակվածությունը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վնասատուներով</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կողմնակի</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խառնուկների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առկայությունը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Չափածրարված</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համապատասխան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զանգվածով</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ԳՕՍՏ</w:t>
            </w:r>
            <w:r w:rsidRPr="00341807">
              <w:rPr>
                <w:rFonts w:ascii="GHEA Grapalat" w:hAnsi="GHEA Grapalat" w:cs="Calibri"/>
                <w:sz w:val="18"/>
                <w:szCs w:val="18"/>
                <w:lang w:val="hy-AM"/>
              </w:rPr>
              <w:t xml:space="preserve"> 18488-2000: </w:t>
            </w:r>
            <w:r w:rsidRPr="00341807">
              <w:rPr>
                <w:rFonts w:ascii="GHEA Grapalat" w:hAnsi="GHEA Grapalat" w:cs="Sylfaen"/>
                <w:sz w:val="18"/>
                <w:szCs w:val="18"/>
                <w:lang w:val="hy-AM"/>
              </w:rPr>
              <w:t>Անվտանգությունը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ըստ</w:t>
            </w:r>
            <w:r w:rsidRPr="00341807">
              <w:rPr>
                <w:rFonts w:ascii="GHEA Grapalat" w:hAnsi="GHEA Grapalat" w:cs="Arial"/>
                <w:sz w:val="18"/>
                <w:szCs w:val="18"/>
                <w:lang w:val="hy-AM"/>
              </w:rPr>
              <w:t xml:space="preserve"> 2-III-4.9-01-2010</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հիգիենիկ</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նորմատիվների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իսկ</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մակնշումը</w:t>
            </w:r>
            <w:r w:rsidRPr="00341807">
              <w:rPr>
                <w:rFonts w:ascii="GHEA Grapalat" w:hAnsi="GHEA Grapalat" w:cs="Arial"/>
                <w:sz w:val="18"/>
                <w:szCs w:val="18"/>
                <w:lang w:val="hy-AM"/>
              </w:rPr>
              <w:t>`</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Սննդամթերքի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անվտանգության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մասին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ՀՀ</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օրենքի</w:t>
            </w:r>
            <w:r w:rsidRPr="00341807">
              <w:rPr>
                <w:rFonts w:ascii="GHEA Grapalat" w:hAnsi="GHEA Grapalat" w:cs="Arial"/>
                <w:sz w:val="18"/>
                <w:szCs w:val="18"/>
                <w:lang w:val="hy-AM"/>
              </w:rPr>
              <w:t xml:space="preserve"> 8-</w:t>
            </w:r>
            <w:r w:rsidRPr="00341807">
              <w:rPr>
                <w:rFonts w:ascii="GHEA Grapalat" w:hAnsi="GHEA Grapalat" w:cs="Sylfaen"/>
                <w:sz w:val="18"/>
                <w:szCs w:val="18"/>
                <w:lang w:val="hy-AM"/>
              </w:rPr>
              <w:t>րդ</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հոդվածի</w:t>
            </w:r>
            <w:r w:rsidRPr="00341807">
              <w:rPr>
                <w:rFonts w:ascii="GHEA Grapalat" w:hAnsi="GHEA Grapalat" w:cs="Calibri"/>
                <w:sz w:val="18"/>
                <w:szCs w:val="18"/>
                <w:lang w:val="hy-AM"/>
              </w:rPr>
              <w:t>:</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հատ</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3221F7" w:rsidRDefault="008D04C2" w:rsidP="00341807">
            <w:pPr>
              <w:jc w:val="center"/>
              <w:rPr>
                <w:rFonts w:ascii="GHEA Grapalat" w:hAnsi="GHEA Grapalat"/>
                <w:sz w:val="18"/>
                <w:szCs w:val="18"/>
              </w:rPr>
            </w:pPr>
            <w:r>
              <w:rPr>
                <w:rFonts w:ascii="GHEA Grapalat" w:hAnsi="GHEA Grapalat"/>
                <w:sz w:val="18"/>
                <w:szCs w:val="18"/>
              </w:rPr>
              <w:t>42</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16</w:t>
            </w:r>
          </w:p>
        </w:tc>
        <w:tc>
          <w:tcPr>
            <w:tcW w:w="1134" w:type="dxa"/>
            <w:vAlign w:val="center"/>
          </w:tcPr>
          <w:p w:rsidR="008D04C2" w:rsidRPr="00341807" w:rsidRDefault="008D04C2" w:rsidP="00341807">
            <w:pPr>
              <w:jc w:val="center"/>
              <w:rPr>
                <w:rFonts w:ascii="GHEA Grapalat" w:hAnsi="GHEA Grapalat"/>
                <w:sz w:val="18"/>
                <w:szCs w:val="18"/>
              </w:rPr>
            </w:pPr>
            <w:r>
              <w:rPr>
                <w:rFonts w:ascii="GHEA Grapalat" w:hAnsi="GHEA Grapalat"/>
                <w:sz w:val="18"/>
                <w:szCs w:val="18"/>
              </w:rPr>
              <w:t>15111130</w:t>
            </w:r>
          </w:p>
        </w:tc>
        <w:tc>
          <w:tcPr>
            <w:tcW w:w="1984" w:type="dxa"/>
            <w:vAlign w:val="center"/>
          </w:tcPr>
          <w:p w:rsidR="008D04C2" w:rsidRPr="00341807" w:rsidRDefault="008D04C2" w:rsidP="00341807">
            <w:pPr>
              <w:jc w:val="center"/>
              <w:rPr>
                <w:rFonts w:ascii="GHEA Grapalat" w:hAnsi="GHEA Grapalat" w:cs="Calibri"/>
                <w:color w:val="000000"/>
                <w:sz w:val="18"/>
                <w:szCs w:val="18"/>
              </w:rPr>
            </w:pPr>
            <w:r>
              <w:rPr>
                <w:rFonts w:ascii="GHEA Grapalat" w:hAnsi="GHEA Grapalat" w:cs="Calibri"/>
                <w:color w:val="000000"/>
                <w:sz w:val="18"/>
                <w:szCs w:val="18"/>
              </w:rPr>
              <w:t xml:space="preserve">տավարի միս ,տեղական ոսկրոտ </w:t>
            </w:r>
          </w:p>
        </w:tc>
        <w:tc>
          <w:tcPr>
            <w:tcW w:w="4253" w:type="dxa"/>
            <w:vAlign w:val="center"/>
          </w:tcPr>
          <w:p w:rsidR="008D04C2" w:rsidRPr="003221F7" w:rsidRDefault="008D04C2" w:rsidP="003221F7">
            <w:pPr>
              <w:jc w:val="center"/>
              <w:rPr>
                <w:rFonts w:ascii="Sylfaen" w:hAnsi="Sylfaen" w:cs="Calibri"/>
                <w:bCs/>
                <w:sz w:val="18"/>
                <w:szCs w:val="18"/>
              </w:rPr>
            </w:pPr>
            <w:r w:rsidRPr="003221F7">
              <w:rPr>
                <w:rFonts w:ascii="Sylfaen" w:hAnsi="Sylfaen" w:cs="Sylfaen"/>
                <w:bCs/>
                <w:sz w:val="18"/>
                <w:szCs w:val="18"/>
              </w:rPr>
              <w:t xml:space="preserve">Տավարի կիսամսեղիքնով, պիտակավորված, ընդհանուր քանակի 20%-ից ոչ ավելին 2-րդ </w:t>
            </w:r>
            <w:r w:rsidRPr="003221F7">
              <w:rPr>
                <w:rFonts w:ascii="Sylfaen" w:hAnsi="Sylfaen" w:cs="Sylfaen"/>
                <w:bCs/>
                <w:sz w:val="18"/>
                <w:szCs w:val="18"/>
              </w:rPr>
              <w:lastRenderedPageBreak/>
              <w:t>կարգի տավարի միս,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ՀՍՏ 342-2011:</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lastRenderedPageBreak/>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3221F7" w:rsidRDefault="008D04C2" w:rsidP="00341807">
            <w:pPr>
              <w:jc w:val="center"/>
              <w:rPr>
                <w:rFonts w:ascii="GHEA Grapalat" w:hAnsi="GHEA Grapalat"/>
                <w:sz w:val="18"/>
                <w:szCs w:val="18"/>
              </w:rPr>
            </w:pPr>
            <w:r>
              <w:rPr>
                <w:rFonts w:ascii="GHEA Grapalat" w:hAnsi="GHEA Grapalat"/>
                <w:sz w:val="18"/>
                <w:szCs w:val="18"/>
              </w:rPr>
              <w:t>109</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w:t>
            </w:r>
            <w:r>
              <w:rPr>
                <w:rFonts w:ascii="GHEA Grapalat" w:hAnsi="GHEA Grapalat" w:cs="Sylfaen"/>
                <w:sz w:val="18"/>
                <w:szCs w:val="18"/>
              </w:rPr>
              <w:lastRenderedPageBreak/>
              <w:t>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lastRenderedPageBreak/>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w:t>
            </w:r>
            <w:r w:rsidRPr="00341807">
              <w:rPr>
                <w:rFonts w:ascii="GHEA Grapalat" w:hAnsi="GHEA Grapalat" w:cs="Calibri"/>
                <w:sz w:val="18"/>
                <w:szCs w:val="18"/>
              </w:rPr>
              <w:lastRenderedPageBreak/>
              <w:t>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lastRenderedPageBreak/>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w:t>
            </w:r>
            <w:r w:rsidRPr="00341807">
              <w:rPr>
                <w:rFonts w:ascii="GHEA Grapalat" w:hAnsi="GHEA Grapalat"/>
                <w:sz w:val="18"/>
                <w:szCs w:val="18"/>
              </w:rPr>
              <w:lastRenderedPageBreak/>
              <w:t>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lastRenderedPageBreak/>
              <w:t>17</w:t>
            </w:r>
          </w:p>
        </w:tc>
        <w:tc>
          <w:tcPr>
            <w:tcW w:w="1134" w:type="dxa"/>
            <w:vAlign w:val="center"/>
          </w:tcPr>
          <w:p w:rsidR="008D04C2" w:rsidRPr="00341807" w:rsidRDefault="008D04C2" w:rsidP="00341807">
            <w:pPr>
              <w:jc w:val="center"/>
              <w:rPr>
                <w:rFonts w:ascii="GHEA Grapalat" w:hAnsi="GHEA Grapalat"/>
                <w:sz w:val="18"/>
                <w:szCs w:val="18"/>
              </w:rPr>
            </w:pPr>
            <w:r>
              <w:rPr>
                <w:rFonts w:ascii="GHEA Grapalat" w:hAnsi="GHEA Grapalat"/>
                <w:sz w:val="18"/>
                <w:szCs w:val="18"/>
              </w:rPr>
              <w:t>15112150</w:t>
            </w:r>
          </w:p>
        </w:tc>
        <w:tc>
          <w:tcPr>
            <w:tcW w:w="1984" w:type="dxa"/>
            <w:vAlign w:val="center"/>
          </w:tcPr>
          <w:p w:rsidR="008D04C2" w:rsidRPr="00341807" w:rsidRDefault="008D04C2" w:rsidP="00341807">
            <w:pPr>
              <w:jc w:val="center"/>
              <w:rPr>
                <w:rFonts w:ascii="GHEA Grapalat" w:hAnsi="GHEA Grapalat" w:cs="Calibri"/>
                <w:color w:val="000000"/>
                <w:sz w:val="18"/>
                <w:szCs w:val="18"/>
              </w:rPr>
            </w:pPr>
            <w:r>
              <w:rPr>
                <w:rFonts w:ascii="GHEA Grapalat" w:hAnsi="GHEA Grapalat" w:cs="Calibri"/>
                <w:color w:val="000000"/>
                <w:sz w:val="18"/>
                <w:szCs w:val="18"/>
              </w:rPr>
              <w:t xml:space="preserve">Հավ, տեղական ամբողջական </w:t>
            </w:r>
          </w:p>
        </w:tc>
        <w:tc>
          <w:tcPr>
            <w:tcW w:w="4253" w:type="dxa"/>
            <w:vAlign w:val="center"/>
          </w:tcPr>
          <w:p w:rsidR="008D04C2" w:rsidRPr="00D927F1" w:rsidRDefault="008D04C2" w:rsidP="008878E9">
            <w:pPr>
              <w:jc w:val="center"/>
              <w:rPr>
                <w:rFonts w:ascii="Sylfaen" w:hAnsi="Sylfaen" w:cs="Calibri"/>
                <w:bCs/>
                <w:sz w:val="18"/>
                <w:szCs w:val="18"/>
                <w:lang w:val="hy-AM"/>
              </w:rPr>
            </w:pPr>
            <w:r w:rsidRPr="00D927F1">
              <w:rPr>
                <w:rFonts w:ascii="Sylfaen" w:hAnsi="Sylfaen" w:cs="Calibri"/>
                <w:bCs/>
                <w:sz w:val="18"/>
                <w:szCs w:val="18"/>
                <w:lang w:val="hy-AM"/>
              </w:rPr>
              <w:t>Հավ` ամբողջական ,</w:t>
            </w:r>
            <w:r w:rsidRPr="00D927F1">
              <w:rPr>
                <w:rFonts w:ascii="Sylfaen" w:hAnsi="Sylfaen" w:cs="Arial"/>
                <w:sz w:val="18"/>
                <w:szCs w:val="18"/>
                <w:lang w:val="hy-AM"/>
              </w:rPr>
              <w:t xml:space="preserve"> առանց փորոտիքի,</w:t>
            </w:r>
            <w:r w:rsidRPr="00D927F1">
              <w:rPr>
                <w:rFonts w:ascii="Sylfaen" w:hAnsi="Sylfaen" w:cs="Calibri"/>
                <w:bCs/>
                <w:sz w:val="18"/>
                <w:szCs w:val="18"/>
                <w:lang w:val="hy-AM"/>
              </w:rPr>
              <w:t xml:space="preserve"> մաքուր, արյունազրկված, առանց կողմնակի հոտերի, փաթեթավորված պոլիէթիլենային թաղանթներով, ԳՕՍՏ 25391-82</w:t>
            </w:r>
            <w:r w:rsidRPr="00D927F1">
              <w:rPr>
                <w:rFonts w:ascii="Sylfaen" w:hAnsi="Sylfaen" w:cs="Tahoma"/>
                <w:bCs/>
                <w:sz w:val="18"/>
                <w:szCs w:val="18"/>
                <w:lang w:val="hy-AM"/>
              </w:rPr>
              <w:t>։</w:t>
            </w:r>
            <w:r w:rsidRPr="00D927F1">
              <w:rPr>
                <w:rFonts w:ascii="Sylfaen" w:hAnsi="Sylfaen" w:cs="Calibri"/>
                <w:bCs/>
                <w:sz w:val="18"/>
                <w:szCs w:val="18"/>
                <w:lang w:val="hy-AM"/>
              </w:rPr>
              <w:t xml:space="preserve">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հոդվածի33</w:t>
            </w:r>
          </w:p>
        </w:tc>
        <w:tc>
          <w:tcPr>
            <w:tcW w:w="992" w:type="dxa"/>
            <w:vAlign w:val="center"/>
          </w:tcPr>
          <w:p w:rsidR="008D04C2" w:rsidRPr="008878E9" w:rsidRDefault="008D04C2" w:rsidP="00A14E35">
            <w:pPr>
              <w:jc w:val="center"/>
              <w:rPr>
                <w:rFonts w:ascii="Sylfaen" w:hAnsi="Sylfaen"/>
                <w:sz w:val="20"/>
                <w:szCs w:val="20"/>
              </w:rPr>
            </w:pPr>
            <w:r>
              <w:rPr>
                <w:rFonts w:ascii="Sylfaen" w:hAnsi="Sylfaen"/>
                <w:sz w:val="20"/>
                <w:szCs w:val="20"/>
              </w:rPr>
              <w:t>կգ</w:t>
            </w:r>
          </w:p>
        </w:tc>
        <w:tc>
          <w:tcPr>
            <w:tcW w:w="850" w:type="dxa"/>
            <w:vAlign w:val="center"/>
          </w:tcPr>
          <w:p w:rsidR="008D04C2" w:rsidRPr="008878E9" w:rsidRDefault="008D04C2" w:rsidP="00341807">
            <w:pPr>
              <w:jc w:val="center"/>
              <w:rPr>
                <w:rFonts w:ascii="GHEA Grapalat" w:hAnsi="GHEA Grapalat"/>
                <w:sz w:val="18"/>
                <w:szCs w:val="18"/>
                <w:lang w:val="hy-AM"/>
              </w:rPr>
            </w:pPr>
          </w:p>
        </w:tc>
        <w:tc>
          <w:tcPr>
            <w:tcW w:w="993" w:type="dxa"/>
            <w:vAlign w:val="center"/>
          </w:tcPr>
          <w:p w:rsidR="008D04C2" w:rsidRPr="008878E9" w:rsidRDefault="008D04C2" w:rsidP="00341807">
            <w:pPr>
              <w:jc w:val="center"/>
              <w:rPr>
                <w:rFonts w:ascii="GHEA Grapalat" w:hAnsi="GHEA Grapalat"/>
                <w:sz w:val="18"/>
                <w:szCs w:val="18"/>
                <w:lang w:val="hy-AM"/>
              </w:rPr>
            </w:pPr>
          </w:p>
        </w:tc>
        <w:tc>
          <w:tcPr>
            <w:tcW w:w="992" w:type="dxa"/>
            <w:vAlign w:val="center"/>
          </w:tcPr>
          <w:p w:rsidR="008D04C2" w:rsidRPr="008878E9" w:rsidRDefault="008D04C2" w:rsidP="00341807">
            <w:pPr>
              <w:jc w:val="center"/>
              <w:rPr>
                <w:rFonts w:ascii="GHEA Grapalat" w:hAnsi="GHEA Grapalat"/>
                <w:sz w:val="18"/>
                <w:szCs w:val="18"/>
              </w:rPr>
            </w:pPr>
            <w:r>
              <w:rPr>
                <w:rFonts w:ascii="GHEA Grapalat" w:hAnsi="GHEA Grapalat"/>
                <w:sz w:val="18"/>
                <w:szCs w:val="18"/>
              </w:rPr>
              <w:t>115</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18</w:t>
            </w:r>
          </w:p>
        </w:tc>
        <w:tc>
          <w:tcPr>
            <w:tcW w:w="1134" w:type="dxa"/>
            <w:vAlign w:val="center"/>
          </w:tcPr>
          <w:p w:rsidR="008D04C2" w:rsidRPr="00341807" w:rsidRDefault="008D04C2" w:rsidP="00341807">
            <w:pPr>
              <w:jc w:val="center"/>
              <w:rPr>
                <w:rFonts w:ascii="GHEA Grapalat" w:hAnsi="GHEA Grapalat"/>
                <w:sz w:val="18"/>
                <w:szCs w:val="18"/>
              </w:rPr>
            </w:pPr>
            <w:r>
              <w:rPr>
                <w:rFonts w:ascii="GHEA Grapalat" w:hAnsi="GHEA Grapalat"/>
                <w:sz w:val="18"/>
                <w:szCs w:val="18"/>
              </w:rPr>
              <w:t>15540000</w:t>
            </w:r>
          </w:p>
        </w:tc>
        <w:tc>
          <w:tcPr>
            <w:tcW w:w="1984" w:type="dxa"/>
            <w:vAlign w:val="center"/>
          </w:tcPr>
          <w:p w:rsidR="008D04C2" w:rsidRPr="00341807" w:rsidRDefault="008D04C2" w:rsidP="00341807">
            <w:pPr>
              <w:jc w:val="center"/>
              <w:rPr>
                <w:rFonts w:ascii="GHEA Grapalat" w:hAnsi="GHEA Grapalat" w:cs="Calibri"/>
                <w:color w:val="000000"/>
                <w:sz w:val="18"/>
                <w:szCs w:val="18"/>
              </w:rPr>
            </w:pPr>
            <w:r>
              <w:rPr>
                <w:rFonts w:ascii="GHEA Grapalat" w:hAnsi="GHEA Grapalat" w:cs="Calibri"/>
                <w:color w:val="000000"/>
                <w:sz w:val="18"/>
                <w:szCs w:val="18"/>
              </w:rPr>
              <w:t xml:space="preserve">Պանիր </w:t>
            </w:r>
          </w:p>
        </w:tc>
        <w:tc>
          <w:tcPr>
            <w:tcW w:w="4253" w:type="dxa"/>
            <w:vAlign w:val="center"/>
          </w:tcPr>
          <w:p w:rsidR="008D04C2" w:rsidRPr="008D04C2" w:rsidRDefault="008D04C2" w:rsidP="008878E9">
            <w:pPr>
              <w:jc w:val="both"/>
              <w:rPr>
                <w:rFonts w:ascii="GHEA Grapalat" w:hAnsi="GHEA Grapalat" w:cs="TimesArmenianPSMT"/>
                <w:iCs/>
                <w:sz w:val="16"/>
                <w:szCs w:val="16"/>
                <w:lang w:val="hy-AM" w:eastAsia="ru-RU"/>
              </w:rPr>
            </w:pPr>
            <w:r>
              <w:rPr>
                <w:rFonts w:ascii="GHEA Grapalat" w:hAnsi="GHEA Grapalat" w:cs="TimesArmenianPSMT"/>
                <w:sz w:val="16"/>
                <w:szCs w:val="16"/>
                <w:lang w:eastAsia="ru-RU"/>
              </w:rPr>
              <w:t xml:space="preserve">Տիպ Լոռի  , </w:t>
            </w:r>
            <w:r w:rsidRPr="00A971D6">
              <w:rPr>
                <w:rFonts w:ascii="GHEA Grapalat" w:hAnsi="GHEA Grapalat" w:cs="TimesArmenianPSMT"/>
                <w:sz w:val="16"/>
                <w:szCs w:val="16"/>
                <w:lang w:val="hy-AM" w:eastAsia="ru-RU"/>
              </w:rPr>
              <w:t>Սպիտակ աղաջրային պանիր, կովի կաթից, 36-40% յուղայնությամ</w:t>
            </w:r>
            <w:r w:rsidRPr="00A971D6">
              <w:rPr>
                <w:rFonts w:ascii="GHEA Grapalat" w:hAnsi="GHEA Grapalat" w:cs="TimesArmenianPSMT"/>
                <w:sz w:val="16"/>
                <w:szCs w:val="16"/>
                <w:lang w:eastAsia="ru-RU"/>
              </w:rPr>
              <w:t>բ</w:t>
            </w:r>
            <w:r w:rsidRPr="00A971D6">
              <w:rPr>
                <w:rFonts w:ascii="GHEA Grapalat" w:hAnsi="GHEA Grapalat" w:cs="TimesArmenianPSMT"/>
                <w:sz w:val="16"/>
                <w:szCs w:val="16"/>
                <w:lang w:val="hy-AM" w:eastAsia="ru-RU"/>
              </w:rPr>
              <w:t xml:space="preserve"> ԳՕՍՏ 7616-85 կամ համարժեք: զանգվածային մասը 50 %-ից ոչ պակաս, աղի զանգվածային մասը 3.5-4.5 %: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r w:rsidRPr="008D04C2">
              <w:rPr>
                <w:rFonts w:ascii="GHEA Grapalat" w:hAnsi="GHEA Grapalat"/>
                <w:sz w:val="16"/>
                <w:szCs w:val="16"/>
                <w:lang w:val="hy-AM" w:eastAsia="ru-RU"/>
              </w:rPr>
              <w:t>:</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8878E9" w:rsidRDefault="008D04C2" w:rsidP="00341807">
            <w:pPr>
              <w:jc w:val="center"/>
              <w:rPr>
                <w:rFonts w:ascii="GHEA Grapalat" w:hAnsi="GHEA Grapalat"/>
                <w:sz w:val="18"/>
                <w:szCs w:val="18"/>
              </w:rPr>
            </w:pPr>
            <w:r>
              <w:rPr>
                <w:rFonts w:ascii="GHEA Grapalat" w:hAnsi="GHEA Grapalat"/>
                <w:sz w:val="18"/>
                <w:szCs w:val="18"/>
              </w:rPr>
              <w:t>31</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19</w:t>
            </w:r>
          </w:p>
        </w:tc>
        <w:tc>
          <w:tcPr>
            <w:tcW w:w="1134" w:type="dxa"/>
            <w:vAlign w:val="center"/>
          </w:tcPr>
          <w:p w:rsidR="008D04C2" w:rsidRPr="00341807" w:rsidRDefault="008D04C2" w:rsidP="008878E9">
            <w:pPr>
              <w:jc w:val="center"/>
              <w:rPr>
                <w:rFonts w:ascii="GHEA Grapalat" w:hAnsi="GHEA Grapalat"/>
                <w:sz w:val="18"/>
                <w:szCs w:val="18"/>
              </w:rPr>
            </w:pPr>
            <w:r w:rsidRPr="00341807">
              <w:rPr>
                <w:rFonts w:ascii="GHEA Grapalat" w:hAnsi="GHEA Grapalat"/>
                <w:sz w:val="18"/>
                <w:szCs w:val="18"/>
              </w:rPr>
              <w:t>15511200</w:t>
            </w:r>
          </w:p>
        </w:tc>
        <w:tc>
          <w:tcPr>
            <w:tcW w:w="1984" w:type="dxa"/>
            <w:vAlign w:val="center"/>
          </w:tcPr>
          <w:p w:rsidR="008D04C2" w:rsidRPr="00341807" w:rsidRDefault="008D04C2" w:rsidP="008878E9">
            <w:pPr>
              <w:jc w:val="center"/>
              <w:rPr>
                <w:rFonts w:ascii="GHEA Grapalat" w:hAnsi="GHEA Grapalat" w:cs="Calibri"/>
                <w:color w:val="000000"/>
                <w:sz w:val="18"/>
                <w:szCs w:val="18"/>
              </w:rPr>
            </w:pPr>
            <w:r w:rsidRPr="00341807">
              <w:rPr>
                <w:rFonts w:ascii="GHEA Grapalat" w:hAnsi="GHEA Grapalat" w:cs="Calibri"/>
                <w:color w:val="000000"/>
                <w:sz w:val="18"/>
                <w:szCs w:val="18"/>
              </w:rPr>
              <w:t>Կաթ</w:t>
            </w:r>
          </w:p>
        </w:tc>
        <w:tc>
          <w:tcPr>
            <w:tcW w:w="4253" w:type="dxa"/>
            <w:vAlign w:val="center"/>
          </w:tcPr>
          <w:p w:rsidR="008D04C2" w:rsidRPr="00341807" w:rsidRDefault="008D04C2" w:rsidP="008878E9">
            <w:pPr>
              <w:jc w:val="center"/>
              <w:rPr>
                <w:rFonts w:ascii="GHEA Grapalat" w:hAnsi="GHEA Grapalat"/>
                <w:color w:val="000000"/>
                <w:sz w:val="18"/>
                <w:szCs w:val="18"/>
                <w:lang w:val="af-ZA"/>
              </w:rPr>
            </w:pPr>
            <w:r w:rsidRPr="00341807">
              <w:rPr>
                <w:rFonts w:ascii="GHEA Grapalat" w:hAnsi="GHEA Grapalat" w:cs="Sylfaen"/>
                <w:sz w:val="18"/>
                <w:szCs w:val="18"/>
              </w:rPr>
              <w:t>Պաստերացված</w:t>
            </w:r>
            <w:r w:rsidRPr="00341807">
              <w:rPr>
                <w:rFonts w:ascii="GHEA Grapalat" w:hAnsi="GHEA Grapalat" w:cs="Calibri"/>
                <w:sz w:val="18"/>
                <w:szCs w:val="18"/>
                <w:lang w:val="af-ZA"/>
              </w:rPr>
              <w:t xml:space="preserve"> </w:t>
            </w:r>
            <w:r w:rsidRPr="00341807">
              <w:rPr>
                <w:rFonts w:ascii="GHEA Grapalat" w:hAnsi="GHEA Grapalat" w:cs="Sylfaen"/>
                <w:sz w:val="18"/>
                <w:szCs w:val="18"/>
              </w:rPr>
              <w:t>կովի</w:t>
            </w:r>
            <w:r w:rsidRPr="00341807">
              <w:rPr>
                <w:rFonts w:ascii="GHEA Grapalat" w:hAnsi="GHEA Grapalat" w:cs="Arial"/>
                <w:sz w:val="18"/>
                <w:szCs w:val="18"/>
                <w:lang w:val="af-ZA"/>
              </w:rPr>
              <w:t xml:space="preserve"> </w:t>
            </w:r>
            <w:r w:rsidRPr="00341807">
              <w:rPr>
                <w:rFonts w:ascii="GHEA Grapalat" w:hAnsi="GHEA Grapalat" w:cs="Sylfaen"/>
                <w:sz w:val="18"/>
                <w:szCs w:val="18"/>
              </w:rPr>
              <w:t>կաթ</w:t>
            </w:r>
            <w:r w:rsidRPr="00341807">
              <w:rPr>
                <w:rFonts w:ascii="GHEA Grapalat" w:hAnsi="GHEA Grapalat" w:cs="Sylfaen"/>
                <w:sz w:val="18"/>
                <w:szCs w:val="18"/>
                <w:lang w:val="af-ZA"/>
              </w:rPr>
              <w:t xml:space="preserve">, 1  </w:t>
            </w:r>
            <w:r w:rsidRPr="00341807">
              <w:rPr>
                <w:rFonts w:ascii="GHEA Grapalat" w:hAnsi="GHEA Grapalat" w:cs="Sylfaen"/>
                <w:sz w:val="18"/>
                <w:szCs w:val="18"/>
              </w:rPr>
              <w:t>լիտրանոց</w:t>
            </w:r>
            <w:r w:rsidRPr="00341807">
              <w:rPr>
                <w:rFonts w:ascii="GHEA Grapalat" w:hAnsi="GHEA Grapalat" w:cs="Sylfaen"/>
                <w:sz w:val="18"/>
                <w:szCs w:val="18"/>
                <w:lang w:val="af-ZA"/>
              </w:rPr>
              <w:t xml:space="preserve"> </w:t>
            </w:r>
            <w:r w:rsidRPr="00341807">
              <w:rPr>
                <w:rFonts w:ascii="GHEA Grapalat" w:hAnsi="GHEA Grapalat" w:cs="Sylfaen"/>
                <w:sz w:val="18"/>
                <w:szCs w:val="18"/>
              </w:rPr>
              <w:t>տարաներով</w:t>
            </w:r>
            <w:r w:rsidRPr="00341807">
              <w:rPr>
                <w:rFonts w:ascii="GHEA Grapalat" w:hAnsi="GHEA Grapalat" w:cs="Sylfaen"/>
                <w:sz w:val="18"/>
                <w:szCs w:val="18"/>
                <w:lang w:val="af-ZA"/>
              </w:rPr>
              <w:t>,</w:t>
            </w:r>
            <w:r w:rsidRPr="00341807">
              <w:rPr>
                <w:rFonts w:ascii="GHEA Grapalat" w:hAnsi="GHEA Grapalat" w:cs="Arial"/>
                <w:sz w:val="18"/>
                <w:szCs w:val="18"/>
                <w:lang w:val="af-ZA"/>
              </w:rPr>
              <w:t xml:space="preserve"> 3.2 % </w:t>
            </w:r>
            <w:r w:rsidRPr="00341807">
              <w:rPr>
                <w:rFonts w:ascii="GHEA Grapalat" w:hAnsi="GHEA Grapalat" w:cs="Sylfaen"/>
                <w:sz w:val="18"/>
                <w:szCs w:val="18"/>
              </w:rPr>
              <w:t>յուղայնությամբ</w:t>
            </w:r>
            <w:r w:rsidRPr="00341807">
              <w:rPr>
                <w:rFonts w:ascii="GHEA Grapalat" w:hAnsi="GHEA Grapalat" w:cs="Arial"/>
                <w:sz w:val="18"/>
                <w:szCs w:val="18"/>
                <w:lang w:val="af-ZA"/>
              </w:rPr>
              <w:t xml:space="preserve">, </w:t>
            </w:r>
            <w:r w:rsidRPr="00341807">
              <w:rPr>
                <w:rFonts w:ascii="GHEA Grapalat" w:hAnsi="GHEA Grapalat" w:cs="Sylfaen"/>
                <w:sz w:val="18"/>
                <w:szCs w:val="18"/>
              </w:rPr>
              <w:t>թթվայնությունը</w:t>
            </w:r>
            <w:r w:rsidRPr="00341807">
              <w:rPr>
                <w:rFonts w:ascii="GHEA Grapalat" w:hAnsi="GHEA Grapalat" w:cs="Arial"/>
                <w:sz w:val="18"/>
                <w:szCs w:val="18"/>
                <w:lang w:val="af-ZA"/>
              </w:rPr>
              <w:t>’ 16-21 0T</w:t>
            </w:r>
            <w:r w:rsidRPr="00341807">
              <w:rPr>
                <w:rFonts w:ascii="GHEA Grapalat" w:hAnsi="GHEA Grapalat" w:cs="Tahoma"/>
                <w:sz w:val="18"/>
                <w:szCs w:val="18"/>
              </w:rPr>
              <w:t>։</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Անվտանգությունը</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Calibri"/>
                <w:sz w:val="18"/>
                <w:szCs w:val="18"/>
                <w:lang w:val="af-ZA"/>
              </w:rPr>
              <w:t xml:space="preserve"> </w:t>
            </w:r>
            <w:r w:rsidRPr="00341807">
              <w:rPr>
                <w:rFonts w:ascii="GHEA Grapalat" w:hAnsi="GHEA Grapalat" w:cs="Sylfaen"/>
                <w:sz w:val="18"/>
                <w:szCs w:val="18"/>
              </w:rPr>
              <w:t>մակնշումը</w:t>
            </w:r>
            <w:r w:rsidRPr="00341807">
              <w:rPr>
                <w:rFonts w:ascii="GHEA Grapalat" w:hAnsi="GHEA Grapalat" w:cs="Arial"/>
                <w:sz w:val="18"/>
                <w:szCs w:val="18"/>
                <w:lang w:val="af-ZA"/>
              </w:rPr>
              <w:t xml:space="preserve">` </w:t>
            </w:r>
            <w:r w:rsidRPr="00341807">
              <w:rPr>
                <w:rFonts w:ascii="GHEA Grapalat" w:hAnsi="GHEA Grapalat" w:cs="Sylfaen"/>
                <w:sz w:val="18"/>
                <w:szCs w:val="18"/>
              </w:rPr>
              <w:t>ըստ</w:t>
            </w:r>
            <w:r w:rsidRPr="00341807">
              <w:rPr>
                <w:rFonts w:ascii="GHEA Grapalat" w:hAnsi="GHEA Grapalat" w:cs="Arial"/>
                <w:sz w:val="18"/>
                <w:szCs w:val="18"/>
                <w:lang w:val="af-ZA"/>
              </w:rPr>
              <w:t xml:space="preserve"> </w:t>
            </w:r>
            <w:r w:rsidRPr="00341807">
              <w:rPr>
                <w:rFonts w:ascii="GHEA Grapalat" w:hAnsi="GHEA Grapalat" w:cs="Sylfaen"/>
                <w:sz w:val="18"/>
                <w:szCs w:val="18"/>
              </w:rPr>
              <w:t>ՀՀ</w:t>
            </w:r>
            <w:r w:rsidRPr="00341807">
              <w:rPr>
                <w:rFonts w:ascii="GHEA Grapalat" w:hAnsi="GHEA Grapalat" w:cs="Arial"/>
                <w:sz w:val="18"/>
                <w:szCs w:val="18"/>
                <w:lang w:val="af-ZA"/>
              </w:rPr>
              <w:t xml:space="preserve"> </w:t>
            </w:r>
            <w:r w:rsidRPr="00341807">
              <w:rPr>
                <w:rFonts w:ascii="GHEA Grapalat" w:hAnsi="GHEA Grapalat" w:cs="Sylfaen"/>
                <w:sz w:val="18"/>
                <w:szCs w:val="18"/>
              </w:rPr>
              <w:t>կառավարության</w:t>
            </w:r>
            <w:r w:rsidRPr="00341807">
              <w:rPr>
                <w:rFonts w:ascii="GHEA Grapalat" w:hAnsi="GHEA Grapalat" w:cs="Arial"/>
                <w:sz w:val="18"/>
                <w:szCs w:val="18"/>
                <w:lang w:val="af-ZA"/>
              </w:rPr>
              <w:t xml:space="preserve"> 2006</w:t>
            </w:r>
            <w:r w:rsidRPr="00341807">
              <w:rPr>
                <w:rFonts w:ascii="GHEA Grapalat" w:hAnsi="GHEA Grapalat" w:cs="Sylfaen"/>
                <w:sz w:val="18"/>
                <w:szCs w:val="18"/>
              </w:rPr>
              <w:t>թ</w:t>
            </w:r>
            <w:r w:rsidRPr="00341807">
              <w:rPr>
                <w:rFonts w:ascii="GHEA Grapalat" w:hAnsi="GHEA Grapalat" w:cs="Arial"/>
                <w:sz w:val="18"/>
                <w:szCs w:val="18"/>
                <w:lang w:val="af-ZA"/>
              </w:rPr>
              <w:t xml:space="preserve">. </w:t>
            </w:r>
            <w:r w:rsidRPr="00341807">
              <w:rPr>
                <w:rFonts w:ascii="GHEA Grapalat" w:hAnsi="GHEA Grapalat" w:cs="Sylfaen"/>
                <w:sz w:val="18"/>
                <w:szCs w:val="18"/>
              </w:rPr>
              <w:t>Դեկտեմբերի</w:t>
            </w:r>
            <w:r w:rsidRPr="00341807">
              <w:rPr>
                <w:rFonts w:ascii="GHEA Grapalat" w:hAnsi="GHEA Grapalat" w:cs="Arial"/>
                <w:sz w:val="18"/>
                <w:szCs w:val="18"/>
                <w:lang w:val="af-ZA"/>
              </w:rPr>
              <w:t xml:space="preserve"> 21-</w:t>
            </w:r>
            <w:r w:rsidRPr="00341807">
              <w:rPr>
                <w:rFonts w:ascii="GHEA Grapalat" w:hAnsi="GHEA Grapalat" w:cs="Sylfaen"/>
                <w:sz w:val="18"/>
                <w:szCs w:val="18"/>
              </w:rPr>
              <w:t>ի</w:t>
            </w:r>
            <w:r w:rsidRPr="00341807">
              <w:rPr>
                <w:rFonts w:ascii="GHEA Grapalat" w:hAnsi="GHEA Grapalat" w:cs="Arial"/>
                <w:sz w:val="18"/>
                <w:szCs w:val="18"/>
                <w:lang w:val="af-ZA"/>
              </w:rPr>
              <w:t xml:space="preserve"> N 1925-</w:t>
            </w:r>
            <w:r w:rsidRPr="00341807">
              <w:rPr>
                <w:rFonts w:ascii="GHEA Grapalat" w:hAnsi="GHEA Grapalat" w:cs="Sylfaen"/>
                <w:sz w:val="18"/>
                <w:szCs w:val="18"/>
              </w:rPr>
              <w:t>Ն</w:t>
            </w:r>
            <w:r w:rsidRPr="00341807">
              <w:rPr>
                <w:rFonts w:ascii="GHEA Grapalat" w:hAnsi="GHEA Grapalat" w:cs="Arial"/>
                <w:sz w:val="18"/>
                <w:szCs w:val="18"/>
                <w:lang w:val="af-ZA"/>
              </w:rPr>
              <w:t xml:space="preserve"> </w:t>
            </w:r>
            <w:r w:rsidRPr="00341807">
              <w:rPr>
                <w:rFonts w:ascii="GHEA Grapalat" w:hAnsi="GHEA Grapalat" w:cs="Sylfaen"/>
                <w:sz w:val="18"/>
                <w:szCs w:val="18"/>
              </w:rPr>
              <w:t>որոշմամբ</w:t>
            </w:r>
            <w:r w:rsidRPr="00341807">
              <w:rPr>
                <w:rFonts w:ascii="GHEA Grapalat" w:hAnsi="GHEA Grapalat" w:cs="Calibri"/>
                <w:sz w:val="18"/>
                <w:szCs w:val="18"/>
                <w:lang w:val="af-ZA"/>
              </w:rPr>
              <w:t xml:space="preserve"> </w:t>
            </w:r>
            <w:r w:rsidRPr="00341807">
              <w:rPr>
                <w:rFonts w:ascii="GHEA Grapalat" w:hAnsi="GHEA Grapalat" w:cs="Sylfaen"/>
                <w:sz w:val="18"/>
                <w:szCs w:val="18"/>
              </w:rPr>
              <w:t>հաստատված</w:t>
            </w:r>
            <w:r w:rsidRPr="00341807">
              <w:rPr>
                <w:rFonts w:ascii="GHEA Grapalat" w:hAnsi="GHEA Grapalat" w:cs="Calibri"/>
                <w:sz w:val="18"/>
                <w:szCs w:val="18"/>
                <w:lang w:val="af-ZA"/>
              </w:rPr>
              <w:t xml:space="preserve">  “</w:t>
            </w:r>
            <w:r w:rsidRPr="00341807">
              <w:rPr>
                <w:rFonts w:ascii="GHEA Grapalat" w:hAnsi="GHEA Grapalat" w:cs="Sylfaen"/>
                <w:sz w:val="18"/>
                <w:szCs w:val="18"/>
              </w:rPr>
              <w:t>Կաթին</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կաթնամթերքին</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դրանց</w:t>
            </w:r>
            <w:r w:rsidRPr="00341807">
              <w:rPr>
                <w:rFonts w:ascii="GHEA Grapalat" w:hAnsi="GHEA Grapalat" w:cs="Arial"/>
                <w:sz w:val="18"/>
                <w:szCs w:val="18"/>
                <w:lang w:val="af-ZA"/>
              </w:rPr>
              <w:t xml:space="preserve"> </w:t>
            </w:r>
            <w:r w:rsidRPr="00341807">
              <w:rPr>
                <w:rFonts w:ascii="GHEA Grapalat" w:hAnsi="GHEA Grapalat" w:cs="Sylfaen"/>
                <w:sz w:val="18"/>
                <w:szCs w:val="18"/>
              </w:rPr>
              <w:t>արտադրությանը</w:t>
            </w:r>
            <w:r w:rsidRPr="00341807">
              <w:rPr>
                <w:rFonts w:ascii="GHEA Grapalat" w:hAnsi="GHEA Grapalat" w:cs="Calibri"/>
                <w:sz w:val="18"/>
                <w:szCs w:val="18"/>
                <w:lang w:val="af-ZA"/>
              </w:rPr>
              <w:t xml:space="preserve"> </w:t>
            </w:r>
            <w:r w:rsidRPr="00341807">
              <w:rPr>
                <w:rFonts w:ascii="GHEA Grapalat" w:hAnsi="GHEA Grapalat" w:cs="Sylfaen"/>
                <w:sz w:val="18"/>
                <w:szCs w:val="18"/>
              </w:rPr>
              <w:t>ներկայացվող</w:t>
            </w:r>
            <w:r w:rsidRPr="00341807">
              <w:rPr>
                <w:rFonts w:ascii="GHEA Grapalat" w:hAnsi="GHEA Grapalat" w:cs="Arial"/>
                <w:sz w:val="18"/>
                <w:szCs w:val="18"/>
                <w:lang w:val="af-ZA"/>
              </w:rPr>
              <w:t xml:space="preserve"> </w:t>
            </w:r>
            <w:r w:rsidRPr="00341807">
              <w:rPr>
                <w:rFonts w:ascii="GHEA Grapalat" w:hAnsi="GHEA Grapalat" w:cs="Sylfaen"/>
                <w:sz w:val="18"/>
                <w:szCs w:val="18"/>
              </w:rPr>
              <w:t>պահանջների</w:t>
            </w:r>
            <w:r w:rsidRPr="00341807">
              <w:rPr>
                <w:rFonts w:ascii="GHEA Grapalat" w:hAnsi="GHEA Grapalat" w:cs="Arial"/>
                <w:sz w:val="18"/>
                <w:szCs w:val="18"/>
                <w:lang w:val="af-ZA"/>
              </w:rPr>
              <w:t xml:space="preserve"> </w:t>
            </w:r>
            <w:r w:rsidRPr="00341807">
              <w:rPr>
                <w:rFonts w:ascii="GHEA Grapalat" w:hAnsi="GHEA Grapalat" w:cs="Sylfaen"/>
                <w:sz w:val="18"/>
                <w:szCs w:val="18"/>
              </w:rPr>
              <w:t>տեխնիկական</w:t>
            </w:r>
            <w:r w:rsidRPr="00341807">
              <w:rPr>
                <w:rFonts w:ascii="GHEA Grapalat" w:hAnsi="GHEA Grapalat" w:cs="Arial"/>
                <w:sz w:val="18"/>
                <w:szCs w:val="18"/>
                <w:lang w:val="af-ZA"/>
              </w:rPr>
              <w:t xml:space="preserve"> </w:t>
            </w:r>
            <w:r w:rsidRPr="00341807">
              <w:rPr>
                <w:rFonts w:ascii="GHEA Grapalat" w:hAnsi="GHEA Grapalat" w:cs="Sylfaen"/>
                <w:sz w:val="18"/>
                <w:szCs w:val="18"/>
              </w:rPr>
              <w:t>կանոնակարգի</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Սննդամթերքի</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անվտանգության</w:t>
            </w:r>
            <w:r w:rsidRPr="00341807">
              <w:rPr>
                <w:rFonts w:ascii="GHEA Grapalat" w:hAnsi="GHEA Grapalat" w:cs="Calibri"/>
                <w:sz w:val="18"/>
                <w:szCs w:val="18"/>
                <w:lang w:val="af-ZA"/>
              </w:rPr>
              <w:t xml:space="preserve"> </w:t>
            </w:r>
            <w:r w:rsidRPr="00341807">
              <w:rPr>
                <w:rFonts w:ascii="GHEA Grapalat" w:hAnsi="GHEA Grapalat" w:cs="Sylfaen"/>
                <w:sz w:val="18"/>
                <w:szCs w:val="18"/>
              </w:rPr>
              <w:t>մասին</w:t>
            </w:r>
            <w:r w:rsidRPr="00341807">
              <w:rPr>
                <w:rFonts w:ascii="GHEA Grapalat" w:hAnsi="GHEA Grapalat" w:cs="Arial"/>
                <w:sz w:val="18"/>
                <w:szCs w:val="18"/>
                <w:lang w:val="af-ZA"/>
              </w:rPr>
              <w:t xml:space="preserve">” </w:t>
            </w:r>
            <w:r w:rsidRPr="00341807">
              <w:rPr>
                <w:rFonts w:ascii="GHEA Grapalat" w:hAnsi="GHEA Grapalat" w:cs="Sylfaen"/>
                <w:sz w:val="18"/>
                <w:szCs w:val="18"/>
              </w:rPr>
              <w:t>ՀՀ</w:t>
            </w:r>
            <w:r w:rsidRPr="00341807">
              <w:rPr>
                <w:rFonts w:ascii="GHEA Grapalat" w:hAnsi="GHEA Grapalat" w:cs="Arial"/>
                <w:sz w:val="18"/>
                <w:szCs w:val="18"/>
                <w:lang w:val="af-ZA"/>
              </w:rPr>
              <w:t xml:space="preserve"> </w:t>
            </w:r>
            <w:r w:rsidRPr="00341807">
              <w:rPr>
                <w:rFonts w:ascii="GHEA Grapalat" w:hAnsi="GHEA Grapalat" w:cs="Sylfaen"/>
                <w:sz w:val="18"/>
                <w:szCs w:val="18"/>
              </w:rPr>
              <w:t>օրենքի</w:t>
            </w:r>
            <w:r w:rsidRPr="00341807">
              <w:rPr>
                <w:rFonts w:ascii="GHEA Grapalat" w:hAnsi="GHEA Grapalat" w:cs="Arial"/>
                <w:sz w:val="18"/>
                <w:szCs w:val="18"/>
                <w:lang w:val="af-ZA"/>
              </w:rPr>
              <w:t xml:space="preserve"> 8-</w:t>
            </w:r>
            <w:r w:rsidRPr="00341807">
              <w:rPr>
                <w:rFonts w:ascii="GHEA Grapalat" w:hAnsi="GHEA Grapalat" w:cs="Sylfaen"/>
                <w:sz w:val="18"/>
                <w:szCs w:val="18"/>
              </w:rPr>
              <w:t>րդ</w:t>
            </w:r>
            <w:r w:rsidRPr="00341807">
              <w:rPr>
                <w:rFonts w:ascii="GHEA Grapalat" w:hAnsi="GHEA Grapalat" w:cs="Arial"/>
                <w:sz w:val="18"/>
                <w:szCs w:val="18"/>
                <w:lang w:val="af-ZA"/>
              </w:rPr>
              <w:t xml:space="preserve"> </w:t>
            </w:r>
            <w:r w:rsidRPr="00341807">
              <w:rPr>
                <w:rFonts w:ascii="GHEA Grapalat" w:hAnsi="GHEA Grapalat" w:cs="Sylfaen"/>
                <w:sz w:val="18"/>
                <w:szCs w:val="18"/>
              </w:rPr>
              <w:t>հոդվածի</w:t>
            </w:r>
            <w:r w:rsidRPr="00341807">
              <w:rPr>
                <w:rFonts w:ascii="GHEA Grapalat" w:hAnsi="GHEA Grapalat" w:cs="Calibri"/>
                <w:sz w:val="18"/>
                <w:szCs w:val="18"/>
                <w:lang w:val="af-ZA"/>
              </w:rPr>
              <w:t>:</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 xml:space="preserve">Լիտր </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8878E9" w:rsidRDefault="008D04C2" w:rsidP="00341807">
            <w:pPr>
              <w:jc w:val="center"/>
              <w:rPr>
                <w:rFonts w:ascii="GHEA Grapalat" w:hAnsi="GHEA Grapalat"/>
                <w:sz w:val="18"/>
                <w:szCs w:val="18"/>
              </w:rPr>
            </w:pPr>
            <w:r>
              <w:rPr>
                <w:rFonts w:ascii="GHEA Grapalat" w:hAnsi="GHEA Grapalat"/>
                <w:sz w:val="18"/>
                <w:szCs w:val="18"/>
              </w:rPr>
              <w:t>130</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20</w:t>
            </w:r>
          </w:p>
        </w:tc>
        <w:tc>
          <w:tcPr>
            <w:tcW w:w="1134" w:type="dxa"/>
            <w:vAlign w:val="center"/>
          </w:tcPr>
          <w:p w:rsidR="008D04C2" w:rsidRPr="00341807" w:rsidRDefault="008D04C2" w:rsidP="008878E9">
            <w:pPr>
              <w:jc w:val="center"/>
              <w:rPr>
                <w:rFonts w:ascii="GHEA Grapalat" w:hAnsi="GHEA Grapalat"/>
                <w:sz w:val="18"/>
                <w:szCs w:val="18"/>
              </w:rPr>
            </w:pPr>
            <w:r w:rsidRPr="00341807">
              <w:rPr>
                <w:rFonts w:ascii="GHEA Grapalat" w:hAnsi="GHEA Grapalat"/>
                <w:sz w:val="18"/>
                <w:szCs w:val="18"/>
              </w:rPr>
              <w:t>15510000</w:t>
            </w:r>
          </w:p>
        </w:tc>
        <w:tc>
          <w:tcPr>
            <w:tcW w:w="1984" w:type="dxa"/>
            <w:vAlign w:val="center"/>
          </w:tcPr>
          <w:p w:rsidR="008D04C2" w:rsidRPr="00A14E35" w:rsidRDefault="008D04C2" w:rsidP="008878E9">
            <w:pPr>
              <w:jc w:val="center"/>
              <w:rPr>
                <w:rFonts w:ascii="GHEA Grapalat" w:hAnsi="GHEA Grapalat" w:cs="Calibri"/>
                <w:color w:val="000000"/>
                <w:sz w:val="18"/>
                <w:szCs w:val="18"/>
                <w:lang w:val="ru-RU"/>
              </w:rPr>
            </w:pPr>
            <w:r w:rsidRPr="00341807">
              <w:rPr>
                <w:rFonts w:ascii="GHEA Grapalat" w:hAnsi="GHEA Grapalat" w:cs="Calibri"/>
                <w:color w:val="000000"/>
                <w:sz w:val="18"/>
                <w:szCs w:val="18"/>
              </w:rPr>
              <w:t xml:space="preserve">Թթվասեր </w:t>
            </w:r>
            <w:r>
              <w:rPr>
                <w:rFonts w:ascii="GHEA Grapalat" w:hAnsi="GHEA Grapalat" w:cs="Calibri"/>
                <w:color w:val="000000"/>
                <w:sz w:val="18"/>
                <w:szCs w:val="18"/>
                <w:lang w:val="ru-RU"/>
              </w:rPr>
              <w:t xml:space="preserve"> </w:t>
            </w:r>
          </w:p>
        </w:tc>
        <w:tc>
          <w:tcPr>
            <w:tcW w:w="4253" w:type="dxa"/>
            <w:vAlign w:val="center"/>
          </w:tcPr>
          <w:p w:rsidR="008D04C2" w:rsidRPr="00341807" w:rsidRDefault="008D04C2" w:rsidP="008878E9">
            <w:pPr>
              <w:jc w:val="center"/>
              <w:rPr>
                <w:rFonts w:ascii="GHEA Grapalat" w:hAnsi="GHEA Grapalat"/>
                <w:color w:val="000000"/>
                <w:sz w:val="18"/>
                <w:szCs w:val="18"/>
                <w:lang w:val="af-ZA"/>
              </w:rPr>
            </w:pPr>
            <w:r w:rsidRPr="00341807">
              <w:rPr>
                <w:rFonts w:ascii="GHEA Grapalat" w:hAnsi="GHEA Grapalat" w:cs="Sylfaen"/>
                <w:sz w:val="18"/>
                <w:szCs w:val="18"/>
              </w:rPr>
              <w:t>Թարմ</w:t>
            </w:r>
            <w:r w:rsidRPr="00341807">
              <w:rPr>
                <w:rFonts w:ascii="GHEA Grapalat" w:hAnsi="GHEA Grapalat" w:cs="Calibri"/>
                <w:sz w:val="18"/>
                <w:szCs w:val="18"/>
                <w:lang w:val="af-ZA"/>
              </w:rPr>
              <w:t xml:space="preserve"> </w:t>
            </w:r>
            <w:r w:rsidRPr="00341807">
              <w:rPr>
                <w:rFonts w:ascii="GHEA Grapalat" w:hAnsi="GHEA Grapalat" w:cs="Sylfaen"/>
                <w:sz w:val="18"/>
                <w:szCs w:val="18"/>
              </w:rPr>
              <w:t>կովի</w:t>
            </w:r>
            <w:r w:rsidRPr="00341807">
              <w:rPr>
                <w:rFonts w:ascii="GHEA Grapalat" w:hAnsi="GHEA Grapalat" w:cs="Arial"/>
                <w:sz w:val="18"/>
                <w:szCs w:val="18"/>
                <w:lang w:val="af-ZA"/>
              </w:rPr>
              <w:t xml:space="preserve"> </w:t>
            </w:r>
            <w:r w:rsidRPr="00341807">
              <w:rPr>
                <w:rFonts w:ascii="GHEA Grapalat" w:hAnsi="GHEA Grapalat" w:cs="Sylfaen"/>
                <w:sz w:val="18"/>
                <w:szCs w:val="18"/>
              </w:rPr>
              <w:t>կաթից</w:t>
            </w:r>
            <w:r w:rsidRPr="00341807">
              <w:rPr>
                <w:rFonts w:ascii="GHEA Grapalat" w:hAnsi="GHEA Grapalat" w:cs="Arial"/>
                <w:sz w:val="18"/>
                <w:szCs w:val="18"/>
                <w:lang w:val="af-ZA"/>
              </w:rPr>
              <w:t xml:space="preserve">, 450 </w:t>
            </w:r>
            <w:r w:rsidRPr="00341807">
              <w:rPr>
                <w:rFonts w:ascii="GHEA Grapalat" w:hAnsi="GHEA Grapalat" w:cs="Arial"/>
                <w:sz w:val="18"/>
                <w:szCs w:val="18"/>
              </w:rPr>
              <w:t>գրամանոց</w:t>
            </w:r>
            <w:r w:rsidRPr="00341807">
              <w:rPr>
                <w:rFonts w:ascii="GHEA Grapalat" w:hAnsi="GHEA Grapalat" w:cs="Arial"/>
                <w:sz w:val="18"/>
                <w:szCs w:val="18"/>
                <w:lang w:val="af-ZA"/>
              </w:rPr>
              <w:t xml:space="preserve"> </w:t>
            </w:r>
            <w:r w:rsidRPr="00341807">
              <w:rPr>
                <w:rFonts w:ascii="GHEA Grapalat" w:hAnsi="GHEA Grapalat" w:cs="Arial"/>
                <w:sz w:val="18"/>
                <w:szCs w:val="18"/>
              </w:rPr>
              <w:t>տարայով</w:t>
            </w:r>
            <w:r w:rsidRPr="00341807">
              <w:rPr>
                <w:rFonts w:ascii="GHEA Grapalat" w:hAnsi="GHEA Grapalat" w:cs="Arial"/>
                <w:sz w:val="18"/>
                <w:szCs w:val="18"/>
                <w:lang w:val="af-ZA"/>
              </w:rPr>
              <w:t xml:space="preserve"> </w:t>
            </w:r>
            <w:r w:rsidRPr="00341807">
              <w:rPr>
                <w:rFonts w:ascii="GHEA Grapalat" w:hAnsi="GHEA Grapalat" w:cs="Sylfaen"/>
                <w:sz w:val="18"/>
                <w:szCs w:val="18"/>
              </w:rPr>
              <w:t>յուղայնությունը</w:t>
            </w:r>
            <w:r w:rsidRPr="00341807">
              <w:rPr>
                <w:rFonts w:ascii="GHEA Grapalat" w:hAnsi="GHEA Grapalat" w:cs="Arial"/>
                <w:sz w:val="18"/>
                <w:szCs w:val="18"/>
                <w:lang w:val="af-ZA"/>
              </w:rPr>
              <w:t>` 20 %-</w:t>
            </w:r>
            <w:r w:rsidRPr="00341807">
              <w:rPr>
                <w:rFonts w:ascii="GHEA Grapalat" w:hAnsi="GHEA Grapalat" w:cs="Sylfaen"/>
                <w:sz w:val="18"/>
                <w:szCs w:val="18"/>
              </w:rPr>
              <w:t>ից</w:t>
            </w:r>
            <w:r w:rsidRPr="00341807">
              <w:rPr>
                <w:rFonts w:ascii="GHEA Grapalat" w:hAnsi="GHEA Grapalat" w:cs="Arial"/>
                <w:sz w:val="18"/>
                <w:szCs w:val="18"/>
                <w:lang w:val="af-ZA"/>
              </w:rPr>
              <w:t xml:space="preserve"> </w:t>
            </w:r>
            <w:r w:rsidRPr="00341807">
              <w:rPr>
                <w:rFonts w:ascii="GHEA Grapalat" w:hAnsi="GHEA Grapalat" w:cs="Sylfaen"/>
                <w:sz w:val="18"/>
                <w:szCs w:val="18"/>
              </w:rPr>
              <w:t>ոչ</w:t>
            </w:r>
            <w:r w:rsidRPr="00341807">
              <w:rPr>
                <w:rFonts w:ascii="GHEA Grapalat" w:hAnsi="GHEA Grapalat" w:cs="Arial"/>
                <w:sz w:val="18"/>
                <w:szCs w:val="18"/>
                <w:lang w:val="af-ZA"/>
              </w:rPr>
              <w:t xml:space="preserve"> </w:t>
            </w:r>
            <w:r w:rsidRPr="00341807">
              <w:rPr>
                <w:rFonts w:ascii="GHEA Grapalat" w:hAnsi="GHEA Grapalat" w:cs="Sylfaen"/>
                <w:sz w:val="18"/>
                <w:szCs w:val="18"/>
              </w:rPr>
              <w:t>պակաս</w:t>
            </w:r>
            <w:r w:rsidRPr="00341807">
              <w:rPr>
                <w:rFonts w:ascii="GHEA Grapalat" w:hAnsi="GHEA Grapalat" w:cs="Arial"/>
                <w:sz w:val="18"/>
                <w:szCs w:val="18"/>
                <w:lang w:val="af-ZA"/>
              </w:rPr>
              <w:t xml:space="preserve">, </w:t>
            </w:r>
            <w:r w:rsidRPr="00341807">
              <w:rPr>
                <w:rFonts w:ascii="GHEA Grapalat" w:hAnsi="GHEA Grapalat" w:cs="Sylfaen"/>
                <w:sz w:val="18"/>
                <w:szCs w:val="18"/>
              </w:rPr>
              <w:t>թթվայնությունը</w:t>
            </w:r>
            <w:r w:rsidRPr="00341807">
              <w:rPr>
                <w:rFonts w:ascii="GHEA Grapalat" w:hAnsi="GHEA Grapalat" w:cs="Arial"/>
                <w:sz w:val="18"/>
                <w:szCs w:val="18"/>
                <w:lang w:val="af-ZA"/>
              </w:rPr>
              <w:t>` 65-100 0T,</w:t>
            </w:r>
            <w:r w:rsidRPr="00341807">
              <w:rPr>
                <w:rFonts w:ascii="GHEA Grapalat" w:hAnsi="GHEA Grapalat" w:cs="Calibri"/>
                <w:sz w:val="18"/>
                <w:szCs w:val="18"/>
                <w:lang w:val="af-ZA"/>
              </w:rPr>
              <w:t xml:space="preserve"> </w:t>
            </w:r>
            <w:r w:rsidRPr="00341807">
              <w:rPr>
                <w:rFonts w:ascii="GHEA Grapalat" w:hAnsi="GHEA Grapalat" w:cs="Sylfaen"/>
                <w:sz w:val="18"/>
                <w:szCs w:val="18"/>
              </w:rPr>
              <w:t>անվտանգությունը</w:t>
            </w:r>
            <w:r w:rsidRPr="00341807">
              <w:rPr>
                <w:rFonts w:ascii="GHEA Grapalat" w:hAnsi="GHEA Grapalat" w:cs="Arial"/>
                <w:sz w:val="18"/>
                <w:szCs w:val="18"/>
                <w:lang w:val="af-ZA"/>
              </w:rPr>
              <w:t xml:space="preserve"> </w:t>
            </w:r>
            <w:r w:rsidRPr="00341807">
              <w:rPr>
                <w:rFonts w:ascii="GHEA Grapalat" w:hAnsi="GHEA Grapalat" w:cs="Sylfaen"/>
                <w:sz w:val="18"/>
                <w:szCs w:val="18"/>
              </w:rPr>
              <w:lastRenderedPageBreak/>
              <w:t>և</w:t>
            </w:r>
            <w:r w:rsidRPr="00341807">
              <w:rPr>
                <w:rFonts w:ascii="GHEA Grapalat" w:hAnsi="GHEA Grapalat" w:cs="Arial"/>
                <w:sz w:val="18"/>
                <w:szCs w:val="18"/>
                <w:lang w:val="af-ZA"/>
              </w:rPr>
              <w:t xml:space="preserve"> </w:t>
            </w:r>
            <w:r w:rsidRPr="00341807">
              <w:rPr>
                <w:rFonts w:ascii="GHEA Grapalat" w:hAnsi="GHEA Grapalat" w:cs="Sylfaen"/>
                <w:sz w:val="18"/>
                <w:szCs w:val="18"/>
              </w:rPr>
              <w:t>մակնշումը</w:t>
            </w:r>
            <w:r w:rsidRPr="00341807">
              <w:rPr>
                <w:rFonts w:ascii="GHEA Grapalat" w:hAnsi="GHEA Grapalat" w:cs="Arial"/>
                <w:sz w:val="18"/>
                <w:szCs w:val="18"/>
                <w:lang w:val="af-ZA"/>
              </w:rPr>
              <w:t xml:space="preserve">` </w:t>
            </w:r>
            <w:r w:rsidRPr="00341807">
              <w:rPr>
                <w:rFonts w:ascii="GHEA Grapalat" w:hAnsi="GHEA Grapalat" w:cs="Sylfaen"/>
                <w:sz w:val="18"/>
                <w:szCs w:val="18"/>
              </w:rPr>
              <w:t>ըստ</w:t>
            </w:r>
            <w:r w:rsidRPr="00341807">
              <w:rPr>
                <w:rFonts w:ascii="GHEA Grapalat" w:hAnsi="GHEA Grapalat" w:cs="Arial"/>
                <w:sz w:val="18"/>
                <w:szCs w:val="18"/>
                <w:lang w:val="af-ZA"/>
              </w:rPr>
              <w:t xml:space="preserve"> </w:t>
            </w:r>
            <w:r w:rsidRPr="00341807">
              <w:rPr>
                <w:rFonts w:ascii="GHEA Grapalat" w:hAnsi="GHEA Grapalat" w:cs="Sylfaen"/>
                <w:sz w:val="18"/>
                <w:szCs w:val="18"/>
              </w:rPr>
              <w:t>ՀՀ</w:t>
            </w:r>
            <w:r w:rsidRPr="00341807">
              <w:rPr>
                <w:rFonts w:ascii="GHEA Grapalat" w:hAnsi="GHEA Grapalat" w:cs="Arial"/>
                <w:sz w:val="18"/>
                <w:szCs w:val="18"/>
                <w:lang w:val="af-ZA"/>
              </w:rPr>
              <w:t xml:space="preserve"> </w:t>
            </w:r>
            <w:r w:rsidRPr="00341807">
              <w:rPr>
                <w:rFonts w:ascii="GHEA Grapalat" w:hAnsi="GHEA Grapalat" w:cs="Sylfaen"/>
                <w:sz w:val="18"/>
                <w:szCs w:val="18"/>
              </w:rPr>
              <w:t>կառավարության</w:t>
            </w:r>
            <w:r w:rsidRPr="00341807">
              <w:rPr>
                <w:rFonts w:ascii="GHEA Grapalat" w:hAnsi="GHEA Grapalat" w:cs="Arial"/>
                <w:sz w:val="18"/>
                <w:szCs w:val="18"/>
                <w:lang w:val="af-ZA"/>
              </w:rPr>
              <w:t xml:space="preserve"> 2006</w:t>
            </w:r>
            <w:r w:rsidRPr="00341807">
              <w:rPr>
                <w:rFonts w:ascii="GHEA Grapalat" w:hAnsi="GHEA Grapalat" w:cs="Sylfaen"/>
                <w:sz w:val="18"/>
                <w:szCs w:val="18"/>
              </w:rPr>
              <w:t>թ</w:t>
            </w:r>
            <w:r w:rsidRPr="00341807">
              <w:rPr>
                <w:rFonts w:ascii="GHEA Grapalat" w:hAnsi="GHEA Grapalat" w:cs="Arial"/>
                <w:sz w:val="18"/>
                <w:szCs w:val="18"/>
                <w:lang w:val="af-ZA"/>
              </w:rPr>
              <w:t xml:space="preserve">. </w:t>
            </w:r>
            <w:r w:rsidRPr="00341807">
              <w:rPr>
                <w:rFonts w:ascii="GHEA Grapalat" w:hAnsi="GHEA Grapalat" w:cs="Sylfaen"/>
                <w:sz w:val="18"/>
                <w:szCs w:val="18"/>
              </w:rPr>
              <w:t>Դեկտեմբերի</w:t>
            </w:r>
            <w:r w:rsidRPr="00341807">
              <w:rPr>
                <w:rFonts w:ascii="GHEA Grapalat" w:hAnsi="GHEA Grapalat" w:cs="Arial"/>
                <w:sz w:val="18"/>
                <w:szCs w:val="18"/>
                <w:lang w:val="af-ZA"/>
              </w:rPr>
              <w:t xml:space="preserve"> 21-</w:t>
            </w:r>
            <w:r w:rsidRPr="00341807">
              <w:rPr>
                <w:rFonts w:ascii="GHEA Grapalat" w:hAnsi="GHEA Grapalat" w:cs="Sylfaen"/>
                <w:sz w:val="18"/>
                <w:szCs w:val="18"/>
              </w:rPr>
              <w:t>ի</w:t>
            </w:r>
            <w:r w:rsidRPr="00341807">
              <w:rPr>
                <w:rFonts w:ascii="GHEA Grapalat" w:hAnsi="GHEA Grapalat" w:cs="Arial"/>
                <w:sz w:val="18"/>
                <w:szCs w:val="18"/>
                <w:lang w:val="af-ZA"/>
              </w:rPr>
              <w:t xml:space="preserve"> N</w:t>
            </w:r>
            <w:r w:rsidRPr="00341807">
              <w:rPr>
                <w:rFonts w:ascii="GHEA Grapalat" w:hAnsi="GHEA Grapalat" w:cs="Calibri"/>
                <w:sz w:val="18"/>
                <w:szCs w:val="18"/>
                <w:lang w:val="af-ZA"/>
              </w:rPr>
              <w:t xml:space="preserve"> 1925-</w:t>
            </w:r>
            <w:r w:rsidRPr="00341807">
              <w:rPr>
                <w:rFonts w:ascii="GHEA Grapalat" w:hAnsi="GHEA Grapalat" w:cs="Sylfaen"/>
                <w:sz w:val="18"/>
                <w:szCs w:val="18"/>
              </w:rPr>
              <w:t>Ն</w:t>
            </w:r>
            <w:r w:rsidRPr="00341807">
              <w:rPr>
                <w:rFonts w:ascii="GHEA Grapalat" w:hAnsi="GHEA Grapalat" w:cs="Arial"/>
                <w:sz w:val="18"/>
                <w:szCs w:val="18"/>
                <w:lang w:val="af-ZA"/>
              </w:rPr>
              <w:t xml:space="preserve"> </w:t>
            </w:r>
            <w:r w:rsidRPr="00341807">
              <w:rPr>
                <w:rFonts w:ascii="GHEA Grapalat" w:hAnsi="GHEA Grapalat" w:cs="Sylfaen"/>
                <w:sz w:val="18"/>
                <w:szCs w:val="18"/>
              </w:rPr>
              <w:t>որոշմամբ</w:t>
            </w:r>
            <w:r w:rsidRPr="00341807">
              <w:rPr>
                <w:rFonts w:ascii="GHEA Grapalat" w:hAnsi="GHEA Grapalat" w:cs="Arial"/>
                <w:sz w:val="18"/>
                <w:szCs w:val="18"/>
                <w:lang w:val="af-ZA"/>
              </w:rPr>
              <w:t xml:space="preserve"> </w:t>
            </w:r>
            <w:r w:rsidRPr="00341807">
              <w:rPr>
                <w:rFonts w:ascii="GHEA Grapalat" w:hAnsi="GHEA Grapalat" w:cs="Sylfaen"/>
                <w:sz w:val="18"/>
                <w:szCs w:val="18"/>
              </w:rPr>
              <w:t>հաստատված</w:t>
            </w:r>
            <w:r w:rsidRPr="00341807">
              <w:rPr>
                <w:rFonts w:ascii="GHEA Grapalat" w:hAnsi="GHEA Grapalat" w:cs="Arial"/>
                <w:sz w:val="18"/>
                <w:szCs w:val="18"/>
                <w:lang w:val="af-ZA"/>
              </w:rPr>
              <w:t xml:space="preserve"> “</w:t>
            </w:r>
            <w:r w:rsidRPr="00341807">
              <w:rPr>
                <w:rFonts w:ascii="GHEA Grapalat" w:hAnsi="GHEA Grapalat" w:cs="Sylfaen"/>
                <w:sz w:val="18"/>
                <w:szCs w:val="18"/>
              </w:rPr>
              <w:t>Կաթին</w:t>
            </w:r>
            <w:r w:rsidRPr="00341807">
              <w:rPr>
                <w:rFonts w:ascii="GHEA Grapalat" w:hAnsi="GHEA Grapalat" w:cs="Arial"/>
                <w:sz w:val="18"/>
                <w:szCs w:val="18"/>
                <w:lang w:val="af-ZA"/>
              </w:rPr>
              <w:t xml:space="preserve">, </w:t>
            </w:r>
            <w:r w:rsidRPr="00341807">
              <w:rPr>
                <w:rFonts w:ascii="GHEA Grapalat" w:hAnsi="GHEA Grapalat" w:cs="Sylfaen"/>
                <w:sz w:val="18"/>
                <w:szCs w:val="18"/>
              </w:rPr>
              <w:t>կաթնամթերքին</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դրանց</w:t>
            </w:r>
            <w:r w:rsidRPr="00341807">
              <w:rPr>
                <w:rFonts w:ascii="GHEA Grapalat" w:hAnsi="GHEA Grapalat" w:cs="Arial"/>
                <w:sz w:val="18"/>
                <w:szCs w:val="18"/>
                <w:lang w:val="af-ZA"/>
              </w:rPr>
              <w:t xml:space="preserve"> </w:t>
            </w:r>
            <w:r w:rsidRPr="00341807">
              <w:rPr>
                <w:rFonts w:ascii="GHEA Grapalat" w:hAnsi="GHEA Grapalat" w:cs="Sylfaen"/>
                <w:sz w:val="18"/>
                <w:szCs w:val="18"/>
              </w:rPr>
              <w:t>արտադրությանը</w:t>
            </w:r>
            <w:r w:rsidRPr="00341807">
              <w:rPr>
                <w:rFonts w:ascii="GHEA Grapalat" w:hAnsi="GHEA Grapalat" w:cs="Calibri"/>
                <w:sz w:val="18"/>
                <w:szCs w:val="18"/>
                <w:lang w:val="af-ZA"/>
              </w:rPr>
              <w:t xml:space="preserve"> </w:t>
            </w:r>
            <w:r w:rsidRPr="00341807">
              <w:rPr>
                <w:rFonts w:ascii="GHEA Grapalat" w:hAnsi="GHEA Grapalat" w:cs="Sylfaen"/>
                <w:sz w:val="18"/>
                <w:szCs w:val="18"/>
              </w:rPr>
              <w:t>ներկայացվող</w:t>
            </w:r>
            <w:r w:rsidRPr="00341807">
              <w:rPr>
                <w:rFonts w:ascii="GHEA Grapalat" w:hAnsi="GHEA Grapalat" w:cs="Arial"/>
                <w:sz w:val="18"/>
                <w:szCs w:val="18"/>
                <w:lang w:val="af-ZA"/>
              </w:rPr>
              <w:t xml:space="preserve"> </w:t>
            </w:r>
            <w:r w:rsidRPr="00341807">
              <w:rPr>
                <w:rFonts w:ascii="GHEA Grapalat" w:hAnsi="GHEA Grapalat" w:cs="Sylfaen"/>
                <w:sz w:val="18"/>
                <w:szCs w:val="18"/>
              </w:rPr>
              <w:t>պահանջների</w:t>
            </w:r>
            <w:r w:rsidRPr="00341807">
              <w:rPr>
                <w:rFonts w:ascii="GHEA Grapalat" w:hAnsi="GHEA Grapalat" w:cs="Arial"/>
                <w:sz w:val="18"/>
                <w:szCs w:val="18"/>
                <w:lang w:val="af-ZA"/>
              </w:rPr>
              <w:t xml:space="preserve"> </w:t>
            </w:r>
            <w:r w:rsidRPr="00341807">
              <w:rPr>
                <w:rFonts w:ascii="GHEA Grapalat" w:hAnsi="GHEA Grapalat" w:cs="Sylfaen"/>
                <w:sz w:val="18"/>
                <w:szCs w:val="18"/>
              </w:rPr>
              <w:t>տեխնիկական</w:t>
            </w:r>
            <w:r w:rsidRPr="00341807">
              <w:rPr>
                <w:rFonts w:ascii="GHEA Grapalat" w:hAnsi="GHEA Grapalat" w:cs="Arial"/>
                <w:sz w:val="18"/>
                <w:szCs w:val="18"/>
                <w:lang w:val="af-ZA"/>
              </w:rPr>
              <w:t xml:space="preserve"> </w:t>
            </w:r>
            <w:r w:rsidRPr="00341807">
              <w:rPr>
                <w:rFonts w:ascii="GHEA Grapalat" w:hAnsi="GHEA Grapalat" w:cs="Sylfaen"/>
                <w:sz w:val="18"/>
                <w:szCs w:val="18"/>
              </w:rPr>
              <w:t>կանոնակարգի</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Սննդամթերքի</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անվտանգության</w:t>
            </w:r>
            <w:r w:rsidRPr="00341807">
              <w:rPr>
                <w:rFonts w:ascii="GHEA Grapalat" w:hAnsi="GHEA Grapalat" w:cs="Calibri"/>
                <w:sz w:val="18"/>
                <w:szCs w:val="18"/>
                <w:lang w:val="af-ZA"/>
              </w:rPr>
              <w:t xml:space="preserve"> </w:t>
            </w:r>
            <w:r w:rsidRPr="00341807">
              <w:rPr>
                <w:rFonts w:ascii="GHEA Grapalat" w:hAnsi="GHEA Grapalat" w:cs="Sylfaen"/>
                <w:sz w:val="18"/>
                <w:szCs w:val="18"/>
              </w:rPr>
              <w:t>մասին</w:t>
            </w:r>
            <w:r w:rsidRPr="00341807">
              <w:rPr>
                <w:rFonts w:ascii="GHEA Grapalat" w:hAnsi="GHEA Grapalat" w:cs="Arial"/>
                <w:sz w:val="18"/>
                <w:szCs w:val="18"/>
                <w:lang w:val="af-ZA"/>
              </w:rPr>
              <w:t xml:space="preserve">” </w:t>
            </w:r>
            <w:r w:rsidRPr="00341807">
              <w:rPr>
                <w:rFonts w:ascii="GHEA Grapalat" w:hAnsi="GHEA Grapalat" w:cs="Sylfaen"/>
                <w:sz w:val="18"/>
                <w:szCs w:val="18"/>
              </w:rPr>
              <w:t>ՀՀ</w:t>
            </w:r>
            <w:r w:rsidRPr="00341807">
              <w:rPr>
                <w:rFonts w:ascii="GHEA Grapalat" w:hAnsi="GHEA Grapalat" w:cs="Arial"/>
                <w:sz w:val="18"/>
                <w:szCs w:val="18"/>
                <w:lang w:val="af-ZA"/>
              </w:rPr>
              <w:t xml:space="preserve"> </w:t>
            </w:r>
            <w:r w:rsidRPr="00341807">
              <w:rPr>
                <w:rFonts w:ascii="GHEA Grapalat" w:hAnsi="GHEA Grapalat" w:cs="Sylfaen"/>
                <w:sz w:val="18"/>
                <w:szCs w:val="18"/>
              </w:rPr>
              <w:t>օրենքի</w:t>
            </w:r>
            <w:r w:rsidRPr="00341807">
              <w:rPr>
                <w:rFonts w:ascii="GHEA Grapalat" w:hAnsi="GHEA Grapalat" w:cs="Arial"/>
                <w:sz w:val="18"/>
                <w:szCs w:val="18"/>
                <w:lang w:val="af-ZA"/>
              </w:rPr>
              <w:t xml:space="preserve"> 8-</w:t>
            </w:r>
            <w:r w:rsidRPr="00341807">
              <w:rPr>
                <w:rFonts w:ascii="GHEA Grapalat" w:hAnsi="GHEA Grapalat" w:cs="Sylfaen"/>
                <w:sz w:val="18"/>
                <w:szCs w:val="18"/>
              </w:rPr>
              <w:t>րդ</w:t>
            </w:r>
            <w:r w:rsidRPr="00341807">
              <w:rPr>
                <w:rFonts w:ascii="GHEA Grapalat" w:hAnsi="GHEA Grapalat" w:cs="Arial"/>
                <w:sz w:val="18"/>
                <w:szCs w:val="18"/>
                <w:lang w:val="af-ZA"/>
              </w:rPr>
              <w:t xml:space="preserve"> </w:t>
            </w:r>
            <w:r w:rsidRPr="00341807">
              <w:rPr>
                <w:rFonts w:ascii="GHEA Grapalat" w:hAnsi="GHEA Grapalat" w:cs="Sylfaen"/>
                <w:sz w:val="18"/>
                <w:szCs w:val="18"/>
              </w:rPr>
              <w:t>հոդվածի։</w:t>
            </w:r>
            <w:r w:rsidRPr="00341807">
              <w:rPr>
                <w:rFonts w:ascii="GHEA Grapalat" w:hAnsi="GHEA Grapalat" w:cs="Arial"/>
                <w:sz w:val="18"/>
                <w:szCs w:val="18"/>
                <w:lang w:val="af-ZA"/>
              </w:rPr>
              <w:t xml:space="preserve"> </w:t>
            </w:r>
            <w:r w:rsidRPr="00341807">
              <w:rPr>
                <w:rFonts w:ascii="GHEA Grapalat" w:hAnsi="GHEA Grapalat" w:cs="Sylfaen"/>
                <w:sz w:val="18"/>
                <w:szCs w:val="18"/>
              </w:rPr>
              <w:t>Պիտանելիության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մնացորդային</w:t>
            </w:r>
            <w:r w:rsidRPr="00341807">
              <w:rPr>
                <w:rFonts w:ascii="GHEA Grapalat" w:hAnsi="GHEA Grapalat" w:cs="Arial"/>
                <w:sz w:val="18"/>
                <w:szCs w:val="18"/>
                <w:lang w:val="af-ZA"/>
              </w:rPr>
              <w:t xml:space="preserve"> </w:t>
            </w:r>
            <w:r w:rsidRPr="00341807">
              <w:rPr>
                <w:rFonts w:ascii="GHEA Grapalat" w:hAnsi="GHEA Grapalat" w:cs="Sylfaen"/>
                <w:sz w:val="18"/>
                <w:szCs w:val="18"/>
              </w:rPr>
              <w:t>ժամկետը</w:t>
            </w:r>
            <w:r w:rsidRPr="00341807">
              <w:rPr>
                <w:rFonts w:ascii="GHEA Grapalat" w:hAnsi="GHEA Grapalat" w:cs="Arial"/>
                <w:sz w:val="18"/>
                <w:szCs w:val="18"/>
                <w:lang w:val="af-ZA"/>
              </w:rPr>
              <w:t xml:space="preserve"> </w:t>
            </w:r>
            <w:r w:rsidRPr="00341807">
              <w:rPr>
                <w:rFonts w:ascii="GHEA Grapalat" w:hAnsi="GHEA Grapalat" w:cs="Sylfaen"/>
                <w:sz w:val="18"/>
                <w:szCs w:val="18"/>
              </w:rPr>
              <w:t>ոչ</w:t>
            </w:r>
            <w:r w:rsidRPr="00341807">
              <w:rPr>
                <w:rFonts w:ascii="GHEA Grapalat" w:hAnsi="GHEA Grapalat" w:cs="Arial"/>
                <w:sz w:val="18"/>
                <w:szCs w:val="18"/>
                <w:lang w:val="af-ZA"/>
              </w:rPr>
              <w:t xml:space="preserve"> </w:t>
            </w:r>
            <w:r w:rsidRPr="00341807">
              <w:rPr>
                <w:rFonts w:ascii="GHEA Grapalat" w:hAnsi="GHEA Grapalat" w:cs="Sylfaen"/>
                <w:sz w:val="18"/>
                <w:szCs w:val="18"/>
              </w:rPr>
              <w:t>պակաս</w:t>
            </w:r>
            <w:r w:rsidRPr="00341807">
              <w:rPr>
                <w:rFonts w:ascii="GHEA Grapalat" w:hAnsi="GHEA Grapalat" w:cs="Calibri"/>
                <w:sz w:val="18"/>
                <w:szCs w:val="18"/>
                <w:lang w:val="af-ZA"/>
              </w:rPr>
              <w:t xml:space="preserve"> </w:t>
            </w:r>
            <w:r w:rsidRPr="00341807">
              <w:rPr>
                <w:rFonts w:ascii="GHEA Grapalat" w:hAnsi="GHEA Grapalat" w:cs="Sylfaen"/>
                <w:sz w:val="18"/>
                <w:szCs w:val="18"/>
              </w:rPr>
              <w:t>քան</w:t>
            </w:r>
            <w:r w:rsidRPr="00341807">
              <w:rPr>
                <w:rFonts w:ascii="GHEA Grapalat" w:hAnsi="GHEA Grapalat" w:cs="Arial"/>
                <w:sz w:val="18"/>
                <w:szCs w:val="18"/>
                <w:lang w:val="af-ZA"/>
              </w:rPr>
              <w:t xml:space="preserve"> 90 </w:t>
            </w:r>
            <w:r w:rsidRPr="00341807">
              <w:rPr>
                <w:rFonts w:ascii="GHEA Grapalat" w:hAnsi="GHEA Grapalat" w:cs="Calibri"/>
                <w:sz w:val="18"/>
                <w:szCs w:val="18"/>
                <w:lang w:val="af-ZA"/>
              </w:rPr>
              <w:t>%</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lastRenderedPageBreak/>
              <w:t>տուփ</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8878E9" w:rsidRDefault="008D04C2" w:rsidP="00341807">
            <w:pPr>
              <w:jc w:val="center"/>
              <w:rPr>
                <w:rFonts w:ascii="GHEA Grapalat" w:hAnsi="GHEA Grapalat"/>
                <w:sz w:val="18"/>
                <w:szCs w:val="18"/>
              </w:rPr>
            </w:pPr>
            <w:r>
              <w:rPr>
                <w:rFonts w:ascii="GHEA Grapalat" w:hAnsi="GHEA Grapalat"/>
                <w:sz w:val="18"/>
                <w:szCs w:val="18"/>
              </w:rPr>
              <w:t>39</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w:t>
            </w:r>
            <w:r w:rsidRPr="00341807">
              <w:rPr>
                <w:rFonts w:ascii="GHEA Grapalat" w:hAnsi="GHEA Grapalat" w:cs="Calibri"/>
                <w:sz w:val="18"/>
                <w:szCs w:val="18"/>
              </w:rPr>
              <w:lastRenderedPageBreak/>
              <w:t>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lastRenderedPageBreak/>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lastRenderedPageBreak/>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lastRenderedPageBreak/>
              <w:t>21</w:t>
            </w:r>
          </w:p>
        </w:tc>
        <w:tc>
          <w:tcPr>
            <w:tcW w:w="1134" w:type="dxa"/>
            <w:vAlign w:val="center"/>
          </w:tcPr>
          <w:p w:rsidR="008D04C2" w:rsidRPr="00341807" w:rsidRDefault="008D04C2" w:rsidP="008878E9">
            <w:pPr>
              <w:tabs>
                <w:tab w:val="left" w:pos="4520"/>
              </w:tabs>
              <w:jc w:val="center"/>
              <w:rPr>
                <w:rFonts w:ascii="GHEA Grapalat" w:hAnsi="GHEA Grapalat"/>
                <w:sz w:val="18"/>
                <w:szCs w:val="18"/>
              </w:rPr>
            </w:pPr>
            <w:r w:rsidRPr="00341807">
              <w:rPr>
                <w:rFonts w:ascii="GHEA Grapalat" w:hAnsi="GHEA Grapalat"/>
                <w:sz w:val="18"/>
                <w:szCs w:val="18"/>
              </w:rPr>
              <w:t>15542100</w:t>
            </w:r>
          </w:p>
        </w:tc>
        <w:tc>
          <w:tcPr>
            <w:tcW w:w="1984" w:type="dxa"/>
            <w:vAlign w:val="center"/>
          </w:tcPr>
          <w:p w:rsidR="008D04C2" w:rsidRPr="00341807" w:rsidRDefault="008D04C2" w:rsidP="008878E9">
            <w:pPr>
              <w:jc w:val="center"/>
              <w:rPr>
                <w:rFonts w:ascii="GHEA Grapalat" w:hAnsi="GHEA Grapalat" w:cs="Calibri"/>
                <w:color w:val="000000"/>
                <w:sz w:val="18"/>
                <w:szCs w:val="18"/>
              </w:rPr>
            </w:pPr>
            <w:r w:rsidRPr="00341807">
              <w:rPr>
                <w:rFonts w:ascii="GHEA Grapalat" w:hAnsi="GHEA Grapalat" w:cs="Calibri"/>
                <w:color w:val="000000"/>
                <w:sz w:val="18"/>
                <w:szCs w:val="18"/>
              </w:rPr>
              <w:t xml:space="preserve">Կաթնաշոռ </w:t>
            </w:r>
          </w:p>
        </w:tc>
        <w:tc>
          <w:tcPr>
            <w:tcW w:w="4253" w:type="dxa"/>
            <w:vAlign w:val="center"/>
          </w:tcPr>
          <w:p w:rsidR="008D04C2" w:rsidRPr="00341807" w:rsidRDefault="008D04C2" w:rsidP="008878E9">
            <w:pPr>
              <w:jc w:val="center"/>
              <w:rPr>
                <w:rFonts w:ascii="GHEA Grapalat" w:hAnsi="GHEA Grapalat"/>
                <w:sz w:val="18"/>
                <w:szCs w:val="18"/>
              </w:rPr>
            </w:pPr>
            <w:r w:rsidRPr="00341807">
              <w:rPr>
                <w:rFonts w:ascii="GHEA Grapalat" w:hAnsi="GHEA Grapalat" w:cs="Sylfaen"/>
                <w:sz w:val="18"/>
                <w:szCs w:val="18"/>
              </w:rPr>
              <w:t>Կաթնաշոռ</w:t>
            </w:r>
            <w:r w:rsidRPr="00341807">
              <w:rPr>
                <w:rFonts w:ascii="GHEA Grapalat" w:hAnsi="GHEA Grapalat" w:cs="Arial LatArm"/>
                <w:sz w:val="18"/>
                <w:szCs w:val="18"/>
              </w:rPr>
              <w:t xml:space="preserve"> </w:t>
            </w:r>
            <w:r w:rsidRPr="00341807">
              <w:rPr>
                <w:rFonts w:ascii="GHEA Grapalat" w:hAnsi="GHEA Grapalat" w:cs="Calibri"/>
                <w:color w:val="000000"/>
                <w:sz w:val="18"/>
                <w:szCs w:val="18"/>
              </w:rPr>
              <w:t xml:space="preserve"> 1կգ</w:t>
            </w:r>
            <w:r w:rsidRPr="00A14E35">
              <w:rPr>
                <w:rFonts w:ascii="GHEA Grapalat" w:hAnsi="GHEA Grapalat" w:cs="Calibri"/>
                <w:color w:val="000000"/>
                <w:sz w:val="18"/>
                <w:szCs w:val="18"/>
              </w:rPr>
              <w:t>,</w:t>
            </w:r>
            <w:r w:rsidRPr="00341807">
              <w:rPr>
                <w:rFonts w:ascii="GHEA Grapalat" w:hAnsi="GHEA Grapalat" w:cs="Arial LatArm"/>
                <w:sz w:val="18"/>
                <w:szCs w:val="18"/>
              </w:rPr>
              <w:t xml:space="preserve"> </w:t>
            </w:r>
            <w:r w:rsidRPr="00A14E35">
              <w:rPr>
                <w:rFonts w:ascii="GHEA Grapalat" w:hAnsi="GHEA Grapalat" w:cs="Arial LatArm"/>
                <w:sz w:val="18"/>
                <w:szCs w:val="18"/>
              </w:rPr>
              <w:t xml:space="preserve"> </w:t>
            </w:r>
            <w:r w:rsidRPr="00341807">
              <w:rPr>
                <w:rFonts w:ascii="GHEA Grapalat" w:hAnsi="GHEA Grapalat" w:cs="Arial LatArm"/>
                <w:sz w:val="18"/>
                <w:szCs w:val="18"/>
              </w:rPr>
              <w:t xml:space="preserve">18 </w:t>
            </w:r>
            <w:r w:rsidRPr="00341807">
              <w:rPr>
                <w:rFonts w:ascii="GHEA Grapalat" w:hAnsi="GHEA Grapalat" w:cs="Sylfaen"/>
                <w:sz w:val="18"/>
                <w:szCs w:val="18"/>
              </w:rPr>
              <w:t>և</w:t>
            </w:r>
            <w:r w:rsidRPr="00341807">
              <w:rPr>
                <w:rFonts w:ascii="GHEA Grapalat" w:hAnsi="GHEA Grapalat" w:cs="Arial LatArm"/>
                <w:sz w:val="18"/>
                <w:szCs w:val="18"/>
              </w:rPr>
              <w:t xml:space="preserve"> 9,0% </w:t>
            </w:r>
            <w:r w:rsidRPr="00341807">
              <w:rPr>
                <w:rFonts w:ascii="GHEA Grapalat" w:hAnsi="GHEA Grapalat" w:cs="Sylfaen"/>
                <w:sz w:val="18"/>
                <w:szCs w:val="18"/>
              </w:rPr>
              <w:t>յուղի</w:t>
            </w:r>
            <w:r w:rsidRPr="00341807">
              <w:rPr>
                <w:rFonts w:ascii="GHEA Grapalat" w:hAnsi="GHEA Grapalat" w:cs="Arial LatArm"/>
                <w:sz w:val="18"/>
                <w:szCs w:val="18"/>
              </w:rPr>
              <w:t xml:space="preserve"> </w:t>
            </w:r>
            <w:r w:rsidRPr="00341807">
              <w:rPr>
                <w:rFonts w:ascii="GHEA Grapalat" w:hAnsi="GHEA Grapalat" w:cs="Sylfaen"/>
                <w:sz w:val="18"/>
                <w:szCs w:val="18"/>
              </w:rPr>
              <w:t>պարունակու թյամբ</w:t>
            </w:r>
            <w:r w:rsidRPr="00341807">
              <w:rPr>
                <w:rFonts w:ascii="GHEA Grapalat" w:hAnsi="GHEA Grapalat" w:cs="Arial LatArm"/>
                <w:sz w:val="18"/>
                <w:szCs w:val="18"/>
              </w:rPr>
              <w:t>,</w:t>
            </w:r>
            <w:r w:rsidRPr="00341807">
              <w:rPr>
                <w:rFonts w:ascii="GHEA Grapalat" w:hAnsi="GHEA Grapalat" w:cs="Sylfaen"/>
                <w:sz w:val="18"/>
                <w:szCs w:val="18"/>
              </w:rPr>
              <w:t>թթվայնությունը</w:t>
            </w:r>
            <w:r w:rsidRPr="00341807">
              <w:rPr>
                <w:rFonts w:ascii="GHEA Grapalat" w:hAnsi="GHEA Grapalat" w:cs="Arial LatArm"/>
                <w:sz w:val="18"/>
                <w:szCs w:val="18"/>
              </w:rPr>
              <w:t xml:space="preserve">` 210-240 °T, </w:t>
            </w:r>
            <w:r w:rsidRPr="00341807">
              <w:rPr>
                <w:rFonts w:ascii="GHEA Grapalat" w:hAnsi="GHEA Grapalat" w:cs="Sylfaen"/>
                <w:sz w:val="18"/>
                <w:szCs w:val="18"/>
              </w:rPr>
              <w:t>փաթեթավորված</w:t>
            </w:r>
            <w:r w:rsidRPr="00341807">
              <w:rPr>
                <w:rFonts w:ascii="GHEA Grapalat" w:hAnsi="GHEA Grapalat" w:cs="Arial LatArm"/>
                <w:sz w:val="18"/>
                <w:szCs w:val="18"/>
              </w:rPr>
              <w:t xml:space="preserve"> </w:t>
            </w:r>
            <w:r w:rsidRPr="00341807">
              <w:rPr>
                <w:rFonts w:ascii="GHEA Grapalat" w:hAnsi="GHEA Grapalat" w:cs="Sylfaen"/>
                <w:sz w:val="18"/>
                <w:szCs w:val="18"/>
              </w:rPr>
              <w:t>սպառողական</w:t>
            </w:r>
            <w:r w:rsidRPr="00341807">
              <w:rPr>
                <w:rFonts w:ascii="GHEA Grapalat" w:hAnsi="GHEA Grapalat" w:cs="Arial LatArm"/>
                <w:sz w:val="18"/>
                <w:szCs w:val="18"/>
              </w:rPr>
              <w:t xml:space="preserve"> </w:t>
            </w:r>
            <w:r w:rsidRPr="00341807">
              <w:rPr>
                <w:rFonts w:ascii="GHEA Grapalat" w:hAnsi="GHEA Grapalat" w:cs="Sylfaen"/>
                <w:sz w:val="18"/>
                <w:szCs w:val="18"/>
              </w:rPr>
              <w:t>տարաներով</w:t>
            </w:r>
            <w:r w:rsidRPr="00341807">
              <w:rPr>
                <w:rFonts w:ascii="GHEA Grapalat" w:hAnsi="GHEA Grapalat" w:cs="Arial LatArm"/>
                <w:sz w:val="18"/>
                <w:szCs w:val="18"/>
              </w:rPr>
              <w:t xml:space="preserve">, 1 կգ ոց </w:t>
            </w:r>
            <w:r w:rsidRPr="00341807">
              <w:rPr>
                <w:rFonts w:ascii="GHEA Grapalat" w:hAnsi="GHEA Grapalat" w:cs="Sylfaen"/>
                <w:sz w:val="18"/>
                <w:szCs w:val="18"/>
              </w:rPr>
              <w:t>անվտանգությունը</w:t>
            </w:r>
            <w:r w:rsidRPr="00341807">
              <w:rPr>
                <w:rFonts w:ascii="GHEA Grapalat" w:hAnsi="GHEA Grapalat" w:cs="Arial LatArm"/>
                <w:sz w:val="18"/>
                <w:szCs w:val="18"/>
              </w:rPr>
              <w:t xml:space="preserve"> </w:t>
            </w:r>
            <w:r w:rsidRPr="00341807">
              <w:rPr>
                <w:rFonts w:ascii="GHEA Grapalat" w:hAnsi="GHEA Grapalat" w:cs="Sylfaen"/>
                <w:sz w:val="18"/>
                <w:szCs w:val="18"/>
              </w:rPr>
              <w:t>ևմակնշումը</w:t>
            </w:r>
            <w:r w:rsidRPr="00341807">
              <w:rPr>
                <w:rFonts w:ascii="GHEA Grapalat" w:hAnsi="GHEA Grapalat" w:cs="Arial LatArm"/>
                <w:sz w:val="18"/>
                <w:szCs w:val="18"/>
              </w:rPr>
              <w:t xml:space="preserve">` </w:t>
            </w:r>
            <w:r w:rsidRPr="00341807">
              <w:rPr>
                <w:rFonts w:ascii="GHEA Grapalat" w:hAnsi="GHEA Grapalat" w:cs="Sylfaen"/>
                <w:sz w:val="18"/>
                <w:szCs w:val="18"/>
              </w:rPr>
              <w:t>ըստ</w:t>
            </w:r>
            <w:r w:rsidRPr="00341807">
              <w:rPr>
                <w:rFonts w:ascii="GHEA Grapalat" w:hAnsi="GHEA Grapalat" w:cs="Arial LatArm"/>
                <w:sz w:val="18"/>
                <w:szCs w:val="18"/>
              </w:rPr>
              <w:t xml:space="preserve"> </w:t>
            </w:r>
            <w:r w:rsidRPr="00341807">
              <w:rPr>
                <w:rFonts w:ascii="GHEA Grapalat" w:hAnsi="GHEA Grapalat" w:cs="Sylfaen"/>
                <w:sz w:val="18"/>
                <w:szCs w:val="18"/>
              </w:rPr>
              <w:t>ՀՀ</w:t>
            </w:r>
            <w:r w:rsidRPr="00341807">
              <w:rPr>
                <w:rFonts w:ascii="GHEA Grapalat" w:hAnsi="GHEA Grapalat" w:cs="Arial LatArm"/>
                <w:sz w:val="18"/>
                <w:szCs w:val="18"/>
              </w:rPr>
              <w:t xml:space="preserve"> </w:t>
            </w:r>
            <w:r w:rsidRPr="00341807">
              <w:rPr>
                <w:rFonts w:ascii="GHEA Grapalat" w:hAnsi="GHEA Grapalat" w:cs="Sylfaen"/>
                <w:sz w:val="18"/>
                <w:szCs w:val="18"/>
              </w:rPr>
              <w:t>կառավարության</w:t>
            </w:r>
            <w:r w:rsidRPr="00341807">
              <w:rPr>
                <w:rFonts w:ascii="GHEA Grapalat" w:hAnsi="GHEA Grapalat" w:cs="Arial LatArm"/>
                <w:sz w:val="18"/>
                <w:szCs w:val="18"/>
              </w:rPr>
              <w:t xml:space="preserve"> 2006</w:t>
            </w:r>
            <w:r w:rsidRPr="00341807">
              <w:rPr>
                <w:rFonts w:ascii="GHEA Grapalat" w:hAnsi="GHEA Grapalat" w:cs="Sylfaen"/>
                <w:sz w:val="18"/>
                <w:szCs w:val="18"/>
              </w:rPr>
              <w:t>թ</w:t>
            </w:r>
            <w:r w:rsidRPr="00341807">
              <w:rPr>
                <w:rFonts w:ascii="GHEA Grapalat" w:hAnsi="GHEA Grapalat" w:cs="Arial LatArm"/>
                <w:sz w:val="18"/>
                <w:szCs w:val="18"/>
              </w:rPr>
              <w:t xml:space="preserve">. </w:t>
            </w:r>
            <w:r w:rsidRPr="00341807">
              <w:rPr>
                <w:rFonts w:ascii="GHEA Grapalat" w:hAnsi="GHEA Grapalat" w:cs="Sylfaen"/>
                <w:sz w:val="18"/>
                <w:szCs w:val="18"/>
              </w:rPr>
              <w:t>Դեկտեմբերի</w:t>
            </w:r>
            <w:r w:rsidRPr="00341807">
              <w:rPr>
                <w:rFonts w:ascii="GHEA Grapalat" w:hAnsi="GHEA Grapalat" w:cs="Arial LatArm"/>
                <w:sz w:val="18"/>
                <w:szCs w:val="18"/>
              </w:rPr>
              <w:t xml:space="preserve"> 21-</w:t>
            </w:r>
            <w:r w:rsidRPr="00341807">
              <w:rPr>
                <w:rFonts w:ascii="GHEA Grapalat" w:hAnsi="GHEA Grapalat" w:cs="Sylfaen"/>
                <w:sz w:val="18"/>
                <w:szCs w:val="18"/>
              </w:rPr>
              <w:t>ի</w:t>
            </w:r>
            <w:r w:rsidRPr="00341807">
              <w:rPr>
                <w:rFonts w:ascii="GHEA Grapalat" w:hAnsi="GHEA Grapalat" w:cs="Arial LatArm"/>
                <w:sz w:val="18"/>
                <w:szCs w:val="18"/>
              </w:rPr>
              <w:t xml:space="preserve"> N1925-</w:t>
            </w:r>
            <w:r w:rsidRPr="00341807">
              <w:rPr>
                <w:rFonts w:ascii="GHEA Grapalat" w:hAnsi="GHEA Grapalat" w:cs="Sylfaen"/>
                <w:sz w:val="18"/>
                <w:szCs w:val="18"/>
              </w:rPr>
              <w:t>Ն</w:t>
            </w:r>
            <w:r w:rsidRPr="00341807">
              <w:rPr>
                <w:rFonts w:ascii="GHEA Grapalat" w:hAnsi="GHEA Grapalat" w:cs="Arial LatArm"/>
                <w:sz w:val="18"/>
                <w:szCs w:val="18"/>
              </w:rPr>
              <w:t xml:space="preserve"> </w:t>
            </w:r>
            <w:r w:rsidRPr="00341807">
              <w:rPr>
                <w:rFonts w:ascii="GHEA Grapalat" w:hAnsi="GHEA Grapalat" w:cs="Sylfaen"/>
                <w:sz w:val="18"/>
                <w:szCs w:val="18"/>
              </w:rPr>
              <w:t>որոշմամբ</w:t>
            </w:r>
            <w:r w:rsidRPr="00341807">
              <w:rPr>
                <w:rFonts w:ascii="GHEA Grapalat" w:hAnsi="GHEA Grapalat" w:cs="Arial LatArm"/>
                <w:sz w:val="18"/>
                <w:szCs w:val="18"/>
              </w:rPr>
              <w:t xml:space="preserve"> </w:t>
            </w:r>
            <w:r w:rsidRPr="00341807">
              <w:rPr>
                <w:rFonts w:ascii="GHEA Grapalat" w:hAnsi="GHEA Grapalat" w:cs="Sylfaen"/>
                <w:sz w:val="18"/>
                <w:szCs w:val="18"/>
              </w:rPr>
              <w:t>հաստատված</w:t>
            </w:r>
            <w:r w:rsidRPr="00341807">
              <w:rPr>
                <w:rFonts w:ascii="GHEA Grapalat" w:hAnsi="GHEA Grapalat" w:cs="Arial LatArm"/>
                <w:sz w:val="18"/>
                <w:szCs w:val="18"/>
              </w:rPr>
              <w:t xml:space="preserve"> </w:t>
            </w:r>
            <w:r w:rsidRPr="00341807">
              <w:rPr>
                <w:rFonts w:ascii="GHEA Grapalat" w:hAnsi="GHEA Grapalat"/>
                <w:sz w:val="18"/>
                <w:szCs w:val="18"/>
              </w:rPr>
              <w:t>“</w:t>
            </w:r>
            <w:r w:rsidRPr="00341807">
              <w:rPr>
                <w:rFonts w:ascii="GHEA Grapalat" w:hAnsi="GHEA Grapalat" w:cs="Sylfaen"/>
                <w:sz w:val="18"/>
                <w:szCs w:val="18"/>
              </w:rPr>
              <w:t>Կաթին</w:t>
            </w:r>
            <w:r w:rsidRPr="00341807">
              <w:rPr>
                <w:rFonts w:ascii="GHEA Grapalat" w:hAnsi="GHEA Grapalat" w:cs="Arial LatArm"/>
                <w:sz w:val="18"/>
                <w:szCs w:val="18"/>
              </w:rPr>
              <w:t xml:space="preserve">, </w:t>
            </w:r>
            <w:r w:rsidRPr="00341807">
              <w:rPr>
                <w:rFonts w:ascii="GHEA Grapalat" w:hAnsi="GHEA Grapalat" w:cs="Sylfaen"/>
                <w:sz w:val="18"/>
                <w:szCs w:val="18"/>
              </w:rPr>
              <w:t>կաթնամթերքին</w:t>
            </w:r>
            <w:r w:rsidRPr="00341807">
              <w:rPr>
                <w:rFonts w:ascii="GHEA Grapalat" w:hAnsi="GHEA Grapalat" w:cs="Arial LatArm"/>
                <w:sz w:val="18"/>
                <w:szCs w:val="18"/>
              </w:rPr>
              <w:t xml:space="preserve"> </w:t>
            </w:r>
            <w:r w:rsidRPr="00341807">
              <w:rPr>
                <w:rFonts w:ascii="GHEA Grapalat" w:hAnsi="GHEA Grapalat" w:cs="Sylfaen"/>
                <w:sz w:val="18"/>
                <w:szCs w:val="18"/>
              </w:rPr>
              <w:t>և</w:t>
            </w:r>
            <w:r w:rsidRPr="00341807">
              <w:rPr>
                <w:rFonts w:ascii="GHEA Grapalat" w:hAnsi="GHEA Grapalat" w:cs="Arial LatArm"/>
                <w:sz w:val="18"/>
                <w:szCs w:val="18"/>
              </w:rPr>
              <w:t xml:space="preserve"> </w:t>
            </w:r>
            <w:r w:rsidRPr="00341807">
              <w:rPr>
                <w:rFonts w:ascii="GHEA Grapalat" w:hAnsi="GHEA Grapalat" w:cs="Sylfaen"/>
                <w:sz w:val="18"/>
                <w:szCs w:val="18"/>
              </w:rPr>
              <w:t>դրանց</w:t>
            </w:r>
            <w:r w:rsidRPr="00341807">
              <w:rPr>
                <w:rFonts w:ascii="GHEA Grapalat" w:hAnsi="GHEA Grapalat" w:cs="Arial LatArm"/>
                <w:sz w:val="18"/>
                <w:szCs w:val="18"/>
              </w:rPr>
              <w:t xml:space="preserve"> </w:t>
            </w:r>
            <w:r w:rsidRPr="00341807">
              <w:rPr>
                <w:rFonts w:ascii="GHEA Grapalat" w:hAnsi="GHEA Grapalat" w:cs="Sylfaen"/>
                <w:sz w:val="18"/>
                <w:szCs w:val="18"/>
              </w:rPr>
              <w:t>արտադրությանը</w:t>
            </w:r>
            <w:r w:rsidRPr="00341807">
              <w:rPr>
                <w:rFonts w:ascii="GHEA Grapalat" w:hAnsi="GHEA Grapalat"/>
                <w:sz w:val="18"/>
                <w:szCs w:val="18"/>
              </w:rPr>
              <w:t xml:space="preserve">  </w:t>
            </w:r>
            <w:r w:rsidRPr="00341807">
              <w:rPr>
                <w:rFonts w:ascii="GHEA Grapalat" w:hAnsi="GHEA Grapalat" w:cs="Sylfaen"/>
                <w:sz w:val="18"/>
                <w:szCs w:val="18"/>
              </w:rPr>
              <w:t>ներկայացվող</w:t>
            </w:r>
            <w:r w:rsidRPr="00341807">
              <w:rPr>
                <w:rFonts w:ascii="GHEA Grapalat" w:hAnsi="GHEA Grapalat" w:cs="Arial LatArm"/>
                <w:sz w:val="18"/>
                <w:szCs w:val="18"/>
              </w:rPr>
              <w:t xml:space="preserve"> </w:t>
            </w:r>
            <w:r w:rsidRPr="00341807">
              <w:rPr>
                <w:rFonts w:ascii="GHEA Grapalat" w:hAnsi="GHEA Grapalat" w:cs="Sylfaen"/>
                <w:sz w:val="18"/>
                <w:szCs w:val="18"/>
              </w:rPr>
              <w:t>պահանջների</w:t>
            </w:r>
            <w:r w:rsidRPr="00341807">
              <w:rPr>
                <w:rFonts w:ascii="GHEA Grapalat" w:hAnsi="GHEA Grapalat" w:cs="Arial LatArm"/>
                <w:sz w:val="18"/>
                <w:szCs w:val="18"/>
              </w:rPr>
              <w:t xml:space="preserve"> </w:t>
            </w:r>
            <w:r w:rsidRPr="00341807">
              <w:rPr>
                <w:rFonts w:ascii="GHEA Grapalat" w:hAnsi="GHEA Grapalat" w:cs="Sylfaen"/>
                <w:sz w:val="18"/>
                <w:szCs w:val="18"/>
              </w:rPr>
              <w:t>տեխնիկական</w:t>
            </w:r>
            <w:r w:rsidRPr="00341807">
              <w:rPr>
                <w:rFonts w:ascii="GHEA Grapalat" w:hAnsi="GHEA Grapalat"/>
                <w:sz w:val="18"/>
                <w:szCs w:val="18"/>
              </w:rPr>
              <w:t xml:space="preserve"> </w:t>
            </w:r>
            <w:r w:rsidRPr="00341807">
              <w:rPr>
                <w:rFonts w:ascii="GHEA Grapalat" w:hAnsi="GHEA Grapalat" w:cs="Sylfaen"/>
                <w:sz w:val="18"/>
                <w:szCs w:val="18"/>
              </w:rPr>
              <w:t>կանոնակարգի</w:t>
            </w:r>
            <w:r w:rsidRPr="00341807">
              <w:rPr>
                <w:rFonts w:ascii="GHEA Grapalat" w:hAnsi="GHEA Grapalat" w:cs="Arial LatArm"/>
                <w:sz w:val="18"/>
                <w:szCs w:val="18"/>
              </w:rPr>
              <w:t xml:space="preserve">” </w:t>
            </w:r>
            <w:r w:rsidRPr="00341807">
              <w:rPr>
                <w:rFonts w:ascii="GHEA Grapalat" w:hAnsi="GHEA Grapalat" w:cs="Sylfaen"/>
                <w:sz w:val="18"/>
                <w:szCs w:val="18"/>
              </w:rPr>
              <w:t>և</w:t>
            </w:r>
            <w:r w:rsidRPr="00341807">
              <w:rPr>
                <w:rFonts w:ascii="GHEA Grapalat" w:hAnsi="GHEA Grapalat" w:cs="Arial LatArm"/>
                <w:sz w:val="18"/>
                <w:szCs w:val="18"/>
              </w:rPr>
              <w:t xml:space="preserve"> “</w:t>
            </w:r>
            <w:r w:rsidRPr="00341807">
              <w:rPr>
                <w:rFonts w:ascii="GHEA Grapalat" w:hAnsi="GHEA Grapalat" w:cs="Sylfaen"/>
                <w:sz w:val="18"/>
                <w:szCs w:val="18"/>
              </w:rPr>
              <w:t>Սննդամթերքի անվտա նգության</w:t>
            </w:r>
            <w:r w:rsidRPr="00341807">
              <w:rPr>
                <w:rFonts w:ascii="GHEA Grapalat" w:hAnsi="GHEA Grapalat" w:cs="Arial LatArm"/>
                <w:sz w:val="18"/>
                <w:szCs w:val="18"/>
              </w:rPr>
              <w:t xml:space="preserve"> </w:t>
            </w:r>
            <w:r w:rsidRPr="00341807">
              <w:rPr>
                <w:rFonts w:ascii="GHEA Grapalat" w:hAnsi="GHEA Grapalat" w:cs="Sylfaen"/>
                <w:sz w:val="18"/>
                <w:szCs w:val="18"/>
              </w:rPr>
              <w:t>մասին</w:t>
            </w:r>
            <w:r w:rsidRPr="00341807">
              <w:rPr>
                <w:rFonts w:ascii="GHEA Grapalat" w:hAnsi="GHEA Grapalat" w:cs="Arial LatArm"/>
                <w:sz w:val="18"/>
                <w:szCs w:val="18"/>
              </w:rPr>
              <w:t xml:space="preserve">” </w:t>
            </w:r>
            <w:r w:rsidRPr="00341807">
              <w:rPr>
                <w:rFonts w:ascii="GHEA Grapalat" w:hAnsi="GHEA Grapalat" w:cs="Sylfaen"/>
                <w:sz w:val="18"/>
                <w:szCs w:val="18"/>
              </w:rPr>
              <w:t>ՀՀ</w:t>
            </w:r>
            <w:r w:rsidRPr="00341807">
              <w:rPr>
                <w:rFonts w:ascii="GHEA Grapalat" w:hAnsi="GHEA Grapalat" w:cs="Arial LatArm"/>
                <w:sz w:val="18"/>
                <w:szCs w:val="18"/>
              </w:rPr>
              <w:t xml:space="preserve"> </w:t>
            </w:r>
            <w:r w:rsidRPr="00341807">
              <w:rPr>
                <w:rFonts w:ascii="GHEA Grapalat" w:hAnsi="GHEA Grapalat" w:cs="Sylfaen"/>
                <w:sz w:val="18"/>
                <w:szCs w:val="18"/>
              </w:rPr>
              <w:t>օրենքի</w:t>
            </w:r>
            <w:r w:rsidRPr="00341807">
              <w:rPr>
                <w:rFonts w:ascii="GHEA Grapalat" w:hAnsi="GHEA Grapalat" w:cs="Arial LatArm"/>
                <w:sz w:val="18"/>
                <w:szCs w:val="18"/>
              </w:rPr>
              <w:t xml:space="preserve"> 8-</w:t>
            </w:r>
            <w:r w:rsidRPr="00341807">
              <w:rPr>
                <w:rFonts w:ascii="GHEA Grapalat" w:hAnsi="GHEA Grapalat" w:cs="Sylfaen"/>
                <w:sz w:val="18"/>
                <w:szCs w:val="18"/>
              </w:rPr>
              <w:t>րդ</w:t>
            </w:r>
            <w:r w:rsidRPr="00341807">
              <w:rPr>
                <w:rFonts w:ascii="GHEA Grapalat" w:hAnsi="GHEA Grapalat" w:cs="Arial LatArm"/>
                <w:sz w:val="18"/>
                <w:szCs w:val="18"/>
              </w:rPr>
              <w:t xml:space="preserve"> </w:t>
            </w:r>
            <w:r w:rsidRPr="00341807">
              <w:rPr>
                <w:rFonts w:ascii="GHEA Grapalat" w:hAnsi="GHEA Grapalat" w:cs="Sylfaen"/>
                <w:sz w:val="18"/>
                <w:szCs w:val="18"/>
              </w:rPr>
              <w:t>հոդվածի։</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տուփ</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8878E9" w:rsidRDefault="008D04C2" w:rsidP="00341807">
            <w:pPr>
              <w:jc w:val="center"/>
              <w:rPr>
                <w:rFonts w:ascii="GHEA Grapalat" w:hAnsi="GHEA Grapalat"/>
                <w:sz w:val="18"/>
                <w:szCs w:val="18"/>
              </w:rPr>
            </w:pPr>
            <w:r>
              <w:rPr>
                <w:rFonts w:ascii="GHEA Grapalat" w:hAnsi="GHEA Grapalat"/>
                <w:sz w:val="18"/>
                <w:szCs w:val="18"/>
              </w:rPr>
              <w:t>49</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22</w:t>
            </w:r>
          </w:p>
          <w:p w:rsidR="008D04C2" w:rsidRPr="0022045E" w:rsidRDefault="008D04C2" w:rsidP="003974CF">
            <w:pPr>
              <w:rPr>
                <w:rFonts w:ascii="Sylfaen" w:hAnsi="Sylfaen" w:cs="Arial LatArm"/>
                <w:b/>
                <w:iCs/>
                <w:sz w:val="18"/>
                <w:szCs w:val="18"/>
              </w:rPr>
            </w:pPr>
          </w:p>
        </w:tc>
        <w:tc>
          <w:tcPr>
            <w:tcW w:w="1134" w:type="dxa"/>
            <w:vAlign w:val="center"/>
          </w:tcPr>
          <w:p w:rsidR="008D04C2" w:rsidRPr="00341807" w:rsidRDefault="008D04C2" w:rsidP="008878E9">
            <w:pPr>
              <w:jc w:val="center"/>
              <w:rPr>
                <w:rFonts w:ascii="GHEA Grapalat" w:hAnsi="GHEA Grapalat"/>
                <w:sz w:val="18"/>
                <w:szCs w:val="18"/>
              </w:rPr>
            </w:pPr>
            <w:r w:rsidRPr="00341807">
              <w:rPr>
                <w:rFonts w:ascii="GHEA Grapalat" w:hAnsi="GHEA Grapalat"/>
                <w:sz w:val="18"/>
                <w:szCs w:val="18"/>
              </w:rPr>
              <w:t>15551600</w:t>
            </w:r>
          </w:p>
        </w:tc>
        <w:tc>
          <w:tcPr>
            <w:tcW w:w="1984" w:type="dxa"/>
            <w:vAlign w:val="center"/>
          </w:tcPr>
          <w:p w:rsidR="008D04C2" w:rsidRPr="00A14E35" w:rsidRDefault="008D04C2" w:rsidP="008878E9">
            <w:pPr>
              <w:jc w:val="center"/>
              <w:rPr>
                <w:rFonts w:ascii="GHEA Grapalat" w:hAnsi="GHEA Grapalat" w:cs="Calibri"/>
                <w:color w:val="000000"/>
                <w:sz w:val="18"/>
                <w:szCs w:val="18"/>
                <w:lang w:val="ru-RU"/>
              </w:rPr>
            </w:pPr>
            <w:r w:rsidRPr="00341807">
              <w:rPr>
                <w:rFonts w:ascii="GHEA Grapalat" w:hAnsi="GHEA Grapalat" w:cs="Calibri"/>
                <w:color w:val="000000"/>
                <w:sz w:val="18"/>
                <w:szCs w:val="18"/>
              </w:rPr>
              <w:t xml:space="preserve">Մածուն </w:t>
            </w:r>
            <w:r>
              <w:rPr>
                <w:rFonts w:ascii="GHEA Grapalat" w:hAnsi="GHEA Grapalat" w:cs="Calibri"/>
                <w:color w:val="000000"/>
                <w:sz w:val="18"/>
                <w:szCs w:val="18"/>
                <w:lang w:val="ru-RU"/>
              </w:rPr>
              <w:t xml:space="preserve"> </w:t>
            </w:r>
          </w:p>
        </w:tc>
        <w:tc>
          <w:tcPr>
            <w:tcW w:w="4253" w:type="dxa"/>
            <w:vAlign w:val="center"/>
          </w:tcPr>
          <w:p w:rsidR="008D04C2" w:rsidRPr="00341807" w:rsidRDefault="008D04C2" w:rsidP="008878E9">
            <w:pPr>
              <w:jc w:val="center"/>
              <w:rPr>
                <w:rFonts w:ascii="GHEA Grapalat" w:hAnsi="GHEA Grapalat"/>
                <w:color w:val="000000"/>
                <w:sz w:val="18"/>
                <w:szCs w:val="18"/>
                <w:lang w:val="hy-AM"/>
              </w:rPr>
            </w:pPr>
            <w:r w:rsidRPr="00341807">
              <w:rPr>
                <w:rFonts w:ascii="GHEA Grapalat" w:hAnsi="GHEA Grapalat" w:cs="Sylfaen"/>
                <w:sz w:val="18"/>
                <w:szCs w:val="18"/>
                <w:lang w:val="hy-AM"/>
              </w:rPr>
              <w:t>Թարմ</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կովի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կաթից</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յուղայնությունը</w:t>
            </w:r>
            <w:r w:rsidRPr="00341807">
              <w:rPr>
                <w:rFonts w:ascii="GHEA Grapalat" w:hAnsi="GHEA Grapalat" w:cs="Arial"/>
                <w:sz w:val="18"/>
                <w:szCs w:val="18"/>
                <w:lang w:val="hy-AM"/>
              </w:rPr>
              <w:t xml:space="preserve"> 3%-</w:t>
            </w:r>
            <w:r w:rsidRPr="00341807">
              <w:rPr>
                <w:rFonts w:ascii="GHEA Grapalat" w:hAnsi="GHEA Grapalat" w:cs="Sylfaen"/>
                <w:sz w:val="18"/>
                <w:szCs w:val="18"/>
                <w:lang w:val="hy-AM"/>
              </w:rPr>
              <w:t>ից</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ոչ</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պակաս</w:t>
            </w:r>
            <w:r w:rsidRPr="00341807">
              <w:rPr>
                <w:rFonts w:ascii="GHEA Grapalat" w:hAnsi="GHEA Grapalat" w:cs="Arial"/>
                <w:sz w:val="18"/>
                <w:szCs w:val="18"/>
                <w:lang w:val="hy-AM"/>
              </w:rPr>
              <w:t xml:space="preserve">, </w:t>
            </w:r>
            <w:r w:rsidRPr="00341807">
              <w:rPr>
                <w:rFonts w:ascii="GHEA Grapalat" w:hAnsi="GHEA Grapalat" w:cs="Arial"/>
                <w:sz w:val="18"/>
                <w:szCs w:val="18"/>
                <w:lang w:val="af-ZA"/>
              </w:rPr>
              <w:t xml:space="preserve">5 </w:t>
            </w:r>
            <w:r w:rsidRPr="00341807">
              <w:rPr>
                <w:rFonts w:ascii="GHEA Grapalat" w:hAnsi="GHEA Grapalat" w:cs="Arial"/>
                <w:sz w:val="18"/>
                <w:szCs w:val="18"/>
                <w:lang w:val="hy-AM"/>
              </w:rPr>
              <w:t xml:space="preserve">կիլոգրամանոց տարայով, </w:t>
            </w:r>
            <w:r w:rsidRPr="00341807">
              <w:rPr>
                <w:rFonts w:ascii="GHEA Grapalat" w:hAnsi="GHEA Grapalat" w:cs="Sylfaen"/>
                <w:sz w:val="18"/>
                <w:szCs w:val="18"/>
                <w:lang w:val="hy-AM"/>
              </w:rPr>
              <w:t>թթվայնությունը</w:t>
            </w:r>
            <w:r w:rsidRPr="00341807">
              <w:rPr>
                <w:rFonts w:ascii="GHEA Grapalat" w:hAnsi="GHEA Grapalat" w:cs="Arial"/>
                <w:sz w:val="18"/>
                <w:szCs w:val="18"/>
                <w:lang w:val="hy-AM"/>
              </w:rPr>
              <w:t xml:space="preserve"> 65-1000T,:</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անվտանգությունը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մակնշումը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ըստ</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ՀՀ</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կառավարության</w:t>
            </w:r>
            <w:r w:rsidRPr="00341807">
              <w:rPr>
                <w:rFonts w:ascii="GHEA Grapalat" w:hAnsi="GHEA Grapalat" w:cs="Arial"/>
                <w:sz w:val="18"/>
                <w:szCs w:val="18"/>
                <w:lang w:val="hy-AM"/>
              </w:rPr>
              <w:t xml:space="preserve"> 2006</w:t>
            </w:r>
            <w:r w:rsidRPr="00341807">
              <w:rPr>
                <w:rFonts w:ascii="GHEA Grapalat" w:hAnsi="GHEA Grapalat" w:cs="Sylfaen"/>
                <w:sz w:val="18"/>
                <w:szCs w:val="18"/>
                <w:lang w:val="hy-AM"/>
              </w:rPr>
              <w:t>թ</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Դեկտեմբերի</w:t>
            </w:r>
            <w:r w:rsidRPr="00341807">
              <w:rPr>
                <w:rFonts w:ascii="GHEA Grapalat" w:hAnsi="GHEA Grapalat" w:cs="Arial"/>
                <w:sz w:val="18"/>
                <w:szCs w:val="18"/>
                <w:lang w:val="hy-AM"/>
              </w:rPr>
              <w:t xml:space="preserve"> 21-</w:t>
            </w:r>
            <w:r w:rsidRPr="00341807">
              <w:rPr>
                <w:rFonts w:ascii="GHEA Grapalat" w:hAnsi="GHEA Grapalat" w:cs="Sylfaen"/>
                <w:sz w:val="18"/>
                <w:szCs w:val="18"/>
                <w:lang w:val="hy-AM"/>
              </w:rPr>
              <w:t>ի</w:t>
            </w:r>
            <w:r w:rsidRPr="00341807">
              <w:rPr>
                <w:rFonts w:ascii="GHEA Grapalat" w:hAnsi="GHEA Grapalat" w:cs="Arial"/>
                <w:sz w:val="18"/>
                <w:szCs w:val="18"/>
                <w:lang w:val="hy-AM"/>
              </w:rPr>
              <w:t xml:space="preserve"> N</w:t>
            </w:r>
            <w:r w:rsidRPr="00341807">
              <w:rPr>
                <w:rFonts w:ascii="GHEA Grapalat" w:hAnsi="GHEA Grapalat" w:cs="Calibri"/>
                <w:sz w:val="18"/>
                <w:szCs w:val="18"/>
                <w:lang w:val="hy-AM"/>
              </w:rPr>
              <w:t xml:space="preserve"> 1925-</w:t>
            </w:r>
            <w:r w:rsidRPr="00341807">
              <w:rPr>
                <w:rFonts w:ascii="GHEA Grapalat" w:hAnsi="GHEA Grapalat" w:cs="Sylfaen"/>
                <w:sz w:val="18"/>
                <w:szCs w:val="18"/>
                <w:lang w:val="hy-AM"/>
              </w:rPr>
              <w:t>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որոշմամբ</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հաստատված</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Կաթին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կաթնամթերքին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դրանց</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արտադրությանը</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ներկայացվող</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պահանջների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տեխնիկական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կանոնակարգի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Սննդամթերքի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անվտանգության</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մասին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ՀՀ</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օրենքի</w:t>
            </w:r>
            <w:r w:rsidRPr="00341807">
              <w:rPr>
                <w:rFonts w:ascii="GHEA Grapalat" w:hAnsi="GHEA Grapalat" w:cs="Arial"/>
                <w:sz w:val="18"/>
                <w:szCs w:val="18"/>
                <w:lang w:val="hy-AM"/>
              </w:rPr>
              <w:t xml:space="preserve"> 8-</w:t>
            </w:r>
            <w:r w:rsidRPr="00341807">
              <w:rPr>
                <w:rFonts w:ascii="GHEA Grapalat" w:hAnsi="GHEA Grapalat" w:cs="Sylfaen"/>
                <w:sz w:val="18"/>
                <w:szCs w:val="18"/>
                <w:lang w:val="hy-AM"/>
              </w:rPr>
              <w:t>րդ</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հոդվածի</w:t>
            </w:r>
            <w:r w:rsidRPr="00341807">
              <w:rPr>
                <w:rFonts w:ascii="GHEA Grapalat" w:hAnsi="GHEA Grapalat" w:cs="Tahoma"/>
                <w:sz w:val="18"/>
                <w:szCs w:val="18"/>
                <w:lang w:val="hy-AM"/>
              </w:rPr>
              <w:t>։</w:t>
            </w:r>
          </w:p>
        </w:tc>
        <w:tc>
          <w:tcPr>
            <w:tcW w:w="992" w:type="dxa"/>
            <w:vAlign w:val="center"/>
          </w:tcPr>
          <w:p w:rsidR="008D04C2" w:rsidRPr="008878E9" w:rsidRDefault="008D04C2" w:rsidP="00A14E35">
            <w:pPr>
              <w:jc w:val="center"/>
              <w:rPr>
                <w:rFonts w:ascii="Sylfaen" w:hAnsi="Sylfaen"/>
                <w:sz w:val="20"/>
                <w:szCs w:val="20"/>
              </w:rPr>
            </w:pPr>
            <w:r>
              <w:rPr>
                <w:rFonts w:ascii="Sylfaen" w:hAnsi="Sylfaen"/>
                <w:sz w:val="20"/>
                <w:szCs w:val="20"/>
              </w:rPr>
              <w:t>լիտր</w:t>
            </w:r>
          </w:p>
        </w:tc>
        <w:tc>
          <w:tcPr>
            <w:tcW w:w="850" w:type="dxa"/>
            <w:vAlign w:val="center"/>
          </w:tcPr>
          <w:p w:rsidR="008D04C2" w:rsidRPr="008878E9" w:rsidRDefault="008D04C2" w:rsidP="00341807">
            <w:pPr>
              <w:jc w:val="center"/>
              <w:rPr>
                <w:rFonts w:ascii="GHEA Grapalat" w:hAnsi="GHEA Grapalat"/>
                <w:sz w:val="18"/>
                <w:szCs w:val="18"/>
                <w:lang w:val="ru-RU"/>
              </w:rPr>
            </w:pPr>
          </w:p>
        </w:tc>
        <w:tc>
          <w:tcPr>
            <w:tcW w:w="993" w:type="dxa"/>
            <w:vAlign w:val="center"/>
          </w:tcPr>
          <w:p w:rsidR="008D04C2" w:rsidRPr="008878E9" w:rsidRDefault="008D04C2" w:rsidP="00341807">
            <w:pPr>
              <w:jc w:val="center"/>
              <w:rPr>
                <w:rFonts w:ascii="GHEA Grapalat" w:hAnsi="GHEA Grapalat"/>
                <w:sz w:val="18"/>
                <w:szCs w:val="18"/>
                <w:lang w:val="ru-RU"/>
              </w:rPr>
            </w:pPr>
          </w:p>
        </w:tc>
        <w:tc>
          <w:tcPr>
            <w:tcW w:w="992" w:type="dxa"/>
            <w:vAlign w:val="center"/>
          </w:tcPr>
          <w:p w:rsidR="008D04C2" w:rsidRPr="008878E9" w:rsidRDefault="008D04C2" w:rsidP="00341807">
            <w:pPr>
              <w:jc w:val="center"/>
              <w:rPr>
                <w:rFonts w:ascii="GHEA Grapalat" w:hAnsi="GHEA Grapalat"/>
                <w:sz w:val="18"/>
                <w:szCs w:val="18"/>
              </w:rPr>
            </w:pPr>
            <w:r>
              <w:rPr>
                <w:rFonts w:ascii="GHEA Grapalat" w:hAnsi="GHEA Grapalat"/>
                <w:sz w:val="18"/>
                <w:szCs w:val="18"/>
              </w:rPr>
              <w:t>680</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23</w:t>
            </w:r>
          </w:p>
        </w:tc>
        <w:tc>
          <w:tcPr>
            <w:tcW w:w="1134" w:type="dxa"/>
            <w:vAlign w:val="center"/>
          </w:tcPr>
          <w:p w:rsidR="008D04C2" w:rsidRPr="00341807" w:rsidRDefault="008D04C2" w:rsidP="00341807">
            <w:pPr>
              <w:jc w:val="center"/>
              <w:rPr>
                <w:rFonts w:ascii="GHEA Grapalat" w:hAnsi="GHEA Grapalat"/>
                <w:sz w:val="18"/>
                <w:szCs w:val="18"/>
              </w:rPr>
            </w:pPr>
            <w:r>
              <w:rPr>
                <w:rFonts w:ascii="GHEA Grapalat" w:hAnsi="GHEA Grapalat"/>
                <w:sz w:val="18"/>
                <w:szCs w:val="18"/>
              </w:rPr>
              <w:t>158215000</w:t>
            </w:r>
          </w:p>
        </w:tc>
        <w:tc>
          <w:tcPr>
            <w:tcW w:w="1984" w:type="dxa"/>
            <w:vAlign w:val="center"/>
          </w:tcPr>
          <w:p w:rsidR="008D04C2" w:rsidRPr="00341807" w:rsidRDefault="008D04C2" w:rsidP="00341807">
            <w:pPr>
              <w:jc w:val="center"/>
              <w:rPr>
                <w:rFonts w:ascii="GHEA Grapalat" w:hAnsi="GHEA Grapalat" w:cs="Calibri"/>
                <w:color w:val="000000"/>
                <w:sz w:val="18"/>
                <w:szCs w:val="18"/>
              </w:rPr>
            </w:pPr>
            <w:r>
              <w:rPr>
                <w:rFonts w:ascii="GHEA Grapalat" w:hAnsi="GHEA Grapalat" w:cs="Calibri"/>
                <w:color w:val="000000"/>
                <w:sz w:val="18"/>
                <w:szCs w:val="18"/>
              </w:rPr>
              <w:t xml:space="preserve">Թխվածքաբլիթ վարսակի փաթիլներով </w:t>
            </w:r>
          </w:p>
        </w:tc>
        <w:tc>
          <w:tcPr>
            <w:tcW w:w="4253" w:type="dxa"/>
            <w:vAlign w:val="center"/>
          </w:tcPr>
          <w:p w:rsidR="008D04C2" w:rsidRDefault="008D04C2" w:rsidP="005B6560">
            <w:pPr>
              <w:numPr>
                <w:ilvl w:val="0"/>
                <w:numId w:val="28"/>
              </w:numPr>
              <w:spacing w:before="100" w:beforeAutospacing="1" w:after="100" w:afterAutospacing="1"/>
              <w:rPr>
                <w:rFonts w:ascii="GHEA Grapalat" w:hAnsi="GHEA Grapalat"/>
                <w:i/>
                <w:iCs/>
                <w:sz w:val="18"/>
                <w:szCs w:val="18"/>
                <w:lang w:val="ru-RU" w:eastAsia="ru-RU"/>
              </w:rPr>
            </w:pPr>
            <w:r>
              <w:rPr>
                <w:rFonts w:ascii="GHEA Grapalat" w:hAnsi="GHEA Grapalat" w:cs="Sylfaen"/>
                <w:sz w:val="18"/>
                <w:szCs w:val="18"/>
                <w:lang w:val="ru-RU" w:eastAsia="ru-RU"/>
              </w:rPr>
              <w:t>Կարագ</w:t>
            </w:r>
            <w:r>
              <w:rPr>
                <w:rFonts w:ascii="GHEA Grapalat" w:hAnsi="GHEA Grapalat"/>
                <w:sz w:val="18"/>
                <w:szCs w:val="18"/>
                <w:lang w:val="ru-RU" w:eastAsia="ru-RU"/>
              </w:rPr>
              <w:t xml:space="preserve"> – 110 </w:t>
            </w:r>
            <w:r>
              <w:rPr>
                <w:rFonts w:ascii="GHEA Grapalat" w:hAnsi="GHEA Grapalat" w:cs="Sylfaen"/>
                <w:sz w:val="18"/>
                <w:szCs w:val="18"/>
                <w:lang w:val="ru-RU" w:eastAsia="ru-RU"/>
              </w:rPr>
              <w:t>գրամ</w:t>
            </w:r>
          </w:p>
          <w:p w:rsidR="008D04C2" w:rsidRDefault="008D04C2" w:rsidP="005B6560">
            <w:pPr>
              <w:numPr>
                <w:ilvl w:val="0"/>
                <w:numId w:val="28"/>
              </w:numPr>
              <w:spacing w:before="100" w:beforeAutospacing="1" w:after="100" w:afterAutospacing="1"/>
              <w:rPr>
                <w:rFonts w:ascii="GHEA Grapalat" w:hAnsi="GHEA Grapalat"/>
                <w:i/>
                <w:iCs/>
                <w:sz w:val="18"/>
                <w:szCs w:val="18"/>
                <w:lang w:val="ru-RU" w:eastAsia="ru-RU"/>
              </w:rPr>
            </w:pPr>
            <w:r>
              <w:rPr>
                <w:rFonts w:ascii="GHEA Grapalat" w:hAnsi="GHEA Grapalat" w:cs="Sylfaen"/>
                <w:sz w:val="18"/>
                <w:szCs w:val="18"/>
                <w:lang w:val="ru-RU" w:eastAsia="ru-RU"/>
              </w:rPr>
              <w:t>Ալյուր</w:t>
            </w:r>
            <w:r>
              <w:rPr>
                <w:rFonts w:ascii="GHEA Grapalat" w:hAnsi="GHEA Grapalat"/>
                <w:sz w:val="18"/>
                <w:szCs w:val="18"/>
                <w:lang w:val="ru-RU" w:eastAsia="ru-RU"/>
              </w:rPr>
              <w:t xml:space="preserve"> – 80 </w:t>
            </w:r>
            <w:r>
              <w:rPr>
                <w:rFonts w:ascii="GHEA Grapalat" w:hAnsi="GHEA Grapalat" w:cs="Sylfaen"/>
                <w:sz w:val="18"/>
                <w:szCs w:val="18"/>
                <w:lang w:val="ru-RU" w:eastAsia="ru-RU"/>
              </w:rPr>
              <w:t>գրամ</w:t>
            </w:r>
          </w:p>
          <w:p w:rsidR="008D04C2" w:rsidRDefault="008D04C2" w:rsidP="005B6560">
            <w:pPr>
              <w:numPr>
                <w:ilvl w:val="0"/>
                <w:numId w:val="28"/>
              </w:numPr>
              <w:spacing w:before="100" w:beforeAutospacing="1" w:after="100" w:afterAutospacing="1"/>
              <w:rPr>
                <w:rFonts w:ascii="GHEA Grapalat" w:hAnsi="GHEA Grapalat"/>
                <w:i/>
                <w:iCs/>
                <w:sz w:val="18"/>
                <w:szCs w:val="18"/>
                <w:lang w:val="ru-RU" w:eastAsia="ru-RU"/>
              </w:rPr>
            </w:pPr>
            <w:r>
              <w:rPr>
                <w:rFonts w:ascii="GHEA Grapalat" w:hAnsi="GHEA Grapalat" w:cs="Sylfaen"/>
                <w:sz w:val="18"/>
                <w:szCs w:val="18"/>
                <w:lang w:val="ru-RU" w:eastAsia="ru-RU"/>
              </w:rPr>
              <w:t>Ձու</w:t>
            </w:r>
            <w:r>
              <w:rPr>
                <w:rFonts w:ascii="GHEA Grapalat" w:hAnsi="GHEA Grapalat"/>
                <w:sz w:val="18"/>
                <w:szCs w:val="18"/>
                <w:lang w:val="ru-RU" w:eastAsia="ru-RU"/>
              </w:rPr>
              <w:t xml:space="preserve"> – 1 </w:t>
            </w:r>
            <w:r>
              <w:rPr>
                <w:rFonts w:ascii="GHEA Grapalat" w:hAnsi="GHEA Grapalat" w:cs="Sylfaen"/>
                <w:sz w:val="18"/>
                <w:szCs w:val="18"/>
                <w:lang w:val="ru-RU" w:eastAsia="ru-RU"/>
              </w:rPr>
              <w:t>հատ</w:t>
            </w:r>
          </w:p>
          <w:p w:rsidR="008D04C2" w:rsidRDefault="008D04C2" w:rsidP="005B6560">
            <w:pPr>
              <w:numPr>
                <w:ilvl w:val="0"/>
                <w:numId w:val="28"/>
              </w:numPr>
              <w:spacing w:before="100" w:beforeAutospacing="1" w:after="100" w:afterAutospacing="1"/>
              <w:rPr>
                <w:rFonts w:ascii="GHEA Grapalat" w:hAnsi="GHEA Grapalat"/>
                <w:i/>
                <w:iCs/>
                <w:sz w:val="18"/>
                <w:szCs w:val="18"/>
                <w:lang w:val="ru-RU" w:eastAsia="ru-RU"/>
              </w:rPr>
            </w:pPr>
            <w:r>
              <w:rPr>
                <w:rFonts w:ascii="GHEA Grapalat" w:hAnsi="GHEA Grapalat" w:cs="Sylfaen"/>
                <w:sz w:val="18"/>
                <w:szCs w:val="18"/>
                <w:lang w:val="ru-RU" w:eastAsia="ru-RU"/>
              </w:rPr>
              <w:t>Վարսակի</w:t>
            </w:r>
            <w:r>
              <w:rPr>
                <w:rFonts w:ascii="GHEA Grapalat" w:hAnsi="GHEA Grapalat"/>
                <w:sz w:val="18"/>
                <w:szCs w:val="18"/>
                <w:lang w:val="ru-RU" w:eastAsia="ru-RU"/>
              </w:rPr>
              <w:t xml:space="preserve"> </w:t>
            </w:r>
            <w:r>
              <w:rPr>
                <w:rFonts w:ascii="GHEA Grapalat" w:hAnsi="GHEA Grapalat" w:cs="Sylfaen"/>
                <w:sz w:val="18"/>
                <w:szCs w:val="18"/>
                <w:lang w:val="ru-RU" w:eastAsia="ru-RU"/>
              </w:rPr>
              <w:t>փաթիլներ</w:t>
            </w:r>
            <w:r>
              <w:rPr>
                <w:rFonts w:ascii="GHEA Grapalat" w:hAnsi="GHEA Grapalat"/>
                <w:sz w:val="18"/>
                <w:szCs w:val="18"/>
                <w:lang w:val="ru-RU" w:eastAsia="ru-RU"/>
              </w:rPr>
              <w:t xml:space="preserve"> – 120 </w:t>
            </w:r>
            <w:r>
              <w:rPr>
                <w:rFonts w:ascii="GHEA Grapalat" w:hAnsi="GHEA Grapalat" w:cs="Sylfaen"/>
                <w:sz w:val="18"/>
                <w:szCs w:val="18"/>
                <w:lang w:val="ru-RU" w:eastAsia="ru-RU"/>
              </w:rPr>
              <w:t>գրամ</w:t>
            </w:r>
          </w:p>
          <w:p w:rsidR="008D04C2" w:rsidRDefault="008D04C2" w:rsidP="005B6560">
            <w:pPr>
              <w:numPr>
                <w:ilvl w:val="0"/>
                <w:numId w:val="28"/>
              </w:numPr>
              <w:spacing w:before="100" w:beforeAutospacing="1" w:after="100" w:afterAutospacing="1"/>
              <w:rPr>
                <w:rFonts w:ascii="GHEA Grapalat" w:hAnsi="GHEA Grapalat"/>
                <w:i/>
                <w:iCs/>
                <w:sz w:val="18"/>
                <w:szCs w:val="18"/>
                <w:lang w:val="ru-RU" w:eastAsia="ru-RU"/>
              </w:rPr>
            </w:pPr>
            <w:r>
              <w:rPr>
                <w:rFonts w:ascii="GHEA Grapalat" w:hAnsi="GHEA Grapalat" w:cs="Sylfaen"/>
                <w:sz w:val="18"/>
                <w:szCs w:val="18"/>
                <w:lang w:val="ru-RU" w:eastAsia="ru-RU"/>
              </w:rPr>
              <w:t>Շաքարավազ</w:t>
            </w:r>
            <w:r>
              <w:rPr>
                <w:rFonts w:ascii="GHEA Grapalat" w:hAnsi="GHEA Grapalat"/>
                <w:sz w:val="18"/>
                <w:szCs w:val="18"/>
                <w:lang w:val="ru-RU" w:eastAsia="ru-RU"/>
              </w:rPr>
              <w:t xml:space="preserve"> – 100 </w:t>
            </w:r>
            <w:r>
              <w:rPr>
                <w:rFonts w:ascii="GHEA Grapalat" w:hAnsi="GHEA Grapalat" w:cs="Sylfaen"/>
                <w:sz w:val="18"/>
                <w:szCs w:val="18"/>
                <w:lang w:val="ru-RU" w:eastAsia="ru-RU"/>
              </w:rPr>
              <w:t>գրամ</w:t>
            </w:r>
          </w:p>
          <w:p w:rsidR="008D04C2" w:rsidRDefault="008D04C2" w:rsidP="005B6560">
            <w:pPr>
              <w:numPr>
                <w:ilvl w:val="0"/>
                <w:numId w:val="28"/>
              </w:numPr>
              <w:spacing w:before="100" w:beforeAutospacing="1" w:after="100" w:afterAutospacing="1"/>
              <w:rPr>
                <w:rFonts w:ascii="GHEA Grapalat" w:hAnsi="GHEA Grapalat"/>
                <w:i/>
                <w:iCs/>
                <w:sz w:val="18"/>
                <w:szCs w:val="18"/>
                <w:lang w:val="ru-RU" w:eastAsia="ru-RU"/>
              </w:rPr>
            </w:pPr>
            <w:r>
              <w:rPr>
                <w:rFonts w:ascii="GHEA Grapalat" w:hAnsi="GHEA Grapalat" w:cs="Sylfaen"/>
                <w:sz w:val="18"/>
                <w:szCs w:val="18"/>
                <w:lang w:val="ru-RU" w:eastAsia="ru-RU"/>
              </w:rPr>
              <w:t>Չամիչ</w:t>
            </w:r>
            <w:r>
              <w:rPr>
                <w:rFonts w:ascii="GHEA Grapalat" w:hAnsi="GHEA Grapalat"/>
                <w:sz w:val="18"/>
                <w:szCs w:val="18"/>
                <w:lang w:val="ru-RU" w:eastAsia="ru-RU"/>
              </w:rPr>
              <w:t xml:space="preserve"> – 70 </w:t>
            </w:r>
            <w:r>
              <w:rPr>
                <w:rFonts w:ascii="GHEA Grapalat" w:hAnsi="GHEA Grapalat" w:cs="Sylfaen"/>
                <w:sz w:val="18"/>
                <w:szCs w:val="18"/>
                <w:lang w:val="ru-RU" w:eastAsia="ru-RU"/>
              </w:rPr>
              <w:t>գրամ</w:t>
            </w:r>
          </w:p>
          <w:p w:rsidR="008D04C2" w:rsidRDefault="008D04C2" w:rsidP="005B6560">
            <w:pPr>
              <w:numPr>
                <w:ilvl w:val="0"/>
                <w:numId w:val="28"/>
              </w:numPr>
              <w:spacing w:before="100" w:beforeAutospacing="1" w:after="100" w:afterAutospacing="1"/>
              <w:rPr>
                <w:rFonts w:ascii="GHEA Grapalat" w:hAnsi="GHEA Grapalat"/>
                <w:i/>
                <w:iCs/>
                <w:sz w:val="18"/>
                <w:szCs w:val="18"/>
                <w:lang w:val="ru-RU" w:eastAsia="ru-RU"/>
              </w:rPr>
            </w:pPr>
            <w:r>
              <w:rPr>
                <w:rFonts w:ascii="GHEA Grapalat" w:hAnsi="GHEA Grapalat" w:cs="Sylfaen"/>
                <w:sz w:val="18"/>
                <w:szCs w:val="18"/>
                <w:lang w:val="ru-RU" w:eastAsia="ru-RU"/>
              </w:rPr>
              <w:t>Սոդա</w:t>
            </w:r>
            <w:r>
              <w:rPr>
                <w:rFonts w:ascii="GHEA Grapalat" w:hAnsi="GHEA Grapalat"/>
                <w:sz w:val="18"/>
                <w:szCs w:val="18"/>
                <w:lang w:val="ru-RU" w:eastAsia="ru-RU"/>
              </w:rPr>
              <w:t xml:space="preserve"> – 1/2 </w:t>
            </w:r>
            <w:r>
              <w:rPr>
                <w:rFonts w:ascii="GHEA Grapalat" w:hAnsi="GHEA Grapalat" w:cs="Sylfaen"/>
                <w:sz w:val="18"/>
                <w:szCs w:val="18"/>
                <w:lang w:val="ru-RU" w:eastAsia="ru-RU"/>
              </w:rPr>
              <w:t>թեյի</w:t>
            </w:r>
            <w:r>
              <w:rPr>
                <w:rFonts w:ascii="GHEA Grapalat" w:hAnsi="GHEA Grapalat"/>
                <w:sz w:val="18"/>
                <w:szCs w:val="18"/>
                <w:lang w:val="ru-RU" w:eastAsia="ru-RU"/>
              </w:rPr>
              <w:t xml:space="preserve"> </w:t>
            </w:r>
            <w:r>
              <w:rPr>
                <w:rFonts w:ascii="GHEA Grapalat" w:hAnsi="GHEA Grapalat" w:cs="Sylfaen"/>
                <w:sz w:val="18"/>
                <w:szCs w:val="18"/>
                <w:lang w:val="ru-RU" w:eastAsia="ru-RU"/>
              </w:rPr>
              <w:t>գդալ</w:t>
            </w:r>
          </w:p>
          <w:p w:rsidR="008D04C2" w:rsidRDefault="008D04C2" w:rsidP="005B6560">
            <w:pPr>
              <w:numPr>
                <w:ilvl w:val="0"/>
                <w:numId w:val="28"/>
              </w:numPr>
              <w:spacing w:before="100" w:beforeAutospacing="1" w:after="100" w:afterAutospacing="1"/>
              <w:rPr>
                <w:rFonts w:ascii="GHEA Grapalat" w:hAnsi="GHEA Grapalat"/>
                <w:i/>
                <w:iCs/>
                <w:sz w:val="18"/>
                <w:szCs w:val="18"/>
                <w:lang w:val="ru-RU" w:eastAsia="ru-RU"/>
              </w:rPr>
            </w:pPr>
            <w:r>
              <w:rPr>
                <w:rFonts w:ascii="GHEA Grapalat" w:hAnsi="GHEA Grapalat" w:cs="Sylfaen"/>
                <w:sz w:val="18"/>
                <w:szCs w:val="18"/>
                <w:lang w:val="ru-RU" w:eastAsia="ru-RU"/>
              </w:rPr>
              <w:t>Վանիլին</w:t>
            </w:r>
          </w:p>
          <w:p w:rsidR="008D04C2" w:rsidRDefault="008D04C2" w:rsidP="005B6560">
            <w:pPr>
              <w:numPr>
                <w:ilvl w:val="0"/>
                <w:numId w:val="28"/>
              </w:numPr>
              <w:spacing w:before="100" w:beforeAutospacing="1" w:after="100" w:afterAutospacing="1"/>
              <w:rPr>
                <w:rFonts w:ascii="GHEA Grapalat" w:hAnsi="GHEA Grapalat"/>
                <w:i/>
                <w:iCs/>
                <w:sz w:val="18"/>
                <w:szCs w:val="18"/>
                <w:lang w:val="ru-RU" w:eastAsia="ru-RU"/>
              </w:rPr>
            </w:pPr>
            <w:r>
              <w:rPr>
                <w:rFonts w:ascii="GHEA Grapalat" w:hAnsi="GHEA Grapalat" w:cs="Sylfaen"/>
                <w:sz w:val="18"/>
                <w:szCs w:val="18"/>
                <w:lang w:val="ru-RU" w:eastAsia="ru-RU"/>
              </w:rPr>
              <w:t>Աղ</w:t>
            </w:r>
            <w:r>
              <w:rPr>
                <w:rFonts w:ascii="GHEA Grapalat" w:hAnsi="GHEA Grapalat"/>
                <w:sz w:val="18"/>
                <w:szCs w:val="18"/>
                <w:lang w:val="ru-RU" w:eastAsia="ru-RU"/>
              </w:rPr>
              <w:t xml:space="preserve"> – 1/4 </w:t>
            </w:r>
            <w:r>
              <w:rPr>
                <w:rFonts w:ascii="GHEA Grapalat" w:hAnsi="GHEA Grapalat" w:cs="Sylfaen"/>
                <w:sz w:val="18"/>
                <w:szCs w:val="18"/>
                <w:lang w:val="ru-RU" w:eastAsia="ru-RU"/>
              </w:rPr>
              <w:t>թեյի</w:t>
            </w:r>
            <w:r>
              <w:rPr>
                <w:rFonts w:ascii="GHEA Grapalat" w:hAnsi="GHEA Grapalat"/>
                <w:sz w:val="18"/>
                <w:szCs w:val="18"/>
                <w:lang w:val="ru-RU" w:eastAsia="ru-RU"/>
              </w:rPr>
              <w:t xml:space="preserve"> </w:t>
            </w:r>
            <w:r>
              <w:rPr>
                <w:rFonts w:ascii="GHEA Grapalat" w:hAnsi="GHEA Grapalat" w:cs="Sylfaen"/>
                <w:sz w:val="18"/>
                <w:szCs w:val="18"/>
                <w:lang w:val="ru-RU" w:eastAsia="ru-RU"/>
              </w:rPr>
              <w:t>գդալ</w:t>
            </w:r>
          </w:p>
          <w:p w:rsidR="008D04C2" w:rsidRDefault="008D04C2" w:rsidP="005B6560">
            <w:pPr>
              <w:numPr>
                <w:ilvl w:val="0"/>
                <w:numId w:val="28"/>
              </w:numPr>
              <w:spacing w:before="100" w:beforeAutospacing="1" w:after="100" w:afterAutospacing="1"/>
              <w:rPr>
                <w:rFonts w:ascii="GHEA Grapalat" w:hAnsi="GHEA Grapalat"/>
                <w:i/>
                <w:iCs/>
                <w:sz w:val="18"/>
                <w:szCs w:val="18"/>
                <w:lang w:val="ru-RU" w:eastAsia="ru-RU"/>
              </w:rPr>
            </w:pPr>
            <w:r>
              <w:rPr>
                <w:rFonts w:ascii="GHEA Grapalat" w:hAnsi="GHEA Grapalat" w:cs="Sylfaen"/>
                <w:sz w:val="18"/>
                <w:szCs w:val="18"/>
                <w:lang w:val="ru-RU" w:eastAsia="ru-RU"/>
              </w:rPr>
              <w:t>Դարչին</w:t>
            </w:r>
            <w:r>
              <w:rPr>
                <w:rFonts w:ascii="GHEA Grapalat" w:hAnsi="GHEA Grapalat"/>
                <w:sz w:val="18"/>
                <w:szCs w:val="18"/>
                <w:lang w:val="ru-RU" w:eastAsia="ru-RU"/>
              </w:rPr>
              <w:t xml:space="preserve"> – 1 </w:t>
            </w:r>
            <w:r>
              <w:rPr>
                <w:rFonts w:ascii="GHEA Grapalat" w:hAnsi="GHEA Grapalat" w:cs="Sylfaen"/>
                <w:sz w:val="18"/>
                <w:szCs w:val="18"/>
                <w:lang w:val="ru-RU" w:eastAsia="ru-RU"/>
              </w:rPr>
              <w:t>չաշի</w:t>
            </w:r>
            <w:r>
              <w:rPr>
                <w:rFonts w:ascii="GHEA Grapalat" w:hAnsi="GHEA Grapalat"/>
                <w:sz w:val="18"/>
                <w:szCs w:val="18"/>
                <w:lang w:val="ru-RU" w:eastAsia="ru-RU"/>
              </w:rPr>
              <w:t xml:space="preserve"> </w:t>
            </w:r>
            <w:r>
              <w:rPr>
                <w:rFonts w:ascii="GHEA Grapalat" w:hAnsi="GHEA Grapalat" w:cs="Sylfaen"/>
                <w:sz w:val="18"/>
                <w:szCs w:val="18"/>
                <w:lang w:val="ru-RU" w:eastAsia="ru-RU"/>
              </w:rPr>
              <w:t>գդալ</w:t>
            </w:r>
          </w:p>
          <w:p w:rsidR="008D04C2" w:rsidRDefault="008D04C2" w:rsidP="005B6560">
            <w:pPr>
              <w:numPr>
                <w:ilvl w:val="0"/>
                <w:numId w:val="28"/>
              </w:numPr>
              <w:spacing w:before="100" w:beforeAutospacing="1" w:after="100" w:afterAutospacing="1"/>
              <w:rPr>
                <w:rFonts w:ascii="GHEA Grapalat" w:hAnsi="GHEA Grapalat"/>
                <w:i/>
                <w:iCs/>
                <w:sz w:val="18"/>
                <w:szCs w:val="18"/>
                <w:lang w:val="ru-RU" w:eastAsia="ru-RU"/>
              </w:rPr>
            </w:pPr>
            <w:r>
              <w:rPr>
                <w:rFonts w:ascii="GHEA Grapalat" w:hAnsi="GHEA Grapalat" w:cs="Sylfaen"/>
                <w:sz w:val="18"/>
                <w:szCs w:val="18"/>
                <w:lang w:val="ru-RU" w:eastAsia="ru-RU"/>
              </w:rPr>
              <w:t>Պոպոք</w:t>
            </w:r>
            <w:r>
              <w:rPr>
                <w:rFonts w:ascii="GHEA Grapalat" w:hAnsi="GHEA Grapalat"/>
                <w:sz w:val="18"/>
                <w:szCs w:val="18"/>
                <w:lang w:val="ru-RU" w:eastAsia="ru-RU"/>
              </w:rPr>
              <w:t xml:space="preserve"> –</w:t>
            </w:r>
            <w:r>
              <w:rPr>
                <w:rFonts w:ascii="Courier New" w:hAnsi="Courier New" w:cs="Courier New"/>
                <w:sz w:val="18"/>
                <w:szCs w:val="18"/>
                <w:lang w:val="ru-RU" w:eastAsia="ru-RU"/>
              </w:rPr>
              <w:t> </w:t>
            </w:r>
            <w:r>
              <w:rPr>
                <w:rFonts w:ascii="GHEA Grapalat" w:hAnsi="GHEA Grapalat"/>
                <w:sz w:val="18"/>
                <w:szCs w:val="18"/>
                <w:lang w:val="ru-RU" w:eastAsia="ru-RU"/>
              </w:rPr>
              <w:t xml:space="preserve"> 65 </w:t>
            </w:r>
            <w:r>
              <w:rPr>
                <w:rFonts w:ascii="GHEA Grapalat" w:hAnsi="GHEA Grapalat" w:cs="Sylfaen"/>
                <w:sz w:val="18"/>
                <w:szCs w:val="18"/>
                <w:lang w:val="ru-RU" w:eastAsia="ru-RU"/>
              </w:rPr>
              <w:t>գրամ</w:t>
            </w:r>
            <w:r>
              <w:rPr>
                <w:rFonts w:ascii="GHEA Grapalat" w:hAnsi="GHEA Grapalat"/>
                <w:sz w:val="18"/>
                <w:szCs w:val="18"/>
                <w:lang w:val="ru-RU" w:eastAsia="ru-RU"/>
              </w:rPr>
              <w:t xml:space="preserve"> (</w:t>
            </w:r>
            <w:r>
              <w:rPr>
                <w:rFonts w:ascii="GHEA Grapalat" w:hAnsi="GHEA Grapalat" w:cs="Sylfaen"/>
                <w:sz w:val="18"/>
                <w:szCs w:val="18"/>
                <w:lang w:val="ru-RU" w:eastAsia="ru-RU"/>
              </w:rPr>
              <w:t>ըստ</w:t>
            </w:r>
            <w:r>
              <w:rPr>
                <w:rFonts w:ascii="GHEA Grapalat" w:hAnsi="GHEA Grapalat"/>
                <w:sz w:val="18"/>
                <w:szCs w:val="18"/>
                <w:lang w:val="ru-RU" w:eastAsia="ru-RU"/>
              </w:rPr>
              <w:t xml:space="preserve"> </w:t>
            </w:r>
            <w:r>
              <w:rPr>
                <w:rFonts w:ascii="GHEA Grapalat" w:hAnsi="GHEA Grapalat" w:cs="Sylfaen"/>
                <w:sz w:val="18"/>
                <w:szCs w:val="18"/>
                <w:lang w:val="ru-RU" w:eastAsia="ru-RU"/>
              </w:rPr>
              <w:t>ցանկության</w:t>
            </w:r>
            <w:r>
              <w:rPr>
                <w:rFonts w:ascii="GHEA Grapalat" w:hAnsi="GHEA Grapalat"/>
                <w:sz w:val="18"/>
                <w:szCs w:val="18"/>
                <w:lang w:val="ru-RU" w:eastAsia="ru-RU"/>
              </w:rPr>
              <w:t>)</w:t>
            </w:r>
          </w:p>
          <w:p w:rsidR="008D04C2" w:rsidRDefault="008D04C2" w:rsidP="005B6560">
            <w:pPr>
              <w:numPr>
                <w:ilvl w:val="0"/>
                <w:numId w:val="28"/>
              </w:numPr>
              <w:spacing w:before="100" w:beforeAutospacing="1" w:after="100" w:afterAutospacing="1"/>
              <w:rPr>
                <w:rFonts w:ascii="GHEA Grapalat" w:hAnsi="GHEA Grapalat"/>
                <w:i/>
                <w:iCs/>
                <w:sz w:val="18"/>
                <w:szCs w:val="18"/>
                <w:lang w:val="ru-RU" w:eastAsia="ru-RU"/>
              </w:rPr>
            </w:pPr>
            <w:r>
              <w:rPr>
                <w:rFonts w:ascii="GHEA Grapalat" w:hAnsi="GHEA Grapalat" w:cs="Sylfaen"/>
                <w:sz w:val="18"/>
                <w:szCs w:val="18"/>
                <w:lang w:val="ru-RU" w:eastAsia="ru-RU"/>
              </w:rPr>
              <w:t>Քունջութի</w:t>
            </w:r>
            <w:r>
              <w:rPr>
                <w:rFonts w:ascii="GHEA Grapalat" w:hAnsi="GHEA Grapalat"/>
                <w:sz w:val="18"/>
                <w:szCs w:val="18"/>
                <w:lang w:val="ru-RU" w:eastAsia="ru-RU"/>
              </w:rPr>
              <w:t xml:space="preserve"> </w:t>
            </w:r>
            <w:r>
              <w:rPr>
                <w:rFonts w:ascii="GHEA Grapalat" w:hAnsi="GHEA Grapalat" w:cs="Sylfaen"/>
                <w:sz w:val="18"/>
                <w:szCs w:val="18"/>
                <w:lang w:val="ru-RU" w:eastAsia="ru-RU"/>
              </w:rPr>
              <w:t>և</w:t>
            </w:r>
            <w:r>
              <w:rPr>
                <w:rFonts w:ascii="GHEA Grapalat" w:hAnsi="GHEA Grapalat"/>
                <w:sz w:val="18"/>
                <w:szCs w:val="18"/>
                <w:lang w:val="ru-RU" w:eastAsia="ru-RU"/>
              </w:rPr>
              <w:t>/</w:t>
            </w:r>
            <w:r>
              <w:rPr>
                <w:rFonts w:ascii="GHEA Grapalat" w:hAnsi="GHEA Grapalat" w:cs="Sylfaen"/>
                <w:sz w:val="18"/>
                <w:szCs w:val="18"/>
                <w:lang w:val="ru-RU" w:eastAsia="ru-RU"/>
              </w:rPr>
              <w:t>կամ</w:t>
            </w:r>
            <w:r>
              <w:rPr>
                <w:rFonts w:ascii="GHEA Grapalat" w:hAnsi="GHEA Grapalat"/>
                <w:sz w:val="18"/>
                <w:szCs w:val="18"/>
                <w:lang w:val="ru-RU" w:eastAsia="ru-RU"/>
              </w:rPr>
              <w:t xml:space="preserve"> </w:t>
            </w:r>
            <w:r>
              <w:rPr>
                <w:rFonts w:ascii="GHEA Grapalat" w:hAnsi="GHEA Grapalat" w:cs="Sylfaen"/>
                <w:sz w:val="18"/>
                <w:szCs w:val="18"/>
                <w:lang w:val="ru-RU" w:eastAsia="ru-RU"/>
              </w:rPr>
              <w:t>կտավաթի</w:t>
            </w:r>
            <w:r>
              <w:rPr>
                <w:rFonts w:ascii="GHEA Grapalat" w:hAnsi="GHEA Grapalat"/>
                <w:sz w:val="18"/>
                <w:szCs w:val="18"/>
                <w:lang w:val="ru-RU" w:eastAsia="ru-RU"/>
              </w:rPr>
              <w:t xml:space="preserve"> </w:t>
            </w:r>
            <w:r>
              <w:rPr>
                <w:rFonts w:ascii="GHEA Grapalat" w:hAnsi="GHEA Grapalat" w:cs="Sylfaen"/>
                <w:sz w:val="18"/>
                <w:szCs w:val="18"/>
                <w:lang w:val="ru-RU" w:eastAsia="ru-RU"/>
              </w:rPr>
              <w:t>սերմ</w:t>
            </w:r>
            <w:r>
              <w:rPr>
                <w:rFonts w:ascii="GHEA Grapalat" w:hAnsi="GHEA Grapalat"/>
                <w:sz w:val="18"/>
                <w:szCs w:val="18"/>
                <w:lang w:val="ru-RU" w:eastAsia="ru-RU"/>
              </w:rPr>
              <w:t xml:space="preserve"> – </w:t>
            </w:r>
            <w:r>
              <w:rPr>
                <w:rFonts w:ascii="GHEA Grapalat" w:hAnsi="GHEA Grapalat" w:cs="Sylfaen"/>
                <w:sz w:val="18"/>
                <w:szCs w:val="18"/>
                <w:lang w:val="ru-RU" w:eastAsia="ru-RU"/>
              </w:rPr>
              <w:t>մի</w:t>
            </w:r>
            <w:r>
              <w:rPr>
                <w:rFonts w:ascii="GHEA Grapalat" w:hAnsi="GHEA Grapalat"/>
                <w:sz w:val="18"/>
                <w:szCs w:val="18"/>
                <w:lang w:val="ru-RU" w:eastAsia="ru-RU"/>
              </w:rPr>
              <w:t xml:space="preserve"> </w:t>
            </w:r>
            <w:r>
              <w:rPr>
                <w:rFonts w:ascii="GHEA Grapalat" w:hAnsi="GHEA Grapalat" w:cs="Sylfaen"/>
                <w:sz w:val="18"/>
                <w:szCs w:val="18"/>
                <w:lang w:val="ru-RU" w:eastAsia="ru-RU"/>
              </w:rPr>
              <w:lastRenderedPageBreak/>
              <w:t>բուռ</w:t>
            </w:r>
            <w:r>
              <w:rPr>
                <w:rFonts w:ascii="GHEA Grapalat" w:hAnsi="GHEA Grapalat"/>
                <w:sz w:val="18"/>
                <w:szCs w:val="18"/>
                <w:lang w:val="ru-RU" w:eastAsia="ru-RU"/>
              </w:rPr>
              <w:t xml:space="preserve"> (</w:t>
            </w:r>
            <w:r>
              <w:rPr>
                <w:rFonts w:ascii="GHEA Grapalat" w:hAnsi="GHEA Grapalat" w:cs="Sylfaen"/>
                <w:sz w:val="18"/>
                <w:szCs w:val="18"/>
                <w:lang w:val="ru-RU" w:eastAsia="ru-RU"/>
              </w:rPr>
              <w:t>ըստ</w:t>
            </w:r>
            <w:r>
              <w:rPr>
                <w:rFonts w:ascii="GHEA Grapalat" w:hAnsi="GHEA Grapalat"/>
                <w:sz w:val="18"/>
                <w:szCs w:val="18"/>
                <w:lang w:val="ru-RU" w:eastAsia="ru-RU"/>
              </w:rPr>
              <w:t xml:space="preserve"> </w:t>
            </w:r>
            <w:r>
              <w:rPr>
                <w:rFonts w:ascii="GHEA Grapalat" w:hAnsi="GHEA Grapalat" w:cs="Sylfaen"/>
                <w:sz w:val="18"/>
                <w:szCs w:val="18"/>
                <w:lang w:val="ru-RU" w:eastAsia="ru-RU"/>
              </w:rPr>
              <w:t>ցանկության</w:t>
            </w:r>
            <w:r>
              <w:rPr>
                <w:rFonts w:ascii="GHEA Grapalat" w:hAnsi="GHEA Grapalat"/>
                <w:sz w:val="18"/>
                <w:szCs w:val="18"/>
                <w:lang w:val="ru-RU" w:eastAsia="ru-RU"/>
              </w:rPr>
              <w:t>)</w:t>
            </w:r>
          </w:p>
          <w:p w:rsidR="008D04C2" w:rsidRDefault="008D04C2">
            <w:pPr>
              <w:spacing w:after="200" w:line="288" w:lineRule="auto"/>
              <w:jc w:val="center"/>
              <w:rPr>
                <w:rFonts w:ascii="GHEA Grapalat" w:hAnsi="GHEA Grapalat" w:cs="Sylfaen"/>
                <w:i/>
                <w:iCs/>
                <w:sz w:val="18"/>
                <w:szCs w:val="18"/>
                <w:lang w:val="ru-RU" w:bidi="en-US"/>
              </w:rPr>
            </w:pPr>
            <w:r>
              <w:rPr>
                <w:rFonts w:ascii="GHEA Grapalat" w:hAnsi="GHEA Grapalat" w:cs="Sylfaen"/>
                <w:sz w:val="18"/>
                <w:szCs w:val="18"/>
                <w:lang w:val="ru-RU"/>
              </w:rPr>
              <w:t>Անվտանգությունը`  N 2-III-4.9-01-2010 հիգիենիկ նորմատիվների և “Սննդամթերքի անվտանգության մասին” ՀՀ օրենքի 8-րդ հոդվածի, պիտանելիութայն մնացորդային ժամկետը ոչ պակաս քան 80 %</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lastRenderedPageBreak/>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8878E9" w:rsidRDefault="008D04C2" w:rsidP="00341807">
            <w:pPr>
              <w:jc w:val="center"/>
              <w:rPr>
                <w:rFonts w:ascii="GHEA Grapalat" w:hAnsi="GHEA Grapalat"/>
                <w:sz w:val="18"/>
                <w:szCs w:val="18"/>
              </w:rPr>
            </w:pPr>
            <w:r>
              <w:rPr>
                <w:rFonts w:ascii="GHEA Grapalat" w:hAnsi="GHEA Grapalat"/>
                <w:sz w:val="18"/>
                <w:szCs w:val="18"/>
              </w:rPr>
              <w:t>25</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lastRenderedPageBreak/>
              <w:t>24</w:t>
            </w:r>
          </w:p>
        </w:tc>
        <w:tc>
          <w:tcPr>
            <w:tcW w:w="1134" w:type="dxa"/>
            <w:vAlign w:val="center"/>
          </w:tcPr>
          <w:p w:rsidR="008D04C2" w:rsidRPr="00341807" w:rsidRDefault="008D04C2" w:rsidP="003974CF">
            <w:pPr>
              <w:jc w:val="center"/>
              <w:rPr>
                <w:rFonts w:ascii="GHEA Grapalat" w:hAnsi="GHEA Grapalat"/>
                <w:sz w:val="18"/>
                <w:szCs w:val="18"/>
              </w:rPr>
            </w:pPr>
            <w:r>
              <w:rPr>
                <w:rFonts w:ascii="GHEA Grapalat" w:hAnsi="GHEA Grapalat"/>
                <w:sz w:val="18"/>
                <w:szCs w:val="18"/>
              </w:rPr>
              <w:t>158215000</w:t>
            </w:r>
          </w:p>
        </w:tc>
        <w:tc>
          <w:tcPr>
            <w:tcW w:w="1984" w:type="dxa"/>
            <w:vAlign w:val="center"/>
          </w:tcPr>
          <w:p w:rsidR="008D04C2" w:rsidRPr="00341807" w:rsidRDefault="008D04C2" w:rsidP="008D04C2">
            <w:pPr>
              <w:jc w:val="center"/>
              <w:rPr>
                <w:rFonts w:ascii="GHEA Grapalat" w:hAnsi="GHEA Grapalat" w:cs="Calibri"/>
                <w:color w:val="000000"/>
                <w:sz w:val="18"/>
                <w:szCs w:val="18"/>
              </w:rPr>
            </w:pPr>
            <w:r>
              <w:rPr>
                <w:rFonts w:ascii="GHEA Grapalat" w:hAnsi="GHEA Grapalat" w:cs="Calibri"/>
                <w:color w:val="000000"/>
                <w:sz w:val="18"/>
                <w:szCs w:val="18"/>
              </w:rPr>
              <w:t xml:space="preserve">Թխվածքաբլիթ վաֆլի  </w:t>
            </w:r>
          </w:p>
        </w:tc>
        <w:tc>
          <w:tcPr>
            <w:tcW w:w="4253" w:type="dxa"/>
            <w:vAlign w:val="center"/>
          </w:tcPr>
          <w:p w:rsidR="008D04C2" w:rsidRPr="00CA2B3C" w:rsidRDefault="008D04C2" w:rsidP="003974CF">
            <w:pPr>
              <w:spacing w:before="100" w:beforeAutospacing="1" w:after="100" w:afterAutospacing="1"/>
              <w:rPr>
                <w:rFonts w:ascii="GHEA Grapalat" w:hAnsi="GHEA Grapalat" w:cs="Sylfaen"/>
                <w:sz w:val="18"/>
                <w:szCs w:val="18"/>
                <w:lang w:val="hy-AM" w:eastAsia="ru-RU"/>
              </w:rPr>
            </w:pPr>
            <w:r w:rsidRPr="00916571">
              <w:rPr>
                <w:rFonts w:ascii="GHEA Grapalat" w:hAnsi="GHEA Grapalat" w:cs="Sylfaen"/>
                <w:sz w:val="18"/>
                <w:szCs w:val="18"/>
                <w:lang w:val="hy-AM"/>
              </w:rPr>
              <w:t>Շոկոլադապատ</w:t>
            </w:r>
            <w:r w:rsidRPr="00916571">
              <w:rPr>
                <w:rFonts w:ascii="GHEA Grapalat" w:hAnsi="GHEA Grapalat" w:cs="Calibri"/>
                <w:sz w:val="18"/>
                <w:szCs w:val="18"/>
                <w:lang w:val="hy-AM"/>
              </w:rPr>
              <w:t xml:space="preserve"> </w:t>
            </w:r>
            <w:r w:rsidRPr="00916571">
              <w:rPr>
                <w:rFonts w:ascii="GHEA Grapalat" w:hAnsi="GHEA Grapalat" w:cs="Sylfaen"/>
                <w:sz w:val="18"/>
                <w:szCs w:val="18"/>
                <w:lang w:val="hy-AM"/>
              </w:rPr>
              <w:t>կամ</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վանելինային</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միջուկով</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չափածրարված</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և</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առանց</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չափածրարված</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տուփերով</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կամ</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կշռով</w:t>
            </w:r>
            <w:r w:rsidRPr="00CA2B3C">
              <w:rPr>
                <w:rFonts w:ascii="GHEA Grapalat" w:hAnsi="GHEA Grapalat" w:cs="Sylfaen"/>
                <w:sz w:val="18"/>
                <w:szCs w:val="18"/>
              </w:rPr>
              <w:t>/</w:t>
            </w:r>
            <w:r w:rsidRPr="00916571">
              <w:rPr>
                <w:rFonts w:ascii="GHEA Grapalat" w:hAnsi="GHEA Grapalat" w:cs="Sylfaen"/>
                <w:sz w:val="18"/>
                <w:szCs w:val="18"/>
                <w:lang w:val="ru-RU"/>
              </w:rPr>
              <w:t>փաթեթավորված</w:t>
            </w:r>
            <w:r w:rsidRPr="00CA2B3C">
              <w:rPr>
                <w:rFonts w:ascii="GHEA Grapalat" w:hAnsi="GHEA Grapalat" w:cs="Sylfaen"/>
                <w:sz w:val="18"/>
                <w:szCs w:val="18"/>
              </w:rPr>
              <w:t>/</w:t>
            </w:r>
            <w:r w:rsidRPr="00916571">
              <w:rPr>
                <w:rFonts w:ascii="GHEA Grapalat" w:hAnsi="GHEA Grapalat" w:cs="Calibri"/>
                <w:sz w:val="18"/>
                <w:szCs w:val="18"/>
                <w:lang w:val="hy-AM"/>
              </w:rPr>
              <w:t xml:space="preserve"> </w:t>
            </w:r>
            <w:r w:rsidRPr="00916571">
              <w:rPr>
                <w:rFonts w:ascii="GHEA Grapalat" w:hAnsi="GHEA Grapalat" w:cs="Tahoma"/>
                <w:sz w:val="18"/>
                <w:szCs w:val="18"/>
                <w:lang w:val="hy-AM"/>
              </w:rPr>
              <w:t>։</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Անվտանգությունը</w:t>
            </w:r>
            <w:r w:rsidRPr="00916571">
              <w:rPr>
                <w:rFonts w:ascii="GHEA Grapalat" w:hAnsi="GHEA Grapalat" w:cs="Arial"/>
                <w:sz w:val="18"/>
                <w:szCs w:val="18"/>
                <w:lang w:val="hy-AM"/>
              </w:rPr>
              <w:t>`</w:t>
            </w:r>
            <w:r w:rsidRPr="00916571">
              <w:rPr>
                <w:rFonts w:ascii="GHEA Grapalat" w:hAnsi="GHEA Grapalat" w:cs="Calibri"/>
                <w:sz w:val="18"/>
                <w:szCs w:val="18"/>
                <w:lang w:val="hy-AM"/>
              </w:rPr>
              <w:t xml:space="preserve">  N 2-III-4.9-01-2010 </w:t>
            </w:r>
            <w:r w:rsidRPr="00916571">
              <w:rPr>
                <w:rFonts w:ascii="GHEA Grapalat" w:hAnsi="GHEA Grapalat" w:cs="Sylfaen"/>
                <w:sz w:val="18"/>
                <w:szCs w:val="18"/>
                <w:lang w:val="hy-AM"/>
              </w:rPr>
              <w:t>հիգիենիկ</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նորմատիվների</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և</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Սննդամթերքի</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անվտանգության</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մասին</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ՀՀ</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օրենքի</w:t>
            </w:r>
            <w:r w:rsidRPr="00916571">
              <w:rPr>
                <w:rFonts w:ascii="GHEA Grapalat" w:hAnsi="GHEA Grapalat" w:cs="Arial"/>
                <w:sz w:val="18"/>
                <w:szCs w:val="18"/>
                <w:lang w:val="hy-AM"/>
              </w:rPr>
              <w:t xml:space="preserve"> 8-</w:t>
            </w:r>
            <w:r w:rsidRPr="00916571">
              <w:rPr>
                <w:rFonts w:ascii="GHEA Grapalat" w:hAnsi="GHEA Grapalat" w:cs="Sylfaen"/>
                <w:sz w:val="18"/>
                <w:szCs w:val="18"/>
                <w:lang w:val="hy-AM"/>
              </w:rPr>
              <w:t>րդ</w:t>
            </w:r>
            <w:r w:rsidRPr="00916571">
              <w:rPr>
                <w:rFonts w:ascii="GHEA Grapalat" w:hAnsi="GHEA Grapalat" w:cs="Calibri"/>
                <w:sz w:val="18"/>
                <w:szCs w:val="18"/>
                <w:lang w:val="hy-AM"/>
              </w:rPr>
              <w:t xml:space="preserve"> </w:t>
            </w:r>
            <w:r w:rsidRPr="00916571">
              <w:rPr>
                <w:rFonts w:ascii="GHEA Grapalat" w:hAnsi="GHEA Grapalat" w:cs="Sylfaen"/>
                <w:sz w:val="18"/>
                <w:szCs w:val="18"/>
                <w:lang w:val="hy-AM"/>
              </w:rPr>
              <w:t>հոդվածի</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պիտանելիութայն</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մնացորդային</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ժամկետը</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ոչ</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պակաս</w:t>
            </w:r>
            <w:r w:rsidRPr="00916571">
              <w:rPr>
                <w:rFonts w:ascii="GHEA Grapalat" w:hAnsi="GHEA Grapalat" w:cs="Arial"/>
                <w:sz w:val="18"/>
                <w:szCs w:val="18"/>
                <w:lang w:val="hy-AM"/>
              </w:rPr>
              <w:t xml:space="preserve"> </w:t>
            </w:r>
            <w:r w:rsidRPr="00916571">
              <w:rPr>
                <w:rFonts w:ascii="GHEA Grapalat" w:hAnsi="GHEA Grapalat" w:cs="Sylfaen"/>
                <w:sz w:val="18"/>
                <w:szCs w:val="18"/>
                <w:lang w:val="hy-AM"/>
              </w:rPr>
              <w:t>քան</w:t>
            </w:r>
            <w:r w:rsidRPr="00916571">
              <w:rPr>
                <w:rFonts w:ascii="GHEA Grapalat" w:hAnsi="GHEA Grapalat" w:cs="Arial"/>
                <w:sz w:val="18"/>
                <w:szCs w:val="18"/>
                <w:lang w:val="hy-AM"/>
              </w:rPr>
              <w:t xml:space="preserve"> 80 </w:t>
            </w:r>
            <w:r w:rsidRPr="00916571">
              <w:rPr>
                <w:rFonts w:ascii="GHEA Grapalat" w:hAnsi="GHEA Grapalat" w:cs="Calibri"/>
                <w:sz w:val="18"/>
                <w:szCs w:val="18"/>
                <w:lang w:val="hy-AM"/>
              </w:rPr>
              <w:t>%</w:t>
            </w:r>
          </w:p>
        </w:tc>
        <w:tc>
          <w:tcPr>
            <w:tcW w:w="992" w:type="dxa"/>
            <w:vAlign w:val="center"/>
          </w:tcPr>
          <w:p w:rsidR="008D04C2" w:rsidRDefault="008D04C2" w:rsidP="00A14E35">
            <w:pPr>
              <w:jc w:val="center"/>
              <w:rPr>
                <w:rFonts w:ascii="Sylfaen" w:hAnsi="Sylfaen"/>
                <w:sz w:val="20"/>
                <w:szCs w:val="20"/>
              </w:rPr>
            </w:pPr>
            <w:r>
              <w:rPr>
                <w:rFonts w:ascii="Sylfaen" w:hAnsi="Sylfaen"/>
                <w:sz w:val="20"/>
                <w:szCs w:val="20"/>
              </w:rPr>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Default="008D04C2" w:rsidP="00341807">
            <w:pPr>
              <w:jc w:val="center"/>
              <w:rPr>
                <w:rFonts w:ascii="GHEA Grapalat" w:hAnsi="GHEA Grapalat"/>
                <w:sz w:val="18"/>
                <w:szCs w:val="18"/>
              </w:rPr>
            </w:pPr>
            <w:r>
              <w:rPr>
                <w:rFonts w:ascii="GHEA Grapalat" w:hAnsi="GHEA Grapalat"/>
                <w:sz w:val="18"/>
                <w:szCs w:val="18"/>
              </w:rPr>
              <w:t>25</w:t>
            </w:r>
          </w:p>
        </w:tc>
        <w:tc>
          <w:tcPr>
            <w:tcW w:w="1134" w:type="dxa"/>
            <w:vAlign w:val="center"/>
          </w:tcPr>
          <w:p w:rsidR="008D04C2" w:rsidRPr="0020412D" w:rsidRDefault="008D04C2" w:rsidP="003974CF">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3974CF">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3974CF">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3974CF">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25</w:t>
            </w:r>
          </w:p>
        </w:tc>
        <w:tc>
          <w:tcPr>
            <w:tcW w:w="1134" w:type="dxa"/>
            <w:vAlign w:val="center"/>
          </w:tcPr>
          <w:p w:rsidR="008D04C2" w:rsidRPr="00341807" w:rsidRDefault="008D04C2" w:rsidP="00341807">
            <w:pPr>
              <w:jc w:val="center"/>
              <w:rPr>
                <w:rFonts w:ascii="GHEA Grapalat" w:hAnsi="GHEA Grapalat"/>
                <w:sz w:val="18"/>
                <w:szCs w:val="18"/>
              </w:rPr>
            </w:pPr>
            <w:r>
              <w:rPr>
                <w:rFonts w:ascii="GHEA Grapalat" w:hAnsi="GHEA Grapalat"/>
                <w:sz w:val="18"/>
                <w:szCs w:val="18"/>
              </w:rPr>
              <w:t xml:space="preserve"> 158411000</w:t>
            </w:r>
          </w:p>
        </w:tc>
        <w:tc>
          <w:tcPr>
            <w:tcW w:w="1984" w:type="dxa"/>
            <w:vAlign w:val="center"/>
          </w:tcPr>
          <w:p w:rsidR="008D04C2" w:rsidRPr="00341807" w:rsidRDefault="008D04C2" w:rsidP="00341807">
            <w:pPr>
              <w:jc w:val="center"/>
              <w:rPr>
                <w:rFonts w:ascii="GHEA Grapalat" w:hAnsi="GHEA Grapalat" w:cs="Calibri"/>
                <w:color w:val="000000"/>
                <w:sz w:val="18"/>
                <w:szCs w:val="18"/>
              </w:rPr>
            </w:pPr>
            <w:r>
              <w:rPr>
                <w:rFonts w:ascii="GHEA Grapalat" w:hAnsi="GHEA Grapalat" w:cs="Calibri"/>
                <w:color w:val="000000"/>
                <w:sz w:val="18"/>
                <w:szCs w:val="18"/>
              </w:rPr>
              <w:t>կակաո</w:t>
            </w:r>
          </w:p>
        </w:tc>
        <w:tc>
          <w:tcPr>
            <w:tcW w:w="4253" w:type="dxa"/>
            <w:vAlign w:val="center"/>
          </w:tcPr>
          <w:p w:rsidR="008D04C2" w:rsidRPr="008878E9" w:rsidRDefault="008D04C2" w:rsidP="008878E9">
            <w:pPr>
              <w:jc w:val="both"/>
              <w:rPr>
                <w:rFonts w:ascii="GHEA Grapalat" w:hAnsi="GHEA Grapalat" w:cs="Calibri"/>
                <w:bCs/>
                <w:sz w:val="18"/>
                <w:szCs w:val="18"/>
              </w:rPr>
            </w:pPr>
            <w:r w:rsidRPr="008878E9">
              <w:rPr>
                <w:rFonts w:ascii="GHEA Grapalat" w:hAnsi="GHEA Grapalat" w:cs="Calibri"/>
                <w:bCs/>
                <w:sz w:val="18"/>
                <w:szCs w:val="18"/>
              </w:rPr>
              <w:t xml:space="preserve">Կակաո փոշի, գործարանայինարտադրության, չափածրարված: </w:t>
            </w:r>
            <w:r w:rsidRPr="008878E9">
              <w:rPr>
                <w:rFonts w:ascii="GHEA Grapalat" w:hAnsi="GHEA Grapalat" w:cs="Calibri"/>
                <w:bCs/>
                <w:sz w:val="18"/>
                <w:szCs w:val="18"/>
                <w:lang w:val="hy-AM"/>
              </w:rPr>
              <w:t xml:space="preserve">100գր, սպիտակուցներ`24, ճարպեր` 11, ածխաջրեր`  10:  </w:t>
            </w:r>
            <w:r w:rsidRPr="008878E9">
              <w:rPr>
                <w:rFonts w:ascii="GHEA Grapalat" w:hAnsi="GHEA Grapalat" w:cs="Calibri"/>
                <w:bCs/>
                <w:sz w:val="18"/>
                <w:szCs w:val="18"/>
              </w:rPr>
              <w:t>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p w:rsidR="008D04C2" w:rsidRPr="008878E9" w:rsidRDefault="008D04C2" w:rsidP="008878E9">
            <w:pPr>
              <w:jc w:val="both"/>
              <w:rPr>
                <w:rFonts w:ascii="GHEA Grapalat" w:hAnsi="GHEA Grapalat" w:cs="Sylfaen"/>
                <w:sz w:val="18"/>
                <w:szCs w:val="18"/>
              </w:rPr>
            </w:pP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 xml:space="preserve">Տուփ </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8878E9" w:rsidRDefault="008D04C2" w:rsidP="00341807">
            <w:pPr>
              <w:jc w:val="center"/>
              <w:rPr>
                <w:rFonts w:ascii="GHEA Grapalat" w:hAnsi="GHEA Grapalat"/>
                <w:sz w:val="18"/>
                <w:szCs w:val="18"/>
              </w:rPr>
            </w:pPr>
            <w:r>
              <w:rPr>
                <w:rFonts w:ascii="GHEA Grapalat" w:hAnsi="GHEA Grapalat"/>
                <w:sz w:val="18"/>
                <w:szCs w:val="18"/>
              </w:rPr>
              <w:t>9</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26</w:t>
            </w:r>
          </w:p>
        </w:tc>
        <w:tc>
          <w:tcPr>
            <w:tcW w:w="1134" w:type="dxa"/>
            <w:vAlign w:val="center"/>
          </w:tcPr>
          <w:p w:rsidR="008D04C2" w:rsidRPr="00341807" w:rsidRDefault="008D04C2" w:rsidP="00341807">
            <w:pPr>
              <w:jc w:val="center"/>
              <w:rPr>
                <w:rFonts w:ascii="GHEA Grapalat" w:hAnsi="GHEA Grapalat"/>
                <w:sz w:val="18"/>
                <w:szCs w:val="18"/>
              </w:rPr>
            </w:pPr>
            <w:r>
              <w:rPr>
                <w:rFonts w:ascii="GHEA Grapalat" w:hAnsi="GHEA Grapalat"/>
                <w:sz w:val="18"/>
                <w:szCs w:val="18"/>
              </w:rPr>
              <w:t>155116000</w:t>
            </w:r>
          </w:p>
        </w:tc>
        <w:tc>
          <w:tcPr>
            <w:tcW w:w="1984" w:type="dxa"/>
            <w:vAlign w:val="center"/>
          </w:tcPr>
          <w:p w:rsidR="008D04C2" w:rsidRPr="00341807" w:rsidRDefault="008D04C2" w:rsidP="008878E9">
            <w:pPr>
              <w:jc w:val="center"/>
              <w:rPr>
                <w:rFonts w:ascii="GHEA Grapalat" w:hAnsi="GHEA Grapalat"/>
                <w:sz w:val="18"/>
                <w:szCs w:val="18"/>
              </w:rPr>
            </w:pPr>
            <w:r>
              <w:rPr>
                <w:rFonts w:ascii="GHEA Grapalat" w:hAnsi="GHEA Grapalat"/>
                <w:sz w:val="18"/>
                <w:szCs w:val="18"/>
              </w:rPr>
              <w:t xml:space="preserve">Խտացրած կաթ </w:t>
            </w:r>
          </w:p>
        </w:tc>
        <w:tc>
          <w:tcPr>
            <w:tcW w:w="4253" w:type="dxa"/>
            <w:vAlign w:val="center"/>
          </w:tcPr>
          <w:p w:rsidR="008D04C2" w:rsidRPr="00625554" w:rsidRDefault="008D04C2" w:rsidP="007C48AD">
            <w:pPr>
              <w:jc w:val="center"/>
              <w:rPr>
                <w:rFonts w:ascii="GHEA Grapalat" w:hAnsi="GHEA Grapalat"/>
                <w:sz w:val="18"/>
                <w:szCs w:val="18"/>
                <w:lang w:val="hy-AM"/>
              </w:rPr>
            </w:pPr>
            <w:r w:rsidRPr="00103EFF">
              <w:rPr>
                <w:rFonts w:ascii="GHEA Grapalat" w:hAnsi="GHEA Grapalat"/>
                <w:sz w:val="18"/>
                <w:szCs w:val="18"/>
                <w:lang w:val="hy-AM"/>
              </w:rPr>
              <w:t xml:space="preserve">Խտացրած կաթ շաքարով, 370գ տարողությամբ։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Անվտանգությունը և մակնշումը՝ ըստ ՀՀ կառավարության 2006թ. Դեկտեմբերի 21-ի N 1925-Ն որոշմամբ հաստատված &lt;&lt;Կաթին, կաթնամթերքին և դրանց արտադրությանը ներկայացվող պահանջների տեխնիկական </w:t>
            </w:r>
            <w:r w:rsidRPr="00103EFF">
              <w:rPr>
                <w:rFonts w:ascii="GHEA Grapalat" w:hAnsi="GHEA Grapalat"/>
                <w:sz w:val="18"/>
                <w:szCs w:val="18"/>
                <w:lang w:val="hy-AM"/>
              </w:rPr>
              <w:lastRenderedPageBreak/>
              <w:t>կանոնակարգիե և &lt;&lt;Սննդամթերքի անվտանգության մասին&gt;&gt; ՀՀ օրենքի 8-րդ հոդվածի։</w:t>
            </w:r>
            <w:r w:rsidRPr="00625554">
              <w:rPr>
                <w:rFonts w:ascii="GHEA Grapalat" w:hAnsi="GHEA Grapalat"/>
                <w:sz w:val="18"/>
                <w:szCs w:val="18"/>
                <w:lang w:val="hy-AM"/>
              </w:rPr>
              <w:t>:</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lastRenderedPageBreak/>
              <w:t xml:space="preserve">Տուփ </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8878E9" w:rsidRDefault="008D04C2" w:rsidP="00341807">
            <w:pPr>
              <w:jc w:val="center"/>
              <w:rPr>
                <w:rFonts w:ascii="GHEA Grapalat" w:hAnsi="GHEA Grapalat"/>
                <w:sz w:val="18"/>
                <w:szCs w:val="18"/>
              </w:rPr>
            </w:pPr>
            <w:r>
              <w:rPr>
                <w:rFonts w:ascii="GHEA Grapalat" w:hAnsi="GHEA Grapalat"/>
                <w:sz w:val="18"/>
                <w:szCs w:val="18"/>
              </w:rPr>
              <w:t>36</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lastRenderedPageBreak/>
              <w:t>27</w:t>
            </w:r>
          </w:p>
        </w:tc>
        <w:tc>
          <w:tcPr>
            <w:tcW w:w="1134" w:type="dxa"/>
            <w:vAlign w:val="center"/>
          </w:tcPr>
          <w:p w:rsidR="008D04C2" w:rsidRPr="00341807" w:rsidRDefault="008D04C2" w:rsidP="00341807">
            <w:pPr>
              <w:jc w:val="center"/>
              <w:rPr>
                <w:rFonts w:ascii="GHEA Grapalat" w:hAnsi="GHEA Grapalat"/>
                <w:sz w:val="18"/>
                <w:szCs w:val="18"/>
              </w:rPr>
            </w:pPr>
            <w:r>
              <w:rPr>
                <w:rFonts w:ascii="GHEA Grapalat" w:hAnsi="GHEA Grapalat"/>
                <w:sz w:val="18"/>
                <w:szCs w:val="18"/>
              </w:rPr>
              <w:t>15864100</w:t>
            </w:r>
          </w:p>
        </w:tc>
        <w:tc>
          <w:tcPr>
            <w:tcW w:w="1984" w:type="dxa"/>
            <w:vAlign w:val="center"/>
          </w:tcPr>
          <w:p w:rsidR="008D04C2" w:rsidRPr="00341807" w:rsidRDefault="008D04C2" w:rsidP="00341807">
            <w:pPr>
              <w:jc w:val="center"/>
              <w:rPr>
                <w:rFonts w:ascii="GHEA Grapalat" w:hAnsi="GHEA Grapalat" w:cs="Calibri"/>
                <w:color w:val="000000"/>
                <w:sz w:val="18"/>
                <w:szCs w:val="18"/>
              </w:rPr>
            </w:pPr>
            <w:r>
              <w:rPr>
                <w:rFonts w:ascii="GHEA Grapalat" w:hAnsi="GHEA Grapalat" w:cs="Calibri"/>
                <w:color w:val="000000"/>
                <w:sz w:val="18"/>
                <w:szCs w:val="18"/>
              </w:rPr>
              <w:t>թեյ</w:t>
            </w:r>
          </w:p>
        </w:tc>
        <w:tc>
          <w:tcPr>
            <w:tcW w:w="4253" w:type="dxa"/>
            <w:vAlign w:val="center"/>
          </w:tcPr>
          <w:p w:rsidR="008D04C2" w:rsidRPr="00CE3416" w:rsidRDefault="008D04C2" w:rsidP="008878E9">
            <w:pPr>
              <w:autoSpaceDE w:val="0"/>
              <w:autoSpaceDN w:val="0"/>
              <w:adjustRightInd w:val="0"/>
              <w:jc w:val="both"/>
              <w:rPr>
                <w:rFonts w:ascii="GHEA Grapalat" w:eastAsia="Calibri" w:hAnsi="GHEA Grapalat" w:cs="Arial"/>
                <w:sz w:val="18"/>
                <w:szCs w:val="18"/>
                <w:lang w:val="hy-AM"/>
              </w:rPr>
            </w:pPr>
            <w:r w:rsidRPr="00CE3416">
              <w:rPr>
                <w:rFonts w:ascii="GHEA Grapalat" w:hAnsi="GHEA Grapalat" w:cs="Calibri"/>
                <w:bCs/>
                <w:sz w:val="18"/>
                <w:szCs w:val="18"/>
                <w:lang w:val="hy-AM"/>
              </w:rPr>
              <w:t>Թեյ սև չափածրարված , խոշոր տերևներով, հատիկավորված և մանր։ Միանգամյա օգտագործման թեյի տոպրակները տեսակավորված են 0,1գ փաթեթներով։   բարձրորակ և I տեսակների, ԳՕՍՏ 1937-90 կամ ԳՕՍՏ1938-90</w:t>
            </w:r>
            <w:r w:rsidRPr="00CE3416">
              <w:rPr>
                <w:rFonts w:ascii="GHEA Grapalat" w:hAnsi="GHEA Grapalat" w:cs="Tahoma"/>
                <w:bCs/>
                <w:sz w:val="18"/>
                <w:szCs w:val="18"/>
                <w:lang w:val="hy-AM"/>
              </w:rPr>
              <w:t>։</w:t>
            </w:r>
            <w:r w:rsidRPr="00CE3416">
              <w:rPr>
                <w:rFonts w:ascii="GHEA Grapalat" w:hAnsi="GHEA Grapalat" w:cs="Calibri"/>
                <w:bCs/>
                <w:sz w:val="18"/>
                <w:szCs w:val="18"/>
                <w:lang w:val="hy-AM"/>
              </w:rPr>
              <w:t xml:space="preserve"> Անվտանգությունը` ըստ 2-III-4.9-01-2010  հիգիենիկ նորմատիվների, իսկ մակնշումը` “Սննդամթերքի անվտանգության մասին” ՀՀ օրենքի 8-րդ հոդվածի</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 xml:space="preserve">Տուփ </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8878E9" w:rsidRDefault="008D04C2" w:rsidP="00341807">
            <w:pPr>
              <w:jc w:val="center"/>
              <w:rPr>
                <w:rFonts w:ascii="GHEA Grapalat" w:hAnsi="GHEA Grapalat"/>
                <w:sz w:val="18"/>
                <w:szCs w:val="18"/>
              </w:rPr>
            </w:pPr>
            <w:r>
              <w:rPr>
                <w:rFonts w:ascii="GHEA Grapalat" w:hAnsi="GHEA Grapalat"/>
                <w:sz w:val="18"/>
                <w:szCs w:val="18"/>
              </w:rPr>
              <w:t>22</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28</w:t>
            </w:r>
          </w:p>
        </w:tc>
        <w:tc>
          <w:tcPr>
            <w:tcW w:w="1134" w:type="dxa"/>
            <w:vAlign w:val="center"/>
          </w:tcPr>
          <w:p w:rsidR="008D04C2" w:rsidRPr="00341807" w:rsidRDefault="008D04C2" w:rsidP="00341807">
            <w:pPr>
              <w:jc w:val="center"/>
              <w:rPr>
                <w:rFonts w:ascii="GHEA Grapalat" w:hAnsi="GHEA Grapalat"/>
                <w:sz w:val="18"/>
                <w:szCs w:val="18"/>
              </w:rPr>
            </w:pPr>
            <w:r>
              <w:rPr>
                <w:rFonts w:ascii="GHEA Grapalat" w:hAnsi="GHEA Grapalat"/>
                <w:sz w:val="18"/>
                <w:szCs w:val="18"/>
              </w:rPr>
              <w:t>158724000</w:t>
            </w:r>
          </w:p>
        </w:tc>
        <w:tc>
          <w:tcPr>
            <w:tcW w:w="1984" w:type="dxa"/>
            <w:vAlign w:val="center"/>
          </w:tcPr>
          <w:p w:rsidR="008D04C2" w:rsidRPr="00341807" w:rsidRDefault="008D04C2" w:rsidP="00341807">
            <w:pPr>
              <w:jc w:val="center"/>
              <w:rPr>
                <w:rFonts w:ascii="GHEA Grapalat" w:hAnsi="GHEA Grapalat" w:cs="Calibri"/>
                <w:color w:val="000000"/>
                <w:sz w:val="18"/>
                <w:szCs w:val="18"/>
              </w:rPr>
            </w:pPr>
            <w:r>
              <w:rPr>
                <w:rFonts w:ascii="GHEA Grapalat" w:hAnsi="GHEA Grapalat"/>
                <w:sz w:val="18"/>
                <w:szCs w:val="18"/>
              </w:rPr>
              <w:t>Աղ կերակրի</w:t>
            </w:r>
          </w:p>
        </w:tc>
        <w:tc>
          <w:tcPr>
            <w:tcW w:w="4253" w:type="dxa"/>
            <w:vAlign w:val="center"/>
          </w:tcPr>
          <w:p w:rsidR="008D04C2" w:rsidRPr="008D426A" w:rsidRDefault="008D04C2" w:rsidP="007C48AD">
            <w:pPr>
              <w:jc w:val="center"/>
              <w:rPr>
                <w:rFonts w:ascii="GHEA Grapalat" w:hAnsi="GHEA Grapalat" w:cs="Sylfaen"/>
                <w:sz w:val="18"/>
                <w:szCs w:val="18"/>
              </w:rPr>
            </w:pPr>
            <w:r w:rsidRPr="008D426A">
              <w:rPr>
                <w:rFonts w:ascii="GHEA Grapalat" w:hAnsi="GHEA Grapalat" w:cs="Sylfaen"/>
                <w:sz w:val="18"/>
                <w:szCs w:val="18"/>
              </w:rPr>
              <w:t xml:space="preserve">Կերակրի աղ` բարձր տեսակի, յոդացված ՀՍՏ 239-2005 Պիտանելիության ժամկետը արտադրման օրվանից ոչ պակաս 12 ամիս: Փաթեթավորումը՝ 1կգ տարողությամբ տուփերով </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8878E9" w:rsidRDefault="008D04C2" w:rsidP="00341807">
            <w:pPr>
              <w:jc w:val="center"/>
              <w:rPr>
                <w:rFonts w:ascii="GHEA Grapalat" w:hAnsi="GHEA Grapalat"/>
                <w:sz w:val="18"/>
                <w:szCs w:val="18"/>
              </w:rPr>
            </w:pPr>
            <w:r>
              <w:rPr>
                <w:rFonts w:ascii="GHEA Grapalat" w:hAnsi="GHEA Grapalat"/>
                <w:sz w:val="18"/>
                <w:szCs w:val="18"/>
              </w:rPr>
              <w:t>60</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29</w:t>
            </w:r>
          </w:p>
        </w:tc>
        <w:tc>
          <w:tcPr>
            <w:tcW w:w="1134" w:type="dxa"/>
            <w:vAlign w:val="center"/>
          </w:tcPr>
          <w:p w:rsidR="008D04C2" w:rsidRPr="00341807" w:rsidRDefault="008D04C2" w:rsidP="00341807">
            <w:pPr>
              <w:jc w:val="center"/>
              <w:rPr>
                <w:rFonts w:ascii="GHEA Grapalat" w:hAnsi="GHEA Grapalat"/>
                <w:sz w:val="18"/>
                <w:szCs w:val="18"/>
              </w:rPr>
            </w:pPr>
            <w:r>
              <w:rPr>
                <w:rFonts w:ascii="GHEA Grapalat" w:hAnsi="GHEA Grapalat"/>
                <w:sz w:val="18"/>
                <w:szCs w:val="18"/>
              </w:rPr>
              <w:t>158722000</w:t>
            </w:r>
          </w:p>
        </w:tc>
        <w:tc>
          <w:tcPr>
            <w:tcW w:w="1984" w:type="dxa"/>
            <w:vAlign w:val="center"/>
          </w:tcPr>
          <w:p w:rsidR="008D04C2" w:rsidRPr="00341807" w:rsidRDefault="008D04C2" w:rsidP="00341807">
            <w:pPr>
              <w:jc w:val="center"/>
              <w:rPr>
                <w:rFonts w:ascii="GHEA Grapalat" w:hAnsi="GHEA Grapalat" w:cs="Calibri"/>
                <w:color w:val="000000"/>
                <w:sz w:val="18"/>
                <w:szCs w:val="18"/>
              </w:rPr>
            </w:pPr>
            <w:r>
              <w:rPr>
                <w:rFonts w:ascii="GHEA Grapalat" w:hAnsi="GHEA Grapalat" w:cs="Calibri"/>
                <w:color w:val="000000"/>
                <w:sz w:val="18"/>
                <w:szCs w:val="18"/>
              </w:rPr>
              <w:t xml:space="preserve">Համեմունք լիմոնի աղ </w:t>
            </w:r>
          </w:p>
        </w:tc>
        <w:tc>
          <w:tcPr>
            <w:tcW w:w="4253" w:type="dxa"/>
            <w:vAlign w:val="center"/>
          </w:tcPr>
          <w:p w:rsidR="008D04C2" w:rsidRPr="008D426A" w:rsidRDefault="008D04C2" w:rsidP="008D426A">
            <w:pPr>
              <w:autoSpaceDE w:val="0"/>
              <w:autoSpaceDN w:val="0"/>
              <w:adjustRightInd w:val="0"/>
              <w:jc w:val="both"/>
              <w:rPr>
                <w:rFonts w:ascii="GHEA Grapalat" w:eastAsia="Calibri" w:hAnsi="GHEA Grapalat" w:cs="Arial"/>
                <w:i/>
                <w:sz w:val="18"/>
                <w:szCs w:val="18"/>
                <w:lang w:val="hy-AM"/>
              </w:rPr>
            </w:pPr>
            <w:r>
              <w:rPr>
                <w:rFonts w:ascii="GHEA Grapalat" w:hAnsi="GHEA Grapalat" w:cs="Arial"/>
                <w:bCs/>
                <w:i/>
                <w:sz w:val="18"/>
                <w:szCs w:val="18"/>
              </w:rPr>
              <w:t xml:space="preserve">          Չափածրարված </w:t>
            </w:r>
            <w:r w:rsidRPr="008D426A">
              <w:rPr>
                <w:rFonts w:ascii="GHEA Grapalat" w:hAnsi="GHEA Grapalat" w:cs="Arial"/>
                <w:bCs/>
                <w:i/>
                <w:sz w:val="18"/>
                <w:szCs w:val="18"/>
              </w:rPr>
              <w:t>գործարանային փաթեթավորմամբ:</w:t>
            </w:r>
            <w:r w:rsidRPr="008D426A">
              <w:rPr>
                <w:rFonts w:ascii="GHEA Grapalat" w:hAnsi="GHEA Grapalat" w:cs="Arial"/>
                <w:bCs/>
                <w:i/>
                <w:sz w:val="18"/>
                <w:szCs w:val="18"/>
                <w:lang w:val="hy-AM"/>
              </w:rPr>
              <w:t xml:space="preserve">: </w:t>
            </w:r>
            <w:r w:rsidRPr="008D426A">
              <w:rPr>
                <w:rFonts w:ascii="GHEA Grapalat" w:eastAsia="Calibri" w:hAnsi="GHEA Grapalat" w:cs="Sylfaen"/>
                <w:i/>
                <w:sz w:val="18"/>
                <w:szCs w:val="18"/>
                <w:lang w:val="hy-AM"/>
              </w:rPr>
              <w:t>Անվտանգությունն</w:t>
            </w:r>
            <w:r w:rsidRPr="008D426A">
              <w:rPr>
                <w:rFonts w:ascii="GHEA Grapalat" w:eastAsia="Calibri" w:hAnsi="GHEA Grapalat" w:cs="Arial"/>
                <w:i/>
                <w:sz w:val="18"/>
                <w:szCs w:val="18"/>
                <w:lang w:val="hy-AM"/>
              </w:rPr>
              <w:t xml:space="preserve"> </w:t>
            </w:r>
            <w:r>
              <w:rPr>
                <w:rFonts w:ascii="GHEA Grapalat" w:eastAsia="Calibri" w:hAnsi="GHEA Grapalat" w:cs="Arial"/>
                <w:i/>
                <w:sz w:val="18"/>
                <w:szCs w:val="18"/>
              </w:rPr>
              <w:t xml:space="preserve">  </w:t>
            </w:r>
            <w:r w:rsidRPr="008D426A">
              <w:rPr>
                <w:rFonts w:ascii="GHEA Grapalat" w:eastAsia="Calibri" w:hAnsi="GHEA Grapalat" w:cs="Sylfaen"/>
                <w:i/>
                <w:sz w:val="18"/>
                <w:szCs w:val="18"/>
                <w:lang w:val="hy-AM"/>
              </w:rPr>
              <w:t>ըստ</w:t>
            </w:r>
            <w:r w:rsidRPr="008D426A">
              <w:rPr>
                <w:rFonts w:ascii="GHEA Grapalat" w:eastAsia="Calibri" w:hAnsi="GHEA Grapalat" w:cs="Arial"/>
                <w:i/>
                <w:sz w:val="18"/>
                <w:szCs w:val="18"/>
                <w:lang w:val="hy-AM"/>
              </w:rPr>
              <w:t xml:space="preserve"> </w:t>
            </w:r>
            <w:r>
              <w:rPr>
                <w:rFonts w:ascii="GHEA Grapalat" w:eastAsia="Calibri" w:hAnsi="GHEA Grapalat" w:cs="Arial"/>
                <w:i/>
                <w:sz w:val="18"/>
                <w:szCs w:val="18"/>
              </w:rPr>
              <w:t xml:space="preserve"> </w:t>
            </w:r>
            <w:r w:rsidRPr="008D426A">
              <w:rPr>
                <w:rFonts w:ascii="GHEA Grapalat" w:eastAsia="Calibri" w:hAnsi="GHEA Grapalat" w:cs="Arial"/>
                <w:i/>
                <w:sz w:val="18"/>
                <w:szCs w:val="18"/>
                <w:lang w:val="hy-AM"/>
              </w:rPr>
              <w:t xml:space="preserve">N2-III-4.9-01-2010 </w:t>
            </w:r>
            <w:r w:rsidRPr="008D426A">
              <w:rPr>
                <w:rFonts w:ascii="GHEA Grapalat" w:eastAsia="Calibri" w:hAnsi="GHEA Grapalat" w:cs="Sylfaen"/>
                <w:i/>
                <w:sz w:val="18"/>
                <w:szCs w:val="18"/>
                <w:lang w:val="hy-AM"/>
              </w:rPr>
              <w:t>հիգիենիկ</w:t>
            </w:r>
            <w:r w:rsidRPr="008D426A">
              <w:rPr>
                <w:rFonts w:ascii="GHEA Grapalat" w:eastAsia="Calibri" w:hAnsi="GHEA Grapalat" w:cs="Arial"/>
                <w:i/>
                <w:sz w:val="18"/>
                <w:szCs w:val="18"/>
                <w:lang w:val="hy-AM"/>
              </w:rPr>
              <w:t xml:space="preserve"> </w:t>
            </w:r>
            <w:r w:rsidRPr="008D426A">
              <w:rPr>
                <w:rFonts w:ascii="GHEA Grapalat" w:eastAsia="Calibri" w:hAnsi="GHEA Grapalat" w:cs="Sylfaen"/>
                <w:i/>
                <w:sz w:val="18"/>
                <w:szCs w:val="18"/>
                <w:lang w:val="hy-AM"/>
              </w:rPr>
              <w:t>նորմատիվների</w:t>
            </w:r>
            <w:r w:rsidRPr="008D426A">
              <w:rPr>
                <w:rFonts w:ascii="GHEA Grapalat" w:eastAsia="Calibri" w:hAnsi="GHEA Grapalat" w:cs="Arial"/>
                <w:i/>
                <w:sz w:val="18"/>
                <w:szCs w:val="18"/>
                <w:lang w:val="hy-AM"/>
              </w:rPr>
              <w:t xml:space="preserve"> </w:t>
            </w:r>
            <w:r w:rsidRPr="008D426A">
              <w:rPr>
                <w:rFonts w:ascii="GHEA Grapalat" w:eastAsia="Calibri" w:hAnsi="GHEA Grapalat" w:cs="Sylfaen"/>
                <w:i/>
                <w:sz w:val="18"/>
                <w:szCs w:val="18"/>
                <w:lang w:val="hy-AM"/>
              </w:rPr>
              <w:t>և</w:t>
            </w:r>
            <w:r>
              <w:rPr>
                <w:rFonts w:ascii="GHEA Grapalat" w:eastAsia="Calibri" w:hAnsi="GHEA Grapalat" w:cs="Sylfaen"/>
                <w:i/>
                <w:sz w:val="18"/>
                <w:szCs w:val="18"/>
              </w:rPr>
              <w:t xml:space="preserve"> </w:t>
            </w:r>
            <w:r w:rsidRPr="008D426A">
              <w:rPr>
                <w:rFonts w:ascii="GHEA Grapalat" w:eastAsia="Calibri" w:hAnsi="GHEA Grapalat" w:cs="Arial"/>
                <w:i/>
                <w:sz w:val="18"/>
                <w:szCs w:val="18"/>
                <w:lang w:val="hy-AM"/>
              </w:rPr>
              <w:t>&lt;&lt;</w:t>
            </w:r>
            <w:r w:rsidRPr="008D426A">
              <w:rPr>
                <w:rFonts w:ascii="GHEA Grapalat" w:eastAsia="Calibri" w:hAnsi="GHEA Grapalat" w:cs="Sylfaen"/>
                <w:i/>
                <w:sz w:val="18"/>
                <w:szCs w:val="18"/>
                <w:lang w:val="hy-AM"/>
              </w:rPr>
              <w:t>Սննդամթերքի</w:t>
            </w:r>
            <w:r w:rsidRPr="008D426A">
              <w:rPr>
                <w:rFonts w:ascii="GHEA Grapalat" w:eastAsia="Calibri" w:hAnsi="GHEA Grapalat" w:cs="Arial"/>
                <w:i/>
                <w:sz w:val="18"/>
                <w:szCs w:val="18"/>
                <w:lang w:val="hy-AM"/>
              </w:rPr>
              <w:t xml:space="preserve"> </w:t>
            </w:r>
            <w:r w:rsidRPr="008D426A">
              <w:rPr>
                <w:rFonts w:ascii="GHEA Grapalat" w:eastAsia="Calibri" w:hAnsi="GHEA Grapalat" w:cs="Sylfaen"/>
                <w:i/>
                <w:sz w:val="18"/>
                <w:szCs w:val="18"/>
                <w:lang w:val="hy-AM"/>
              </w:rPr>
              <w:t>անվտանգության</w:t>
            </w:r>
            <w:r w:rsidRPr="008D426A">
              <w:rPr>
                <w:rFonts w:ascii="GHEA Grapalat" w:eastAsia="Calibri" w:hAnsi="GHEA Grapalat" w:cs="Arial"/>
                <w:i/>
                <w:sz w:val="18"/>
                <w:szCs w:val="18"/>
                <w:lang w:val="hy-AM"/>
              </w:rPr>
              <w:t xml:space="preserve"> </w:t>
            </w:r>
            <w:r>
              <w:rPr>
                <w:rFonts w:ascii="GHEA Grapalat" w:eastAsia="Calibri" w:hAnsi="GHEA Grapalat" w:cs="Arial"/>
                <w:i/>
                <w:sz w:val="18"/>
                <w:szCs w:val="18"/>
              </w:rPr>
              <w:t xml:space="preserve"> </w:t>
            </w:r>
            <w:r w:rsidRPr="008D426A">
              <w:rPr>
                <w:rFonts w:ascii="GHEA Grapalat" w:eastAsia="Calibri" w:hAnsi="GHEA Grapalat" w:cs="Sylfaen"/>
                <w:i/>
                <w:sz w:val="18"/>
                <w:szCs w:val="18"/>
                <w:lang w:val="hy-AM"/>
              </w:rPr>
              <w:t>մասին</w:t>
            </w:r>
            <w:r w:rsidRPr="008D426A">
              <w:rPr>
                <w:rFonts w:ascii="GHEA Grapalat" w:eastAsia="Calibri" w:hAnsi="GHEA Grapalat" w:cs="Arial"/>
                <w:i/>
                <w:sz w:val="18"/>
                <w:szCs w:val="18"/>
                <w:lang w:val="hy-AM"/>
              </w:rPr>
              <w:t xml:space="preserve">&gt;&gt; </w:t>
            </w:r>
            <w:r w:rsidRPr="008D426A">
              <w:rPr>
                <w:rFonts w:ascii="GHEA Grapalat" w:eastAsia="Calibri" w:hAnsi="GHEA Grapalat" w:cs="Sylfaen"/>
                <w:i/>
                <w:sz w:val="18"/>
                <w:szCs w:val="18"/>
                <w:lang w:val="hy-AM"/>
              </w:rPr>
              <w:t>ՀՀ</w:t>
            </w:r>
            <w:r w:rsidRPr="008D426A">
              <w:rPr>
                <w:rFonts w:ascii="GHEA Grapalat" w:eastAsia="Calibri" w:hAnsi="GHEA Grapalat" w:cs="Arial"/>
                <w:i/>
                <w:sz w:val="18"/>
                <w:szCs w:val="18"/>
                <w:lang w:val="hy-AM"/>
              </w:rPr>
              <w:t xml:space="preserve"> </w:t>
            </w:r>
            <w:r w:rsidRPr="008D426A">
              <w:rPr>
                <w:rFonts w:ascii="GHEA Grapalat" w:eastAsia="Calibri" w:hAnsi="GHEA Grapalat" w:cs="Sylfaen"/>
                <w:i/>
                <w:sz w:val="18"/>
                <w:szCs w:val="18"/>
                <w:lang w:val="hy-AM"/>
              </w:rPr>
              <w:t>օրենքի</w:t>
            </w:r>
            <w:r w:rsidRPr="008D426A">
              <w:rPr>
                <w:rFonts w:ascii="GHEA Grapalat" w:eastAsia="Calibri" w:hAnsi="GHEA Grapalat" w:cs="Arial"/>
                <w:i/>
                <w:sz w:val="18"/>
                <w:szCs w:val="18"/>
                <w:lang w:val="hy-AM"/>
              </w:rPr>
              <w:t xml:space="preserve"> 9-</w:t>
            </w:r>
            <w:r w:rsidRPr="008D426A">
              <w:rPr>
                <w:rFonts w:ascii="GHEA Grapalat" w:eastAsia="Calibri" w:hAnsi="GHEA Grapalat" w:cs="Sylfaen"/>
                <w:i/>
                <w:sz w:val="18"/>
                <w:szCs w:val="18"/>
                <w:lang w:val="hy-AM"/>
              </w:rPr>
              <w:t>րդ</w:t>
            </w:r>
            <w:r w:rsidRPr="008D426A">
              <w:rPr>
                <w:rFonts w:ascii="GHEA Grapalat" w:eastAsia="Calibri" w:hAnsi="GHEA Grapalat" w:cs="Arial"/>
                <w:i/>
                <w:sz w:val="18"/>
                <w:szCs w:val="18"/>
                <w:lang w:val="hy-AM"/>
              </w:rPr>
              <w:t xml:space="preserve"> </w:t>
            </w:r>
            <w:r>
              <w:rPr>
                <w:rFonts w:ascii="GHEA Grapalat" w:eastAsia="Calibri" w:hAnsi="GHEA Grapalat" w:cs="Arial"/>
                <w:i/>
                <w:sz w:val="18"/>
                <w:szCs w:val="18"/>
              </w:rPr>
              <w:t xml:space="preserve"> </w:t>
            </w:r>
            <w:r w:rsidRPr="008D426A">
              <w:rPr>
                <w:rFonts w:ascii="GHEA Grapalat" w:eastAsia="Calibri" w:hAnsi="GHEA Grapalat" w:cs="Sylfaen"/>
                <w:i/>
                <w:sz w:val="18"/>
                <w:szCs w:val="18"/>
                <w:lang w:val="hy-AM"/>
              </w:rPr>
              <w:t>հոդվածի</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 xml:space="preserve">Տուփ </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8D426A" w:rsidRDefault="008D04C2" w:rsidP="00341807">
            <w:pPr>
              <w:jc w:val="center"/>
              <w:rPr>
                <w:rFonts w:ascii="GHEA Grapalat" w:hAnsi="GHEA Grapalat"/>
                <w:sz w:val="18"/>
                <w:szCs w:val="18"/>
              </w:rPr>
            </w:pPr>
            <w:r>
              <w:rPr>
                <w:rFonts w:ascii="GHEA Grapalat" w:hAnsi="GHEA Grapalat"/>
                <w:sz w:val="18"/>
                <w:szCs w:val="18"/>
              </w:rPr>
              <w:t>9</w:t>
            </w:r>
          </w:p>
        </w:tc>
        <w:tc>
          <w:tcPr>
            <w:tcW w:w="1134" w:type="dxa"/>
            <w:vAlign w:val="center"/>
          </w:tcPr>
          <w:p w:rsidR="008D04C2" w:rsidRPr="0020412D" w:rsidRDefault="008D04C2" w:rsidP="008878E9">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8878E9">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8878E9">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30</w:t>
            </w:r>
          </w:p>
        </w:tc>
        <w:tc>
          <w:tcPr>
            <w:tcW w:w="1134" w:type="dxa"/>
            <w:vAlign w:val="center"/>
          </w:tcPr>
          <w:p w:rsidR="008D04C2" w:rsidRPr="00341807" w:rsidRDefault="008D04C2" w:rsidP="00341807">
            <w:pPr>
              <w:jc w:val="center"/>
              <w:rPr>
                <w:rFonts w:ascii="GHEA Grapalat" w:hAnsi="GHEA Grapalat"/>
                <w:sz w:val="18"/>
                <w:szCs w:val="18"/>
              </w:rPr>
            </w:pPr>
            <w:r>
              <w:rPr>
                <w:rFonts w:ascii="GHEA Grapalat" w:hAnsi="GHEA Grapalat"/>
                <w:sz w:val="18"/>
                <w:szCs w:val="18"/>
              </w:rPr>
              <w:t>158712570</w:t>
            </w:r>
          </w:p>
        </w:tc>
        <w:tc>
          <w:tcPr>
            <w:tcW w:w="1984" w:type="dxa"/>
            <w:vAlign w:val="center"/>
          </w:tcPr>
          <w:p w:rsidR="008D04C2" w:rsidRPr="00341807" w:rsidRDefault="008D04C2" w:rsidP="00341807">
            <w:pPr>
              <w:jc w:val="center"/>
              <w:rPr>
                <w:rFonts w:ascii="GHEA Grapalat" w:hAnsi="GHEA Grapalat" w:cs="Calibri"/>
                <w:color w:val="000000"/>
                <w:sz w:val="18"/>
                <w:szCs w:val="18"/>
              </w:rPr>
            </w:pPr>
            <w:r>
              <w:rPr>
                <w:rFonts w:ascii="GHEA Grapalat" w:hAnsi="GHEA Grapalat" w:cs="Calibri"/>
                <w:color w:val="000000"/>
                <w:sz w:val="18"/>
                <w:szCs w:val="18"/>
              </w:rPr>
              <w:t xml:space="preserve">Համեմունքներ քաղցր </w:t>
            </w:r>
          </w:p>
        </w:tc>
        <w:tc>
          <w:tcPr>
            <w:tcW w:w="4253" w:type="dxa"/>
            <w:vAlign w:val="center"/>
          </w:tcPr>
          <w:p w:rsidR="008D04C2" w:rsidRPr="00D927F1" w:rsidRDefault="008D04C2" w:rsidP="007C48AD">
            <w:pPr>
              <w:autoSpaceDE w:val="0"/>
              <w:autoSpaceDN w:val="0"/>
              <w:adjustRightInd w:val="0"/>
              <w:jc w:val="both"/>
              <w:rPr>
                <w:rFonts w:ascii="Arial" w:eastAsia="Calibri" w:hAnsi="Arial" w:cs="Arial"/>
                <w:sz w:val="18"/>
                <w:szCs w:val="18"/>
                <w:lang w:val="hy-AM"/>
              </w:rPr>
            </w:pPr>
            <w:r>
              <w:rPr>
                <w:rFonts w:ascii="GHEA Grapalat" w:hAnsi="GHEA Grapalat" w:cs="Arial"/>
                <w:bCs/>
                <w:i/>
                <w:sz w:val="18"/>
                <w:szCs w:val="18"/>
              </w:rPr>
              <w:t xml:space="preserve">          Չափածրարված </w:t>
            </w:r>
            <w:r w:rsidRPr="008D426A">
              <w:rPr>
                <w:rFonts w:ascii="GHEA Grapalat" w:hAnsi="GHEA Grapalat" w:cs="Arial"/>
                <w:bCs/>
                <w:i/>
                <w:sz w:val="18"/>
                <w:szCs w:val="18"/>
              </w:rPr>
              <w:t>գործարանային փաթեթավորմամբ:</w:t>
            </w:r>
            <w:r w:rsidRPr="008D426A">
              <w:rPr>
                <w:rFonts w:ascii="GHEA Grapalat" w:hAnsi="GHEA Grapalat" w:cs="Arial"/>
                <w:bCs/>
                <w:i/>
                <w:sz w:val="18"/>
                <w:szCs w:val="18"/>
                <w:lang w:val="hy-AM"/>
              </w:rPr>
              <w:t xml:space="preserve">: </w:t>
            </w:r>
            <w:r w:rsidRPr="008D426A">
              <w:rPr>
                <w:rFonts w:ascii="GHEA Grapalat" w:eastAsia="Calibri" w:hAnsi="GHEA Grapalat" w:cs="Sylfaen"/>
                <w:i/>
                <w:sz w:val="18"/>
                <w:szCs w:val="18"/>
                <w:lang w:val="hy-AM"/>
              </w:rPr>
              <w:t>Անվտանգությունն</w:t>
            </w:r>
            <w:r w:rsidRPr="008D426A">
              <w:rPr>
                <w:rFonts w:ascii="GHEA Grapalat" w:eastAsia="Calibri" w:hAnsi="GHEA Grapalat" w:cs="Arial"/>
                <w:i/>
                <w:sz w:val="18"/>
                <w:szCs w:val="18"/>
                <w:lang w:val="hy-AM"/>
              </w:rPr>
              <w:t xml:space="preserve"> </w:t>
            </w:r>
            <w:r>
              <w:rPr>
                <w:rFonts w:ascii="GHEA Grapalat" w:eastAsia="Calibri" w:hAnsi="GHEA Grapalat" w:cs="Arial"/>
                <w:i/>
                <w:sz w:val="18"/>
                <w:szCs w:val="18"/>
              </w:rPr>
              <w:t xml:space="preserve">  </w:t>
            </w:r>
            <w:r w:rsidRPr="008D426A">
              <w:rPr>
                <w:rFonts w:ascii="GHEA Grapalat" w:eastAsia="Calibri" w:hAnsi="GHEA Grapalat" w:cs="Sylfaen"/>
                <w:i/>
                <w:sz w:val="18"/>
                <w:szCs w:val="18"/>
                <w:lang w:val="hy-AM"/>
              </w:rPr>
              <w:t>ըստ</w:t>
            </w:r>
            <w:r w:rsidRPr="008D426A">
              <w:rPr>
                <w:rFonts w:ascii="GHEA Grapalat" w:eastAsia="Calibri" w:hAnsi="GHEA Grapalat" w:cs="Arial"/>
                <w:i/>
                <w:sz w:val="18"/>
                <w:szCs w:val="18"/>
                <w:lang w:val="hy-AM"/>
              </w:rPr>
              <w:t xml:space="preserve"> </w:t>
            </w:r>
            <w:r>
              <w:rPr>
                <w:rFonts w:ascii="GHEA Grapalat" w:eastAsia="Calibri" w:hAnsi="GHEA Grapalat" w:cs="Arial"/>
                <w:i/>
                <w:sz w:val="18"/>
                <w:szCs w:val="18"/>
              </w:rPr>
              <w:t xml:space="preserve"> </w:t>
            </w:r>
            <w:r w:rsidRPr="008D426A">
              <w:rPr>
                <w:rFonts w:ascii="GHEA Grapalat" w:eastAsia="Calibri" w:hAnsi="GHEA Grapalat" w:cs="Arial"/>
                <w:i/>
                <w:sz w:val="18"/>
                <w:szCs w:val="18"/>
                <w:lang w:val="hy-AM"/>
              </w:rPr>
              <w:t xml:space="preserve">N2-III-4.9-01-2010 </w:t>
            </w:r>
            <w:r w:rsidRPr="008D426A">
              <w:rPr>
                <w:rFonts w:ascii="GHEA Grapalat" w:eastAsia="Calibri" w:hAnsi="GHEA Grapalat" w:cs="Sylfaen"/>
                <w:i/>
                <w:sz w:val="18"/>
                <w:szCs w:val="18"/>
                <w:lang w:val="hy-AM"/>
              </w:rPr>
              <w:t>հիգիենիկ</w:t>
            </w:r>
            <w:r w:rsidRPr="008D426A">
              <w:rPr>
                <w:rFonts w:ascii="GHEA Grapalat" w:eastAsia="Calibri" w:hAnsi="GHEA Grapalat" w:cs="Arial"/>
                <w:i/>
                <w:sz w:val="18"/>
                <w:szCs w:val="18"/>
                <w:lang w:val="hy-AM"/>
              </w:rPr>
              <w:t xml:space="preserve"> </w:t>
            </w:r>
            <w:r w:rsidRPr="008D426A">
              <w:rPr>
                <w:rFonts w:ascii="GHEA Grapalat" w:eastAsia="Calibri" w:hAnsi="GHEA Grapalat" w:cs="Sylfaen"/>
                <w:i/>
                <w:sz w:val="18"/>
                <w:szCs w:val="18"/>
                <w:lang w:val="hy-AM"/>
              </w:rPr>
              <w:t>նորմատիվների</w:t>
            </w:r>
            <w:r w:rsidRPr="008D426A">
              <w:rPr>
                <w:rFonts w:ascii="GHEA Grapalat" w:eastAsia="Calibri" w:hAnsi="GHEA Grapalat" w:cs="Arial"/>
                <w:i/>
                <w:sz w:val="18"/>
                <w:szCs w:val="18"/>
                <w:lang w:val="hy-AM"/>
              </w:rPr>
              <w:t xml:space="preserve"> </w:t>
            </w:r>
            <w:r w:rsidRPr="008D426A">
              <w:rPr>
                <w:rFonts w:ascii="GHEA Grapalat" w:eastAsia="Calibri" w:hAnsi="GHEA Grapalat" w:cs="Sylfaen"/>
                <w:i/>
                <w:sz w:val="18"/>
                <w:szCs w:val="18"/>
                <w:lang w:val="hy-AM"/>
              </w:rPr>
              <w:t>և</w:t>
            </w:r>
            <w:r>
              <w:rPr>
                <w:rFonts w:ascii="GHEA Grapalat" w:eastAsia="Calibri" w:hAnsi="GHEA Grapalat" w:cs="Sylfaen"/>
                <w:i/>
                <w:sz w:val="18"/>
                <w:szCs w:val="18"/>
              </w:rPr>
              <w:t xml:space="preserve"> </w:t>
            </w:r>
            <w:r w:rsidRPr="008D426A">
              <w:rPr>
                <w:rFonts w:ascii="GHEA Grapalat" w:eastAsia="Calibri" w:hAnsi="GHEA Grapalat" w:cs="Arial"/>
                <w:i/>
                <w:sz w:val="18"/>
                <w:szCs w:val="18"/>
                <w:lang w:val="hy-AM"/>
              </w:rPr>
              <w:t>&lt;&lt;</w:t>
            </w:r>
            <w:r w:rsidRPr="008D426A">
              <w:rPr>
                <w:rFonts w:ascii="GHEA Grapalat" w:eastAsia="Calibri" w:hAnsi="GHEA Grapalat" w:cs="Sylfaen"/>
                <w:i/>
                <w:sz w:val="18"/>
                <w:szCs w:val="18"/>
                <w:lang w:val="hy-AM"/>
              </w:rPr>
              <w:t>Սննդամթերքի</w:t>
            </w:r>
            <w:r w:rsidRPr="008D426A">
              <w:rPr>
                <w:rFonts w:ascii="GHEA Grapalat" w:eastAsia="Calibri" w:hAnsi="GHEA Grapalat" w:cs="Arial"/>
                <w:i/>
                <w:sz w:val="18"/>
                <w:szCs w:val="18"/>
                <w:lang w:val="hy-AM"/>
              </w:rPr>
              <w:t xml:space="preserve"> </w:t>
            </w:r>
            <w:r w:rsidRPr="008D426A">
              <w:rPr>
                <w:rFonts w:ascii="GHEA Grapalat" w:eastAsia="Calibri" w:hAnsi="GHEA Grapalat" w:cs="Sylfaen"/>
                <w:i/>
                <w:sz w:val="18"/>
                <w:szCs w:val="18"/>
                <w:lang w:val="hy-AM"/>
              </w:rPr>
              <w:t>անվտանգության</w:t>
            </w:r>
            <w:r w:rsidRPr="008D426A">
              <w:rPr>
                <w:rFonts w:ascii="GHEA Grapalat" w:eastAsia="Calibri" w:hAnsi="GHEA Grapalat" w:cs="Arial"/>
                <w:i/>
                <w:sz w:val="18"/>
                <w:szCs w:val="18"/>
                <w:lang w:val="hy-AM"/>
              </w:rPr>
              <w:t xml:space="preserve"> </w:t>
            </w:r>
            <w:r>
              <w:rPr>
                <w:rFonts w:ascii="GHEA Grapalat" w:eastAsia="Calibri" w:hAnsi="GHEA Grapalat" w:cs="Arial"/>
                <w:i/>
                <w:sz w:val="18"/>
                <w:szCs w:val="18"/>
              </w:rPr>
              <w:t xml:space="preserve"> </w:t>
            </w:r>
            <w:r w:rsidRPr="008D426A">
              <w:rPr>
                <w:rFonts w:ascii="GHEA Grapalat" w:eastAsia="Calibri" w:hAnsi="GHEA Grapalat" w:cs="Sylfaen"/>
                <w:i/>
                <w:sz w:val="18"/>
                <w:szCs w:val="18"/>
                <w:lang w:val="hy-AM"/>
              </w:rPr>
              <w:t>մասին</w:t>
            </w:r>
            <w:r w:rsidRPr="008D426A">
              <w:rPr>
                <w:rFonts w:ascii="GHEA Grapalat" w:eastAsia="Calibri" w:hAnsi="GHEA Grapalat" w:cs="Arial"/>
                <w:i/>
                <w:sz w:val="18"/>
                <w:szCs w:val="18"/>
                <w:lang w:val="hy-AM"/>
              </w:rPr>
              <w:t xml:space="preserve">&gt;&gt; </w:t>
            </w:r>
            <w:r w:rsidRPr="008D426A">
              <w:rPr>
                <w:rFonts w:ascii="GHEA Grapalat" w:eastAsia="Calibri" w:hAnsi="GHEA Grapalat" w:cs="Sylfaen"/>
                <w:i/>
                <w:sz w:val="18"/>
                <w:szCs w:val="18"/>
                <w:lang w:val="hy-AM"/>
              </w:rPr>
              <w:t>ՀՀ</w:t>
            </w:r>
            <w:r w:rsidRPr="008D426A">
              <w:rPr>
                <w:rFonts w:ascii="GHEA Grapalat" w:eastAsia="Calibri" w:hAnsi="GHEA Grapalat" w:cs="Arial"/>
                <w:i/>
                <w:sz w:val="18"/>
                <w:szCs w:val="18"/>
                <w:lang w:val="hy-AM"/>
              </w:rPr>
              <w:t xml:space="preserve"> </w:t>
            </w:r>
            <w:r w:rsidRPr="008D426A">
              <w:rPr>
                <w:rFonts w:ascii="GHEA Grapalat" w:eastAsia="Calibri" w:hAnsi="GHEA Grapalat" w:cs="Sylfaen"/>
                <w:i/>
                <w:sz w:val="18"/>
                <w:szCs w:val="18"/>
                <w:lang w:val="hy-AM"/>
              </w:rPr>
              <w:t>օրենքի</w:t>
            </w:r>
            <w:r w:rsidRPr="008D426A">
              <w:rPr>
                <w:rFonts w:ascii="GHEA Grapalat" w:eastAsia="Calibri" w:hAnsi="GHEA Grapalat" w:cs="Arial"/>
                <w:i/>
                <w:sz w:val="18"/>
                <w:szCs w:val="18"/>
                <w:lang w:val="hy-AM"/>
              </w:rPr>
              <w:t xml:space="preserve"> 9-</w:t>
            </w:r>
            <w:r w:rsidRPr="008D426A">
              <w:rPr>
                <w:rFonts w:ascii="GHEA Grapalat" w:eastAsia="Calibri" w:hAnsi="GHEA Grapalat" w:cs="Sylfaen"/>
                <w:i/>
                <w:sz w:val="18"/>
                <w:szCs w:val="18"/>
                <w:lang w:val="hy-AM"/>
              </w:rPr>
              <w:t>րդ</w:t>
            </w:r>
            <w:r w:rsidRPr="008D426A">
              <w:rPr>
                <w:rFonts w:ascii="GHEA Grapalat" w:eastAsia="Calibri" w:hAnsi="GHEA Grapalat" w:cs="Arial"/>
                <w:i/>
                <w:sz w:val="18"/>
                <w:szCs w:val="18"/>
                <w:lang w:val="hy-AM"/>
              </w:rPr>
              <w:t xml:space="preserve"> </w:t>
            </w:r>
            <w:r>
              <w:rPr>
                <w:rFonts w:ascii="GHEA Grapalat" w:eastAsia="Calibri" w:hAnsi="GHEA Grapalat" w:cs="Arial"/>
                <w:i/>
                <w:sz w:val="18"/>
                <w:szCs w:val="18"/>
              </w:rPr>
              <w:t xml:space="preserve"> </w:t>
            </w:r>
            <w:r w:rsidRPr="008D426A">
              <w:rPr>
                <w:rFonts w:ascii="GHEA Grapalat" w:eastAsia="Calibri" w:hAnsi="GHEA Grapalat" w:cs="Sylfaen"/>
                <w:i/>
                <w:sz w:val="18"/>
                <w:szCs w:val="18"/>
                <w:lang w:val="hy-AM"/>
              </w:rPr>
              <w:t>հոդվածի</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 xml:space="preserve">Տուփ </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8D426A" w:rsidRDefault="008D04C2" w:rsidP="00341807">
            <w:pPr>
              <w:jc w:val="center"/>
              <w:rPr>
                <w:rFonts w:ascii="GHEA Grapalat" w:hAnsi="GHEA Grapalat"/>
                <w:sz w:val="18"/>
                <w:szCs w:val="18"/>
              </w:rPr>
            </w:pPr>
            <w:r>
              <w:rPr>
                <w:rFonts w:ascii="GHEA Grapalat" w:hAnsi="GHEA Grapalat"/>
                <w:sz w:val="18"/>
                <w:szCs w:val="18"/>
              </w:rPr>
              <w:t>13</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lastRenderedPageBreak/>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lastRenderedPageBreak/>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lastRenderedPageBreak/>
              <w:t>31</w:t>
            </w:r>
          </w:p>
        </w:tc>
        <w:tc>
          <w:tcPr>
            <w:tcW w:w="1134" w:type="dxa"/>
            <w:vAlign w:val="center"/>
          </w:tcPr>
          <w:p w:rsidR="008D04C2" w:rsidRPr="00341807" w:rsidRDefault="008D04C2" w:rsidP="007C48AD">
            <w:pPr>
              <w:jc w:val="center"/>
              <w:rPr>
                <w:rFonts w:ascii="GHEA Grapalat" w:hAnsi="GHEA Grapalat"/>
                <w:sz w:val="18"/>
                <w:szCs w:val="18"/>
              </w:rPr>
            </w:pPr>
            <w:r w:rsidRPr="00341807">
              <w:rPr>
                <w:rFonts w:ascii="GHEA Grapalat" w:hAnsi="GHEA Grapalat"/>
                <w:sz w:val="18"/>
                <w:szCs w:val="18"/>
              </w:rPr>
              <w:t>03221115</w:t>
            </w:r>
          </w:p>
        </w:tc>
        <w:tc>
          <w:tcPr>
            <w:tcW w:w="1984" w:type="dxa"/>
            <w:vAlign w:val="center"/>
          </w:tcPr>
          <w:p w:rsidR="008D04C2" w:rsidRPr="00341807" w:rsidRDefault="008D04C2" w:rsidP="007C48AD">
            <w:pPr>
              <w:pStyle w:val="23"/>
              <w:spacing w:line="240" w:lineRule="auto"/>
              <w:ind w:firstLine="0"/>
              <w:jc w:val="center"/>
              <w:rPr>
                <w:rFonts w:ascii="GHEA Grapalat" w:hAnsi="GHEA Grapalat"/>
                <w:i/>
                <w:sz w:val="18"/>
                <w:szCs w:val="18"/>
              </w:rPr>
            </w:pPr>
            <w:r w:rsidRPr="00341807">
              <w:rPr>
                <w:rFonts w:ascii="GHEA Grapalat" w:hAnsi="GHEA Grapalat"/>
                <w:i/>
                <w:sz w:val="18"/>
                <w:szCs w:val="18"/>
              </w:rPr>
              <w:t>Կաղամբ</w:t>
            </w:r>
          </w:p>
        </w:tc>
        <w:tc>
          <w:tcPr>
            <w:tcW w:w="4253" w:type="dxa"/>
            <w:vAlign w:val="center"/>
          </w:tcPr>
          <w:p w:rsidR="008D04C2" w:rsidRPr="00341807" w:rsidRDefault="008D04C2" w:rsidP="007C48AD">
            <w:pPr>
              <w:jc w:val="center"/>
              <w:rPr>
                <w:rFonts w:ascii="GHEA Grapalat" w:hAnsi="GHEA Grapalat"/>
                <w:color w:val="000000"/>
                <w:sz w:val="18"/>
                <w:szCs w:val="18"/>
                <w:lang w:val="af-ZA"/>
              </w:rPr>
            </w:pPr>
            <w:r w:rsidRPr="00341807">
              <w:rPr>
                <w:rFonts w:ascii="GHEA Grapalat" w:hAnsi="GHEA Grapalat" w:cs="Sylfaen"/>
                <w:color w:val="000000"/>
                <w:sz w:val="18"/>
                <w:szCs w:val="18"/>
              </w:rPr>
              <w:t>Թարմ</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գլուխ</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կաղամբ</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Թարմ</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գլուխ</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կաղամբն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ըստ</w:t>
            </w:r>
            <w:r w:rsidRPr="00341807">
              <w:rPr>
                <w:rFonts w:ascii="GHEA Grapalat" w:hAnsi="GHEA Grapalat"/>
                <w:b/>
                <w:i/>
                <w:color w:val="000000"/>
                <w:sz w:val="18"/>
                <w:szCs w:val="18"/>
                <w:lang w:val="af-ZA"/>
              </w:rPr>
              <w:t xml:space="preserve"> </w:t>
            </w:r>
            <w:r w:rsidRPr="00341807">
              <w:rPr>
                <w:rFonts w:ascii="GHEA Grapalat" w:hAnsi="GHEA Grapalat" w:cs="Sylfaen"/>
                <w:color w:val="000000"/>
                <w:sz w:val="18"/>
                <w:szCs w:val="18"/>
              </w:rPr>
              <w:t>հասունացման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ժամկետների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ստորաբաժանվում</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է</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հետևյալ</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տեսակների</w:t>
            </w:r>
            <w:r w:rsidRPr="00341807">
              <w:rPr>
                <w:rFonts w:ascii="GHEA Grapalat" w:hAnsi="GHEA Grapalat"/>
                <w:color w:val="000000"/>
                <w:sz w:val="18"/>
                <w:szCs w:val="18"/>
                <w:lang w:val="af-ZA"/>
              </w:rPr>
              <w:t xml:space="preserve">, </w:t>
            </w:r>
            <w:r w:rsidRPr="00341807">
              <w:rPr>
                <w:rFonts w:ascii="GHEA Grapalat" w:hAnsi="GHEA Grapalat"/>
                <w:color w:val="000000"/>
                <w:sz w:val="18"/>
                <w:szCs w:val="18"/>
              </w:rPr>
              <w:t>մայիս</w:t>
            </w:r>
            <w:r w:rsidRPr="00341807">
              <w:rPr>
                <w:rFonts w:ascii="GHEA Grapalat" w:hAnsi="GHEA Grapalat"/>
                <w:color w:val="000000"/>
                <w:sz w:val="18"/>
                <w:szCs w:val="18"/>
                <w:lang w:val="af-ZA"/>
              </w:rPr>
              <w:t>-</w:t>
            </w:r>
            <w:r w:rsidRPr="00341807">
              <w:rPr>
                <w:rFonts w:ascii="GHEA Grapalat" w:hAnsi="GHEA Grapalat"/>
                <w:color w:val="000000"/>
                <w:sz w:val="18"/>
                <w:szCs w:val="18"/>
              </w:rPr>
              <w:t>հուլիս</w:t>
            </w:r>
            <w:r w:rsidRPr="00341807">
              <w:rPr>
                <w:rFonts w:ascii="GHEA Grapalat" w:hAnsi="GHEA Grapalat"/>
                <w:color w:val="000000"/>
                <w:sz w:val="18"/>
                <w:szCs w:val="18"/>
                <w:lang w:val="af-ZA"/>
              </w:rPr>
              <w:t xml:space="preserve"> </w:t>
            </w:r>
            <w:r w:rsidRPr="00341807">
              <w:rPr>
                <w:rFonts w:ascii="GHEA Grapalat" w:hAnsi="GHEA Grapalat"/>
                <w:color w:val="000000"/>
                <w:sz w:val="18"/>
                <w:szCs w:val="18"/>
              </w:rPr>
              <w:t>ամիսներին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վաղահաս</w:t>
            </w:r>
            <w:r w:rsidRPr="00341807">
              <w:rPr>
                <w:rFonts w:ascii="GHEA Grapalat" w:hAnsi="GHEA Grapalat"/>
                <w:color w:val="000000"/>
                <w:sz w:val="18"/>
                <w:szCs w:val="18"/>
                <w:lang w:val="af-ZA"/>
              </w:rPr>
              <w:t xml:space="preserve">, </w:t>
            </w:r>
            <w:r w:rsidRPr="00341807">
              <w:rPr>
                <w:rFonts w:ascii="GHEA Grapalat" w:hAnsi="GHEA Grapalat"/>
                <w:color w:val="000000"/>
                <w:sz w:val="18"/>
                <w:szCs w:val="18"/>
              </w:rPr>
              <w:t>օգոստոս</w:t>
            </w:r>
            <w:r w:rsidRPr="00341807">
              <w:rPr>
                <w:rFonts w:ascii="GHEA Grapalat" w:hAnsi="GHEA Grapalat"/>
                <w:color w:val="000000"/>
                <w:sz w:val="18"/>
                <w:szCs w:val="18"/>
                <w:lang w:val="af-ZA"/>
              </w:rPr>
              <w:t>-</w:t>
            </w:r>
            <w:r w:rsidRPr="00341807">
              <w:rPr>
                <w:rFonts w:ascii="GHEA Grapalat" w:hAnsi="GHEA Grapalat"/>
                <w:color w:val="000000"/>
                <w:sz w:val="18"/>
                <w:szCs w:val="18"/>
              </w:rPr>
              <w:t>հոկտեմբեր</w:t>
            </w:r>
            <w:r w:rsidRPr="00341807">
              <w:rPr>
                <w:rFonts w:ascii="GHEA Grapalat" w:hAnsi="GHEA Grapalat"/>
                <w:color w:val="000000"/>
                <w:sz w:val="18"/>
                <w:szCs w:val="18"/>
                <w:lang w:val="af-ZA"/>
              </w:rPr>
              <w:t xml:space="preserve"> </w:t>
            </w:r>
            <w:r w:rsidRPr="00341807">
              <w:rPr>
                <w:rFonts w:ascii="GHEA Grapalat" w:hAnsi="GHEA Grapalat"/>
                <w:color w:val="000000"/>
                <w:sz w:val="18"/>
                <w:szCs w:val="18"/>
              </w:rPr>
              <w:t>ամիսներին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միջահաս</w:t>
            </w:r>
            <w:r w:rsidRPr="00341807">
              <w:rPr>
                <w:rFonts w:ascii="GHEA Grapalat" w:hAnsi="GHEA Grapalat"/>
                <w:color w:val="000000"/>
                <w:sz w:val="18"/>
                <w:szCs w:val="18"/>
                <w:lang w:val="af-ZA"/>
              </w:rPr>
              <w:t xml:space="preserve">, </w:t>
            </w:r>
            <w:r w:rsidRPr="00341807">
              <w:rPr>
                <w:rFonts w:ascii="GHEA Grapalat" w:hAnsi="GHEA Grapalat"/>
                <w:color w:val="000000"/>
                <w:sz w:val="18"/>
                <w:szCs w:val="18"/>
              </w:rPr>
              <w:t>իսկ</w:t>
            </w:r>
            <w:r w:rsidRPr="00341807">
              <w:rPr>
                <w:rFonts w:ascii="GHEA Grapalat" w:hAnsi="GHEA Grapalat"/>
                <w:color w:val="000000"/>
                <w:sz w:val="18"/>
                <w:szCs w:val="18"/>
                <w:lang w:val="af-ZA"/>
              </w:rPr>
              <w:t xml:space="preserve"> </w:t>
            </w:r>
            <w:r w:rsidRPr="00341807">
              <w:rPr>
                <w:rFonts w:ascii="GHEA Grapalat" w:hAnsi="GHEA Grapalat"/>
                <w:color w:val="000000"/>
                <w:sz w:val="18"/>
                <w:szCs w:val="18"/>
              </w:rPr>
              <w:t>մնացած</w:t>
            </w:r>
            <w:r w:rsidRPr="00341807">
              <w:rPr>
                <w:rFonts w:ascii="GHEA Grapalat" w:hAnsi="GHEA Grapalat"/>
                <w:color w:val="000000"/>
                <w:sz w:val="18"/>
                <w:szCs w:val="18"/>
                <w:lang w:val="af-ZA"/>
              </w:rPr>
              <w:t xml:space="preserve"> </w:t>
            </w:r>
            <w:r w:rsidRPr="00341807">
              <w:rPr>
                <w:rFonts w:ascii="GHEA Grapalat" w:hAnsi="GHEA Grapalat"/>
                <w:color w:val="000000"/>
                <w:sz w:val="18"/>
                <w:szCs w:val="18"/>
              </w:rPr>
              <w:t>ամիսներին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ուշահաս</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Արտաքին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տեսքը</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գլուխները</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թարմ</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ամբողջական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մաքուր</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առողջ</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լիովին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ձևավորված</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առանց</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հիվանդությունների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չծլած</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տվյալ</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բուսաբանական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տեսակին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բնորոշ</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գույնով</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Ձևով</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ու</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համ</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ու</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հոտով</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առանց</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կողմնակի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հոտի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և</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համի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Կաղամբի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գլուխները</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չպետք</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է</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լինեն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գյուղատնտեսական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վնասատուներով</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վնասված</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չպետք</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է</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ունենան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ավելորդ</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արտաքին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խոնավություն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պետք</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է</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լինեն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խիտ</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կամ</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քիչ</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խիտ</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բայց</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ոչ</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փխրուն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վաղահաս</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կաղամբը</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տարբեր</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աստիճանի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փխրունությամբ</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Գլուխների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մաքրման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աստիճանը</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կաղամբի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գլուխները</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պետք</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է</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մաքրված</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լինեն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մինչև</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մակերևույթը</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ամուր</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գրկող</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կանաչ</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և</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սպիտակ</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տերևները</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Վաղահաս</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կաղամբի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գլուխները</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պետք</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է</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մաքրված</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լինեն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վարդաձև</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տերևաբույլերից</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և</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օգտագործման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համար</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ոչ</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պիտանի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տերևներից</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Կաղամբակոթի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երկարությունը</w:t>
            </w:r>
            <w:r w:rsidRPr="00341807">
              <w:rPr>
                <w:rFonts w:ascii="GHEA Grapalat" w:hAnsi="GHEA Grapalat"/>
                <w:color w:val="000000"/>
                <w:sz w:val="18"/>
                <w:szCs w:val="18"/>
                <w:lang w:val="af-ZA"/>
              </w:rPr>
              <w:t xml:space="preserve"> 3</w:t>
            </w:r>
            <w:r w:rsidRPr="00341807">
              <w:rPr>
                <w:rFonts w:ascii="GHEA Grapalat" w:hAnsi="GHEA Grapalat" w:cs="Sylfaen"/>
                <w:color w:val="000000"/>
                <w:sz w:val="18"/>
                <w:szCs w:val="18"/>
              </w:rPr>
              <w:t>սմ</w:t>
            </w:r>
            <w:r w:rsidRPr="00341807">
              <w:rPr>
                <w:rFonts w:ascii="GHEA Grapalat" w:hAnsi="GHEA Grapalat"/>
                <w:color w:val="000000"/>
                <w:sz w:val="18"/>
                <w:szCs w:val="18"/>
                <w:lang w:val="af-ZA"/>
              </w:rPr>
              <w:t>-</w:t>
            </w:r>
            <w:r w:rsidRPr="00341807">
              <w:rPr>
                <w:rFonts w:ascii="GHEA Grapalat" w:hAnsi="GHEA Grapalat" w:cs="Sylfaen"/>
                <w:color w:val="000000"/>
                <w:sz w:val="18"/>
                <w:szCs w:val="18"/>
              </w:rPr>
              <w:t>ից</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ոչ</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ավելի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Կաղամբի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մաքրված</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գլուխների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քաշը</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ոչ</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պակաս</w:t>
            </w:r>
            <w:r w:rsidRPr="00341807">
              <w:rPr>
                <w:rFonts w:ascii="GHEA Grapalat" w:hAnsi="GHEA Grapalat"/>
                <w:color w:val="000000"/>
                <w:sz w:val="18"/>
                <w:szCs w:val="18"/>
                <w:lang w:val="af-ZA"/>
              </w:rPr>
              <w:t xml:space="preserve">` 1.2 </w:t>
            </w:r>
            <w:r w:rsidRPr="00341807">
              <w:rPr>
                <w:rFonts w:ascii="GHEA Grapalat" w:hAnsi="GHEA Grapalat" w:cs="Sylfaen"/>
                <w:color w:val="000000"/>
                <w:sz w:val="18"/>
                <w:szCs w:val="18"/>
              </w:rPr>
              <w:t>կգ</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վաղահաս</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կաղամբինը</w:t>
            </w:r>
            <w:r w:rsidRPr="00341807">
              <w:rPr>
                <w:rFonts w:ascii="GHEA Grapalat" w:hAnsi="GHEA Grapalat"/>
                <w:color w:val="000000"/>
                <w:sz w:val="18"/>
                <w:szCs w:val="18"/>
                <w:lang w:val="af-ZA"/>
              </w:rPr>
              <w:t xml:space="preserve">` 0.5 </w:t>
            </w:r>
            <w:r w:rsidRPr="00341807">
              <w:rPr>
                <w:rFonts w:ascii="GHEA Grapalat" w:hAnsi="GHEA Grapalat" w:cs="Sylfaen"/>
                <w:color w:val="000000"/>
                <w:sz w:val="18"/>
                <w:szCs w:val="18"/>
              </w:rPr>
              <w:t>կգ</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Ճաքած</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և</w:t>
            </w:r>
            <w:r w:rsidRPr="00341807">
              <w:rPr>
                <w:rFonts w:ascii="GHEA Grapalat" w:hAnsi="GHEA Grapalat"/>
                <w:color w:val="000000"/>
                <w:sz w:val="18"/>
                <w:szCs w:val="18"/>
                <w:lang w:val="af-ZA"/>
              </w:rPr>
              <w:t xml:space="preserve"> 3 </w:t>
            </w:r>
            <w:r w:rsidRPr="00341807">
              <w:rPr>
                <w:rFonts w:ascii="GHEA Grapalat" w:hAnsi="GHEA Grapalat" w:cs="Sylfaen"/>
                <w:color w:val="000000"/>
                <w:sz w:val="18"/>
                <w:szCs w:val="18"/>
              </w:rPr>
              <w:t>սմ</w:t>
            </w:r>
            <w:r w:rsidRPr="00341807">
              <w:rPr>
                <w:rFonts w:ascii="GHEA Grapalat" w:hAnsi="GHEA Grapalat"/>
                <w:color w:val="000000"/>
                <w:sz w:val="18"/>
                <w:szCs w:val="18"/>
                <w:lang w:val="af-ZA"/>
              </w:rPr>
              <w:t>-</w:t>
            </w:r>
            <w:r w:rsidRPr="00341807">
              <w:rPr>
                <w:rFonts w:ascii="GHEA Grapalat" w:hAnsi="GHEA Grapalat" w:cs="Sylfaen"/>
                <w:color w:val="000000"/>
                <w:sz w:val="18"/>
                <w:szCs w:val="18"/>
              </w:rPr>
              <w:t>ից</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ոչ</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ավելի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խորությամբ</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մեխանիկական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վնասվածքներով</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կաղամբի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գլուխների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զանգվածային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մասը</w:t>
            </w:r>
            <w:r w:rsidRPr="00341807">
              <w:rPr>
                <w:rFonts w:ascii="GHEA Grapalat" w:hAnsi="GHEA Grapalat"/>
                <w:color w:val="000000"/>
                <w:sz w:val="18"/>
                <w:szCs w:val="18"/>
                <w:lang w:val="af-ZA"/>
              </w:rPr>
              <w:t>` 5%-</w:t>
            </w:r>
            <w:r w:rsidRPr="00341807">
              <w:rPr>
                <w:rFonts w:ascii="GHEA Grapalat" w:hAnsi="GHEA Grapalat" w:cs="Sylfaen"/>
                <w:color w:val="000000"/>
                <w:sz w:val="18"/>
                <w:szCs w:val="18"/>
              </w:rPr>
              <w:t>ից</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ոչ</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ավելի</w:t>
            </w:r>
            <w:r w:rsidRPr="00341807">
              <w:rPr>
                <w:rFonts w:ascii="GHEA Grapalat" w:hAnsi="GHEA Grapalat"/>
                <w:color w:val="000000"/>
                <w:sz w:val="18"/>
                <w:szCs w:val="18"/>
                <w:lang w:val="af-ZA"/>
              </w:rPr>
              <w:t xml:space="preserve">: 3 </w:t>
            </w:r>
            <w:r w:rsidRPr="00341807">
              <w:rPr>
                <w:rFonts w:ascii="GHEA Grapalat" w:hAnsi="GHEA Grapalat" w:cs="Sylfaen"/>
                <w:color w:val="000000"/>
                <w:sz w:val="18"/>
                <w:szCs w:val="18"/>
              </w:rPr>
              <w:t>սմ</w:t>
            </w:r>
            <w:r w:rsidRPr="00341807">
              <w:rPr>
                <w:rFonts w:ascii="GHEA Grapalat" w:hAnsi="GHEA Grapalat"/>
                <w:color w:val="000000"/>
                <w:sz w:val="18"/>
                <w:szCs w:val="18"/>
                <w:lang w:val="af-ZA"/>
              </w:rPr>
              <w:t>-</w:t>
            </w:r>
            <w:r w:rsidRPr="00341807">
              <w:rPr>
                <w:rFonts w:ascii="GHEA Grapalat" w:hAnsi="GHEA Grapalat" w:cs="Sylfaen"/>
                <w:color w:val="000000"/>
                <w:sz w:val="18"/>
                <w:szCs w:val="18"/>
              </w:rPr>
              <w:t>ից</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ավելի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խորությամբ</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մեխանիկական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վնասվածքներով</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ճաքերով</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նեխած</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գյուղատնտեսական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վնասատուներով</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վնասված</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ցրտահարված</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շոգեհարված</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միջուկի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դեղնվածության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և</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կարմրածության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նշաններով</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գլուխների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առկայություն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չի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թույլատրվում</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Չի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թույլատրվում</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նշահատված</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գլուխներով</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և</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կաղամբակոթերով</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կաղամբի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առկայություն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Անվտանգությունը</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փաթեթավորումը</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և</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lastRenderedPageBreak/>
              <w:t>մակնշումը</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ըստ</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ՀՀ</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կառավարության</w:t>
            </w:r>
            <w:r w:rsidRPr="00341807">
              <w:rPr>
                <w:rFonts w:ascii="GHEA Grapalat" w:hAnsi="GHEA Grapalat"/>
                <w:color w:val="000000"/>
                <w:sz w:val="18"/>
                <w:szCs w:val="18"/>
                <w:lang w:val="af-ZA"/>
              </w:rPr>
              <w:t xml:space="preserve"> 2006</w:t>
            </w:r>
            <w:r w:rsidRPr="00341807">
              <w:rPr>
                <w:rFonts w:ascii="GHEA Grapalat" w:hAnsi="GHEA Grapalat" w:cs="Sylfaen"/>
                <w:color w:val="000000"/>
                <w:sz w:val="18"/>
                <w:szCs w:val="18"/>
              </w:rPr>
              <w:t>թ</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Դեկտեմբերի</w:t>
            </w:r>
            <w:r w:rsidRPr="00341807">
              <w:rPr>
                <w:rFonts w:ascii="GHEA Grapalat" w:hAnsi="GHEA Grapalat"/>
                <w:color w:val="000000"/>
                <w:sz w:val="18"/>
                <w:szCs w:val="18"/>
                <w:lang w:val="af-ZA"/>
              </w:rPr>
              <w:t xml:space="preserve"> 21-</w:t>
            </w:r>
            <w:r w:rsidRPr="00341807">
              <w:rPr>
                <w:rFonts w:ascii="GHEA Grapalat" w:hAnsi="GHEA Grapalat" w:cs="Sylfaen"/>
                <w:color w:val="000000"/>
                <w:sz w:val="18"/>
                <w:szCs w:val="18"/>
              </w:rPr>
              <w:t>ի</w:t>
            </w:r>
            <w:r w:rsidRPr="00341807">
              <w:rPr>
                <w:rFonts w:ascii="GHEA Grapalat" w:hAnsi="GHEA Grapalat"/>
                <w:color w:val="000000"/>
                <w:sz w:val="18"/>
                <w:szCs w:val="18"/>
                <w:lang w:val="af-ZA"/>
              </w:rPr>
              <w:t xml:space="preserve"> N 1913-</w:t>
            </w:r>
            <w:r w:rsidRPr="00341807">
              <w:rPr>
                <w:rFonts w:ascii="GHEA Grapalat" w:hAnsi="GHEA Grapalat" w:cs="Sylfaen"/>
                <w:color w:val="000000"/>
                <w:sz w:val="18"/>
                <w:szCs w:val="18"/>
              </w:rPr>
              <w:t>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որոշմամբ</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հաստատված</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Թարմ</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պտուղ</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բանջարեղենի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տեխնիկական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կանոնակարգի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և</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Սննդամթերքի</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անվտանգության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մասին</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ՀՀ</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օրենքի</w:t>
            </w:r>
            <w:r w:rsidRPr="00341807">
              <w:rPr>
                <w:rFonts w:ascii="GHEA Grapalat" w:hAnsi="GHEA Grapalat"/>
                <w:color w:val="000000"/>
                <w:sz w:val="18"/>
                <w:szCs w:val="18"/>
                <w:lang w:val="af-ZA"/>
              </w:rPr>
              <w:t xml:space="preserve"> 8-</w:t>
            </w:r>
            <w:r w:rsidRPr="00341807">
              <w:rPr>
                <w:rFonts w:ascii="GHEA Grapalat" w:hAnsi="GHEA Grapalat" w:cs="Sylfaen"/>
                <w:color w:val="000000"/>
                <w:sz w:val="18"/>
                <w:szCs w:val="18"/>
              </w:rPr>
              <w:t>րդ</w:t>
            </w:r>
            <w:r w:rsidRPr="00341807">
              <w:rPr>
                <w:rFonts w:ascii="GHEA Grapalat" w:hAnsi="GHEA Grapalat"/>
                <w:color w:val="000000"/>
                <w:sz w:val="18"/>
                <w:szCs w:val="18"/>
                <w:lang w:val="af-ZA"/>
              </w:rPr>
              <w:t xml:space="preserve"> </w:t>
            </w:r>
            <w:r w:rsidRPr="00341807">
              <w:rPr>
                <w:rFonts w:ascii="GHEA Grapalat" w:hAnsi="GHEA Grapalat" w:cs="Sylfaen"/>
                <w:color w:val="000000"/>
                <w:sz w:val="18"/>
                <w:szCs w:val="18"/>
              </w:rPr>
              <w:t>հոդվածի</w:t>
            </w:r>
            <w:r w:rsidRPr="00341807">
              <w:rPr>
                <w:rFonts w:ascii="GHEA Grapalat" w:hAnsi="GHEA Grapalat"/>
                <w:color w:val="000000"/>
                <w:sz w:val="18"/>
                <w:szCs w:val="18"/>
                <w:lang w:val="af-ZA"/>
              </w:rPr>
              <w:t>:</w:t>
            </w:r>
          </w:p>
        </w:tc>
        <w:tc>
          <w:tcPr>
            <w:tcW w:w="992" w:type="dxa"/>
            <w:vAlign w:val="center"/>
          </w:tcPr>
          <w:p w:rsidR="008D04C2" w:rsidRPr="00C735BC" w:rsidRDefault="008D04C2" w:rsidP="00A14E35">
            <w:pPr>
              <w:jc w:val="center"/>
              <w:rPr>
                <w:rFonts w:ascii="Sylfaen" w:hAnsi="Sylfaen"/>
                <w:sz w:val="20"/>
                <w:szCs w:val="20"/>
                <w:lang w:val="af-ZA"/>
              </w:rPr>
            </w:pPr>
            <w:r>
              <w:rPr>
                <w:rFonts w:ascii="Sylfaen" w:hAnsi="Sylfaen"/>
                <w:sz w:val="20"/>
                <w:szCs w:val="20"/>
                <w:lang w:val="af-ZA"/>
              </w:rPr>
              <w:lastRenderedPageBreak/>
              <w:t>կգ</w:t>
            </w:r>
          </w:p>
        </w:tc>
        <w:tc>
          <w:tcPr>
            <w:tcW w:w="850" w:type="dxa"/>
            <w:vAlign w:val="center"/>
          </w:tcPr>
          <w:p w:rsidR="008D04C2" w:rsidRPr="00C735BC" w:rsidRDefault="008D04C2" w:rsidP="00341807">
            <w:pPr>
              <w:jc w:val="center"/>
              <w:rPr>
                <w:rFonts w:ascii="GHEA Grapalat" w:hAnsi="GHEA Grapalat"/>
                <w:sz w:val="18"/>
                <w:szCs w:val="18"/>
                <w:lang w:val="af-ZA"/>
              </w:rPr>
            </w:pPr>
          </w:p>
        </w:tc>
        <w:tc>
          <w:tcPr>
            <w:tcW w:w="993" w:type="dxa"/>
            <w:vAlign w:val="center"/>
          </w:tcPr>
          <w:p w:rsidR="008D04C2" w:rsidRPr="00C735BC" w:rsidRDefault="008D04C2" w:rsidP="00341807">
            <w:pPr>
              <w:jc w:val="center"/>
              <w:rPr>
                <w:rFonts w:ascii="GHEA Grapalat" w:hAnsi="GHEA Grapalat"/>
                <w:sz w:val="18"/>
                <w:szCs w:val="18"/>
                <w:lang w:val="af-ZA"/>
              </w:rPr>
            </w:pPr>
          </w:p>
        </w:tc>
        <w:tc>
          <w:tcPr>
            <w:tcW w:w="992" w:type="dxa"/>
            <w:vAlign w:val="center"/>
          </w:tcPr>
          <w:p w:rsidR="008D04C2" w:rsidRPr="008D426A" w:rsidRDefault="008D04C2" w:rsidP="00341807">
            <w:pPr>
              <w:jc w:val="center"/>
              <w:rPr>
                <w:rFonts w:ascii="GHEA Grapalat" w:hAnsi="GHEA Grapalat"/>
                <w:sz w:val="18"/>
                <w:szCs w:val="18"/>
              </w:rPr>
            </w:pPr>
            <w:r>
              <w:rPr>
                <w:rFonts w:ascii="GHEA Grapalat" w:hAnsi="GHEA Grapalat"/>
                <w:sz w:val="18"/>
                <w:szCs w:val="18"/>
              </w:rPr>
              <w:t>430</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lastRenderedPageBreak/>
              <w:t>32</w:t>
            </w:r>
          </w:p>
        </w:tc>
        <w:tc>
          <w:tcPr>
            <w:tcW w:w="1134" w:type="dxa"/>
            <w:vAlign w:val="center"/>
          </w:tcPr>
          <w:p w:rsidR="008D04C2" w:rsidRPr="00341807" w:rsidRDefault="008D04C2" w:rsidP="007C48AD">
            <w:pPr>
              <w:jc w:val="center"/>
              <w:rPr>
                <w:rFonts w:ascii="GHEA Grapalat" w:hAnsi="GHEA Grapalat"/>
                <w:sz w:val="18"/>
                <w:szCs w:val="18"/>
              </w:rPr>
            </w:pPr>
            <w:r w:rsidRPr="00341807">
              <w:rPr>
                <w:rFonts w:ascii="GHEA Grapalat" w:hAnsi="GHEA Grapalat"/>
                <w:sz w:val="18"/>
                <w:szCs w:val="18"/>
              </w:rPr>
              <w:t>15311100</w:t>
            </w:r>
          </w:p>
        </w:tc>
        <w:tc>
          <w:tcPr>
            <w:tcW w:w="1984" w:type="dxa"/>
            <w:vAlign w:val="center"/>
          </w:tcPr>
          <w:p w:rsidR="008D04C2" w:rsidRPr="00341807" w:rsidRDefault="008D04C2" w:rsidP="007C48AD">
            <w:pPr>
              <w:jc w:val="center"/>
              <w:rPr>
                <w:rFonts w:ascii="GHEA Grapalat" w:hAnsi="GHEA Grapalat" w:cs="Calibri"/>
                <w:color w:val="000000"/>
                <w:sz w:val="18"/>
                <w:szCs w:val="18"/>
              </w:rPr>
            </w:pPr>
            <w:r w:rsidRPr="00341807">
              <w:rPr>
                <w:rFonts w:ascii="GHEA Grapalat" w:hAnsi="GHEA Grapalat" w:cs="Calibri"/>
                <w:color w:val="000000"/>
                <w:sz w:val="18"/>
                <w:szCs w:val="18"/>
              </w:rPr>
              <w:t>Կարտոֆիլ</w:t>
            </w:r>
          </w:p>
        </w:tc>
        <w:tc>
          <w:tcPr>
            <w:tcW w:w="4253" w:type="dxa"/>
            <w:vAlign w:val="center"/>
          </w:tcPr>
          <w:p w:rsidR="008D04C2" w:rsidRPr="00341807" w:rsidRDefault="008D04C2" w:rsidP="007C48AD">
            <w:pPr>
              <w:spacing w:after="240"/>
              <w:jc w:val="center"/>
              <w:rPr>
                <w:rFonts w:ascii="GHEA Grapalat" w:hAnsi="GHEA Grapalat" w:cs="Arial"/>
                <w:color w:val="000000"/>
                <w:sz w:val="18"/>
                <w:szCs w:val="18"/>
                <w:lang w:val="af-ZA"/>
              </w:rPr>
            </w:pPr>
            <w:r w:rsidRPr="00341807">
              <w:rPr>
                <w:rFonts w:ascii="GHEA Grapalat" w:hAnsi="GHEA Grapalat" w:cs="Sylfaen"/>
                <w:sz w:val="18"/>
                <w:szCs w:val="18"/>
                <w:lang w:eastAsia="ru-RU"/>
              </w:rPr>
              <w:t>Վաղահաս</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և</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ուշահաս</w:t>
            </w:r>
            <w:r w:rsidRPr="00341807">
              <w:rPr>
                <w:rFonts w:ascii="GHEA Grapalat" w:hAnsi="GHEA Grapalat" w:cs="Arial"/>
                <w:sz w:val="18"/>
                <w:szCs w:val="18"/>
                <w:lang w:val="af-ZA" w:eastAsia="ru-RU"/>
              </w:rPr>
              <w:t xml:space="preserve">, I </w:t>
            </w:r>
            <w:r w:rsidRPr="00341807">
              <w:rPr>
                <w:rFonts w:ascii="GHEA Grapalat" w:hAnsi="GHEA Grapalat" w:cs="Sylfaen"/>
                <w:sz w:val="18"/>
                <w:szCs w:val="18"/>
                <w:lang w:eastAsia="ru-RU"/>
              </w:rPr>
              <w:t>տեսակի</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չցրտահարված</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առանց</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վնասվածքների</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կլոր</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ձվաձև</w:t>
            </w:r>
            <w:r w:rsidRPr="00341807">
              <w:rPr>
                <w:rFonts w:ascii="GHEA Grapalat" w:hAnsi="GHEA Grapalat" w:cs="Arial"/>
                <w:sz w:val="18"/>
                <w:szCs w:val="18"/>
                <w:lang w:val="af-ZA" w:eastAsia="ru-RU"/>
              </w:rPr>
              <w:t xml:space="preserve"> 4 </w:t>
            </w:r>
            <w:r w:rsidRPr="00341807">
              <w:rPr>
                <w:rFonts w:ascii="GHEA Grapalat" w:hAnsi="GHEA Grapalat" w:cs="Sylfaen"/>
                <w:sz w:val="18"/>
                <w:szCs w:val="18"/>
                <w:lang w:eastAsia="ru-RU"/>
              </w:rPr>
              <w:t>սմ</w:t>
            </w:r>
            <w:r w:rsidRPr="00341807">
              <w:rPr>
                <w:rFonts w:ascii="GHEA Grapalat" w:hAnsi="GHEA Grapalat" w:cs="Arial"/>
                <w:sz w:val="18"/>
                <w:szCs w:val="18"/>
                <w:lang w:val="af-ZA" w:eastAsia="ru-RU"/>
              </w:rPr>
              <w:t xml:space="preserve">, 5%, </w:t>
            </w:r>
            <w:r w:rsidRPr="00341807">
              <w:rPr>
                <w:rFonts w:ascii="GHEA Grapalat" w:hAnsi="GHEA Grapalat" w:cs="Sylfaen"/>
                <w:sz w:val="18"/>
                <w:szCs w:val="18"/>
                <w:lang w:eastAsia="ru-RU"/>
              </w:rPr>
              <w:t>երկարացված</w:t>
            </w:r>
            <w:r w:rsidRPr="00341807">
              <w:rPr>
                <w:rFonts w:ascii="GHEA Grapalat" w:hAnsi="GHEA Grapalat" w:cs="Arial"/>
                <w:sz w:val="18"/>
                <w:szCs w:val="18"/>
                <w:lang w:val="af-ZA" w:eastAsia="ru-RU"/>
              </w:rPr>
              <w:t xml:space="preserve"> 3,5</w:t>
            </w:r>
            <w:r w:rsidRPr="00341807">
              <w:rPr>
                <w:rFonts w:ascii="GHEA Grapalat" w:hAnsi="GHEA Grapalat" w:cs="Sylfaen"/>
                <w:sz w:val="18"/>
                <w:szCs w:val="18"/>
                <w:lang w:eastAsia="ru-RU"/>
              </w:rPr>
              <w:t>սմ</w:t>
            </w:r>
            <w:r w:rsidRPr="00341807">
              <w:rPr>
                <w:rFonts w:ascii="GHEA Grapalat" w:hAnsi="GHEA Grapalat" w:cs="Arial"/>
                <w:sz w:val="18"/>
                <w:szCs w:val="18"/>
                <w:lang w:val="af-ZA" w:eastAsia="ru-RU"/>
              </w:rPr>
              <w:t xml:space="preserve">, 5 %, </w:t>
            </w:r>
            <w:r w:rsidRPr="00341807">
              <w:rPr>
                <w:rFonts w:ascii="GHEA Grapalat" w:hAnsi="GHEA Grapalat" w:cs="Sylfaen"/>
                <w:sz w:val="18"/>
                <w:szCs w:val="18"/>
                <w:lang w:eastAsia="ru-RU"/>
              </w:rPr>
              <w:t>կլոր</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ձվաձև</w:t>
            </w:r>
            <w:r w:rsidRPr="00341807">
              <w:rPr>
                <w:rFonts w:ascii="GHEA Grapalat" w:hAnsi="GHEA Grapalat" w:cs="Arial"/>
                <w:sz w:val="18"/>
                <w:szCs w:val="18"/>
                <w:lang w:val="af-ZA" w:eastAsia="ru-RU"/>
              </w:rPr>
              <w:t xml:space="preserve"> (4-</w:t>
            </w:r>
            <w:r w:rsidRPr="00341807">
              <w:rPr>
                <w:rFonts w:ascii="GHEA Grapalat" w:hAnsi="GHEA Grapalat" w:cs="Sylfaen"/>
                <w:sz w:val="18"/>
                <w:szCs w:val="18"/>
                <w:lang w:eastAsia="ru-RU"/>
              </w:rPr>
              <w:t>ից</w:t>
            </w:r>
            <w:r w:rsidRPr="00341807">
              <w:rPr>
                <w:rFonts w:ascii="GHEA Grapalat" w:hAnsi="GHEA Grapalat" w:cs="Arial"/>
                <w:sz w:val="18"/>
                <w:szCs w:val="18"/>
                <w:lang w:val="af-ZA" w:eastAsia="ru-RU"/>
              </w:rPr>
              <w:t xml:space="preserve"> 5) </w:t>
            </w:r>
            <w:r w:rsidRPr="00341807">
              <w:rPr>
                <w:rFonts w:ascii="GHEA Grapalat" w:hAnsi="GHEA Grapalat" w:cs="Sylfaen"/>
                <w:sz w:val="18"/>
                <w:szCs w:val="18"/>
                <w:lang w:eastAsia="ru-RU"/>
              </w:rPr>
              <w:t>սմ</w:t>
            </w:r>
            <w:r w:rsidRPr="00341807">
              <w:rPr>
                <w:rFonts w:ascii="GHEA Grapalat" w:hAnsi="GHEA Grapalat" w:cs="Arial"/>
                <w:sz w:val="18"/>
                <w:szCs w:val="18"/>
                <w:lang w:val="af-ZA" w:eastAsia="ru-RU"/>
              </w:rPr>
              <w:t xml:space="preserve"> 20%, </w:t>
            </w:r>
            <w:r w:rsidRPr="00341807">
              <w:rPr>
                <w:rFonts w:ascii="GHEA Grapalat" w:hAnsi="GHEA Grapalat" w:cs="Sylfaen"/>
                <w:sz w:val="18"/>
                <w:szCs w:val="18"/>
                <w:lang w:eastAsia="ru-RU"/>
              </w:rPr>
              <w:t>երկարացված</w:t>
            </w:r>
            <w:r w:rsidRPr="00341807">
              <w:rPr>
                <w:rFonts w:ascii="GHEA Grapalat" w:hAnsi="GHEA Grapalat" w:cs="Arial"/>
                <w:sz w:val="18"/>
                <w:szCs w:val="18"/>
                <w:lang w:val="af-ZA" w:eastAsia="ru-RU"/>
              </w:rPr>
              <w:t xml:space="preserve"> (4-</w:t>
            </w:r>
            <w:r w:rsidRPr="00341807">
              <w:rPr>
                <w:rFonts w:ascii="GHEA Grapalat" w:hAnsi="GHEA Grapalat" w:cs="Sylfaen"/>
                <w:sz w:val="18"/>
                <w:szCs w:val="18"/>
                <w:lang w:eastAsia="ru-RU"/>
              </w:rPr>
              <w:t>ից</w:t>
            </w:r>
            <w:r w:rsidRPr="00341807">
              <w:rPr>
                <w:rFonts w:ascii="GHEA Grapalat" w:hAnsi="GHEA Grapalat" w:cs="Arial"/>
                <w:sz w:val="18"/>
                <w:szCs w:val="18"/>
                <w:lang w:val="af-ZA" w:eastAsia="ru-RU"/>
              </w:rPr>
              <w:t xml:space="preserve"> 4,5) </w:t>
            </w:r>
            <w:r w:rsidRPr="00341807">
              <w:rPr>
                <w:rFonts w:ascii="GHEA Grapalat" w:hAnsi="GHEA Grapalat" w:cs="Sylfaen"/>
                <w:sz w:val="18"/>
                <w:szCs w:val="18"/>
                <w:lang w:eastAsia="ru-RU"/>
              </w:rPr>
              <w:t>սմ</w:t>
            </w:r>
            <w:r w:rsidRPr="00341807">
              <w:rPr>
                <w:rFonts w:ascii="GHEA Grapalat" w:hAnsi="GHEA Grapalat" w:cs="Arial"/>
                <w:sz w:val="18"/>
                <w:szCs w:val="18"/>
                <w:lang w:val="af-ZA" w:eastAsia="ru-RU"/>
              </w:rPr>
              <w:t xml:space="preserve"> 20%, </w:t>
            </w:r>
            <w:r w:rsidRPr="00341807">
              <w:rPr>
                <w:rFonts w:ascii="GHEA Grapalat" w:hAnsi="GHEA Grapalat" w:cs="Sylfaen"/>
                <w:sz w:val="18"/>
                <w:szCs w:val="18"/>
                <w:lang w:eastAsia="ru-RU"/>
              </w:rPr>
              <w:t>կլոր</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ձվաձև</w:t>
            </w:r>
            <w:r w:rsidRPr="00341807">
              <w:rPr>
                <w:rFonts w:ascii="GHEA Grapalat" w:hAnsi="GHEA Grapalat" w:cs="Arial"/>
                <w:sz w:val="18"/>
                <w:szCs w:val="18"/>
                <w:lang w:val="af-ZA" w:eastAsia="ru-RU"/>
              </w:rPr>
              <w:t xml:space="preserve"> (5-</w:t>
            </w:r>
            <w:r w:rsidRPr="00341807">
              <w:rPr>
                <w:rFonts w:ascii="GHEA Grapalat" w:hAnsi="GHEA Grapalat" w:cs="Sylfaen"/>
                <w:sz w:val="18"/>
                <w:szCs w:val="18"/>
                <w:lang w:eastAsia="ru-RU"/>
              </w:rPr>
              <w:t>ից</w:t>
            </w:r>
            <w:r w:rsidRPr="00341807">
              <w:rPr>
                <w:rFonts w:ascii="GHEA Grapalat" w:hAnsi="GHEA Grapalat" w:cs="Arial"/>
                <w:sz w:val="18"/>
                <w:szCs w:val="18"/>
                <w:lang w:val="af-ZA" w:eastAsia="ru-RU"/>
              </w:rPr>
              <w:t xml:space="preserve"> 6</w:t>
            </w:r>
            <w:r w:rsidRPr="00341807">
              <w:rPr>
                <w:rFonts w:ascii="GHEA Grapalat" w:hAnsi="GHEA Grapalat" w:cs="Sylfaen"/>
                <w:sz w:val="18"/>
                <w:szCs w:val="18"/>
                <w:lang w:eastAsia="ru-RU"/>
              </w:rPr>
              <w:t>սմ</w:t>
            </w:r>
            <w:r w:rsidRPr="00341807">
              <w:rPr>
                <w:rFonts w:ascii="GHEA Grapalat" w:hAnsi="GHEA Grapalat" w:cs="Arial"/>
                <w:sz w:val="18"/>
                <w:szCs w:val="18"/>
                <w:lang w:val="af-ZA" w:eastAsia="ru-RU"/>
              </w:rPr>
              <w:t xml:space="preserve">) 55%, </w:t>
            </w:r>
            <w:r w:rsidRPr="00341807">
              <w:rPr>
                <w:rFonts w:ascii="GHEA Grapalat" w:hAnsi="GHEA Grapalat" w:cs="Sylfaen"/>
                <w:sz w:val="18"/>
                <w:szCs w:val="18"/>
                <w:lang w:eastAsia="ru-RU"/>
              </w:rPr>
              <w:t>երկարացված</w:t>
            </w:r>
            <w:r w:rsidRPr="00341807">
              <w:rPr>
                <w:rFonts w:ascii="GHEA Grapalat" w:hAnsi="GHEA Grapalat" w:cs="Arial"/>
                <w:sz w:val="18"/>
                <w:szCs w:val="18"/>
                <w:lang w:val="af-ZA" w:eastAsia="ru-RU"/>
              </w:rPr>
              <w:t xml:space="preserve"> (5-</w:t>
            </w:r>
            <w:r w:rsidRPr="00341807">
              <w:rPr>
                <w:rFonts w:ascii="GHEA Grapalat" w:hAnsi="GHEA Grapalat" w:cs="Sylfaen"/>
                <w:sz w:val="18"/>
                <w:szCs w:val="18"/>
                <w:lang w:eastAsia="ru-RU"/>
              </w:rPr>
              <w:t>ից</w:t>
            </w:r>
            <w:r w:rsidRPr="00341807">
              <w:rPr>
                <w:rFonts w:ascii="GHEA Grapalat" w:hAnsi="GHEA Grapalat" w:cs="Arial"/>
                <w:sz w:val="18"/>
                <w:szCs w:val="18"/>
                <w:lang w:val="af-ZA" w:eastAsia="ru-RU"/>
              </w:rPr>
              <w:t xml:space="preserve"> 5,5) </w:t>
            </w:r>
            <w:r w:rsidRPr="00341807">
              <w:rPr>
                <w:rFonts w:ascii="GHEA Grapalat" w:hAnsi="GHEA Grapalat" w:cs="Sylfaen"/>
                <w:sz w:val="18"/>
                <w:szCs w:val="18"/>
                <w:lang w:eastAsia="ru-RU"/>
              </w:rPr>
              <w:t>սմ</w:t>
            </w:r>
            <w:r w:rsidRPr="00341807">
              <w:rPr>
                <w:rFonts w:ascii="GHEA Grapalat" w:hAnsi="GHEA Grapalat" w:cs="Arial"/>
                <w:sz w:val="18"/>
                <w:szCs w:val="18"/>
                <w:lang w:val="af-ZA" w:eastAsia="ru-RU"/>
              </w:rPr>
              <w:t xml:space="preserve"> 55%, </w:t>
            </w:r>
            <w:r w:rsidRPr="00341807">
              <w:rPr>
                <w:rFonts w:ascii="GHEA Grapalat" w:hAnsi="GHEA Grapalat" w:cs="Sylfaen"/>
                <w:sz w:val="18"/>
                <w:szCs w:val="18"/>
                <w:lang w:eastAsia="ru-RU"/>
              </w:rPr>
              <w:t>կլոր</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ձվաձև</w:t>
            </w:r>
            <w:r w:rsidRPr="00341807">
              <w:rPr>
                <w:rFonts w:ascii="GHEA Grapalat" w:hAnsi="GHEA Grapalat" w:cs="Arial"/>
                <w:sz w:val="18"/>
                <w:szCs w:val="18"/>
                <w:lang w:val="af-ZA" w:eastAsia="ru-RU"/>
              </w:rPr>
              <w:t xml:space="preserve"> (6-</w:t>
            </w:r>
            <w:r w:rsidRPr="00341807">
              <w:rPr>
                <w:rFonts w:ascii="GHEA Grapalat" w:hAnsi="GHEA Grapalat" w:cs="Sylfaen"/>
                <w:sz w:val="18"/>
                <w:szCs w:val="18"/>
                <w:lang w:eastAsia="ru-RU"/>
              </w:rPr>
              <w:t>ից</w:t>
            </w:r>
            <w:r w:rsidRPr="00341807">
              <w:rPr>
                <w:rFonts w:ascii="GHEA Grapalat" w:hAnsi="GHEA Grapalat" w:cs="Arial"/>
                <w:sz w:val="18"/>
                <w:szCs w:val="18"/>
                <w:lang w:val="af-ZA" w:eastAsia="ru-RU"/>
              </w:rPr>
              <w:t xml:space="preserve"> 7) </w:t>
            </w:r>
            <w:r w:rsidRPr="00341807">
              <w:rPr>
                <w:rFonts w:ascii="GHEA Grapalat" w:hAnsi="GHEA Grapalat" w:cs="Sylfaen"/>
                <w:sz w:val="18"/>
                <w:szCs w:val="18"/>
                <w:lang w:eastAsia="ru-RU"/>
              </w:rPr>
              <w:t>սմ</w:t>
            </w:r>
            <w:r w:rsidRPr="00341807">
              <w:rPr>
                <w:rFonts w:ascii="GHEA Grapalat" w:hAnsi="GHEA Grapalat" w:cs="Arial"/>
                <w:sz w:val="18"/>
                <w:szCs w:val="18"/>
                <w:lang w:val="af-ZA" w:eastAsia="ru-RU"/>
              </w:rPr>
              <w:t xml:space="preserve"> 20%, </w:t>
            </w:r>
            <w:r w:rsidRPr="00341807">
              <w:rPr>
                <w:rFonts w:ascii="GHEA Grapalat" w:hAnsi="GHEA Grapalat" w:cs="Sylfaen"/>
                <w:sz w:val="18"/>
                <w:szCs w:val="18"/>
                <w:lang w:eastAsia="ru-RU"/>
              </w:rPr>
              <w:t>երկարացված</w:t>
            </w:r>
            <w:r w:rsidRPr="00341807">
              <w:rPr>
                <w:rFonts w:ascii="GHEA Grapalat" w:hAnsi="GHEA Grapalat" w:cs="Arial"/>
                <w:sz w:val="18"/>
                <w:szCs w:val="18"/>
                <w:lang w:val="af-ZA" w:eastAsia="ru-RU"/>
              </w:rPr>
              <w:t xml:space="preserve"> (6-</w:t>
            </w:r>
            <w:r w:rsidRPr="00341807">
              <w:rPr>
                <w:rFonts w:ascii="GHEA Grapalat" w:hAnsi="GHEA Grapalat" w:cs="Sylfaen"/>
                <w:sz w:val="18"/>
                <w:szCs w:val="18"/>
                <w:lang w:eastAsia="ru-RU"/>
              </w:rPr>
              <w:t>ից</w:t>
            </w:r>
            <w:r w:rsidRPr="00341807">
              <w:rPr>
                <w:rFonts w:ascii="GHEA Grapalat" w:hAnsi="GHEA Grapalat" w:cs="Arial"/>
                <w:sz w:val="18"/>
                <w:szCs w:val="18"/>
                <w:lang w:val="af-ZA" w:eastAsia="ru-RU"/>
              </w:rPr>
              <w:t xml:space="preserve"> 6,5) </w:t>
            </w:r>
            <w:r w:rsidRPr="00341807">
              <w:rPr>
                <w:rFonts w:ascii="GHEA Grapalat" w:hAnsi="GHEA Grapalat" w:cs="Sylfaen"/>
                <w:sz w:val="18"/>
                <w:szCs w:val="18"/>
                <w:lang w:eastAsia="ru-RU"/>
              </w:rPr>
              <w:t>սմ</w:t>
            </w:r>
            <w:r w:rsidRPr="00341807">
              <w:rPr>
                <w:rFonts w:ascii="GHEA Grapalat" w:hAnsi="GHEA Grapalat" w:cs="Arial"/>
                <w:sz w:val="18"/>
                <w:szCs w:val="18"/>
                <w:lang w:val="af-ZA" w:eastAsia="ru-RU"/>
              </w:rPr>
              <w:t xml:space="preserve"> 20%: </w:t>
            </w:r>
            <w:r w:rsidRPr="00341807">
              <w:rPr>
                <w:rFonts w:ascii="GHEA Grapalat" w:hAnsi="GHEA Grapalat" w:cs="Sylfaen"/>
                <w:sz w:val="18"/>
                <w:szCs w:val="18"/>
                <w:lang w:eastAsia="ru-RU"/>
              </w:rPr>
              <w:t>Տեսականու</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մաքրությունը</w:t>
            </w:r>
            <w:r w:rsidRPr="00341807">
              <w:rPr>
                <w:rFonts w:ascii="GHEA Grapalat" w:hAnsi="GHEA Grapalat" w:cs="Arial"/>
                <w:sz w:val="18"/>
                <w:szCs w:val="18"/>
                <w:lang w:val="af-ZA" w:eastAsia="ru-RU"/>
              </w:rPr>
              <w:t>`  90 %-</w:t>
            </w:r>
            <w:r w:rsidRPr="00341807">
              <w:rPr>
                <w:rFonts w:ascii="GHEA Grapalat" w:hAnsi="GHEA Grapalat" w:cs="Sylfaen"/>
                <w:sz w:val="18"/>
                <w:szCs w:val="18"/>
                <w:lang w:eastAsia="ru-RU"/>
              </w:rPr>
              <w:t>ից</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ոչ</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պակաս</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փաթեթավորումը</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առանց</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չափածրարման</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Անվտանգությունը</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և</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մակնշումը՝</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ըստ</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ՀՀ</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կառավարության</w:t>
            </w:r>
            <w:r w:rsidRPr="00341807">
              <w:rPr>
                <w:rFonts w:ascii="GHEA Grapalat" w:hAnsi="GHEA Grapalat" w:cs="Arial"/>
                <w:sz w:val="18"/>
                <w:szCs w:val="18"/>
                <w:lang w:val="af-ZA" w:eastAsia="ru-RU"/>
              </w:rPr>
              <w:t xml:space="preserve"> 2006</w:t>
            </w:r>
            <w:r w:rsidRPr="00341807">
              <w:rPr>
                <w:rFonts w:ascii="GHEA Grapalat" w:hAnsi="GHEA Grapalat" w:cs="Sylfaen"/>
                <w:sz w:val="18"/>
                <w:szCs w:val="18"/>
                <w:lang w:eastAsia="ru-RU"/>
              </w:rPr>
              <w:t>թ</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Դեկտեմբերի</w:t>
            </w:r>
            <w:r w:rsidRPr="00341807">
              <w:rPr>
                <w:rFonts w:ascii="GHEA Grapalat" w:hAnsi="GHEA Grapalat" w:cs="Arial"/>
                <w:sz w:val="18"/>
                <w:szCs w:val="18"/>
                <w:lang w:val="af-ZA" w:eastAsia="ru-RU"/>
              </w:rPr>
              <w:t xml:space="preserve"> 21-</w:t>
            </w:r>
            <w:r w:rsidRPr="00341807">
              <w:rPr>
                <w:rFonts w:ascii="GHEA Grapalat" w:hAnsi="GHEA Grapalat" w:cs="Sylfaen"/>
                <w:sz w:val="18"/>
                <w:szCs w:val="18"/>
                <w:lang w:eastAsia="ru-RU"/>
              </w:rPr>
              <w:t>ի</w:t>
            </w:r>
            <w:r w:rsidRPr="00341807">
              <w:rPr>
                <w:rFonts w:ascii="GHEA Grapalat" w:hAnsi="GHEA Grapalat" w:cs="Arial"/>
                <w:sz w:val="18"/>
                <w:szCs w:val="18"/>
                <w:lang w:val="af-ZA" w:eastAsia="ru-RU"/>
              </w:rPr>
              <w:t xml:space="preserve"> N 1913-</w:t>
            </w:r>
            <w:r w:rsidRPr="00341807">
              <w:rPr>
                <w:rFonts w:ascii="GHEA Grapalat" w:hAnsi="GHEA Grapalat" w:cs="Sylfaen"/>
                <w:sz w:val="18"/>
                <w:szCs w:val="18"/>
                <w:lang w:eastAsia="ru-RU"/>
              </w:rPr>
              <w:t>Ն</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որոշմամբ</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հաստատված</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Թարմ</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պտուղ</w:t>
            </w:r>
            <w:r w:rsidRPr="00341807">
              <w:rPr>
                <w:rFonts w:ascii="GHEA Grapalat" w:hAnsi="GHEA Grapalat" w:cs="Arial"/>
                <w:sz w:val="18"/>
                <w:szCs w:val="18"/>
                <w:lang w:val="af-ZA" w:eastAsia="ru-RU"/>
              </w:rPr>
              <w:t>-</w:t>
            </w:r>
            <w:r w:rsidRPr="00341807">
              <w:rPr>
                <w:rFonts w:ascii="GHEA Grapalat" w:hAnsi="GHEA Grapalat" w:cs="Sylfaen"/>
                <w:sz w:val="18"/>
                <w:szCs w:val="18"/>
                <w:lang w:eastAsia="ru-RU"/>
              </w:rPr>
              <w:t>բանջարեղենի</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տեխնիկական</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կանոնակարգի</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և</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Սննդամթերքի</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անվտանգության</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մասին</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ՀՀ</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օրենքի</w:t>
            </w:r>
            <w:r w:rsidRPr="00341807">
              <w:rPr>
                <w:rFonts w:ascii="GHEA Grapalat" w:hAnsi="GHEA Grapalat" w:cs="Arial"/>
                <w:sz w:val="18"/>
                <w:szCs w:val="18"/>
                <w:lang w:val="af-ZA" w:eastAsia="ru-RU"/>
              </w:rPr>
              <w:t xml:space="preserve"> 8-</w:t>
            </w:r>
            <w:r w:rsidRPr="00341807">
              <w:rPr>
                <w:rFonts w:ascii="GHEA Grapalat" w:hAnsi="GHEA Grapalat" w:cs="Sylfaen"/>
                <w:sz w:val="18"/>
                <w:szCs w:val="18"/>
                <w:lang w:eastAsia="ru-RU"/>
              </w:rPr>
              <w:t>րդ</w:t>
            </w:r>
            <w:r w:rsidRPr="00341807">
              <w:rPr>
                <w:rFonts w:ascii="GHEA Grapalat" w:hAnsi="GHEA Grapalat" w:cs="Arial"/>
                <w:sz w:val="18"/>
                <w:szCs w:val="18"/>
                <w:lang w:val="af-ZA" w:eastAsia="ru-RU"/>
              </w:rPr>
              <w:t xml:space="preserve"> </w:t>
            </w:r>
            <w:r w:rsidRPr="00341807">
              <w:rPr>
                <w:rFonts w:ascii="GHEA Grapalat" w:hAnsi="GHEA Grapalat" w:cs="Sylfaen"/>
                <w:sz w:val="18"/>
                <w:szCs w:val="18"/>
                <w:lang w:eastAsia="ru-RU"/>
              </w:rPr>
              <w:t>հոդվածի</w:t>
            </w:r>
            <w:r w:rsidRPr="00341807">
              <w:rPr>
                <w:rFonts w:ascii="GHEA Grapalat" w:hAnsi="GHEA Grapalat" w:cs="Arial"/>
                <w:sz w:val="18"/>
                <w:szCs w:val="18"/>
                <w:lang w:val="af-ZA" w:eastAsia="ru-RU"/>
              </w:rPr>
              <w:t>:</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8D426A" w:rsidRDefault="008D04C2" w:rsidP="00341807">
            <w:pPr>
              <w:jc w:val="center"/>
              <w:rPr>
                <w:rFonts w:ascii="GHEA Grapalat" w:hAnsi="GHEA Grapalat"/>
                <w:sz w:val="18"/>
                <w:szCs w:val="18"/>
              </w:rPr>
            </w:pPr>
            <w:r>
              <w:rPr>
                <w:rFonts w:ascii="GHEA Grapalat" w:hAnsi="GHEA Grapalat"/>
                <w:sz w:val="18"/>
                <w:szCs w:val="18"/>
              </w:rPr>
              <w:t>1010</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AD2978"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33</w:t>
            </w:r>
          </w:p>
        </w:tc>
        <w:tc>
          <w:tcPr>
            <w:tcW w:w="1134" w:type="dxa"/>
            <w:vAlign w:val="center"/>
          </w:tcPr>
          <w:p w:rsidR="008D04C2" w:rsidRPr="00341807" w:rsidRDefault="008D04C2" w:rsidP="007C48AD">
            <w:pPr>
              <w:jc w:val="center"/>
              <w:rPr>
                <w:rFonts w:ascii="GHEA Grapalat" w:hAnsi="GHEA Grapalat"/>
                <w:sz w:val="18"/>
                <w:szCs w:val="18"/>
              </w:rPr>
            </w:pPr>
            <w:r w:rsidRPr="00341807">
              <w:rPr>
                <w:rFonts w:ascii="GHEA Grapalat" w:hAnsi="GHEA Grapalat"/>
                <w:sz w:val="18"/>
                <w:szCs w:val="18"/>
              </w:rPr>
              <w:t>03221110</w:t>
            </w:r>
          </w:p>
        </w:tc>
        <w:tc>
          <w:tcPr>
            <w:tcW w:w="1984" w:type="dxa"/>
            <w:vAlign w:val="center"/>
          </w:tcPr>
          <w:p w:rsidR="008D04C2" w:rsidRPr="00341807" w:rsidRDefault="008D04C2" w:rsidP="007C48AD">
            <w:pPr>
              <w:jc w:val="center"/>
              <w:rPr>
                <w:rFonts w:ascii="GHEA Grapalat" w:hAnsi="GHEA Grapalat" w:cs="Calibri"/>
                <w:color w:val="000000"/>
                <w:sz w:val="18"/>
                <w:szCs w:val="18"/>
              </w:rPr>
            </w:pPr>
            <w:r w:rsidRPr="00341807">
              <w:rPr>
                <w:rFonts w:ascii="GHEA Grapalat" w:hAnsi="GHEA Grapalat" w:cs="Calibri"/>
                <w:color w:val="000000"/>
                <w:sz w:val="18"/>
                <w:szCs w:val="18"/>
              </w:rPr>
              <w:t>Գազար</w:t>
            </w:r>
          </w:p>
        </w:tc>
        <w:tc>
          <w:tcPr>
            <w:tcW w:w="4253" w:type="dxa"/>
            <w:vAlign w:val="center"/>
          </w:tcPr>
          <w:p w:rsidR="008D04C2" w:rsidRPr="00341807" w:rsidRDefault="008D04C2" w:rsidP="007C48AD">
            <w:pPr>
              <w:jc w:val="center"/>
              <w:rPr>
                <w:rFonts w:ascii="GHEA Grapalat" w:hAnsi="GHEA Grapalat"/>
                <w:color w:val="000000"/>
                <w:sz w:val="18"/>
                <w:szCs w:val="18"/>
                <w:lang w:val="af-ZA"/>
              </w:rPr>
            </w:pPr>
            <w:r w:rsidRPr="00341807">
              <w:rPr>
                <w:rFonts w:ascii="GHEA Grapalat" w:hAnsi="GHEA Grapalat" w:cs="Sylfaen"/>
                <w:sz w:val="18"/>
                <w:szCs w:val="18"/>
              </w:rPr>
              <w:t>Թարմ</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ամբողջական</w:t>
            </w:r>
            <w:r w:rsidRPr="00341807">
              <w:rPr>
                <w:rFonts w:ascii="GHEA Grapalat" w:hAnsi="GHEA Grapalat" w:cs="Arial"/>
                <w:sz w:val="18"/>
                <w:szCs w:val="18"/>
                <w:lang w:val="af-ZA"/>
              </w:rPr>
              <w:t xml:space="preserve">, </w:t>
            </w:r>
            <w:r w:rsidRPr="00341807">
              <w:rPr>
                <w:rFonts w:ascii="GHEA Grapalat" w:hAnsi="GHEA Grapalat" w:cs="Sylfaen"/>
                <w:sz w:val="18"/>
                <w:szCs w:val="18"/>
              </w:rPr>
              <w:t>առողջ</w:t>
            </w:r>
            <w:r w:rsidRPr="00341807">
              <w:rPr>
                <w:rFonts w:ascii="GHEA Grapalat" w:hAnsi="GHEA Grapalat" w:cs="Arial"/>
                <w:sz w:val="18"/>
                <w:szCs w:val="18"/>
                <w:lang w:val="af-ZA"/>
              </w:rPr>
              <w:t xml:space="preserve">, </w:t>
            </w:r>
            <w:r w:rsidRPr="00341807">
              <w:rPr>
                <w:rFonts w:ascii="GHEA Grapalat" w:hAnsi="GHEA Grapalat" w:cs="Sylfaen"/>
                <w:sz w:val="18"/>
                <w:szCs w:val="18"/>
              </w:rPr>
              <w:t>մաքուր</w:t>
            </w:r>
            <w:r w:rsidRPr="00341807">
              <w:rPr>
                <w:rFonts w:ascii="GHEA Grapalat" w:hAnsi="GHEA Grapalat" w:cs="Arial"/>
                <w:sz w:val="18"/>
                <w:szCs w:val="18"/>
                <w:lang w:val="af-ZA"/>
              </w:rPr>
              <w:t xml:space="preserve">, </w:t>
            </w:r>
            <w:r w:rsidRPr="00341807">
              <w:rPr>
                <w:rFonts w:ascii="GHEA Grapalat" w:hAnsi="GHEA Grapalat" w:cs="Sylfaen"/>
                <w:sz w:val="18"/>
                <w:szCs w:val="18"/>
              </w:rPr>
              <w:t>չվնասված</w:t>
            </w:r>
            <w:r w:rsidRPr="00341807">
              <w:rPr>
                <w:rFonts w:ascii="GHEA Grapalat" w:hAnsi="GHEA Grapalat" w:cs="Arial"/>
                <w:sz w:val="18"/>
                <w:szCs w:val="18"/>
                <w:lang w:val="af-ZA"/>
              </w:rPr>
              <w:t xml:space="preserve">, </w:t>
            </w:r>
            <w:r w:rsidRPr="00341807">
              <w:rPr>
                <w:rFonts w:ascii="GHEA Grapalat" w:hAnsi="GHEA Grapalat" w:cs="Sylfaen"/>
                <w:sz w:val="18"/>
                <w:szCs w:val="18"/>
              </w:rPr>
              <w:t>սովարական</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ընտիր</w:t>
            </w:r>
            <w:r w:rsidRPr="00341807">
              <w:rPr>
                <w:rFonts w:ascii="GHEA Grapalat" w:hAnsi="GHEA Grapalat" w:cs="Arial"/>
                <w:sz w:val="18"/>
                <w:szCs w:val="18"/>
                <w:lang w:val="af-ZA"/>
              </w:rPr>
              <w:t xml:space="preserve"> </w:t>
            </w:r>
            <w:r w:rsidRPr="00341807">
              <w:rPr>
                <w:rFonts w:ascii="GHEA Grapalat" w:hAnsi="GHEA Grapalat" w:cs="Sylfaen"/>
                <w:sz w:val="18"/>
                <w:szCs w:val="18"/>
              </w:rPr>
              <w:t>տեսակի</w:t>
            </w:r>
            <w:r w:rsidRPr="00341807">
              <w:rPr>
                <w:rFonts w:ascii="GHEA Grapalat" w:hAnsi="GHEA Grapalat" w:cs="Sylfaen"/>
                <w:sz w:val="18"/>
                <w:szCs w:val="18"/>
                <w:lang w:val="hy-AM"/>
              </w:rPr>
              <w:t>,</w:t>
            </w:r>
            <w:r w:rsidRPr="00341807">
              <w:rPr>
                <w:rFonts w:ascii="GHEA Grapalat" w:hAnsi="GHEA Grapalat" w:cs="Sylfaen"/>
                <w:sz w:val="18"/>
                <w:szCs w:val="18"/>
                <w:lang w:val="af-ZA"/>
              </w:rPr>
              <w:t xml:space="preserve"> 10-15 </w:t>
            </w:r>
            <w:r w:rsidRPr="00341807">
              <w:rPr>
                <w:rFonts w:ascii="GHEA Grapalat" w:hAnsi="GHEA Grapalat" w:cs="Sylfaen"/>
                <w:sz w:val="18"/>
                <w:szCs w:val="18"/>
                <w:lang w:val="hy-AM"/>
              </w:rPr>
              <w:t>սմ երկարությամբ</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փաթեթավորումը</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մակնշումը</w:t>
            </w:r>
            <w:r w:rsidRPr="00341807">
              <w:rPr>
                <w:rFonts w:ascii="GHEA Grapalat" w:hAnsi="GHEA Grapalat" w:cs="Arial"/>
                <w:sz w:val="18"/>
                <w:szCs w:val="18"/>
                <w:lang w:val="af-ZA"/>
              </w:rPr>
              <w:t xml:space="preserve">` </w:t>
            </w:r>
            <w:r w:rsidRPr="00341807">
              <w:rPr>
                <w:rFonts w:ascii="GHEA Grapalat" w:hAnsi="GHEA Grapalat" w:cs="Sylfaen"/>
                <w:sz w:val="18"/>
                <w:szCs w:val="18"/>
              </w:rPr>
              <w:t>ըստ</w:t>
            </w:r>
            <w:r w:rsidRPr="00341807">
              <w:rPr>
                <w:rFonts w:ascii="GHEA Grapalat" w:hAnsi="GHEA Grapalat" w:cs="Arial"/>
                <w:sz w:val="18"/>
                <w:szCs w:val="18"/>
                <w:lang w:val="af-ZA"/>
              </w:rPr>
              <w:t xml:space="preserve"> </w:t>
            </w:r>
            <w:r w:rsidRPr="00341807">
              <w:rPr>
                <w:rFonts w:ascii="GHEA Grapalat" w:hAnsi="GHEA Grapalat" w:cs="Sylfaen"/>
                <w:sz w:val="18"/>
                <w:szCs w:val="18"/>
              </w:rPr>
              <w:t>ՀՀ</w:t>
            </w:r>
            <w:r w:rsidRPr="00341807">
              <w:rPr>
                <w:rFonts w:ascii="GHEA Grapalat" w:hAnsi="GHEA Grapalat" w:cs="Arial"/>
                <w:sz w:val="18"/>
                <w:szCs w:val="18"/>
                <w:lang w:val="af-ZA"/>
              </w:rPr>
              <w:t xml:space="preserve"> </w:t>
            </w:r>
            <w:r w:rsidRPr="00341807">
              <w:rPr>
                <w:rFonts w:ascii="GHEA Grapalat" w:hAnsi="GHEA Grapalat" w:cs="Sylfaen"/>
                <w:sz w:val="18"/>
                <w:szCs w:val="18"/>
              </w:rPr>
              <w:t>կառավարության</w:t>
            </w:r>
            <w:r w:rsidRPr="00341807">
              <w:rPr>
                <w:rFonts w:ascii="GHEA Grapalat" w:hAnsi="GHEA Grapalat" w:cs="Arial"/>
                <w:sz w:val="18"/>
                <w:szCs w:val="18"/>
                <w:lang w:val="af-ZA"/>
              </w:rPr>
              <w:t xml:space="preserve"> 2006</w:t>
            </w:r>
            <w:r w:rsidRPr="00341807">
              <w:rPr>
                <w:rFonts w:ascii="GHEA Grapalat" w:hAnsi="GHEA Grapalat" w:cs="Sylfaen"/>
                <w:sz w:val="18"/>
                <w:szCs w:val="18"/>
              </w:rPr>
              <w:t>թ</w:t>
            </w:r>
            <w:r w:rsidRPr="00341807">
              <w:rPr>
                <w:rFonts w:ascii="GHEA Grapalat" w:hAnsi="GHEA Grapalat" w:cs="Arial"/>
                <w:sz w:val="18"/>
                <w:szCs w:val="18"/>
                <w:lang w:val="af-ZA"/>
              </w:rPr>
              <w:t xml:space="preserve">. </w:t>
            </w:r>
            <w:r w:rsidRPr="00341807">
              <w:rPr>
                <w:rFonts w:ascii="GHEA Grapalat" w:hAnsi="GHEA Grapalat" w:cs="Sylfaen"/>
                <w:sz w:val="18"/>
                <w:szCs w:val="18"/>
              </w:rPr>
              <w:t>Դեկտեմբերի</w:t>
            </w:r>
            <w:r w:rsidRPr="00341807">
              <w:rPr>
                <w:rFonts w:ascii="GHEA Grapalat" w:hAnsi="GHEA Grapalat" w:cs="Arial"/>
                <w:sz w:val="18"/>
                <w:szCs w:val="18"/>
                <w:lang w:val="af-ZA"/>
              </w:rPr>
              <w:t xml:space="preserve"> 21-</w:t>
            </w:r>
            <w:r w:rsidRPr="00341807">
              <w:rPr>
                <w:rFonts w:ascii="GHEA Grapalat" w:hAnsi="GHEA Grapalat" w:cs="Sylfaen"/>
                <w:sz w:val="18"/>
                <w:szCs w:val="18"/>
              </w:rPr>
              <w:t>ի</w:t>
            </w:r>
            <w:r w:rsidRPr="00341807">
              <w:rPr>
                <w:rFonts w:ascii="GHEA Grapalat" w:hAnsi="GHEA Grapalat" w:cs="Arial"/>
                <w:sz w:val="18"/>
                <w:szCs w:val="18"/>
                <w:lang w:val="af-ZA"/>
              </w:rPr>
              <w:t xml:space="preserve"> N</w:t>
            </w:r>
            <w:r w:rsidRPr="00341807">
              <w:rPr>
                <w:rFonts w:ascii="GHEA Grapalat" w:hAnsi="GHEA Grapalat" w:cs="Calibri"/>
                <w:sz w:val="18"/>
                <w:szCs w:val="18"/>
                <w:lang w:val="af-ZA"/>
              </w:rPr>
              <w:t xml:space="preserve"> 1913-</w:t>
            </w:r>
            <w:r w:rsidRPr="00341807">
              <w:rPr>
                <w:rFonts w:ascii="GHEA Grapalat" w:hAnsi="GHEA Grapalat" w:cs="Sylfaen"/>
                <w:sz w:val="18"/>
                <w:szCs w:val="18"/>
              </w:rPr>
              <w:t>Ն</w:t>
            </w:r>
            <w:r w:rsidRPr="00341807">
              <w:rPr>
                <w:rFonts w:ascii="GHEA Grapalat" w:hAnsi="GHEA Grapalat" w:cs="Arial"/>
                <w:sz w:val="18"/>
                <w:szCs w:val="18"/>
                <w:lang w:val="af-ZA"/>
              </w:rPr>
              <w:t xml:space="preserve"> </w:t>
            </w:r>
            <w:r w:rsidRPr="00341807">
              <w:rPr>
                <w:rFonts w:ascii="GHEA Grapalat" w:hAnsi="GHEA Grapalat" w:cs="Sylfaen"/>
                <w:sz w:val="18"/>
                <w:szCs w:val="18"/>
              </w:rPr>
              <w:t>որոշմամբ</w:t>
            </w:r>
            <w:r w:rsidRPr="00341807">
              <w:rPr>
                <w:rFonts w:ascii="GHEA Grapalat" w:hAnsi="GHEA Grapalat" w:cs="Arial"/>
                <w:sz w:val="18"/>
                <w:szCs w:val="18"/>
                <w:lang w:val="af-ZA"/>
              </w:rPr>
              <w:t xml:space="preserve"> </w:t>
            </w:r>
            <w:r w:rsidRPr="00341807">
              <w:rPr>
                <w:rFonts w:ascii="GHEA Grapalat" w:hAnsi="GHEA Grapalat" w:cs="Sylfaen"/>
                <w:sz w:val="18"/>
                <w:szCs w:val="18"/>
              </w:rPr>
              <w:t>հաստատված</w:t>
            </w:r>
            <w:r w:rsidRPr="00341807">
              <w:rPr>
                <w:rFonts w:ascii="GHEA Grapalat" w:hAnsi="GHEA Grapalat" w:cs="Arial"/>
                <w:sz w:val="18"/>
                <w:szCs w:val="18"/>
                <w:lang w:val="af-ZA"/>
              </w:rPr>
              <w:t xml:space="preserve"> “</w:t>
            </w:r>
            <w:r w:rsidRPr="00341807">
              <w:rPr>
                <w:rFonts w:ascii="GHEA Grapalat" w:hAnsi="GHEA Grapalat" w:cs="Sylfaen"/>
                <w:sz w:val="18"/>
                <w:szCs w:val="18"/>
              </w:rPr>
              <w:t>Թարմ</w:t>
            </w:r>
            <w:r w:rsidRPr="00341807">
              <w:rPr>
                <w:rFonts w:ascii="GHEA Grapalat" w:hAnsi="GHEA Grapalat" w:cs="Arial"/>
                <w:sz w:val="18"/>
                <w:szCs w:val="18"/>
                <w:lang w:val="af-ZA"/>
              </w:rPr>
              <w:t xml:space="preserve"> </w:t>
            </w:r>
            <w:r w:rsidRPr="00341807">
              <w:rPr>
                <w:rFonts w:ascii="GHEA Grapalat" w:hAnsi="GHEA Grapalat" w:cs="Sylfaen"/>
                <w:sz w:val="18"/>
                <w:szCs w:val="18"/>
              </w:rPr>
              <w:t>պտուղ</w:t>
            </w:r>
            <w:r w:rsidRPr="00341807">
              <w:rPr>
                <w:rFonts w:ascii="GHEA Grapalat" w:hAnsi="GHEA Grapalat" w:cs="Arial"/>
                <w:sz w:val="18"/>
                <w:szCs w:val="18"/>
                <w:lang w:val="af-ZA"/>
              </w:rPr>
              <w:t>-</w:t>
            </w:r>
            <w:r w:rsidRPr="00341807">
              <w:rPr>
                <w:rFonts w:ascii="GHEA Grapalat" w:hAnsi="GHEA Grapalat" w:cs="Sylfaen"/>
                <w:sz w:val="18"/>
                <w:szCs w:val="18"/>
              </w:rPr>
              <w:t>բանջարեղենի</w:t>
            </w:r>
            <w:r w:rsidRPr="00341807">
              <w:rPr>
                <w:rFonts w:ascii="GHEA Grapalat" w:hAnsi="GHEA Grapalat" w:cs="Arial"/>
                <w:sz w:val="18"/>
                <w:szCs w:val="18"/>
                <w:lang w:val="af-ZA"/>
              </w:rPr>
              <w:t xml:space="preserve"> </w:t>
            </w:r>
            <w:r w:rsidRPr="00341807">
              <w:rPr>
                <w:rFonts w:ascii="GHEA Grapalat" w:hAnsi="GHEA Grapalat" w:cs="Sylfaen"/>
                <w:sz w:val="18"/>
                <w:szCs w:val="18"/>
              </w:rPr>
              <w:t>տեխնիկական</w:t>
            </w:r>
            <w:r w:rsidRPr="00341807">
              <w:rPr>
                <w:rFonts w:ascii="GHEA Grapalat" w:hAnsi="GHEA Grapalat" w:cs="Arial"/>
                <w:sz w:val="18"/>
                <w:szCs w:val="18"/>
                <w:lang w:val="af-ZA"/>
              </w:rPr>
              <w:t xml:space="preserve"> </w:t>
            </w:r>
            <w:r w:rsidRPr="00341807">
              <w:rPr>
                <w:rFonts w:ascii="GHEA Grapalat" w:hAnsi="GHEA Grapalat" w:cs="Sylfaen"/>
                <w:sz w:val="18"/>
                <w:szCs w:val="18"/>
              </w:rPr>
              <w:t>կանոնակարգի</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Calibri"/>
                <w:sz w:val="18"/>
                <w:szCs w:val="18"/>
                <w:lang w:val="af-ZA"/>
              </w:rPr>
              <w:t xml:space="preserve"> “</w:t>
            </w:r>
            <w:r w:rsidRPr="00341807">
              <w:rPr>
                <w:rFonts w:ascii="GHEA Grapalat" w:hAnsi="GHEA Grapalat" w:cs="Sylfaen"/>
                <w:sz w:val="18"/>
                <w:szCs w:val="18"/>
              </w:rPr>
              <w:t>Սննդամթերքի</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մասին</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ՀՀ</w:t>
            </w:r>
            <w:r w:rsidRPr="00341807">
              <w:rPr>
                <w:rFonts w:ascii="GHEA Grapalat" w:hAnsi="GHEA Grapalat" w:cs="Calibri"/>
                <w:sz w:val="18"/>
                <w:szCs w:val="18"/>
                <w:lang w:val="af-ZA"/>
              </w:rPr>
              <w:t xml:space="preserve"> </w:t>
            </w:r>
            <w:r w:rsidRPr="00341807">
              <w:rPr>
                <w:rFonts w:ascii="GHEA Grapalat" w:hAnsi="GHEA Grapalat" w:cs="Sylfaen"/>
                <w:sz w:val="18"/>
                <w:szCs w:val="18"/>
              </w:rPr>
              <w:t>օրենքի</w:t>
            </w:r>
            <w:r w:rsidRPr="00341807">
              <w:rPr>
                <w:rFonts w:ascii="GHEA Grapalat" w:hAnsi="GHEA Grapalat" w:cs="Arial"/>
                <w:sz w:val="18"/>
                <w:szCs w:val="18"/>
                <w:lang w:val="af-ZA"/>
              </w:rPr>
              <w:t xml:space="preserve"> 8-</w:t>
            </w:r>
            <w:r w:rsidRPr="00341807">
              <w:rPr>
                <w:rFonts w:ascii="GHEA Grapalat" w:hAnsi="GHEA Grapalat" w:cs="Sylfaen"/>
                <w:sz w:val="18"/>
                <w:szCs w:val="18"/>
              </w:rPr>
              <w:t>րդ</w:t>
            </w:r>
            <w:r w:rsidRPr="00341807">
              <w:rPr>
                <w:rFonts w:ascii="GHEA Grapalat" w:hAnsi="GHEA Grapalat" w:cs="Arial"/>
                <w:sz w:val="18"/>
                <w:szCs w:val="18"/>
                <w:lang w:val="af-ZA"/>
              </w:rPr>
              <w:t xml:space="preserve"> </w:t>
            </w:r>
            <w:r w:rsidRPr="00341807">
              <w:rPr>
                <w:rFonts w:ascii="GHEA Grapalat" w:hAnsi="GHEA Grapalat" w:cs="Sylfaen"/>
                <w:sz w:val="18"/>
                <w:szCs w:val="18"/>
              </w:rPr>
              <w:t>հոդվածի</w:t>
            </w:r>
            <w:r w:rsidRPr="00341807">
              <w:rPr>
                <w:rFonts w:ascii="GHEA Grapalat" w:hAnsi="GHEA Grapalat" w:cs="Calibri"/>
                <w:sz w:val="18"/>
                <w:szCs w:val="18"/>
                <w:lang w:val="af-ZA"/>
              </w:rPr>
              <w:t>:</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8D426A" w:rsidRDefault="008D04C2" w:rsidP="00341807">
            <w:pPr>
              <w:jc w:val="center"/>
              <w:rPr>
                <w:rFonts w:ascii="GHEA Grapalat" w:hAnsi="GHEA Grapalat"/>
                <w:sz w:val="18"/>
                <w:szCs w:val="18"/>
              </w:rPr>
            </w:pPr>
            <w:r>
              <w:rPr>
                <w:rFonts w:ascii="GHEA Grapalat" w:hAnsi="GHEA Grapalat"/>
                <w:sz w:val="18"/>
                <w:szCs w:val="18"/>
              </w:rPr>
              <w:t>80</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Pr="0022045E" w:rsidRDefault="008D04C2" w:rsidP="003974CF">
            <w:pPr>
              <w:rPr>
                <w:rFonts w:ascii="Sylfaen" w:hAnsi="Sylfaen" w:cs="Arial LatArm"/>
                <w:b/>
                <w:iCs/>
                <w:sz w:val="18"/>
                <w:szCs w:val="18"/>
              </w:rPr>
            </w:pPr>
            <w:r>
              <w:rPr>
                <w:rFonts w:ascii="Sylfaen" w:hAnsi="Sylfaen" w:cs="Arial LatArm"/>
                <w:b/>
                <w:iCs/>
                <w:sz w:val="18"/>
                <w:szCs w:val="18"/>
              </w:rPr>
              <w:t>34</w:t>
            </w:r>
          </w:p>
        </w:tc>
        <w:tc>
          <w:tcPr>
            <w:tcW w:w="1134" w:type="dxa"/>
            <w:vAlign w:val="center"/>
          </w:tcPr>
          <w:p w:rsidR="008D04C2" w:rsidRPr="00341807" w:rsidRDefault="008D04C2" w:rsidP="007C48AD">
            <w:pPr>
              <w:jc w:val="center"/>
              <w:rPr>
                <w:rFonts w:ascii="GHEA Grapalat" w:hAnsi="GHEA Grapalat"/>
                <w:sz w:val="18"/>
                <w:szCs w:val="18"/>
              </w:rPr>
            </w:pPr>
            <w:r w:rsidRPr="00341807">
              <w:rPr>
                <w:rFonts w:ascii="GHEA Grapalat" w:hAnsi="GHEA Grapalat"/>
                <w:sz w:val="18"/>
                <w:szCs w:val="18"/>
              </w:rPr>
              <w:t>15331163</w:t>
            </w:r>
          </w:p>
        </w:tc>
        <w:tc>
          <w:tcPr>
            <w:tcW w:w="1984" w:type="dxa"/>
            <w:vAlign w:val="center"/>
          </w:tcPr>
          <w:p w:rsidR="008D04C2" w:rsidRPr="00341807" w:rsidRDefault="008D04C2" w:rsidP="007C48AD">
            <w:pPr>
              <w:jc w:val="center"/>
              <w:rPr>
                <w:rFonts w:ascii="GHEA Grapalat" w:hAnsi="GHEA Grapalat" w:cs="Calibri"/>
                <w:color w:val="000000"/>
                <w:sz w:val="18"/>
                <w:szCs w:val="18"/>
              </w:rPr>
            </w:pPr>
            <w:r w:rsidRPr="00341807">
              <w:rPr>
                <w:rFonts w:ascii="GHEA Grapalat" w:hAnsi="GHEA Grapalat" w:cs="Calibri"/>
                <w:color w:val="000000"/>
                <w:sz w:val="18"/>
                <w:szCs w:val="18"/>
              </w:rPr>
              <w:t>Բազուկ</w:t>
            </w:r>
          </w:p>
        </w:tc>
        <w:tc>
          <w:tcPr>
            <w:tcW w:w="4253" w:type="dxa"/>
            <w:vAlign w:val="center"/>
          </w:tcPr>
          <w:p w:rsidR="008D04C2" w:rsidRPr="00341807" w:rsidRDefault="008D04C2" w:rsidP="007C48AD">
            <w:pPr>
              <w:jc w:val="center"/>
              <w:rPr>
                <w:rFonts w:ascii="GHEA Grapalat" w:hAnsi="GHEA Grapalat"/>
                <w:color w:val="000000"/>
                <w:sz w:val="18"/>
                <w:szCs w:val="18"/>
                <w:lang w:val="hy-AM"/>
              </w:rPr>
            </w:pPr>
            <w:r w:rsidRPr="00341807">
              <w:rPr>
                <w:rFonts w:ascii="GHEA Grapalat" w:hAnsi="GHEA Grapalat" w:cs="Sylfaen"/>
                <w:sz w:val="18"/>
                <w:szCs w:val="18"/>
                <w:lang w:val="hy-AM"/>
              </w:rPr>
              <w:t>Արտաքին</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տեսքը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արմատապտուղները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թարմ</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ամբողջական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առանց</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հիվանդությունների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չոր</w:t>
            </w:r>
            <w:r w:rsidRPr="00341807">
              <w:rPr>
                <w:rFonts w:ascii="GHEA Grapalat" w:hAnsi="GHEA Grapalat" w:cs="Arial"/>
                <w:sz w:val="18"/>
                <w:szCs w:val="18"/>
                <w:lang w:val="hy-AM"/>
              </w:rPr>
              <w:t>,</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չկեղտոտված</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առանց</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ճաքերի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վնասվածքների</w:t>
            </w:r>
            <w:r w:rsidRPr="00341807">
              <w:rPr>
                <w:rFonts w:ascii="GHEA Grapalat" w:hAnsi="GHEA Grapalat" w:cs="Arial"/>
                <w:sz w:val="18"/>
                <w:szCs w:val="18"/>
                <w:lang w:val="hy-AM"/>
              </w:rPr>
              <w:t>:</w:t>
            </w:r>
            <w:r w:rsidRPr="00341807">
              <w:rPr>
                <w:rFonts w:ascii="GHEA Grapalat" w:hAnsi="GHEA Grapalat" w:cs="Sylfaen"/>
                <w:sz w:val="18"/>
                <w:szCs w:val="18"/>
                <w:lang w:val="hy-AM"/>
              </w:rPr>
              <w:t>Ներքին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կառուցվածքը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միջուկը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հյութալի</w:t>
            </w:r>
            <w:r w:rsidRPr="00341807">
              <w:rPr>
                <w:rFonts w:ascii="GHEA Grapalat" w:hAnsi="GHEA Grapalat" w:cs="Arial"/>
                <w:sz w:val="18"/>
                <w:szCs w:val="18"/>
                <w:lang w:val="hy-AM"/>
              </w:rPr>
              <w:t>,</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մուգ</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կարմիր</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տարբեր</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երանգների</w:t>
            </w:r>
            <w:r w:rsidRPr="00341807">
              <w:rPr>
                <w:rFonts w:ascii="GHEA Grapalat" w:hAnsi="GHEA Grapalat" w:cs="Arial"/>
                <w:sz w:val="18"/>
                <w:szCs w:val="18"/>
                <w:lang w:val="hy-AM"/>
              </w:rPr>
              <w:t>:</w:t>
            </w:r>
            <w:r w:rsidRPr="00341807">
              <w:rPr>
                <w:rFonts w:ascii="GHEA Grapalat" w:hAnsi="GHEA Grapalat" w:cs="Sylfaen"/>
                <w:sz w:val="18"/>
                <w:szCs w:val="18"/>
                <w:lang w:val="hy-AM"/>
              </w:rPr>
              <w:t>Արմատապտուղների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չափսերը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ամենամեծ</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լայնակի</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տրամագծով</w:t>
            </w:r>
            <w:r w:rsidRPr="00341807">
              <w:rPr>
                <w:rFonts w:ascii="GHEA Grapalat" w:hAnsi="GHEA Grapalat" w:cs="Arial"/>
                <w:sz w:val="18"/>
                <w:szCs w:val="18"/>
                <w:lang w:val="hy-AM"/>
              </w:rPr>
              <w:t>) 5-14</w:t>
            </w:r>
            <w:r w:rsidRPr="00341807">
              <w:rPr>
                <w:rFonts w:ascii="GHEA Grapalat" w:hAnsi="GHEA Grapalat" w:cs="Sylfaen"/>
                <w:sz w:val="18"/>
                <w:szCs w:val="18"/>
                <w:lang w:val="hy-AM"/>
              </w:rPr>
              <w:t>սմ</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Թույլատրվում</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է</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շեղումներ</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նշված</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չափսերից</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մեխանիկական</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վնասվածքներով</w:t>
            </w:r>
            <w:r w:rsidRPr="00341807">
              <w:rPr>
                <w:rFonts w:ascii="GHEA Grapalat" w:hAnsi="GHEA Grapalat" w:cs="Arial"/>
                <w:sz w:val="18"/>
                <w:szCs w:val="18"/>
                <w:lang w:val="hy-AM"/>
              </w:rPr>
              <w:t xml:space="preserve"> 3 </w:t>
            </w:r>
            <w:r w:rsidRPr="00341807">
              <w:rPr>
                <w:rFonts w:ascii="GHEA Grapalat" w:hAnsi="GHEA Grapalat" w:cs="Sylfaen"/>
                <w:sz w:val="18"/>
                <w:szCs w:val="18"/>
                <w:lang w:val="hy-AM"/>
              </w:rPr>
              <w:t>մմ</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ավել</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lastRenderedPageBreak/>
              <w:t>խորությամբ</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ընդհանուր</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քանակի</w:t>
            </w:r>
            <w:r w:rsidRPr="00341807">
              <w:rPr>
                <w:rFonts w:ascii="GHEA Grapalat" w:hAnsi="GHEA Grapalat" w:cs="Arial"/>
                <w:sz w:val="18"/>
                <w:szCs w:val="18"/>
                <w:lang w:val="hy-AM"/>
              </w:rPr>
              <w:t xml:space="preserve"> 5%-</w:t>
            </w:r>
            <w:r w:rsidRPr="00341807">
              <w:rPr>
                <w:rFonts w:ascii="GHEA Grapalat" w:hAnsi="GHEA Grapalat" w:cs="Sylfaen"/>
                <w:sz w:val="18"/>
                <w:szCs w:val="18"/>
                <w:lang w:val="hy-AM"/>
              </w:rPr>
              <w:t>ից</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ոչ</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ավելի</w:t>
            </w:r>
            <w:r w:rsidRPr="00341807">
              <w:rPr>
                <w:rFonts w:ascii="GHEA Grapalat" w:hAnsi="GHEA Grapalat" w:cs="Arial"/>
                <w:sz w:val="18"/>
                <w:szCs w:val="18"/>
                <w:lang w:val="hy-AM"/>
              </w:rPr>
              <w:t>:</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Արմատապտուղներին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կպած</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հողի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քանակությունը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ոչ</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ավել</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քան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ընդհանուր</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քանակի</w:t>
            </w:r>
            <w:r w:rsidRPr="00341807">
              <w:rPr>
                <w:rFonts w:ascii="GHEA Grapalat" w:hAnsi="GHEA Grapalat" w:cs="Arial"/>
                <w:sz w:val="18"/>
                <w:szCs w:val="18"/>
                <w:lang w:val="hy-AM"/>
              </w:rPr>
              <w:t xml:space="preserve"> 1%:</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Անվտանգությունը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փաթեթավորումը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մակնշումը</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ըստ</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ՀՀ</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կառավարության</w:t>
            </w:r>
            <w:r w:rsidRPr="00341807">
              <w:rPr>
                <w:rFonts w:ascii="GHEA Grapalat" w:hAnsi="GHEA Grapalat" w:cs="Arial"/>
                <w:sz w:val="18"/>
                <w:szCs w:val="18"/>
                <w:lang w:val="hy-AM"/>
              </w:rPr>
              <w:t xml:space="preserve"> 2006</w:t>
            </w:r>
            <w:r w:rsidRPr="00341807">
              <w:rPr>
                <w:rFonts w:ascii="GHEA Grapalat" w:hAnsi="GHEA Grapalat" w:cs="Sylfaen"/>
                <w:sz w:val="18"/>
                <w:szCs w:val="18"/>
                <w:lang w:val="hy-AM"/>
              </w:rPr>
              <w:t>թ</w:t>
            </w:r>
            <w:r w:rsidRPr="00341807">
              <w:rPr>
                <w:rFonts w:ascii="GHEA Grapalat" w:hAnsi="GHEA Grapalat" w:cs="Arial"/>
                <w:sz w:val="18"/>
                <w:szCs w:val="18"/>
                <w:lang w:val="hy-AM"/>
              </w:rPr>
              <w:t>.</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Դեկտեմբերի</w:t>
            </w:r>
            <w:r w:rsidRPr="00341807">
              <w:rPr>
                <w:rFonts w:ascii="GHEA Grapalat" w:hAnsi="GHEA Grapalat" w:cs="Arial"/>
                <w:sz w:val="18"/>
                <w:szCs w:val="18"/>
                <w:lang w:val="hy-AM"/>
              </w:rPr>
              <w:t xml:space="preserve"> 21-</w:t>
            </w:r>
            <w:r w:rsidRPr="00341807">
              <w:rPr>
                <w:rFonts w:ascii="GHEA Grapalat" w:hAnsi="GHEA Grapalat" w:cs="Sylfaen"/>
                <w:sz w:val="18"/>
                <w:szCs w:val="18"/>
                <w:lang w:val="hy-AM"/>
              </w:rPr>
              <w:t>ի</w:t>
            </w:r>
            <w:r w:rsidRPr="00341807">
              <w:rPr>
                <w:rFonts w:ascii="GHEA Grapalat" w:hAnsi="GHEA Grapalat" w:cs="Arial"/>
                <w:sz w:val="18"/>
                <w:szCs w:val="18"/>
                <w:lang w:val="hy-AM"/>
              </w:rPr>
              <w:t xml:space="preserve"> N 1913-</w:t>
            </w:r>
            <w:r w:rsidRPr="00341807">
              <w:rPr>
                <w:rFonts w:ascii="GHEA Grapalat" w:hAnsi="GHEA Grapalat" w:cs="Sylfaen"/>
                <w:sz w:val="18"/>
                <w:szCs w:val="18"/>
                <w:lang w:val="hy-AM"/>
              </w:rPr>
              <w:t>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որոշմամբ</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հաստատված</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Թարմ</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պտուղ</w:t>
            </w:r>
            <w:r w:rsidRPr="00341807">
              <w:rPr>
                <w:rFonts w:ascii="GHEA Grapalat" w:hAnsi="GHEA Grapalat" w:cs="Arial"/>
                <w:sz w:val="18"/>
                <w:szCs w:val="18"/>
                <w:lang w:val="hy-AM"/>
              </w:rPr>
              <w:t>-</w:t>
            </w:r>
            <w:r w:rsidRPr="00341807">
              <w:rPr>
                <w:rFonts w:ascii="GHEA Grapalat" w:hAnsi="GHEA Grapalat" w:cs="Sylfaen"/>
                <w:sz w:val="18"/>
                <w:szCs w:val="18"/>
                <w:lang w:val="hy-AM"/>
              </w:rPr>
              <w:t>բանջարեղենի</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տեխնիկական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կանոնակարգի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և</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Սննդամթերքի</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անվտանգության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մասին</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ՀՀ</w:t>
            </w:r>
            <w:r w:rsidRPr="00341807">
              <w:rPr>
                <w:rFonts w:ascii="GHEA Grapalat" w:hAnsi="GHEA Grapalat" w:cs="Arial"/>
                <w:sz w:val="18"/>
                <w:szCs w:val="18"/>
                <w:lang w:val="hy-AM"/>
              </w:rPr>
              <w:t xml:space="preserve"> </w:t>
            </w:r>
            <w:r w:rsidRPr="00341807">
              <w:rPr>
                <w:rFonts w:ascii="GHEA Grapalat" w:hAnsi="GHEA Grapalat" w:cs="Sylfaen"/>
                <w:sz w:val="18"/>
                <w:szCs w:val="18"/>
                <w:lang w:val="hy-AM"/>
              </w:rPr>
              <w:t>օրենքի</w:t>
            </w:r>
            <w:r w:rsidRPr="00341807">
              <w:rPr>
                <w:rFonts w:ascii="GHEA Grapalat" w:hAnsi="GHEA Grapalat" w:cs="Arial"/>
                <w:sz w:val="18"/>
                <w:szCs w:val="18"/>
                <w:lang w:val="hy-AM"/>
              </w:rPr>
              <w:t xml:space="preserve"> 8-</w:t>
            </w:r>
            <w:r w:rsidRPr="00341807">
              <w:rPr>
                <w:rFonts w:ascii="GHEA Grapalat" w:hAnsi="GHEA Grapalat" w:cs="Sylfaen"/>
                <w:sz w:val="18"/>
                <w:szCs w:val="18"/>
                <w:lang w:val="hy-AM"/>
              </w:rPr>
              <w:t>րդ</w:t>
            </w:r>
            <w:r w:rsidRPr="00341807">
              <w:rPr>
                <w:rFonts w:ascii="GHEA Grapalat" w:hAnsi="GHEA Grapalat" w:cs="Calibri"/>
                <w:sz w:val="18"/>
                <w:szCs w:val="18"/>
                <w:lang w:val="hy-AM"/>
              </w:rPr>
              <w:t xml:space="preserve"> </w:t>
            </w:r>
            <w:r w:rsidRPr="00341807">
              <w:rPr>
                <w:rFonts w:ascii="GHEA Grapalat" w:hAnsi="GHEA Grapalat" w:cs="Sylfaen"/>
                <w:sz w:val="18"/>
                <w:szCs w:val="18"/>
                <w:lang w:val="hy-AM"/>
              </w:rPr>
              <w:t>հոդվածի</w:t>
            </w:r>
            <w:r w:rsidRPr="00341807">
              <w:rPr>
                <w:rFonts w:ascii="GHEA Grapalat" w:hAnsi="GHEA Grapalat" w:cs="Calibri"/>
                <w:sz w:val="18"/>
                <w:szCs w:val="18"/>
                <w:lang w:val="hy-AM"/>
              </w:rPr>
              <w:t>:</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lastRenderedPageBreak/>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8D426A" w:rsidRDefault="008D04C2" w:rsidP="00341807">
            <w:pPr>
              <w:jc w:val="center"/>
              <w:rPr>
                <w:rFonts w:ascii="GHEA Grapalat" w:hAnsi="GHEA Grapalat"/>
                <w:sz w:val="18"/>
                <w:szCs w:val="18"/>
              </w:rPr>
            </w:pPr>
            <w:r>
              <w:rPr>
                <w:rFonts w:ascii="GHEA Grapalat" w:hAnsi="GHEA Grapalat"/>
                <w:sz w:val="18"/>
                <w:szCs w:val="18"/>
              </w:rPr>
              <w:t>45</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w:t>
            </w:r>
            <w:r w:rsidRPr="00341807">
              <w:rPr>
                <w:rFonts w:ascii="GHEA Grapalat" w:hAnsi="GHEA Grapalat" w:cs="Calibri"/>
                <w:sz w:val="18"/>
                <w:szCs w:val="18"/>
              </w:rPr>
              <w:lastRenderedPageBreak/>
              <w:t>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lastRenderedPageBreak/>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lastRenderedPageBreak/>
              <w:t>35</w:t>
            </w:r>
          </w:p>
        </w:tc>
        <w:tc>
          <w:tcPr>
            <w:tcW w:w="1134" w:type="dxa"/>
            <w:vAlign w:val="center"/>
          </w:tcPr>
          <w:p w:rsidR="008D04C2" w:rsidRPr="00341807" w:rsidRDefault="008D04C2" w:rsidP="007C48AD">
            <w:pPr>
              <w:jc w:val="center"/>
              <w:rPr>
                <w:rFonts w:ascii="GHEA Grapalat" w:hAnsi="GHEA Grapalat"/>
                <w:sz w:val="18"/>
                <w:szCs w:val="18"/>
              </w:rPr>
            </w:pPr>
            <w:r w:rsidRPr="00341807">
              <w:rPr>
                <w:rFonts w:ascii="GHEA Grapalat" w:hAnsi="GHEA Grapalat"/>
                <w:sz w:val="18"/>
                <w:szCs w:val="18"/>
              </w:rPr>
              <w:t>03221111</w:t>
            </w:r>
          </w:p>
        </w:tc>
        <w:tc>
          <w:tcPr>
            <w:tcW w:w="1984" w:type="dxa"/>
            <w:vAlign w:val="center"/>
          </w:tcPr>
          <w:p w:rsidR="008D04C2" w:rsidRPr="00341807" w:rsidRDefault="008D04C2" w:rsidP="007C48AD">
            <w:pPr>
              <w:jc w:val="center"/>
              <w:rPr>
                <w:rFonts w:ascii="GHEA Grapalat" w:hAnsi="GHEA Grapalat" w:cs="Calibri"/>
                <w:color w:val="000000"/>
                <w:sz w:val="18"/>
                <w:szCs w:val="18"/>
              </w:rPr>
            </w:pPr>
            <w:r w:rsidRPr="00341807">
              <w:rPr>
                <w:rFonts w:ascii="GHEA Grapalat" w:hAnsi="GHEA Grapalat" w:cs="Calibri"/>
                <w:color w:val="000000"/>
                <w:sz w:val="18"/>
                <w:szCs w:val="18"/>
              </w:rPr>
              <w:t>Սոխ</w:t>
            </w:r>
          </w:p>
        </w:tc>
        <w:tc>
          <w:tcPr>
            <w:tcW w:w="4253" w:type="dxa"/>
            <w:vAlign w:val="center"/>
          </w:tcPr>
          <w:p w:rsidR="008D04C2" w:rsidRPr="00341807" w:rsidRDefault="008D04C2" w:rsidP="007C48AD">
            <w:pPr>
              <w:autoSpaceDE w:val="0"/>
              <w:autoSpaceDN w:val="0"/>
              <w:adjustRightInd w:val="0"/>
              <w:jc w:val="center"/>
              <w:rPr>
                <w:rFonts w:ascii="GHEA Grapalat" w:hAnsi="GHEA Grapalat" w:cs="Sylfaen"/>
                <w:sz w:val="18"/>
                <w:szCs w:val="18"/>
                <w:lang w:val="af-ZA"/>
              </w:rPr>
            </w:pPr>
            <w:r w:rsidRPr="00341807">
              <w:rPr>
                <w:rFonts w:ascii="GHEA Grapalat" w:hAnsi="GHEA Grapalat"/>
                <w:sz w:val="18"/>
                <w:szCs w:val="18"/>
                <w:lang w:val="af-ZA"/>
              </w:rPr>
              <w:t xml:space="preserve">Թարմ, կծու, կիսակծու կամ քաղցր, ընտիր տեսակի, </w:t>
            </w:r>
            <w:r w:rsidRPr="00341807">
              <w:rPr>
                <w:rFonts w:ascii="GHEA Grapalat" w:hAnsi="GHEA Grapalat"/>
                <w:sz w:val="18"/>
                <w:szCs w:val="18"/>
              </w:rPr>
              <w:t>նեղ</w:t>
            </w:r>
            <w:r w:rsidRPr="00341807">
              <w:rPr>
                <w:rFonts w:ascii="GHEA Grapalat" w:hAnsi="GHEA Grapalat"/>
                <w:sz w:val="18"/>
                <w:szCs w:val="18"/>
                <w:lang w:val="af-ZA"/>
              </w:rPr>
              <w:t xml:space="preserve"> մասի տրամագիծը 5 սմ-ից ոչ պակաս:ԳՕՍՏ 27166-86, անվտանգությունը՝ ըստ ՀՀ կառավարության 2006թ. Դեկտեմբերի 21-ի N 1913-Ն որոշմամբ հաստատված</w:t>
            </w:r>
            <w:r>
              <w:rPr>
                <w:rFonts w:ascii="GHEA Grapalat" w:hAnsi="GHEA Grapalat"/>
                <w:sz w:val="18"/>
                <w:szCs w:val="18"/>
                <w:lang w:val="af-ZA"/>
              </w:rPr>
              <w:t>’</w:t>
            </w:r>
            <w:r w:rsidRPr="00341807">
              <w:rPr>
                <w:rFonts w:ascii="GHEA Grapalat" w:hAnsi="GHEA Grapalat"/>
                <w:sz w:val="18"/>
                <w:szCs w:val="18"/>
                <w:lang w:val="af-ZA"/>
              </w:rPr>
              <w:t xml:space="preserve"> Թարմ պտուղբանջարեղենի տեխնիկական կանոնակարգի և Սննդամթերքի անվտանգության մասին ՀՀ օրենքի 8-րդ հոդվածի:</w:t>
            </w:r>
          </w:p>
        </w:tc>
        <w:tc>
          <w:tcPr>
            <w:tcW w:w="992" w:type="dxa"/>
            <w:vAlign w:val="center"/>
          </w:tcPr>
          <w:p w:rsidR="008D04C2" w:rsidRPr="002C5587" w:rsidRDefault="008D04C2" w:rsidP="00A14E35">
            <w:pPr>
              <w:jc w:val="center"/>
              <w:rPr>
                <w:rFonts w:ascii="Sylfaen" w:hAnsi="Sylfaen"/>
                <w:sz w:val="20"/>
                <w:szCs w:val="20"/>
              </w:rPr>
            </w:pPr>
            <w:r>
              <w:rPr>
                <w:rFonts w:ascii="Sylfaen" w:hAnsi="Sylfaen"/>
                <w:sz w:val="20"/>
                <w:szCs w:val="20"/>
              </w:rPr>
              <w:t>կգ</w:t>
            </w:r>
          </w:p>
        </w:tc>
        <w:tc>
          <w:tcPr>
            <w:tcW w:w="850" w:type="dxa"/>
            <w:vAlign w:val="center"/>
          </w:tcPr>
          <w:p w:rsidR="008D04C2" w:rsidRPr="00341807" w:rsidRDefault="008D04C2" w:rsidP="00341807">
            <w:pPr>
              <w:jc w:val="center"/>
              <w:rPr>
                <w:rFonts w:ascii="GHEA Grapalat" w:hAnsi="GHEA Grapalat"/>
                <w:sz w:val="18"/>
                <w:szCs w:val="18"/>
              </w:rPr>
            </w:pPr>
          </w:p>
        </w:tc>
        <w:tc>
          <w:tcPr>
            <w:tcW w:w="993" w:type="dxa"/>
            <w:vAlign w:val="center"/>
          </w:tcPr>
          <w:p w:rsidR="008D04C2" w:rsidRPr="00341807" w:rsidRDefault="008D04C2" w:rsidP="00341807">
            <w:pPr>
              <w:jc w:val="center"/>
              <w:rPr>
                <w:rFonts w:ascii="GHEA Grapalat" w:hAnsi="GHEA Grapalat"/>
                <w:sz w:val="18"/>
                <w:szCs w:val="18"/>
              </w:rPr>
            </w:pPr>
          </w:p>
        </w:tc>
        <w:tc>
          <w:tcPr>
            <w:tcW w:w="992" w:type="dxa"/>
            <w:vAlign w:val="center"/>
          </w:tcPr>
          <w:p w:rsidR="008D04C2" w:rsidRPr="008D426A" w:rsidRDefault="008D04C2" w:rsidP="00341807">
            <w:pPr>
              <w:jc w:val="center"/>
              <w:rPr>
                <w:rFonts w:ascii="GHEA Grapalat" w:hAnsi="GHEA Grapalat"/>
                <w:sz w:val="18"/>
                <w:szCs w:val="18"/>
              </w:rPr>
            </w:pPr>
            <w:r>
              <w:rPr>
                <w:rFonts w:ascii="GHEA Grapalat" w:hAnsi="GHEA Grapalat"/>
                <w:sz w:val="18"/>
                <w:szCs w:val="18"/>
              </w:rPr>
              <w:t>36</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36</w:t>
            </w:r>
          </w:p>
        </w:tc>
        <w:tc>
          <w:tcPr>
            <w:tcW w:w="1134" w:type="dxa"/>
            <w:vAlign w:val="center"/>
          </w:tcPr>
          <w:p w:rsidR="008D04C2" w:rsidRPr="00A659E1" w:rsidRDefault="008D04C2" w:rsidP="00341807">
            <w:pPr>
              <w:jc w:val="center"/>
              <w:rPr>
                <w:rFonts w:ascii="GHEA Grapalat" w:hAnsi="GHEA Grapalat"/>
                <w:sz w:val="18"/>
                <w:szCs w:val="18"/>
              </w:rPr>
            </w:pPr>
            <w:r w:rsidRPr="00A659E1">
              <w:rPr>
                <w:rFonts w:ascii="GHEA Grapalat" w:hAnsi="GHEA Grapalat"/>
                <w:sz w:val="18"/>
                <w:szCs w:val="18"/>
              </w:rPr>
              <w:t>15332140</w:t>
            </w:r>
          </w:p>
        </w:tc>
        <w:tc>
          <w:tcPr>
            <w:tcW w:w="1984" w:type="dxa"/>
            <w:vAlign w:val="center"/>
          </w:tcPr>
          <w:p w:rsidR="008D04C2" w:rsidRPr="00A659E1" w:rsidRDefault="008D04C2" w:rsidP="00341807">
            <w:pPr>
              <w:jc w:val="center"/>
              <w:rPr>
                <w:rFonts w:ascii="GHEA Grapalat" w:hAnsi="GHEA Grapalat" w:cs="Calibri"/>
                <w:color w:val="000000"/>
                <w:sz w:val="18"/>
                <w:szCs w:val="18"/>
              </w:rPr>
            </w:pPr>
            <w:r w:rsidRPr="00A659E1">
              <w:rPr>
                <w:rFonts w:ascii="GHEA Grapalat" w:hAnsi="GHEA Grapalat" w:cs="Calibri"/>
                <w:color w:val="000000"/>
                <w:sz w:val="18"/>
                <w:szCs w:val="18"/>
              </w:rPr>
              <w:t xml:space="preserve">Խնձոր </w:t>
            </w:r>
          </w:p>
        </w:tc>
        <w:tc>
          <w:tcPr>
            <w:tcW w:w="4253" w:type="dxa"/>
            <w:vAlign w:val="center"/>
          </w:tcPr>
          <w:p w:rsidR="008D04C2" w:rsidRPr="00A659E1" w:rsidRDefault="008D04C2" w:rsidP="007C48AD">
            <w:pPr>
              <w:jc w:val="both"/>
              <w:rPr>
                <w:rFonts w:ascii="GHEA Grapalat" w:hAnsi="GHEA Grapalat"/>
                <w:sz w:val="18"/>
                <w:szCs w:val="18"/>
              </w:rPr>
            </w:pPr>
            <w:r w:rsidRPr="00A659E1">
              <w:rPr>
                <w:rFonts w:ascii="GHEA Grapalat" w:hAnsi="GHEA Grapalat" w:cs="Sylfaen"/>
                <w:sz w:val="18"/>
                <w:szCs w:val="18"/>
              </w:rPr>
              <w:t>Խնձոր թարմ</w:t>
            </w:r>
            <w:r w:rsidRPr="00A659E1">
              <w:rPr>
                <w:rFonts w:ascii="GHEA Grapalat" w:hAnsi="GHEA Grapalat" w:cs="Arial LatArm"/>
                <w:sz w:val="18"/>
                <w:szCs w:val="18"/>
              </w:rPr>
              <w:t xml:space="preserve">, </w:t>
            </w:r>
            <w:r w:rsidRPr="00A659E1">
              <w:rPr>
                <w:rFonts w:ascii="GHEA Grapalat" w:hAnsi="GHEA Grapalat" w:cs="Sylfaen"/>
                <w:sz w:val="18"/>
                <w:szCs w:val="18"/>
              </w:rPr>
              <w:t>պտղաբանական</w:t>
            </w:r>
            <w:r w:rsidRPr="00A659E1">
              <w:rPr>
                <w:rFonts w:ascii="GHEA Grapalat" w:hAnsi="GHEA Grapalat" w:cs="Arial LatArm"/>
                <w:sz w:val="18"/>
                <w:szCs w:val="18"/>
              </w:rPr>
              <w:t xml:space="preserve"> I </w:t>
            </w:r>
            <w:r w:rsidRPr="00A659E1">
              <w:rPr>
                <w:rFonts w:ascii="GHEA Grapalat" w:hAnsi="GHEA Grapalat" w:cs="Sylfaen"/>
                <w:sz w:val="18"/>
                <w:szCs w:val="18"/>
              </w:rPr>
              <w:t>խմբի</w:t>
            </w:r>
            <w:r w:rsidRPr="00A659E1">
              <w:rPr>
                <w:rFonts w:ascii="GHEA Grapalat" w:hAnsi="GHEA Grapalat" w:cs="Arial LatArm"/>
                <w:sz w:val="18"/>
                <w:szCs w:val="18"/>
              </w:rPr>
              <w:t xml:space="preserve">, </w:t>
            </w:r>
            <w:r w:rsidRPr="00A659E1">
              <w:rPr>
                <w:rFonts w:ascii="GHEA Grapalat" w:hAnsi="GHEA Grapalat" w:cs="Sylfaen"/>
                <w:sz w:val="18"/>
                <w:szCs w:val="18"/>
              </w:rPr>
              <w:t>Հայաստանի</w:t>
            </w:r>
            <w:r w:rsidRPr="00A659E1">
              <w:rPr>
                <w:rFonts w:ascii="GHEA Grapalat" w:hAnsi="GHEA Grapalat"/>
                <w:sz w:val="18"/>
                <w:szCs w:val="18"/>
              </w:rPr>
              <w:t xml:space="preserve"> </w:t>
            </w:r>
            <w:r w:rsidRPr="00A659E1">
              <w:rPr>
                <w:rFonts w:ascii="GHEA Grapalat" w:hAnsi="GHEA Grapalat" w:cs="Sylfaen"/>
                <w:sz w:val="18"/>
                <w:szCs w:val="18"/>
              </w:rPr>
              <w:t>Տարբեր տեսակների</w:t>
            </w:r>
            <w:r w:rsidRPr="00A659E1">
              <w:rPr>
                <w:rFonts w:ascii="GHEA Grapalat" w:hAnsi="GHEA Grapalat" w:cs="Arial LatArm"/>
                <w:sz w:val="18"/>
                <w:szCs w:val="18"/>
              </w:rPr>
              <w:t xml:space="preserve">, </w:t>
            </w:r>
            <w:r w:rsidRPr="00A659E1">
              <w:rPr>
                <w:rFonts w:ascii="GHEA Grapalat" w:hAnsi="GHEA Grapalat" w:cs="Sylfaen"/>
                <w:sz w:val="18"/>
                <w:szCs w:val="18"/>
              </w:rPr>
              <w:t>նեղտրամագիծը</w:t>
            </w:r>
            <w:r w:rsidRPr="00A659E1">
              <w:rPr>
                <w:rFonts w:ascii="GHEA Grapalat" w:hAnsi="GHEA Grapalat" w:cs="Arial LatArm"/>
                <w:sz w:val="18"/>
                <w:szCs w:val="18"/>
              </w:rPr>
              <w:t xml:space="preserve"> 5 </w:t>
            </w:r>
            <w:r w:rsidRPr="00A659E1">
              <w:rPr>
                <w:rFonts w:ascii="GHEA Grapalat" w:hAnsi="GHEA Grapalat" w:cs="Sylfaen"/>
                <w:sz w:val="18"/>
                <w:szCs w:val="18"/>
              </w:rPr>
              <w:t>սմ</w:t>
            </w:r>
            <w:r w:rsidRPr="00A659E1">
              <w:rPr>
                <w:rFonts w:ascii="GHEA Grapalat" w:hAnsi="GHEA Grapalat" w:cs="Arial LatArm"/>
                <w:sz w:val="18"/>
                <w:szCs w:val="18"/>
              </w:rPr>
              <w:t>-</w:t>
            </w:r>
            <w:r w:rsidRPr="00A659E1">
              <w:rPr>
                <w:rFonts w:ascii="GHEA Grapalat" w:hAnsi="GHEA Grapalat" w:cs="Sylfaen"/>
                <w:sz w:val="18"/>
                <w:szCs w:val="18"/>
              </w:rPr>
              <w:t>իցոչ</w:t>
            </w:r>
            <w:r w:rsidRPr="00A659E1">
              <w:rPr>
                <w:rFonts w:ascii="GHEA Grapalat" w:hAnsi="GHEA Grapalat"/>
                <w:sz w:val="18"/>
                <w:szCs w:val="18"/>
              </w:rPr>
              <w:t xml:space="preserve"> </w:t>
            </w:r>
            <w:r w:rsidRPr="00A659E1">
              <w:rPr>
                <w:rFonts w:ascii="GHEA Grapalat" w:hAnsi="GHEA Grapalat" w:cs="Sylfaen"/>
                <w:sz w:val="18"/>
                <w:szCs w:val="18"/>
              </w:rPr>
              <w:t>պակաս</w:t>
            </w:r>
            <w:r w:rsidRPr="00A659E1">
              <w:rPr>
                <w:rFonts w:ascii="GHEA Grapalat" w:hAnsi="GHEA Grapalat" w:cs="Arial LatArm"/>
                <w:sz w:val="18"/>
                <w:szCs w:val="18"/>
              </w:rPr>
              <w:t xml:space="preserve">, </w:t>
            </w:r>
            <w:r w:rsidRPr="00A659E1">
              <w:rPr>
                <w:rFonts w:ascii="GHEA Grapalat" w:hAnsi="GHEA Grapalat" w:cs="Sylfaen"/>
                <w:sz w:val="18"/>
                <w:szCs w:val="18"/>
              </w:rPr>
              <w:t>անվտանգությունը և  մակնշումը</w:t>
            </w:r>
            <w:r w:rsidRPr="00A659E1">
              <w:rPr>
                <w:rFonts w:ascii="GHEA Grapalat" w:hAnsi="GHEA Grapalat" w:cs="Arial LatArm"/>
                <w:sz w:val="18"/>
                <w:szCs w:val="18"/>
              </w:rPr>
              <w:t>`</w:t>
            </w:r>
          </w:p>
          <w:p w:rsidR="008D04C2" w:rsidRPr="00A659E1" w:rsidRDefault="008D04C2" w:rsidP="007C48AD">
            <w:pPr>
              <w:jc w:val="both"/>
              <w:rPr>
                <w:rFonts w:ascii="GHEA Grapalat" w:hAnsi="GHEA Grapalat"/>
                <w:sz w:val="18"/>
                <w:szCs w:val="18"/>
              </w:rPr>
            </w:pPr>
            <w:r w:rsidRPr="00A659E1">
              <w:rPr>
                <w:rFonts w:ascii="GHEA Grapalat" w:hAnsi="GHEA Grapalat" w:cs="Sylfaen"/>
                <w:sz w:val="18"/>
                <w:szCs w:val="18"/>
              </w:rPr>
              <w:t>Ըստ ՀՀկառավարության</w:t>
            </w:r>
            <w:r w:rsidRPr="00A659E1">
              <w:rPr>
                <w:rFonts w:ascii="GHEA Grapalat" w:hAnsi="GHEA Grapalat" w:cs="Arial LatArm"/>
                <w:sz w:val="18"/>
                <w:szCs w:val="18"/>
              </w:rPr>
              <w:t xml:space="preserve"> 2006</w:t>
            </w:r>
            <w:r w:rsidRPr="00A659E1">
              <w:rPr>
                <w:rFonts w:ascii="GHEA Grapalat" w:hAnsi="GHEA Grapalat" w:cs="Sylfaen"/>
                <w:sz w:val="18"/>
                <w:szCs w:val="18"/>
              </w:rPr>
              <w:t>թ</w:t>
            </w:r>
            <w:r w:rsidRPr="00A659E1">
              <w:rPr>
                <w:rFonts w:ascii="GHEA Grapalat" w:hAnsi="GHEA Grapalat" w:cs="Arial LatArm"/>
                <w:sz w:val="18"/>
                <w:szCs w:val="18"/>
              </w:rPr>
              <w:t xml:space="preserve">. </w:t>
            </w:r>
            <w:r w:rsidRPr="00A659E1">
              <w:rPr>
                <w:rFonts w:ascii="GHEA Grapalat" w:hAnsi="GHEA Grapalat" w:cs="Sylfaen"/>
                <w:sz w:val="18"/>
                <w:szCs w:val="18"/>
              </w:rPr>
              <w:t>Դեկտեմբերի</w:t>
            </w:r>
            <w:r w:rsidRPr="00A659E1">
              <w:rPr>
                <w:rFonts w:ascii="GHEA Grapalat" w:hAnsi="GHEA Grapalat" w:cs="Arial LatArm"/>
                <w:sz w:val="18"/>
                <w:szCs w:val="18"/>
              </w:rPr>
              <w:t xml:space="preserve"> 21-</w:t>
            </w:r>
            <w:r w:rsidRPr="00A659E1">
              <w:rPr>
                <w:rFonts w:ascii="GHEA Grapalat" w:hAnsi="GHEA Grapalat" w:cs="Sylfaen"/>
                <w:sz w:val="18"/>
                <w:szCs w:val="18"/>
              </w:rPr>
              <w:t>ի</w:t>
            </w:r>
            <w:r w:rsidRPr="00A659E1">
              <w:rPr>
                <w:rFonts w:ascii="GHEA Grapalat" w:hAnsi="GHEA Grapalat" w:cs="Arial LatArm"/>
                <w:sz w:val="18"/>
                <w:szCs w:val="18"/>
              </w:rPr>
              <w:t xml:space="preserve"> N</w:t>
            </w:r>
            <w:r w:rsidRPr="00A659E1">
              <w:rPr>
                <w:rFonts w:ascii="GHEA Grapalat" w:hAnsi="GHEA Grapalat"/>
                <w:sz w:val="18"/>
                <w:szCs w:val="18"/>
              </w:rPr>
              <w:t>1913-</w:t>
            </w:r>
            <w:r w:rsidRPr="00A659E1">
              <w:rPr>
                <w:rFonts w:ascii="GHEA Grapalat" w:hAnsi="GHEA Grapalat" w:cs="Sylfaen"/>
                <w:sz w:val="18"/>
                <w:szCs w:val="18"/>
              </w:rPr>
              <w:t>Ն որոշմամբ հաստատված</w:t>
            </w:r>
            <w:r w:rsidRPr="00A659E1">
              <w:rPr>
                <w:rFonts w:ascii="GHEA Grapalat" w:hAnsi="GHEA Grapalat" w:cs="Arial LatArm"/>
                <w:sz w:val="18"/>
                <w:szCs w:val="18"/>
              </w:rPr>
              <w:t xml:space="preserve"> “</w:t>
            </w:r>
            <w:r w:rsidRPr="00A659E1">
              <w:rPr>
                <w:rFonts w:ascii="GHEA Grapalat" w:hAnsi="GHEA Grapalat" w:cs="Sylfaen"/>
                <w:sz w:val="18"/>
                <w:szCs w:val="18"/>
              </w:rPr>
              <w:t>Թարմպտուղ</w:t>
            </w:r>
            <w:r w:rsidRPr="00A659E1">
              <w:rPr>
                <w:rFonts w:ascii="GHEA Grapalat" w:hAnsi="GHEA Grapalat" w:cs="Arial LatArm"/>
                <w:sz w:val="18"/>
                <w:szCs w:val="18"/>
              </w:rPr>
              <w:t>-</w:t>
            </w:r>
            <w:r w:rsidRPr="00A659E1">
              <w:rPr>
                <w:rFonts w:ascii="GHEA Grapalat" w:hAnsi="GHEA Grapalat" w:cs="Sylfaen"/>
                <w:sz w:val="18"/>
                <w:szCs w:val="18"/>
              </w:rPr>
              <w:t>բանջարեղենի տեխնիկական կանոնակարգի</w:t>
            </w:r>
            <w:r w:rsidRPr="00A659E1">
              <w:rPr>
                <w:rFonts w:ascii="GHEA Grapalat" w:hAnsi="GHEA Grapalat" w:cs="Arial LatArm"/>
                <w:sz w:val="18"/>
                <w:szCs w:val="18"/>
              </w:rPr>
              <w:t>”</w:t>
            </w:r>
            <w:r w:rsidRPr="00A659E1">
              <w:rPr>
                <w:rFonts w:ascii="GHEA Grapalat" w:hAnsi="GHEA Grapalat" w:cs="Sylfaen"/>
                <w:sz w:val="18"/>
                <w:szCs w:val="18"/>
              </w:rPr>
              <w:t>և</w:t>
            </w:r>
          </w:p>
          <w:p w:rsidR="008D04C2" w:rsidRPr="00A659E1" w:rsidRDefault="008D04C2" w:rsidP="007C48AD">
            <w:pPr>
              <w:jc w:val="both"/>
              <w:rPr>
                <w:rFonts w:ascii="GHEA Grapalat" w:hAnsi="GHEA Grapalat" w:cs="Arial LatArm"/>
                <w:sz w:val="18"/>
                <w:szCs w:val="18"/>
              </w:rPr>
            </w:pPr>
            <w:r w:rsidRPr="00A659E1">
              <w:rPr>
                <w:rFonts w:ascii="GHEA Grapalat" w:hAnsi="GHEA Grapalat"/>
                <w:sz w:val="18"/>
                <w:szCs w:val="18"/>
              </w:rPr>
              <w:t>“</w:t>
            </w:r>
            <w:r w:rsidRPr="00A659E1">
              <w:rPr>
                <w:rFonts w:ascii="GHEA Grapalat" w:hAnsi="GHEA Grapalat" w:cs="Sylfaen"/>
                <w:sz w:val="18"/>
                <w:szCs w:val="18"/>
              </w:rPr>
              <w:t>Սննդամթերք ի անվտանգության մասին</w:t>
            </w:r>
            <w:r w:rsidRPr="00A659E1">
              <w:rPr>
                <w:rFonts w:ascii="GHEA Grapalat" w:hAnsi="GHEA Grapalat" w:cs="Arial LatArm"/>
                <w:sz w:val="18"/>
                <w:szCs w:val="18"/>
              </w:rPr>
              <w:t xml:space="preserve">” </w:t>
            </w:r>
            <w:r w:rsidRPr="00A659E1">
              <w:rPr>
                <w:rFonts w:ascii="GHEA Grapalat" w:hAnsi="GHEA Grapalat" w:cs="Sylfaen"/>
                <w:sz w:val="18"/>
                <w:szCs w:val="18"/>
              </w:rPr>
              <w:t>ՀՀ օրենքի</w:t>
            </w:r>
            <w:r w:rsidRPr="00A659E1">
              <w:rPr>
                <w:rFonts w:ascii="GHEA Grapalat" w:hAnsi="GHEA Grapalat" w:cs="Arial LatArm"/>
                <w:sz w:val="18"/>
                <w:szCs w:val="18"/>
              </w:rPr>
              <w:t xml:space="preserve"> 8-</w:t>
            </w:r>
            <w:r w:rsidRPr="00A659E1">
              <w:rPr>
                <w:rFonts w:ascii="GHEA Grapalat" w:hAnsi="GHEA Grapalat" w:cs="Sylfaen"/>
                <w:sz w:val="18"/>
                <w:szCs w:val="18"/>
              </w:rPr>
              <w:t>րդհոդվածի:</w:t>
            </w:r>
          </w:p>
        </w:tc>
        <w:tc>
          <w:tcPr>
            <w:tcW w:w="992" w:type="dxa"/>
            <w:vAlign w:val="center"/>
          </w:tcPr>
          <w:p w:rsidR="008D04C2" w:rsidRPr="00A659E1" w:rsidRDefault="008D04C2" w:rsidP="00A14E35">
            <w:pPr>
              <w:jc w:val="center"/>
              <w:rPr>
                <w:rFonts w:ascii="Sylfaen" w:hAnsi="Sylfaen"/>
                <w:sz w:val="20"/>
                <w:szCs w:val="20"/>
              </w:rPr>
            </w:pPr>
            <w:r w:rsidRPr="00A659E1">
              <w:rPr>
                <w:rFonts w:ascii="Sylfaen" w:hAnsi="Sylfaen"/>
                <w:sz w:val="20"/>
                <w:szCs w:val="20"/>
              </w:rPr>
              <w:t>կգ</w:t>
            </w:r>
          </w:p>
        </w:tc>
        <w:tc>
          <w:tcPr>
            <w:tcW w:w="850" w:type="dxa"/>
            <w:vAlign w:val="center"/>
          </w:tcPr>
          <w:p w:rsidR="008D04C2" w:rsidRPr="00A659E1" w:rsidRDefault="008D04C2" w:rsidP="00341807">
            <w:pPr>
              <w:jc w:val="center"/>
              <w:rPr>
                <w:rFonts w:ascii="GHEA Grapalat" w:hAnsi="GHEA Grapalat"/>
                <w:sz w:val="18"/>
                <w:szCs w:val="18"/>
              </w:rPr>
            </w:pPr>
          </w:p>
        </w:tc>
        <w:tc>
          <w:tcPr>
            <w:tcW w:w="993" w:type="dxa"/>
            <w:vAlign w:val="center"/>
          </w:tcPr>
          <w:p w:rsidR="008D04C2" w:rsidRPr="00A659E1" w:rsidRDefault="008D04C2" w:rsidP="00341807">
            <w:pPr>
              <w:jc w:val="center"/>
              <w:rPr>
                <w:rFonts w:ascii="GHEA Grapalat" w:hAnsi="GHEA Grapalat"/>
                <w:sz w:val="18"/>
                <w:szCs w:val="18"/>
              </w:rPr>
            </w:pPr>
          </w:p>
        </w:tc>
        <w:tc>
          <w:tcPr>
            <w:tcW w:w="992" w:type="dxa"/>
            <w:vAlign w:val="center"/>
          </w:tcPr>
          <w:p w:rsidR="008D04C2" w:rsidRPr="00A659E1" w:rsidRDefault="008D04C2" w:rsidP="00341807">
            <w:pPr>
              <w:jc w:val="center"/>
              <w:rPr>
                <w:rFonts w:ascii="GHEA Grapalat" w:hAnsi="GHEA Grapalat"/>
                <w:sz w:val="18"/>
                <w:szCs w:val="18"/>
              </w:rPr>
            </w:pPr>
            <w:r w:rsidRPr="00A659E1">
              <w:rPr>
                <w:rFonts w:ascii="GHEA Grapalat" w:hAnsi="GHEA Grapalat"/>
                <w:sz w:val="18"/>
                <w:szCs w:val="18"/>
              </w:rPr>
              <w:t>185</w:t>
            </w:r>
          </w:p>
        </w:tc>
        <w:tc>
          <w:tcPr>
            <w:tcW w:w="1134" w:type="dxa"/>
            <w:vAlign w:val="center"/>
          </w:tcPr>
          <w:p w:rsidR="008D04C2" w:rsidRPr="00A659E1" w:rsidRDefault="008D04C2" w:rsidP="007C48AD">
            <w:pPr>
              <w:jc w:val="center"/>
              <w:rPr>
                <w:rFonts w:ascii="GHEA Grapalat" w:hAnsi="GHEA Grapalat"/>
                <w:sz w:val="18"/>
                <w:szCs w:val="18"/>
              </w:rPr>
            </w:pPr>
            <w:r w:rsidRPr="00A659E1">
              <w:rPr>
                <w:rFonts w:ascii="GHEA Grapalat" w:hAnsi="GHEA Grapalat" w:cs="Sylfaen"/>
                <w:sz w:val="18"/>
                <w:szCs w:val="18"/>
                <w:lang w:val="hy-AM"/>
              </w:rPr>
              <w:t>Գ</w:t>
            </w:r>
            <w:r w:rsidRPr="00A659E1">
              <w:rPr>
                <w:rFonts w:ascii="GHEA Grapalat" w:eastAsia="MS Mincho" w:hAnsi="GHEA Grapalat" w:cs="MS Mincho"/>
                <w:sz w:val="18"/>
                <w:szCs w:val="18"/>
              </w:rPr>
              <w:t xml:space="preserve"> </w:t>
            </w:r>
            <w:r w:rsidRPr="00A659E1">
              <w:rPr>
                <w:rFonts w:ascii="GHEA Grapalat" w:hAnsi="GHEA Grapalat" w:cs="Sylfaen"/>
                <w:sz w:val="18"/>
                <w:szCs w:val="18"/>
                <w:lang w:val="ru-RU"/>
              </w:rPr>
              <w:t>Ա</w:t>
            </w:r>
            <w:r w:rsidRPr="00A659E1">
              <w:rPr>
                <w:rFonts w:ascii="GHEA Grapalat" w:hAnsi="GHEA Grapalat" w:cs="Sylfaen"/>
                <w:sz w:val="18"/>
                <w:szCs w:val="18"/>
              </w:rPr>
              <w:t xml:space="preserve">րմաշ </w:t>
            </w:r>
            <w:r w:rsidRPr="00A659E1">
              <w:rPr>
                <w:rFonts w:ascii="GHEA Grapalat" w:hAnsi="GHEA Grapalat" w:cs="Sylfaen"/>
                <w:sz w:val="18"/>
                <w:szCs w:val="18"/>
                <w:lang w:val="ru-RU"/>
              </w:rPr>
              <w:t xml:space="preserve"> </w:t>
            </w:r>
            <w:r w:rsidRPr="00A659E1">
              <w:rPr>
                <w:rFonts w:ascii="GHEA Grapalat" w:hAnsi="GHEA Grapalat" w:cs="Sylfaen"/>
                <w:sz w:val="18"/>
                <w:szCs w:val="18"/>
              </w:rPr>
              <w:t>Հանրապետության 1</w:t>
            </w:r>
          </w:p>
        </w:tc>
        <w:tc>
          <w:tcPr>
            <w:tcW w:w="850" w:type="dxa"/>
            <w:vAlign w:val="center"/>
          </w:tcPr>
          <w:p w:rsidR="008D04C2" w:rsidRPr="00A659E1" w:rsidRDefault="008D04C2" w:rsidP="007C48AD">
            <w:pPr>
              <w:jc w:val="center"/>
              <w:rPr>
                <w:rFonts w:ascii="GHEA Grapalat" w:hAnsi="GHEA Grapalat"/>
                <w:sz w:val="18"/>
                <w:szCs w:val="18"/>
                <w:lang w:val="pt-BR"/>
              </w:rPr>
            </w:pPr>
            <w:r w:rsidRPr="00A659E1">
              <w:rPr>
                <w:rFonts w:ascii="GHEA Grapalat" w:hAnsi="GHEA Grapalat" w:cs="Calibri"/>
                <w:sz w:val="18"/>
                <w:szCs w:val="18"/>
                <w:lang w:val="pt-BR"/>
              </w:rPr>
              <w:t>2-</w:t>
            </w:r>
            <w:r w:rsidRPr="00A659E1">
              <w:rPr>
                <w:rFonts w:ascii="GHEA Grapalat" w:hAnsi="GHEA Grapalat" w:cs="Calibri"/>
                <w:sz w:val="18"/>
                <w:szCs w:val="18"/>
              </w:rPr>
              <w:t>րդ</w:t>
            </w:r>
            <w:r w:rsidRPr="00A659E1">
              <w:rPr>
                <w:rFonts w:ascii="GHEA Grapalat" w:hAnsi="GHEA Grapalat" w:cs="Calibri"/>
                <w:sz w:val="18"/>
                <w:szCs w:val="18"/>
                <w:lang w:val="pt-BR"/>
              </w:rPr>
              <w:t xml:space="preserve"> </w:t>
            </w:r>
            <w:r w:rsidRPr="00A659E1">
              <w:rPr>
                <w:rFonts w:ascii="GHEA Grapalat" w:hAnsi="GHEA Grapalat" w:cs="Calibri"/>
                <w:sz w:val="18"/>
                <w:szCs w:val="18"/>
              </w:rPr>
              <w:t>մատակարարումը</w:t>
            </w:r>
            <w:r w:rsidRPr="00A659E1">
              <w:rPr>
                <w:rFonts w:ascii="GHEA Grapalat" w:hAnsi="GHEA Grapalat" w:cs="Calibri"/>
                <w:sz w:val="18"/>
                <w:szCs w:val="18"/>
                <w:lang w:val="pt-BR"/>
              </w:rPr>
              <w:t xml:space="preserve"> </w:t>
            </w:r>
            <w:r w:rsidRPr="00A659E1">
              <w:rPr>
                <w:rFonts w:ascii="GHEA Grapalat" w:hAnsi="GHEA Grapalat" w:cs="Calibri"/>
                <w:sz w:val="18"/>
                <w:szCs w:val="18"/>
              </w:rPr>
              <w:t>Համաձայն</w:t>
            </w:r>
            <w:r w:rsidRPr="00A659E1">
              <w:rPr>
                <w:rFonts w:ascii="GHEA Grapalat" w:hAnsi="GHEA Grapalat" w:cs="Calibri"/>
                <w:sz w:val="18"/>
                <w:szCs w:val="18"/>
                <w:lang w:val="pt-BR"/>
              </w:rPr>
              <w:t xml:space="preserve"> </w:t>
            </w:r>
            <w:r w:rsidRPr="00A659E1">
              <w:rPr>
                <w:rFonts w:ascii="GHEA Grapalat" w:hAnsi="GHEA Grapalat" w:cs="Calibri"/>
                <w:sz w:val="18"/>
                <w:szCs w:val="18"/>
              </w:rPr>
              <w:t>նախապես</w:t>
            </w:r>
            <w:r w:rsidRPr="00A659E1">
              <w:rPr>
                <w:rFonts w:ascii="GHEA Grapalat" w:hAnsi="GHEA Grapalat" w:cs="Calibri"/>
                <w:sz w:val="18"/>
                <w:szCs w:val="18"/>
                <w:lang w:val="pt-BR"/>
              </w:rPr>
              <w:t xml:space="preserve">  </w:t>
            </w:r>
            <w:r w:rsidRPr="00A659E1">
              <w:rPr>
                <w:rFonts w:ascii="GHEA Grapalat" w:hAnsi="GHEA Grapalat" w:cs="Calibri"/>
                <w:sz w:val="18"/>
                <w:szCs w:val="18"/>
              </w:rPr>
              <w:t>պատվերի</w:t>
            </w:r>
          </w:p>
        </w:tc>
        <w:tc>
          <w:tcPr>
            <w:tcW w:w="1518" w:type="dxa"/>
            <w:vAlign w:val="center"/>
          </w:tcPr>
          <w:p w:rsidR="008D04C2" w:rsidRPr="00A659E1" w:rsidRDefault="008D04C2" w:rsidP="007C48AD">
            <w:pPr>
              <w:jc w:val="center"/>
              <w:rPr>
                <w:rFonts w:ascii="GHEA Grapalat" w:hAnsi="GHEA Grapalat"/>
                <w:sz w:val="18"/>
                <w:szCs w:val="18"/>
                <w:lang w:val="pt-BR"/>
              </w:rPr>
            </w:pPr>
            <w:r w:rsidRPr="00A659E1">
              <w:rPr>
                <w:rFonts w:ascii="GHEA Grapalat" w:hAnsi="GHEA Grapalat"/>
                <w:sz w:val="18"/>
                <w:szCs w:val="18"/>
                <w:lang w:val="pt-BR"/>
              </w:rPr>
              <w:t>1-</w:t>
            </w:r>
            <w:r w:rsidRPr="00A659E1">
              <w:rPr>
                <w:rFonts w:ascii="GHEA Grapalat" w:hAnsi="GHEA Grapalat"/>
                <w:sz w:val="18"/>
                <w:szCs w:val="18"/>
              </w:rPr>
              <w:t>ին</w:t>
            </w:r>
            <w:r w:rsidRPr="00A659E1">
              <w:rPr>
                <w:rFonts w:ascii="GHEA Grapalat" w:hAnsi="GHEA Grapalat"/>
                <w:sz w:val="18"/>
                <w:szCs w:val="18"/>
                <w:lang w:val="pt-BR"/>
              </w:rPr>
              <w:t xml:space="preserve"> </w:t>
            </w:r>
            <w:r w:rsidRPr="00A659E1">
              <w:rPr>
                <w:rFonts w:ascii="GHEA Grapalat" w:hAnsi="GHEA Grapalat"/>
                <w:sz w:val="18"/>
                <w:szCs w:val="18"/>
              </w:rPr>
              <w:t>մատակարարումը</w:t>
            </w:r>
            <w:r w:rsidRPr="00A659E1">
              <w:rPr>
                <w:rFonts w:ascii="GHEA Grapalat" w:hAnsi="GHEA Grapalat"/>
                <w:sz w:val="18"/>
                <w:szCs w:val="18"/>
                <w:lang w:val="pt-BR"/>
              </w:rPr>
              <w:t xml:space="preserve"> </w:t>
            </w:r>
            <w:r w:rsidRPr="00A659E1">
              <w:rPr>
                <w:rFonts w:ascii="GHEA Grapalat" w:hAnsi="GHEA Grapalat"/>
                <w:sz w:val="18"/>
                <w:szCs w:val="18"/>
              </w:rPr>
              <w:t>կկատարվի</w:t>
            </w:r>
            <w:r w:rsidRPr="00A659E1">
              <w:rPr>
                <w:rFonts w:ascii="GHEA Grapalat" w:hAnsi="GHEA Grapalat"/>
                <w:sz w:val="18"/>
                <w:szCs w:val="18"/>
                <w:lang w:val="pt-BR"/>
              </w:rPr>
              <w:t xml:space="preserve"> </w:t>
            </w:r>
            <w:r w:rsidRPr="00A659E1">
              <w:rPr>
                <w:rFonts w:ascii="GHEA Grapalat" w:hAnsi="GHEA Grapalat"/>
                <w:sz w:val="18"/>
                <w:szCs w:val="18"/>
              </w:rPr>
              <w:t>պայմանագիրը</w:t>
            </w:r>
            <w:r w:rsidRPr="00A659E1">
              <w:rPr>
                <w:rFonts w:ascii="GHEA Grapalat" w:hAnsi="GHEA Grapalat"/>
                <w:sz w:val="18"/>
                <w:szCs w:val="18"/>
                <w:lang w:val="pt-BR"/>
              </w:rPr>
              <w:t xml:space="preserve"> </w:t>
            </w:r>
            <w:r w:rsidRPr="00A659E1">
              <w:rPr>
                <w:rFonts w:ascii="GHEA Grapalat" w:hAnsi="GHEA Grapalat"/>
                <w:sz w:val="18"/>
                <w:szCs w:val="18"/>
              </w:rPr>
              <w:t>կնքման</w:t>
            </w:r>
            <w:r w:rsidRPr="00A659E1">
              <w:rPr>
                <w:rFonts w:ascii="GHEA Grapalat" w:hAnsi="GHEA Grapalat"/>
                <w:sz w:val="18"/>
                <w:szCs w:val="18"/>
                <w:lang w:val="pt-BR"/>
              </w:rPr>
              <w:t xml:space="preserve"> </w:t>
            </w:r>
            <w:r w:rsidRPr="00A659E1">
              <w:rPr>
                <w:rFonts w:ascii="GHEA Grapalat" w:hAnsi="GHEA Grapalat"/>
                <w:sz w:val="18"/>
                <w:szCs w:val="18"/>
              </w:rPr>
              <w:t>օրվանից</w:t>
            </w:r>
            <w:r w:rsidRPr="00A659E1">
              <w:rPr>
                <w:rFonts w:ascii="GHEA Grapalat" w:hAnsi="GHEA Grapalat"/>
                <w:sz w:val="18"/>
                <w:szCs w:val="18"/>
                <w:lang w:val="pt-BR"/>
              </w:rPr>
              <w:t xml:space="preserve"> </w:t>
            </w:r>
            <w:r w:rsidRPr="00A659E1">
              <w:rPr>
                <w:rFonts w:ascii="GHEA Grapalat" w:hAnsi="GHEA Grapalat"/>
                <w:sz w:val="18"/>
                <w:szCs w:val="18"/>
              </w:rPr>
              <w:t>սկսած</w:t>
            </w:r>
          </w:p>
          <w:p w:rsidR="008D04C2" w:rsidRPr="00A659E1"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37</w:t>
            </w:r>
          </w:p>
        </w:tc>
        <w:tc>
          <w:tcPr>
            <w:tcW w:w="1134" w:type="dxa"/>
            <w:vAlign w:val="center"/>
          </w:tcPr>
          <w:p w:rsidR="008D04C2" w:rsidRPr="00341807" w:rsidRDefault="008D04C2" w:rsidP="007C48AD">
            <w:pPr>
              <w:tabs>
                <w:tab w:val="left" w:pos="4520"/>
              </w:tabs>
              <w:jc w:val="center"/>
              <w:rPr>
                <w:rFonts w:ascii="GHEA Grapalat" w:hAnsi="GHEA Grapalat"/>
                <w:sz w:val="18"/>
                <w:szCs w:val="18"/>
              </w:rPr>
            </w:pPr>
            <w:r w:rsidRPr="00341807">
              <w:rPr>
                <w:rFonts w:ascii="GHEA Grapalat" w:hAnsi="GHEA Grapalat"/>
                <w:sz w:val="18"/>
                <w:szCs w:val="18"/>
              </w:rPr>
              <w:t>15872310</w:t>
            </w:r>
          </w:p>
        </w:tc>
        <w:tc>
          <w:tcPr>
            <w:tcW w:w="1984" w:type="dxa"/>
            <w:vAlign w:val="center"/>
          </w:tcPr>
          <w:p w:rsidR="008D04C2" w:rsidRPr="00341807" w:rsidRDefault="008D04C2" w:rsidP="007C48AD">
            <w:pPr>
              <w:jc w:val="center"/>
              <w:rPr>
                <w:rFonts w:ascii="GHEA Grapalat" w:hAnsi="GHEA Grapalat" w:cs="Calibri"/>
                <w:color w:val="000000"/>
                <w:sz w:val="18"/>
                <w:szCs w:val="18"/>
              </w:rPr>
            </w:pPr>
            <w:r w:rsidRPr="00341807">
              <w:rPr>
                <w:rFonts w:ascii="GHEA Grapalat" w:hAnsi="GHEA Grapalat" w:cs="Calibri"/>
                <w:color w:val="000000"/>
                <w:sz w:val="18"/>
                <w:szCs w:val="18"/>
              </w:rPr>
              <w:t>Դափնու տերև</w:t>
            </w:r>
          </w:p>
        </w:tc>
        <w:tc>
          <w:tcPr>
            <w:tcW w:w="4253" w:type="dxa"/>
            <w:vAlign w:val="center"/>
          </w:tcPr>
          <w:p w:rsidR="008D04C2" w:rsidRPr="00341807" w:rsidRDefault="008D04C2" w:rsidP="007C48AD">
            <w:pPr>
              <w:jc w:val="center"/>
              <w:rPr>
                <w:rFonts w:ascii="GHEA Grapalat" w:hAnsi="GHEA Grapalat"/>
                <w:sz w:val="18"/>
                <w:szCs w:val="18"/>
                <w:lang w:val="hy-AM"/>
              </w:rPr>
            </w:pPr>
            <w:r w:rsidRPr="00341807">
              <w:rPr>
                <w:rFonts w:ascii="GHEA Grapalat" w:hAnsi="GHEA Grapalat" w:cs="Sylfaen"/>
                <w:sz w:val="18"/>
                <w:szCs w:val="18"/>
                <w:lang w:val="hy-AM"/>
              </w:rPr>
              <w:t>Չորացրած</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դափնե</w:t>
            </w:r>
            <w:r w:rsidRPr="00A14E35">
              <w:rPr>
                <w:rFonts w:ascii="GHEA Grapalat" w:hAnsi="GHEA Grapalat" w:cs="Sylfaen"/>
                <w:sz w:val="18"/>
                <w:szCs w:val="18"/>
              </w:rPr>
              <w:t xml:space="preserve"> </w:t>
            </w:r>
            <w:r w:rsidRPr="00341807">
              <w:rPr>
                <w:rFonts w:ascii="GHEA Grapalat" w:hAnsi="GHEA Grapalat" w:cs="Sylfaen"/>
                <w:sz w:val="18"/>
                <w:szCs w:val="18"/>
                <w:lang w:val="hy-AM"/>
              </w:rPr>
              <w:t>տերևներ</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խոնավության</w:t>
            </w:r>
            <w:r w:rsidRPr="00341807">
              <w:rPr>
                <w:rFonts w:ascii="GHEA Grapalat" w:hAnsi="GHEA Grapalat"/>
                <w:sz w:val="18"/>
                <w:szCs w:val="18"/>
              </w:rPr>
              <w:t xml:space="preserve"> </w:t>
            </w:r>
            <w:r w:rsidRPr="00341807">
              <w:rPr>
                <w:rFonts w:ascii="GHEA Grapalat" w:hAnsi="GHEA Grapalat" w:cs="Sylfaen"/>
                <w:sz w:val="18"/>
                <w:szCs w:val="18"/>
                <w:lang w:val="hy-AM"/>
              </w:rPr>
              <w:t>զանգվածային</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մասը</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տերևում</w:t>
            </w:r>
            <w:r w:rsidRPr="00341807">
              <w:rPr>
                <w:rFonts w:ascii="GHEA Grapalat" w:hAnsi="GHEA Grapalat"/>
                <w:sz w:val="18"/>
                <w:szCs w:val="18"/>
                <w:lang w:val="hy-AM"/>
              </w:rPr>
              <w:t>` 12 %-</w:t>
            </w:r>
            <w:r w:rsidRPr="00341807">
              <w:rPr>
                <w:rFonts w:ascii="GHEA Grapalat" w:hAnsi="GHEA Grapalat" w:cs="Sylfaen"/>
                <w:sz w:val="18"/>
                <w:szCs w:val="18"/>
                <w:lang w:val="hy-AM"/>
              </w:rPr>
              <w:t>ից</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ոչ</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ավելի</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Անվտանգությունը</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ըստ</w:t>
            </w:r>
            <w:r w:rsidRPr="00341807">
              <w:rPr>
                <w:rFonts w:ascii="GHEA Grapalat" w:hAnsi="GHEA Grapalat"/>
                <w:sz w:val="18"/>
                <w:szCs w:val="18"/>
                <w:lang w:val="hy-AM"/>
              </w:rPr>
              <w:t xml:space="preserve"> N 2-III-4.9-01-2010</w:t>
            </w:r>
            <w:r w:rsidRPr="00341807">
              <w:rPr>
                <w:rFonts w:ascii="GHEA Grapalat" w:hAnsi="GHEA Grapalat"/>
                <w:sz w:val="18"/>
                <w:szCs w:val="18"/>
              </w:rPr>
              <w:t xml:space="preserve"> </w:t>
            </w:r>
            <w:r w:rsidRPr="00341807">
              <w:rPr>
                <w:rFonts w:ascii="GHEA Grapalat" w:hAnsi="GHEA Grapalat" w:cs="Sylfaen"/>
                <w:sz w:val="18"/>
                <w:szCs w:val="18"/>
                <w:lang w:val="hy-AM"/>
              </w:rPr>
              <w:t>հիգիենիկ</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նորմատիվների</w:t>
            </w:r>
            <w:r w:rsidRPr="00341807">
              <w:rPr>
                <w:rFonts w:ascii="GHEA Grapalat" w:hAnsi="GHEA Grapalat"/>
                <w:sz w:val="18"/>
                <w:szCs w:val="18"/>
                <w:lang w:val="hy-AM"/>
              </w:rPr>
              <w:t xml:space="preserve">, </w:t>
            </w:r>
            <w:r w:rsidRPr="00341807">
              <w:rPr>
                <w:rFonts w:ascii="GHEA Grapalat" w:hAnsi="GHEA Grapalat" w:cs="Arial LatArm"/>
                <w:sz w:val="18"/>
                <w:szCs w:val="18"/>
                <w:lang w:val="hy-AM"/>
              </w:rPr>
              <w:t>«</w:t>
            </w:r>
            <w:r w:rsidRPr="00341807">
              <w:rPr>
                <w:rFonts w:ascii="GHEA Grapalat" w:hAnsi="GHEA Grapalat" w:cs="Sylfaen"/>
                <w:sz w:val="18"/>
                <w:szCs w:val="18"/>
                <w:lang w:val="hy-AM"/>
              </w:rPr>
              <w:t>Սննդամթերքի</w:t>
            </w:r>
            <w:r w:rsidRPr="00341807">
              <w:rPr>
                <w:rFonts w:ascii="GHEA Grapalat" w:hAnsi="GHEA Grapalat"/>
                <w:sz w:val="18"/>
                <w:szCs w:val="18"/>
              </w:rPr>
              <w:t xml:space="preserve">  </w:t>
            </w:r>
            <w:r w:rsidRPr="00341807">
              <w:rPr>
                <w:rFonts w:ascii="GHEA Grapalat" w:hAnsi="GHEA Grapalat" w:cs="Sylfaen"/>
                <w:sz w:val="18"/>
                <w:szCs w:val="18"/>
                <w:lang w:val="hy-AM"/>
              </w:rPr>
              <w:t>անվտանգության</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մասին</w:t>
            </w:r>
            <w:r w:rsidRPr="00341807">
              <w:rPr>
                <w:rFonts w:ascii="GHEA Grapalat" w:hAnsi="GHEA Grapalat" w:cs="Arial LatArm"/>
                <w:sz w:val="18"/>
                <w:szCs w:val="18"/>
                <w:lang w:val="hy-AM"/>
              </w:rPr>
              <w:t>»</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ՀՀ</w:t>
            </w:r>
            <w:r w:rsidRPr="00341807">
              <w:rPr>
                <w:rFonts w:ascii="GHEA Grapalat" w:hAnsi="GHEA Grapalat"/>
                <w:sz w:val="18"/>
                <w:szCs w:val="18"/>
                <w:lang w:val="hy-AM"/>
              </w:rPr>
              <w:t xml:space="preserve"> </w:t>
            </w:r>
            <w:r w:rsidRPr="00341807">
              <w:rPr>
                <w:rFonts w:ascii="GHEA Grapalat" w:hAnsi="GHEA Grapalat" w:cs="Sylfaen"/>
                <w:sz w:val="18"/>
                <w:szCs w:val="18"/>
                <w:lang w:val="hy-AM"/>
              </w:rPr>
              <w:t>օրենքի</w:t>
            </w:r>
            <w:r w:rsidRPr="00341807">
              <w:rPr>
                <w:rFonts w:ascii="GHEA Grapalat" w:hAnsi="GHEA Grapalat"/>
                <w:sz w:val="18"/>
                <w:szCs w:val="18"/>
                <w:lang w:val="hy-AM"/>
              </w:rPr>
              <w:t xml:space="preserve"> 8-</w:t>
            </w:r>
            <w:r w:rsidRPr="00341807">
              <w:rPr>
                <w:rFonts w:ascii="GHEA Grapalat" w:hAnsi="GHEA Grapalat" w:cs="Sylfaen"/>
                <w:sz w:val="18"/>
                <w:szCs w:val="18"/>
                <w:lang w:val="hy-AM"/>
              </w:rPr>
              <w:t>րդ</w:t>
            </w:r>
            <w:r w:rsidRPr="00341807">
              <w:rPr>
                <w:rFonts w:ascii="GHEA Grapalat" w:hAnsi="GHEA Grapalat"/>
                <w:sz w:val="18"/>
                <w:szCs w:val="18"/>
                <w:lang w:val="hy-AM"/>
              </w:rPr>
              <w:t xml:space="preserve"> </w:t>
            </w:r>
            <w:r w:rsidRPr="00341807">
              <w:rPr>
                <w:rFonts w:ascii="GHEA Grapalat" w:hAnsi="GHEA Grapalat" w:cs="Sylfaen"/>
                <w:sz w:val="18"/>
                <w:szCs w:val="18"/>
                <w:lang w:val="hy-AM"/>
              </w:rPr>
              <w:t>հոդվածի</w:t>
            </w:r>
            <w:r w:rsidRPr="00341807">
              <w:rPr>
                <w:rFonts w:ascii="GHEA Grapalat" w:hAnsi="GHEA Grapalat"/>
                <w:sz w:val="18"/>
                <w:szCs w:val="18"/>
                <w:lang w:val="hy-AM"/>
              </w:rPr>
              <w:t>:</w:t>
            </w:r>
          </w:p>
        </w:tc>
        <w:tc>
          <w:tcPr>
            <w:tcW w:w="992" w:type="dxa"/>
            <w:vAlign w:val="center"/>
          </w:tcPr>
          <w:p w:rsidR="008D04C2" w:rsidRPr="00A7244D" w:rsidRDefault="008D04C2" w:rsidP="00A14E35">
            <w:pPr>
              <w:jc w:val="center"/>
              <w:rPr>
                <w:rFonts w:ascii="Sylfaen" w:hAnsi="Sylfaen"/>
                <w:sz w:val="20"/>
                <w:szCs w:val="20"/>
                <w:lang w:val="ru-RU"/>
              </w:rPr>
            </w:pPr>
            <w:r>
              <w:rPr>
                <w:rFonts w:ascii="Sylfaen" w:hAnsi="Sylfaen"/>
                <w:sz w:val="20"/>
                <w:szCs w:val="20"/>
                <w:lang w:val="ru-RU"/>
              </w:rPr>
              <w:t>տուփ</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8</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38</w:t>
            </w:r>
          </w:p>
        </w:tc>
        <w:tc>
          <w:tcPr>
            <w:tcW w:w="1134" w:type="dxa"/>
            <w:vAlign w:val="center"/>
          </w:tcPr>
          <w:p w:rsidR="008D04C2" w:rsidRPr="00341807" w:rsidRDefault="008D04C2" w:rsidP="007C48AD">
            <w:pPr>
              <w:jc w:val="center"/>
              <w:rPr>
                <w:rFonts w:ascii="GHEA Grapalat" w:hAnsi="GHEA Grapalat"/>
                <w:sz w:val="18"/>
                <w:szCs w:val="18"/>
              </w:rPr>
            </w:pPr>
            <w:r w:rsidRPr="00341807">
              <w:rPr>
                <w:rFonts w:ascii="GHEA Grapalat" w:hAnsi="GHEA Grapalat"/>
                <w:sz w:val="18"/>
                <w:szCs w:val="18"/>
              </w:rPr>
              <w:t>03142510</w:t>
            </w:r>
          </w:p>
        </w:tc>
        <w:tc>
          <w:tcPr>
            <w:tcW w:w="1984" w:type="dxa"/>
            <w:vAlign w:val="center"/>
          </w:tcPr>
          <w:p w:rsidR="008D04C2" w:rsidRPr="00341807" w:rsidRDefault="008D04C2" w:rsidP="007C48AD">
            <w:pPr>
              <w:jc w:val="center"/>
              <w:rPr>
                <w:rFonts w:ascii="GHEA Grapalat" w:hAnsi="GHEA Grapalat" w:cs="Calibri"/>
                <w:color w:val="000000"/>
                <w:sz w:val="18"/>
                <w:szCs w:val="18"/>
              </w:rPr>
            </w:pPr>
            <w:r w:rsidRPr="00341807">
              <w:rPr>
                <w:rFonts w:ascii="GHEA Grapalat" w:hAnsi="GHEA Grapalat" w:cs="Calibri"/>
                <w:color w:val="000000"/>
                <w:sz w:val="18"/>
                <w:szCs w:val="18"/>
              </w:rPr>
              <w:t>Ձու</w:t>
            </w:r>
          </w:p>
        </w:tc>
        <w:tc>
          <w:tcPr>
            <w:tcW w:w="4253" w:type="dxa"/>
            <w:vAlign w:val="center"/>
          </w:tcPr>
          <w:p w:rsidR="008D04C2" w:rsidRPr="00341807" w:rsidRDefault="008D04C2" w:rsidP="007C48AD">
            <w:pPr>
              <w:jc w:val="center"/>
              <w:rPr>
                <w:rFonts w:ascii="GHEA Grapalat" w:hAnsi="GHEA Grapalat"/>
                <w:color w:val="000000"/>
                <w:sz w:val="18"/>
                <w:szCs w:val="18"/>
              </w:rPr>
            </w:pPr>
            <w:r w:rsidRPr="00341807">
              <w:rPr>
                <w:rFonts w:ascii="GHEA Grapalat" w:hAnsi="GHEA Grapalat" w:cs="Sylfaen"/>
                <w:sz w:val="18"/>
                <w:szCs w:val="18"/>
              </w:rPr>
              <w:t>Հավի</w:t>
            </w:r>
            <w:r w:rsidRPr="00341807">
              <w:rPr>
                <w:rFonts w:ascii="GHEA Grapalat" w:hAnsi="GHEA Grapalat" w:cs="Calibri"/>
                <w:sz w:val="18"/>
                <w:szCs w:val="18"/>
              </w:rPr>
              <w:t xml:space="preserve"> </w:t>
            </w:r>
            <w:r w:rsidRPr="00341807">
              <w:rPr>
                <w:rFonts w:ascii="GHEA Grapalat" w:hAnsi="GHEA Grapalat" w:cs="Sylfaen"/>
                <w:sz w:val="18"/>
                <w:szCs w:val="18"/>
              </w:rPr>
              <w:t>ձու</w:t>
            </w:r>
            <w:r w:rsidRPr="00341807">
              <w:rPr>
                <w:rFonts w:ascii="GHEA Grapalat" w:hAnsi="GHEA Grapalat" w:cs="Arial"/>
                <w:sz w:val="18"/>
                <w:szCs w:val="18"/>
              </w:rPr>
              <w:t xml:space="preserve"> </w:t>
            </w:r>
            <w:r w:rsidRPr="00341807">
              <w:rPr>
                <w:rFonts w:ascii="GHEA Grapalat" w:hAnsi="GHEA Grapalat" w:cs="Sylfaen"/>
                <w:sz w:val="18"/>
                <w:szCs w:val="18"/>
              </w:rPr>
              <w:t>սեղանի</w:t>
            </w:r>
            <w:r w:rsidRPr="00341807">
              <w:rPr>
                <w:rFonts w:ascii="GHEA Grapalat" w:hAnsi="GHEA Grapalat" w:cs="Arial"/>
                <w:sz w:val="18"/>
                <w:szCs w:val="18"/>
              </w:rPr>
              <w:t xml:space="preserve"> </w:t>
            </w:r>
            <w:r w:rsidRPr="00341807">
              <w:rPr>
                <w:rFonts w:ascii="GHEA Grapalat" w:hAnsi="GHEA Grapalat" w:cs="Sylfaen"/>
                <w:sz w:val="18"/>
                <w:szCs w:val="18"/>
              </w:rPr>
              <w:t>կամ</w:t>
            </w:r>
            <w:r w:rsidRPr="00341807">
              <w:rPr>
                <w:rFonts w:ascii="GHEA Grapalat" w:hAnsi="GHEA Grapalat" w:cs="Arial"/>
                <w:sz w:val="18"/>
                <w:szCs w:val="18"/>
              </w:rPr>
              <w:t xml:space="preserve"> </w:t>
            </w:r>
            <w:r w:rsidRPr="00341807">
              <w:rPr>
                <w:rFonts w:ascii="GHEA Grapalat" w:hAnsi="GHEA Grapalat" w:cs="Sylfaen"/>
                <w:sz w:val="18"/>
                <w:szCs w:val="18"/>
              </w:rPr>
              <w:t>դիետիկ</w:t>
            </w:r>
            <w:r w:rsidRPr="00341807">
              <w:rPr>
                <w:rFonts w:ascii="GHEA Grapalat" w:hAnsi="GHEA Grapalat" w:cs="Arial"/>
                <w:sz w:val="18"/>
                <w:szCs w:val="18"/>
              </w:rPr>
              <w:t>, 1-</w:t>
            </w:r>
            <w:r w:rsidRPr="00341807">
              <w:rPr>
                <w:rFonts w:ascii="GHEA Grapalat" w:hAnsi="GHEA Grapalat" w:cs="Sylfaen"/>
                <w:sz w:val="18"/>
                <w:szCs w:val="18"/>
              </w:rPr>
              <w:t>րդ</w:t>
            </w:r>
            <w:r w:rsidRPr="00341807">
              <w:rPr>
                <w:rFonts w:ascii="GHEA Grapalat" w:hAnsi="GHEA Grapalat" w:cs="Arial"/>
                <w:sz w:val="18"/>
                <w:szCs w:val="18"/>
              </w:rPr>
              <w:t xml:space="preserve"> </w:t>
            </w:r>
            <w:r w:rsidRPr="00341807">
              <w:rPr>
                <w:rFonts w:ascii="GHEA Grapalat" w:hAnsi="GHEA Grapalat" w:cs="Sylfaen"/>
                <w:sz w:val="18"/>
                <w:szCs w:val="18"/>
              </w:rPr>
              <w:t>կարգի</w:t>
            </w:r>
            <w:r w:rsidRPr="00341807">
              <w:rPr>
                <w:rFonts w:ascii="GHEA Grapalat" w:hAnsi="GHEA Grapalat" w:cs="Arial"/>
                <w:sz w:val="18"/>
                <w:szCs w:val="18"/>
              </w:rPr>
              <w:t xml:space="preserve">, </w:t>
            </w:r>
            <w:r w:rsidRPr="00341807">
              <w:rPr>
                <w:rFonts w:ascii="GHEA Grapalat" w:hAnsi="GHEA Grapalat" w:cs="Sylfaen"/>
                <w:sz w:val="18"/>
                <w:szCs w:val="18"/>
              </w:rPr>
              <w:lastRenderedPageBreak/>
              <w:t>տեսակավորված</w:t>
            </w:r>
            <w:r w:rsidRPr="00341807">
              <w:rPr>
                <w:rFonts w:ascii="GHEA Grapalat" w:hAnsi="GHEA Grapalat" w:cs="Arial"/>
                <w:sz w:val="18"/>
                <w:szCs w:val="18"/>
              </w:rPr>
              <w:t xml:space="preserve"> </w:t>
            </w:r>
            <w:r w:rsidRPr="00341807">
              <w:rPr>
                <w:rFonts w:ascii="GHEA Grapalat" w:hAnsi="GHEA Grapalat" w:cs="Sylfaen"/>
                <w:sz w:val="18"/>
                <w:szCs w:val="18"/>
              </w:rPr>
              <w:t>ըստ</w:t>
            </w:r>
            <w:r w:rsidRPr="00341807">
              <w:rPr>
                <w:rFonts w:ascii="GHEA Grapalat" w:hAnsi="GHEA Grapalat" w:cs="Arial"/>
                <w:sz w:val="18"/>
                <w:szCs w:val="18"/>
              </w:rPr>
              <w:t xml:space="preserve"> </w:t>
            </w:r>
            <w:r w:rsidRPr="00341807">
              <w:rPr>
                <w:rFonts w:ascii="GHEA Grapalat" w:hAnsi="GHEA Grapalat" w:cs="Sylfaen"/>
                <w:sz w:val="18"/>
                <w:szCs w:val="18"/>
              </w:rPr>
              <w:t>մեկ</w:t>
            </w:r>
            <w:r w:rsidRPr="00341807">
              <w:rPr>
                <w:rFonts w:ascii="GHEA Grapalat" w:hAnsi="GHEA Grapalat" w:cs="Arial"/>
                <w:sz w:val="18"/>
                <w:szCs w:val="18"/>
              </w:rPr>
              <w:t xml:space="preserve"> </w:t>
            </w:r>
            <w:r w:rsidRPr="00341807">
              <w:rPr>
                <w:rFonts w:ascii="GHEA Grapalat" w:hAnsi="GHEA Grapalat" w:cs="Sylfaen"/>
                <w:sz w:val="18"/>
                <w:szCs w:val="18"/>
              </w:rPr>
              <w:t>ձվի</w:t>
            </w:r>
            <w:r w:rsidRPr="00341807">
              <w:rPr>
                <w:rFonts w:ascii="GHEA Grapalat" w:hAnsi="GHEA Grapalat" w:cs="Arial"/>
                <w:sz w:val="18"/>
                <w:szCs w:val="18"/>
              </w:rPr>
              <w:t xml:space="preserve"> </w:t>
            </w:r>
            <w:r w:rsidRPr="00341807">
              <w:rPr>
                <w:rFonts w:ascii="GHEA Grapalat" w:hAnsi="GHEA Grapalat" w:cs="Sylfaen"/>
                <w:sz w:val="18"/>
                <w:szCs w:val="18"/>
              </w:rPr>
              <w:t>զանգվածի</w:t>
            </w:r>
            <w:r w:rsidRPr="00341807">
              <w:rPr>
                <w:rFonts w:ascii="GHEA Grapalat" w:hAnsi="GHEA Grapalat" w:cs="Arial"/>
                <w:sz w:val="18"/>
                <w:szCs w:val="18"/>
              </w:rPr>
              <w:t xml:space="preserve">, </w:t>
            </w:r>
            <w:r w:rsidRPr="00341807">
              <w:rPr>
                <w:rFonts w:ascii="GHEA Grapalat" w:hAnsi="GHEA Grapalat" w:cs="Sylfaen"/>
                <w:sz w:val="18"/>
                <w:szCs w:val="18"/>
              </w:rPr>
              <w:t>դիետիկ</w:t>
            </w:r>
            <w:r w:rsidRPr="00341807">
              <w:rPr>
                <w:rFonts w:ascii="GHEA Grapalat" w:hAnsi="GHEA Grapalat" w:cs="Calibri"/>
                <w:sz w:val="18"/>
                <w:szCs w:val="18"/>
              </w:rPr>
              <w:t xml:space="preserve"> </w:t>
            </w:r>
            <w:r w:rsidRPr="00341807">
              <w:rPr>
                <w:rFonts w:ascii="GHEA Grapalat" w:hAnsi="GHEA Grapalat" w:cs="Sylfaen"/>
                <w:sz w:val="18"/>
                <w:szCs w:val="18"/>
              </w:rPr>
              <w:t>ձվի</w:t>
            </w:r>
            <w:r w:rsidRPr="00341807">
              <w:rPr>
                <w:rFonts w:ascii="GHEA Grapalat" w:hAnsi="GHEA Grapalat" w:cs="Arial"/>
                <w:sz w:val="18"/>
                <w:szCs w:val="18"/>
              </w:rPr>
              <w:t xml:space="preserve"> </w:t>
            </w:r>
            <w:r w:rsidRPr="00341807">
              <w:rPr>
                <w:rFonts w:ascii="GHEA Grapalat" w:hAnsi="GHEA Grapalat" w:cs="Sylfaen"/>
                <w:sz w:val="18"/>
                <w:szCs w:val="18"/>
              </w:rPr>
              <w:t>պահման</w:t>
            </w:r>
            <w:r w:rsidRPr="00341807">
              <w:rPr>
                <w:rFonts w:ascii="GHEA Grapalat" w:hAnsi="GHEA Grapalat" w:cs="Arial"/>
                <w:sz w:val="18"/>
                <w:szCs w:val="18"/>
              </w:rPr>
              <w:t xml:space="preserve"> </w:t>
            </w:r>
            <w:r w:rsidRPr="00341807">
              <w:rPr>
                <w:rFonts w:ascii="GHEA Grapalat" w:hAnsi="GHEA Grapalat" w:cs="Sylfaen"/>
                <w:sz w:val="18"/>
                <w:szCs w:val="18"/>
              </w:rPr>
              <w:t>ժամկետը՝</w:t>
            </w:r>
            <w:r w:rsidRPr="00341807">
              <w:rPr>
                <w:rFonts w:ascii="GHEA Grapalat" w:hAnsi="GHEA Grapalat" w:cs="Arial"/>
                <w:sz w:val="18"/>
                <w:szCs w:val="18"/>
              </w:rPr>
              <w:t xml:space="preserve"> 7 </w:t>
            </w:r>
            <w:r w:rsidRPr="00341807">
              <w:rPr>
                <w:rFonts w:ascii="GHEA Grapalat" w:hAnsi="GHEA Grapalat" w:cs="Sylfaen"/>
                <w:sz w:val="18"/>
                <w:szCs w:val="18"/>
              </w:rPr>
              <w:t>օր</w:t>
            </w:r>
            <w:r w:rsidRPr="00341807">
              <w:rPr>
                <w:rFonts w:ascii="GHEA Grapalat" w:hAnsi="GHEA Grapalat" w:cs="Arial"/>
                <w:sz w:val="18"/>
                <w:szCs w:val="18"/>
              </w:rPr>
              <w:t xml:space="preserve">, </w:t>
            </w:r>
            <w:r w:rsidRPr="00341807">
              <w:rPr>
                <w:rFonts w:ascii="GHEA Grapalat" w:hAnsi="GHEA Grapalat" w:cs="Sylfaen"/>
                <w:sz w:val="18"/>
                <w:szCs w:val="18"/>
              </w:rPr>
              <w:t>սեղանի</w:t>
            </w:r>
            <w:r w:rsidRPr="00341807">
              <w:rPr>
                <w:rFonts w:ascii="GHEA Grapalat" w:hAnsi="GHEA Grapalat" w:cs="Arial"/>
                <w:sz w:val="18"/>
                <w:szCs w:val="18"/>
              </w:rPr>
              <w:t xml:space="preserve"> </w:t>
            </w:r>
            <w:r w:rsidRPr="00341807">
              <w:rPr>
                <w:rFonts w:ascii="GHEA Grapalat" w:hAnsi="GHEA Grapalat" w:cs="Sylfaen"/>
                <w:sz w:val="18"/>
                <w:szCs w:val="18"/>
              </w:rPr>
              <w:t>ձվինը</w:t>
            </w:r>
            <w:r w:rsidRPr="00341807">
              <w:rPr>
                <w:rFonts w:ascii="GHEA Grapalat" w:hAnsi="GHEA Grapalat" w:cs="Arial"/>
                <w:sz w:val="18"/>
                <w:szCs w:val="18"/>
              </w:rPr>
              <w:t xml:space="preserve">` 25 </w:t>
            </w:r>
            <w:r w:rsidRPr="00341807">
              <w:rPr>
                <w:rFonts w:ascii="GHEA Grapalat" w:hAnsi="GHEA Grapalat" w:cs="Sylfaen"/>
                <w:sz w:val="18"/>
                <w:szCs w:val="18"/>
              </w:rPr>
              <w:t>օր</w:t>
            </w:r>
            <w:r w:rsidRPr="00341807">
              <w:rPr>
                <w:rFonts w:ascii="GHEA Grapalat" w:hAnsi="GHEA Grapalat" w:cs="Arial"/>
                <w:sz w:val="18"/>
                <w:szCs w:val="18"/>
              </w:rPr>
              <w:t xml:space="preserve">, </w:t>
            </w:r>
            <w:r w:rsidRPr="00341807">
              <w:rPr>
                <w:rFonts w:ascii="GHEA Grapalat" w:hAnsi="GHEA Grapalat" w:cs="Sylfaen"/>
                <w:sz w:val="18"/>
                <w:szCs w:val="18"/>
              </w:rPr>
              <w:t>սառնարանային</w:t>
            </w:r>
            <w:r w:rsidRPr="00341807">
              <w:rPr>
                <w:rFonts w:ascii="GHEA Grapalat" w:hAnsi="GHEA Grapalat" w:cs="Arial"/>
                <w:sz w:val="18"/>
                <w:szCs w:val="18"/>
              </w:rPr>
              <w:t xml:space="preserve"> </w:t>
            </w:r>
            <w:r w:rsidRPr="00341807">
              <w:rPr>
                <w:rFonts w:ascii="GHEA Grapalat" w:hAnsi="GHEA Grapalat" w:cs="Sylfaen"/>
                <w:sz w:val="18"/>
                <w:szCs w:val="18"/>
              </w:rPr>
              <w:t>պայմաններում</w:t>
            </w:r>
            <w:r w:rsidRPr="00341807">
              <w:rPr>
                <w:rFonts w:ascii="GHEA Grapalat" w:hAnsi="GHEA Grapalat" w:cs="Arial"/>
                <w:sz w:val="18"/>
                <w:szCs w:val="18"/>
              </w:rPr>
              <w:t>` 120</w:t>
            </w:r>
            <w:r w:rsidRPr="00341807">
              <w:rPr>
                <w:rFonts w:ascii="GHEA Grapalat" w:hAnsi="GHEA Grapalat" w:cs="Calibri"/>
                <w:sz w:val="18"/>
                <w:szCs w:val="18"/>
              </w:rPr>
              <w:t xml:space="preserve"> </w:t>
            </w:r>
            <w:r w:rsidRPr="00341807">
              <w:rPr>
                <w:rFonts w:ascii="GHEA Grapalat" w:hAnsi="GHEA Grapalat" w:cs="Sylfaen"/>
                <w:sz w:val="18"/>
                <w:szCs w:val="18"/>
              </w:rPr>
              <w:t>օր</w:t>
            </w:r>
            <w:r w:rsidRPr="00341807">
              <w:rPr>
                <w:rFonts w:ascii="GHEA Grapalat" w:hAnsi="GHEA Grapalat" w:cs="Arial"/>
                <w:sz w:val="18"/>
                <w:szCs w:val="18"/>
              </w:rPr>
              <w:t xml:space="preserve">, </w:t>
            </w:r>
            <w:r w:rsidRPr="00341807">
              <w:rPr>
                <w:rFonts w:ascii="GHEA Grapalat" w:hAnsi="GHEA Grapalat" w:cs="Sylfaen"/>
                <w:sz w:val="18"/>
                <w:szCs w:val="18"/>
              </w:rPr>
              <w:t>ՀՍՏ</w:t>
            </w:r>
            <w:r w:rsidRPr="00341807">
              <w:rPr>
                <w:rFonts w:ascii="GHEA Grapalat" w:hAnsi="GHEA Grapalat" w:cs="Arial"/>
                <w:sz w:val="18"/>
                <w:szCs w:val="18"/>
              </w:rPr>
              <w:t xml:space="preserve"> 182-2012</w:t>
            </w:r>
            <w:r w:rsidRPr="00341807">
              <w:rPr>
                <w:rFonts w:ascii="GHEA Grapalat" w:hAnsi="GHEA Grapalat" w:cs="Tahoma"/>
                <w:sz w:val="18"/>
                <w:szCs w:val="18"/>
              </w:rPr>
              <w:t>։</w:t>
            </w:r>
            <w:r w:rsidRPr="00341807">
              <w:rPr>
                <w:rFonts w:ascii="GHEA Grapalat" w:hAnsi="GHEA Grapalat" w:cs="Arial"/>
                <w:sz w:val="18"/>
                <w:szCs w:val="18"/>
              </w:rPr>
              <w:t xml:space="preserve"> </w:t>
            </w:r>
            <w:r w:rsidRPr="00341807">
              <w:rPr>
                <w:rFonts w:ascii="GHEA Grapalat" w:hAnsi="GHEA Grapalat" w:cs="Sylfaen"/>
                <w:sz w:val="18"/>
                <w:szCs w:val="18"/>
              </w:rPr>
              <w:t>Անվտանգությունը</w:t>
            </w:r>
            <w:r w:rsidRPr="00341807">
              <w:rPr>
                <w:rFonts w:ascii="GHEA Grapalat" w:hAnsi="GHEA Grapalat" w:cs="Arial"/>
                <w:sz w:val="18"/>
                <w:szCs w:val="18"/>
              </w:rPr>
              <w:t xml:space="preserve"> </w:t>
            </w:r>
            <w:r w:rsidRPr="00341807">
              <w:rPr>
                <w:rFonts w:ascii="GHEA Grapalat" w:hAnsi="GHEA Grapalat" w:cs="Sylfaen"/>
                <w:sz w:val="18"/>
                <w:szCs w:val="18"/>
              </w:rPr>
              <w:t>և</w:t>
            </w:r>
            <w:r w:rsidRPr="00341807">
              <w:rPr>
                <w:rFonts w:ascii="GHEA Grapalat" w:hAnsi="GHEA Grapalat" w:cs="Arial"/>
                <w:sz w:val="18"/>
                <w:szCs w:val="18"/>
              </w:rPr>
              <w:t xml:space="preserve"> </w:t>
            </w:r>
            <w:r w:rsidRPr="00341807">
              <w:rPr>
                <w:rFonts w:ascii="GHEA Grapalat" w:hAnsi="GHEA Grapalat" w:cs="Sylfaen"/>
                <w:sz w:val="18"/>
                <w:szCs w:val="18"/>
              </w:rPr>
              <w:t>մակնշումը</w:t>
            </w:r>
            <w:r w:rsidRPr="00341807">
              <w:rPr>
                <w:rFonts w:ascii="GHEA Grapalat" w:hAnsi="GHEA Grapalat" w:cs="Arial"/>
                <w:sz w:val="18"/>
                <w:szCs w:val="18"/>
              </w:rPr>
              <w:t xml:space="preserve">` </w:t>
            </w:r>
            <w:r w:rsidRPr="00341807">
              <w:rPr>
                <w:rFonts w:ascii="GHEA Grapalat" w:hAnsi="GHEA Grapalat" w:cs="Sylfaen"/>
                <w:sz w:val="18"/>
                <w:szCs w:val="18"/>
              </w:rPr>
              <w:t>ըստ</w:t>
            </w:r>
            <w:r w:rsidRPr="00341807">
              <w:rPr>
                <w:rFonts w:ascii="GHEA Grapalat" w:hAnsi="GHEA Grapalat" w:cs="Arial"/>
                <w:sz w:val="18"/>
                <w:szCs w:val="18"/>
              </w:rPr>
              <w:t xml:space="preserve"> </w:t>
            </w:r>
            <w:r w:rsidRPr="00341807">
              <w:rPr>
                <w:rFonts w:ascii="GHEA Grapalat" w:hAnsi="GHEA Grapalat" w:cs="Sylfaen"/>
                <w:sz w:val="18"/>
                <w:szCs w:val="18"/>
              </w:rPr>
              <w:t>ՀՀ</w:t>
            </w:r>
            <w:r w:rsidRPr="00341807">
              <w:rPr>
                <w:rFonts w:ascii="GHEA Grapalat" w:hAnsi="GHEA Grapalat" w:cs="Arial"/>
                <w:sz w:val="18"/>
                <w:szCs w:val="18"/>
              </w:rPr>
              <w:t xml:space="preserve"> </w:t>
            </w:r>
            <w:r w:rsidRPr="00341807">
              <w:rPr>
                <w:rFonts w:ascii="GHEA Grapalat" w:hAnsi="GHEA Grapalat" w:cs="Sylfaen"/>
                <w:sz w:val="18"/>
                <w:szCs w:val="18"/>
              </w:rPr>
              <w:t>կառավարության</w:t>
            </w:r>
            <w:r w:rsidRPr="00341807">
              <w:rPr>
                <w:rFonts w:ascii="GHEA Grapalat" w:hAnsi="GHEA Grapalat" w:cs="Arial"/>
                <w:sz w:val="18"/>
                <w:szCs w:val="18"/>
              </w:rPr>
              <w:t xml:space="preserve"> 2011</w:t>
            </w:r>
            <w:r w:rsidRPr="00341807">
              <w:rPr>
                <w:rFonts w:ascii="GHEA Grapalat" w:hAnsi="GHEA Grapalat" w:cs="Calibri"/>
                <w:sz w:val="18"/>
                <w:szCs w:val="18"/>
              </w:rPr>
              <w:t xml:space="preserve"> </w:t>
            </w:r>
            <w:r w:rsidRPr="00341807">
              <w:rPr>
                <w:rFonts w:ascii="GHEA Grapalat" w:hAnsi="GHEA Grapalat" w:cs="Sylfaen"/>
                <w:sz w:val="18"/>
                <w:szCs w:val="18"/>
              </w:rPr>
              <w:t>թվականի</w:t>
            </w:r>
            <w:r w:rsidRPr="00341807">
              <w:rPr>
                <w:rFonts w:ascii="GHEA Grapalat" w:hAnsi="GHEA Grapalat" w:cs="Arial"/>
                <w:sz w:val="18"/>
                <w:szCs w:val="18"/>
              </w:rPr>
              <w:t xml:space="preserve"> </w:t>
            </w:r>
            <w:r w:rsidRPr="00341807">
              <w:rPr>
                <w:rFonts w:ascii="GHEA Grapalat" w:hAnsi="GHEA Grapalat" w:cs="Sylfaen"/>
                <w:sz w:val="18"/>
                <w:szCs w:val="18"/>
              </w:rPr>
              <w:t>սեպտեմբերի</w:t>
            </w:r>
            <w:r w:rsidRPr="00341807">
              <w:rPr>
                <w:rFonts w:ascii="GHEA Grapalat" w:hAnsi="GHEA Grapalat" w:cs="Arial"/>
                <w:sz w:val="18"/>
                <w:szCs w:val="18"/>
              </w:rPr>
              <w:t xml:space="preserve"> 29-</w:t>
            </w:r>
            <w:r w:rsidRPr="00341807">
              <w:rPr>
                <w:rFonts w:ascii="GHEA Grapalat" w:hAnsi="GHEA Grapalat" w:cs="Sylfaen"/>
                <w:sz w:val="18"/>
                <w:szCs w:val="18"/>
              </w:rPr>
              <w:t>ի</w:t>
            </w:r>
            <w:r w:rsidRPr="00341807">
              <w:rPr>
                <w:rFonts w:ascii="GHEA Grapalat" w:hAnsi="GHEA Grapalat" w:cs="Arial"/>
                <w:sz w:val="18"/>
                <w:szCs w:val="18"/>
              </w:rPr>
              <w:t xml:space="preserve"> «</w:t>
            </w:r>
            <w:r w:rsidRPr="00341807">
              <w:rPr>
                <w:rFonts w:ascii="GHEA Grapalat" w:hAnsi="GHEA Grapalat" w:cs="Sylfaen"/>
                <w:sz w:val="18"/>
                <w:szCs w:val="18"/>
              </w:rPr>
              <w:t>Ձվի</w:t>
            </w:r>
            <w:r w:rsidRPr="00341807">
              <w:rPr>
                <w:rFonts w:ascii="GHEA Grapalat" w:hAnsi="GHEA Grapalat" w:cs="Calibri"/>
                <w:sz w:val="18"/>
                <w:szCs w:val="18"/>
              </w:rPr>
              <w:t xml:space="preserve"> </w:t>
            </w:r>
            <w:r w:rsidRPr="00341807">
              <w:rPr>
                <w:rFonts w:ascii="GHEA Grapalat" w:hAnsi="GHEA Grapalat" w:cs="Sylfaen"/>
                <w:sz w:val="18"/>
                <w:szCs w:val="18"/>
              </w:rPr>
              <w:t>և</w:t>
            </w:r>
            <w:r w:rsidRPr="00341807">
              <w:rPr>
                <w:rFonts w:ascii="GHEA Grapalat" w:hAnsi="GHEA Grapalat" w:cs="Arial"/>
                <w:sz w:val="18"/>
                <w:szCs w:val="18"/>
              </w:rPr>
              <w:t xml:space="preserve"> </w:t>
            </w:r>
            <w:r w:rsidRPr="00341807">
              <w:rPr>
                <w:rFonts w:ascii="GHEA Grapalat" w:hAnsi="GHEA Grapalat" w:cs="Sylfaen"/>
                <w:sz w:val="18"/>
                <w:szCs w:val="18"/>
              </w:rPr>
              <w:t>ձվամթերքի</w:t>
            </w:r>
            <w:r w:rsidRPr="00341807">
              <w:rPr>
                <w:rFonts w:ascii="GHEA Grapalat" w:hAnsi="GHEA Grapalat" w:cs="Arial"/>
                <w:sz w:val="18"/>
                <w:szCs w:val="18"/>
              </w:rPr>
              <w:t xml:space="preserve"> </w:t>
            </w:r>
            <w:r w:rsidRPr="00341807">
              <w:rPr>
                <w:rFonts w:ascii="GHEA Grapalat" w:hAnsi="GHEA Grapalat" w:cs="Sylfaen"/>
                <w:sz w:val="18"/>
                <w:szCs w:val="18"/>
              </w:rPr>
              <w:t>տեխնիկական</w:t>
            </w:r>
            <w:r w:rsidRPr="00341807">
              <w:rPr>
                <w:rFonts w:ascii="GHEA Grapalat" w:hAnsi="GHEA Grapalat" w:cs="Arial"/>
                <w:sz w:val="18"/>
                <w:szCs w:val="18"/>
              </w:rPr>
              <w:t xml:space="preserve"> </w:t>
            </w:r>
            <w:r w:rsidRPr="00341807">
              <w:rPr>
                <w:rFonts w:ascii="GHEA Grapalat" w:hAnsi="GHEA Grapalat" w:cs="Sylfaen"/>
                <w:sz w:val="18"/>
                <w:szCs w:val="18"/>
              </w:rPr>
              <w:t>կանոնակարգը</w:t>
            </w:r>
            <w:r w:rsidRPr="00341807">
              <w:rPr>
                <w:rFonts w:ascii="GHEA Grapalat" w:hAnsi="GHEA Grapalat" w:cs="Arial"/>
                <w:sz w:val="18"/>
                <w:szCs w:val="18"/>
              </w:rPr>
              <w:t xml:space="preserve"> </w:t>
            </w:r>
            <w:r w:rsidRPr="00341807">
              <w:rPr>
                <w:rFonts w:ascii="GHEA Grapalat" w:hAnsi="GHEA Grapalat" w:cs="Sylfaen"/>
                <w:sz w:val="18"/>
                <w:szCs w:val="18"/>
              </w:rPr>
              <w:t>հաստատելու</w:t>
            </w:r>
            <w:r w:rsidRPr="00341807">
              <w:rPr>
                <w:rFonts w:ascii="GHEA Grapalat" w:hAnsi="GHEA Grapalat" w:cs="Calibri"/>
                <w:sz w:val="18"/>
                <w:szCs w:val="18"/>
              </w:rPr>
              <w:t xml:space="preserve"> </w:t>
            </w:r>
            <w:r w:rsidRPr="00341807">
              <w:rPr>
                <w:rFonts w:ascii="GHEA Grapalat" w:hAnsi="GHEA Grapalat" w:cs="Sylfaen"/>
                <w:sz w:val="18"/>
                <w:szCs w:val="18"/>
              </w:rPr>
              <w:t>մասին</w:t>
            </w:r>
            <w:r w:rsidRPr="00341807">
              <w:rPr>
                <w:rFonts w:ascii="GHEA Grapalat" w:hAnsi="GHEA Grapalat" w:cs="Arial"/>
                <w:sz w:val="18"/>
                <w:szCs w:val="18"/>
              </w:rPr>
              <w:t>» N 1438-</w:t>
            </w:r>
            <w:r w:rsidRPr="00341807">
              <w:rPr>
                <w:rFonts w:ascii="GHEA Grapalat" w:hAnsi="GHEA Grapalat" w:cs="Sylfaen"/>
                <w:sz w:val="18"/>
                <w:szCs w:val="18"/>
              </w:rPr>
              <w:t>Ն</w:t>
            </w:r>
            <w:r w:rsidRPr="00341807">
              <w:rPr>
                <w:rFonts w:ascii="GHEA Grapalat" w:hAnsi="GHEA Grapalat" w:cs="Arial"/>
                <w:sz w:val="18"/>
                <w:szCs w:val="18"/>
              </w:rPr>
              <w:t xml:space="preserve"> </w:t>
            </w:r>
            <w:r w:rsidRPr="00341807">
              <w:rPr>
                <w:rFonts w:ascii="GHEA Grapalat" w:hAnsi="GHEA Grapalat" w:cs="Sylfaen"/>
                <w:sz w:val="18"/>
                <w:szCs w:val="18"/>
              </w:rPr>
              <w:t>որոշմանը</w:t>
            </w:r>
            <w:r w:rsidRPr="00341807">
              <w:rPr>
                <w:rFonts w:ascii="GHEA Grapalat" w:hAnsi="GHEA Grapalat" w:cs="Arial"/>
                <w:sz w:val="18"/>
                <w:szCs w:val="18"/>
              </w:rPr>
              <w:t xml:space="preserve"> </w:t>
            </w:r>
            <w:r w:rsidRPr="00341807">
              <w:rPr>
                <w:rFonts w:ascii="GHEA Grapalat" w:hAnsi="GHEA Grapalat" w:cs="Sylfaen"/>
                <w:sz w:val="18"/>
                <w:szCs w:val="18"/>
              </w:rPr>
              <w:t>և</w:t>
            </w:r>
            <w:r w:rsidRPr="00341807">
              <w:rPr>
                <w:rFonts w:ascii="GHEA Grapalat" w:hAnsi="GHEA Grapalat" w:cs="Calibri"/>
                <w:sz w:val="18"/>
                <w:szCs w:val="18"/>
              </w:rPr>
              <w:t xml:space="preserve">  «</w:t>
            </w:r>
            <w:r w:rsidRPr="00341807">
              <w:rPr>
                <w:rFonts w:ascii="GHEA Grapalat" w:hAnsi="GHEA Grapalat" w:cs="Sylfaen"/>
                <w:sz w:val="18"/>
                <w:szCs w:val="18"/>
              </w:rPr>
              <w:t>Սննդամթերքի</w:t>
            </w:r>
            <w:r w:rsidRPr="00341807">
              <w:rPr>
                <w:rFonts w:ascii="GHEA Grapalat" w:hAnsi="GHEA Grapalat" w:cs="Arial"/>
                <w:sz w:val="18"/>
                <w:szCs w:val="18"/>
              </w:rPr>
              <w:t xml:space="preserve"> </w:t>
            </w:r>
            <w:r w:rsidRPr="00341807">
              <w:rPr>
                <w:rFonts w:ascii="GHEA Grapalat" w:hAnsi="GHEA Grapalat" w:cs="Sylfaen"/>
                <w:sz w:val="18"/>
                <w:szCs w:val="18"/>
              </w:rPr>
              <w:t>անվտանգության</w:t>
            </w:r>
            <w:r w:rsidRPr="00341807">
              <w:rPr>
                <w:rFonts w:ascii="GHEA Grapalat" w:hAnsi="GHEA Grapalat" w:cs="Arial"/>
                <w:sz w:val="18"/>
                <w:szCs w:val="18"/>
              </w:rPr>
              <w:t xml:space="preserve"> </w:t>
            </w:r>
            <w:r w:rsidRPr="00341807">
              <w:rPr>
                <w:rFonts w:ascii="GHEA Grapalat" w:hAnsi="GHEA Grapalat" w:cs="Sylfaen"/>
                <w:sz w:val="18"/>
                <w:szCs w:val="18"/>
              </w:rPr>
              <w:t>մասին</w:t>
            </w:r>
            <w:r w:rsidRPr="00341807">
              <w:rPr>
                <w:rFonts w:ascii="GHEA Grapalat" w:hAnsi="GHEA Grapalat" w:cs="Arial"/>
                <w:sz w:val="18"/>
                <w:szCs w:val="18"/>
              </w:rPr>
              <w:t xml:space="preserve">» </w:t>
            </w:r>
            <w:r w:rsidRPr="00341807">
              <w:rPr>
                <w:rFonts w:ascii="GHEA Grapalat" w:hAnsi="GHEA Grapalat" w:cs="Sylfaen"/>
                <w:sz w:val="18"/>
                <w:szCs w:val="18"/>
              </w:rPr>
              <w:t>ՀՀ</w:t>
            </w:r>
            <w:r w:rsidRPr="00341807">
              <w:rPr>
                <w:rFonts w:ascii="GHEA Grapalat" w:hAnsi="GHEA Grapalat" w:cs="Arial"/>
                <w:sz w:val="18"/>
                <w:szCs w:val="18"/>
              </w:rPr>
              <w:t xml:space="preserve"> </w:t>
            </w:r>
            <w:r w:rsidRPr="00341807">
              <w:rPr>
                <w:rFonts w:ascii="GHEA Grapalat" w:hAnsi="GHEA Grapalat" w:cs="Sylfaen"/>
                <w:sz w:val="18"/>
                <w:szCs w:val="18"/>
              </w:rPr>
              <w:t>օրենքի</w:t>
            </w:r>
            <w:r w:rsidRPr="00341807">
              <w:rPr>
                <w:rFonts w:ascii="GHEA Grapalat" w:hAnsi="GHEA Grapalat" w:cs="Arial"/>
                <w:sz w:val="18"/>
                <w:szCs w:val="18"/>
              </w:rPr>
              <w:t xml:space="preserve"> 8-</w:t>
            </w:r>
            <w:r w:rsidRPr="00341807">
              <w:rPr>
                <w:rFonts w:ascii="GHEA Grapalat" w:hAnsi="GHEA Grapalat" w:cs="Sylfaen"/>
                <w:sz w:val="18"/>
                <w:szCs w:val="18"/>
              </w:rPr>
              <w:t>րդ</w:t>
            </w:r>
            <w:r w:rsidRPr="00341807">
              <w:rPr>
                <w:rFonts w:ascii="GHEA Grapalat" w:hAnsi="GHEA Grapalat" w:cs="Arial"/>
                <w:sz w:val="18"/>
                <w:szCs w:val="18"/>
              </w:rPr>
              <w:t xml:space="preserve"> </w:t>
            </w:r>
            <w:r w:rsidRPr="00341807">
              <w:rPr>
                <w:rFonts w:ascii="GHEA Grapalat" w:hAnsi="GHEA Grapalat" w:cs="Sylfaen"/>
                <w:sz w:val="18"/>
                <w:szCs w:val="18"/>
              </w:rPr>
              <w:t>հոդվածի։</w:t>
            </w:r>
            <w:r w:rsidRPr="00341807">
              <w:rPr>
                <w:rFonts w:ascii="GHEA Grapalat" w:hAnsi="GHEA Grapalat" w:cs="Calibri"/>
                <w:sz w:val="18"/>
                <w:szCs w:val="18"/>
              </w:rPr>
              <w:t xml:space="preserve"> </w:t>
            </w:r>
            <w:r w:rsidRPr="00341807">
              <w:rPr>
                <w:rFonts w:ascii="GHEA Grapalat" w:hAnsi="GHEA Grapalat" w:cs="Sylfaen"/>
                <w:sz w:val="18"/>
                <w:szCs w:val="18"/>
              </w:rPr>
              <w:t>Պիտանելիության</w:t>
            </w:r>
            <w:r w:rsidRPr="00341807">
              <w:rPr>
                <w:rFonts w:ascii="GHEA Grapalat" w:hAnsi="GHEA Grapalat" w:cs="Arial"/>
                <w:sz w:val="18"/>
                <w:szCs w:val="18"/>
              </w:rPr>
              <w:t xml:space="preserve"> </w:t>
            </w:r>
            <w:r w:rsidRPr="00341807">
              <w:rPr>
                <w:rFonts w:ascii="GHEA Grapalat" w:hAnsi="GHEA Grapalat" w:cs="Sylfaen"/>
                <w:sz w:val="18"/>
                <w:szCs w:val="18"/>
              </w:rPr>
              <w:t>մնացորդային</w:t>
            </w:r>
            <w:r w:rsidRPr="00341807">
              <w:rPr>
                <w:rFonts w:ascii="GHEA Grapalat" w:hAnsi="GHEA Grapalat" w:cs="Arial"/>
                <w:sz w:val="18"/>
                <w:szCs w:val="18"/>
              </w:rPr>
              <w:t xml:space="preserve"> </w:t>
            </w:r>
            <w:r w:rsidRPr="00341807">
              <w:rPr>
                <w:rFonts w:ascii="GHEA Grapalat" w:hAnsi="GHEA Grapalat" w:cs="Sylfaen"/>
                <w:sz w:val="18"/>
                <w:szCs w:val="18"/>
              </w:rPr>
              <w:t>ժամկետը</w:t>
            </w:r>
            <w:r w:rsidRPr="00341807">
              <w:rPr>
                <w:rFonts w:ascii="GHEA Grapalat" w:hAnsi="GHEA Grapalat" w:cs="Arial"/>
                <w:sz w:val="18"/>
                <w:szCs w:val="18"/>
              </w:rPr>
              <w:t xml:space="preserve"> </w:t>
            </w:r>
            <w:r w:rsidRPr="00341807">
              <w:rPr>
                <w:rFonts w:ascii="GHEA Grapalat" w:hAnsi="GHEA Grapalat" w:cs="Sylfaen"/>
                <w:sz w:val="18"/>
                <w:szCs w:val="18"/>
              </w:rPr>
              <w:t>ոչ</w:t>
            </w:r>
            <w:r w:rsidRPr="00341807">
              <w:rPr>
                <w:rFonts w:ascii="GHEA Grapalat" w:hAnsi="GHEA Grapalat" w:cs="Arial"/>
                <w:sz w:val="18"/>
                <w:szCs w:val="18"/>
              </w:rPr>
              <w:t xml:space="preserve"> </w:t>
            </w:r>
            <w:r w:rsidRPr="00341807">
              <w:rPr>
                <w:rFonts w:ascii="GHEA Grapalat" w:hAnsi="GHEA Grapalat" w:cs="Sylfaen"/>
                <w:sz w:val="18"/>
                <w:szCs w:val="18"/>
              </w:rPr>
              <w:t>պակաս</w:t>
            </w:r>
            <w:r w:rsidRPr="00341807">
              <w:rPr>
                <w:rFonts w:ascii="GHEA Grapalat" w:hAnsi="GHEA Grapalat" w:cs="Arial"/>
                <w:sz w:val="18"/>
                <w:szCs w:val="18"/>
              </w:rPr>
              <w:t xml:space="preserve"> </w:t>
            </w:r>
            <w:r w:rsidRPr="00341807">
              <w:rPr>
                <w:rFonts w:ascii="GHEA Grapalat" w:hAnsi="GHEA Grapalat" w:cs="Sylfaen"/>
                <w:sz w:val="18"/>
                <w:szCs w:val="18"/>
              </w:rPr>
              <w:t>քան</w:t>
            </w:r>
            <w:r w:rsidRPr="00341807">
              <w:rPr>
                <w:rFonts w:ascii="GHEA Grapalat" w:hAnsi="GHEA Grapalat" w:cs="Arial"/>
                <w:sz w:val="18"/>
                <w:szCs w:val="18"/>
              </w:rPr>
              <w:t xml:space="preserve"> 90 </w:t>
            </w:r>
            <w:r w:rsidRPr="00341807">
              <w:rPr>
                <w:rFonts w:ascii="GHEA Grapalat" w:hAnsi="GHEA Grapalat" w:cs="Calibri"/>
                <w:sz w:val="18"/>
                <w:szCs w:val="18"/>
              </w:rPr>
              <w:t>%</w:t>
            </w:r>
          </w:p>
        </w:tc>
        <w:tc>
          <w:tcPr>
            <w:tcW w:w="992" w:type="dxa"/>
            <w:vAlign w:val="center"/>
          </w:tcPr>
          <w:p w:rsidR="008D04C2" w:rsidRDefault="008D04C2" w:rsidP="007C48AD">
            <w:pPr>
              <w:jc w:val="center"/>
            </w:pPr>
            <w:r>
              <w:rPr>
                <w:rFonts w:ascii="Sylfaen" w:hAnsi="Sylfaen"/>
                <w:sz w:val="20"/>
                <w:szCs w:val="20"/>
              </w:rPr>
              <w:lastRenderedPageBreak/>
              <w:t>հատ</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5D2E24" w:rsidRDefault="008D04C2" w:rsidP="00341807">
            <w:pPr>
              <w:jc w:val="center"/>
              <w:rPr>
                <w:rFonts w:ascii="GHEA Grapalat" w:hAnsi="GHEA Grapalat"/>
                <w:sz w:val="18"/>
                <w:szCs w:val="18"/>
                <w:lang w:val="ru-RU"/>
              </w:rPr>
            </w:pPr>
            <w:r>
              <w:rPr>
                <w:rFonts w:ascii="GHEA Grapalat" w:hAnsi="GHEA Grapalat"/>
                <w:sz w:val="18"/>
                <w:szCs w:val="18"/>
                <w:lang w:val="ru-RU"/>
              </w:rPr>
              <w:t>1970</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lastRenderedPageBreak/>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lastRenderedPageBreak/>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lastRenderedPageBreak/>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lastRenderedPageBreak/>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lastRenderedPageBreak/>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lastRenderedPageBreak/>
              <w:t>39</w:t>
            </w:r>
          </w:p>
        </w:tc>
        <w:tc>
          <w:tcPr>
            <w:tcW w:w="1134"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15331167</w:t>
            </w:r>
          </w:p>
        </w:tc>
        <w:tc>
          <w:tcPr>
            <w:tcW w:w="1984" w:type="dxa"/>
            <w:vAlign w:val="center"/>
          </w:tcPr>
          <w:p w:rsidR="008D04C2" w:rsidRPr="00A56209" w:rsidRDefault="008D04C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Կանաչի  խառն </w:t>
            </w:r>
          </w:p>
        </w:tc>
        <w:tc>
          <w:tcPr>
            <w:tcW w:w="4253" w:type="dxa"/>
            <w:vAlign w:val="center"/>
          </w:tcPr>
          <w:p w:rsidR="008D04C2" w:rsidRPr="007C48AD" w:rsidRDefault="008D04C2" w:rsidP="007C48AD">
            <w:pPr>
              <w:rPr>
                <w:rFonts w:ascii="GHEA Grapalat" w:hAnsi="GHEA Grapalat" w:cs="Sylfaen"/>
                <w:color w:val="000000"/>
                <w:sz w:val="18"/>
                <w:szCs w:val="18"/>
                <w:lang w:val="ru-RU"/>
              </w:rPr>
            </w:pPr>
            <w:r w:rsidRPr="007C48AD">
              <w:rPr>
                <w:rFonts w:ascii="GHEA Grapalat" w:hAnsi="GHEA Grapalat" w:cs="Sylfaen"/>
                <w:color w:val="000000"/>
                <w:sz w:val="18"/>
                <w:szCs w:val="18"/>
              </w:rPr>
              <w:t>Կանաչի</w:t>
            </w:r>
            <w:r>
              <w:rPr>
                <w:rFonts w:ascii="GHEA Grapalat" w:hAnsi="GHEA Grapalat" w:cs="Sylfaen"/>
                <w:color w:val="000000"/>
                <w:sz w:val="18"/>
                <w:szCs w:val="18"/>
                <w:lang w:val="ru-RU"/>
              </w:rPr>
              <w:t xml:space="preserve"> </w:t>
            </w:r>
            <w:r w:rsidRPr="007C48AD">
              <w:rPr>
                <w:rFonts w:ascii="GHEA Grapalat" w:hAnsi="GHEA Grapalat" w:cs="Sylfaen"/>
                <w:color w:val="000000"/>
                <w:sz w:val="18"/>
                <w:szCs w:val="18"/>
              </w:rPr>
              <w:t>տարբեր</w:t>
            </w:r>
            <w:r>
              <w:rPr>
                <w:rFonts w:ascii="GHEA Grapalat" w:hAnsi="GHEA Grapalat" w:cs="Sylfaen"/>
                <w:color w:val="000000"/>
                <w:sz w:val="18"/>
                <w:szCs w:val="18"/>
                <w:lang w:val="ru-RU"/>
              </w:rPr>
              <w:t xml:space="preserve"> </w:t>
            </w:r>
            <w:r w:rsidRPr="007C48AD">
              <w:rPr>
                <w:rFonts w:ascii="GHEA Grapalat" w:hAnsi="GHEA Grapalat" w:cs="Sylfaen"/>
                <w:color w:val="000000"/>
                <w:sz w:val="18"/>
                <w:szCs w:val="18"/>
              </w:rPr>
              <w:t>տեսակների</w:t>
            </w:r>
            <w:r>
              <w:rPr>
                <w:rFonts w:ascii="GHEA Grapalat" w:hAnsi="GHEA Grapalat" w:cs="Sylfaen"/>
                <w:color w:val="000000"/>
                <w:sz w:val="18"/>
                <w:szCs w:val="18"/>
                <w:lang w:val="ru-RU"/>
              </w:rPr>
              <w:t xml:space="preserve"> </w:t>
            </w:r>
            <w:r w:rsidRPr="007C48AD">
              <w:rPr>
                <w:rFonts w:ascii="GHEA Grapalat" w:hAnsi="GHEA Grapalat" w:cs="Sylfaen"/>
                <w:color w:val="000000"/>
                <w:sz w:val="18"/>
                <w:szCs w:val="18"/>
                <w:lang w:val="hy-AM"/>
              </w:rPr>
              <w:t>(մաղադանոս,</w:t>
            </w:r>
            <w:r>
              <w:rPr>
                <w:rFonts w:ascii="GHEA Grapalat" w:hAnsi="GHEA Grapalat" w:cs="Sylfaen"/>
                <w:color w:val="000000"/>
                <w:sz w:val="18"/>
                <w:szCs w:val="18"/>
                <w:lang w:val="ru-RU"/>
              </w:rPr>
              <w:t xml:space="preserve"> </w:t>
            </w:r>
            <w:r w:rsidRPr="007C48AD">
              <w:rPr>
                <w:rFonts w:ascii="GHEA Grapalat" w:hAnsi="GHEA Grapalat" w:cs="Sylfaen"/>
                <w:color w:val="000000"/>
                <w:sz w:val="18"/>
                <w:szCs w:val="18"/>
                <w:lang w:val="hy-AM"/>
              </w:rPr>
              <w:t>համեմ,սամիթ,ռեհան):</w:t>
            </w:r>
            <w:r w:rsidRPr="007C48AD">
              <w:rPr>
                <w:rFonts w:ascii="GHEA Grapalat" w:hAnsi="GHEA Grapalat" w:cs="Sylfaen"/>
                <w:color w:val="000000"/>
                <w:sz w:val="18"/>
                <w:szCs w:val="18"/>
                <w:lang w:val="ru-RU"/>
              </w:rPr>
              <w:t>200</w:t>
            </w:r>
            <w:r w:rsidRPr="007C48AD">
              <w:rPr>
                <w:rFonts w:ascii="GHEA Grapalat" w:hAnsi="GHEA Grapalat" w:cs="Sylfaen"/>
                <w:color w:val="000000"/>
                <w:sz w:val="18"/>
                <w:szCs w:val="18"/>
              </w:rPr>
              <w:t>գր</w:t>
            </w:r>
            <w:r w:rsidRPr="007C48AD">
              <w:rPr>
                <w:rFonts w:ascii="GHEA Grapalat" w:hAnsi="GHEA Grapalat" w:cs="Sylfaen"/>
                <w:color w:val="000000"/>
                <w:sz w:val="18"/>
                <w:szCs w:val="18"/>
                <w:lang w:val="ru-RU"/>
              </w:rPr>
              <w:t xml:space="preserve"> </w:t>
            </w:r>
            <w:r w:rsidRPr="007C48AD">
              <w:rPr>
                <w:rFonts w:ascii="GHEA Grapalat" w:hAnsi="GHEA Grapalat" w:cs="Sylfaen"/>
                <w:color w:val="000000"/>
                <w:sz w:val="18"/>
                <w:szCs w:val="18"/>
              </w:rPr>
              <w:t>քաշը</w:t>
            </w:r>
            <w:r w:rsidRPr="007C48AD">
              <w:rPr>
                <w:rFonts w:ascii="GHEA Grapalat" w:hAnsi="GHEA Grapalat" w:cs="Sylfaen"/>
                <w:color w:val="000000"/>
                <w:sz w:val="18"/>
                <w:szCs w:val="18"/>
                <w:lang w:val="ru-RU"/>
              </w:rPr>
              <w:t>:</w:t>
            </w:r>
            <w:r w:rsidRPr="007C48AD">
              <w:rPr>
                <w:rFonts w:ascii="GHEA Grapalat" w:hAnsi="GHEA Grapalat" w:cs="Calibri"/>
                <w:color w:val="000000"/>
                <w:sz w:val="18"/>
                <w:szCs w:val="18"/>
                <w:lang w:val="hy-AM"/>
              </w:rPr>
              <w:t>Թարմ,</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lang w:val="hy-AM"/>
              </w:rPr>
              <w:t>առանց</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lang w:val="hy-AM"/>
              </w:rPr>
              <w:t>վնասնածքների,,</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lang w:val="hy-AM"/>
              </w:rPr>
              <w:t>անվտանգությունը</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lang w:val="hy-AM"/>
              </w:rPr>
              <w:t>սանիտարահամաճարակային կանոնների ու նորմերի և &lt;&lt;Սննդամթերքի անվտանգության մասին&gt;&gt; ՀՀ</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lang w:val="hy-AM"/>
              </w:rPr>
              <w:t xml:space="preserve"> օրենքի:</w:t>
            </w:r>
          </w:p>
        </w:tc>
        <w:tc>
          <w:tcPr>
            <w:tcW w:w="992" w:type="dxa"/>
            <w:vAlign w:val="center"/>
          </w:tcPr>
          <w:p w:rsidR="008D04C2" w:rsidRPr="008D426A" w:rsidRDefault="00550239" w:rsidP="00A14E35">
            <w:pPr>
              <w:jc w:val="center"/>
              <w:rPr>
                <w:rFonts w:ascii="Sylfaen" w:hAnsi="Sylfaen"/>
                <w:sz w:val="20"/>
                <w:szCs w:val="20"/>
                <w:lang w:val="pt-BR"/>
              </w:rPr>
            </w:pPr>
            <w:r>
              <w:rPr>
                <w:rFonts w:ascii="Sylfaen" w:hAnsi="Sylfaen"/>
                <w:sz w:val="20"/>
                <w:szCs w:val="20"/>
                <w:lang w:val="pt-BR"/>
              </w:rPr>
              <w:t xml:space="preserve">Կապ </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8D426A" w:rsidRDefault="00550239" w:rsidP="00341807">
            <w:pPr>
              <w:jc w:val="center"/>
              <w:rPr>
                <w:rFonts w:ascii="GHEA Grapalat" w:hAnsi="GHEA Grapalat"/>
                <w:sz w:val="18"/>
                <w:szCs w:val="18"/>
                <w:lang w:val="pt-BR"/>
              </w:rPr>
            </w:pPr>
            <w:r>
              <w:rPr>
                <w:rFonts w:ascii="GHEA Grapalat" w:hAnsi="GHEA Grapalat"/>
                <w:sz w:val="18"/>
                <w:szCs w:val="18"/>
                <w:lang w:val="pt-BR"/>
              </w:rPr>
              <w:t>40</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40</w:t>
            </w:r>
          </w:p>
        </w:tc>
        <w:tc>
          <w:tcPr>
            <w:tcW w:w="1134" w:type="dxa"/>
            <w:vAlign w:val="center"/>
          </w:tcPr>
          <w:p w:rsidR="008D04C2" w:rsidRPr="00341807" w:rsidRDefault="008D04C2" w:rsidP="007C48AD">
            <w:pPr>
              <w:jc w:val="center"/>
              <w:rPr>
                <w:rFonts w:ascii="GHEA Grapalat" w:hAnsi="GHEA Grapalat"/>
                <w:sz w:val="18"/>
                <w:szCs w:val="18"/>
              </w:rPr>
            </w:pPr>
            <w:r w:rsidRPr="00341807">
              <w:rPr>
                <w:rFonts w:ascii="GHEA Grapalat" w:hAnsi="GHEA Grapalat"/>
                <w:sz w:val="18"/>
                <w:szCs w:val="18"/>
              </w:rPr>
              <w:t>15619000</w:t>
            </w:r>
          </w:p>
        </w:tc>
        <w:tc>
          <w:tcPr>
            <w:tcW w:w="1984" w:type="dxa"/>
            <w:vAlign w:val="center"/>
          </w:tcPr>
          <w:p w:rsidR="008D04C2" w:rsidRPr="00341807" w:rsidRDefault="008D04C2" w:rsidP="007C48AD">
            <w:pPr>
              <w:jc w:val="center"/>
              <w:rPr>
                <w:rFonts w:ascii="GHEA Grapalat" w:hAnsi="GHEA Grapalat" w:cs="Calibri"/>
                <w:color w:val="000000"/>
                <w:sz w:val="18"/>
                <w:szCs w:val="18"/>
              </w:rPr>
            </w:pPr>
            <w:r w:rsidRPr="00341807">
              <w:rPr>
                <w:rFonts w:ascii="GHEA Grapalat" w:hAnsi="GHEA Grapalat" w:cs="Calibri"/>
                <w:color w:val="000000"/>
                <w:sz w:val="18"/>
                <w:szCs w:val="18"/>
              </w:rPr>
              <w:t>Հաճարաձավար</w:t>
            </w:r>
          </w:p>
        </w:tc>
        <w:tc>
          <w:tcPr>
            <w:tcW w:w="4253" w:type="dxa"/>
            <w:vAlign w:val="center"/>
          </w:tcPr>
          <w:p w:rsidR="008D04C2" w:rsidRPr="00341807" w:rsidRDefault="008D04C2" w:rsidP="007C48AD">
            <w:pPr>
              <w:jc w:val="center"/>
              <w:rPr>
                <w:rFonts w:ascii="GHEA Grapalat" w:hAnsi="GHEA Grapalat"/>
                <w:sz w:val="18"/>
                <w:szCs w:val="18"/>
                <w:lang w:val="af-ZA"/>
              </w:rPr>
            </w:pPr>
            <w:r w:rsidRPr="00341807">
              <w:rPr>
                <w:rFonts w:ascii="GHEA Grapalat" w:hAnsi="GHEA Grapalat" w:cs="Calibri"/>
                <w:color w:val="000000"/>
                <w:sz w:val="18"/>
                <w:szCs w:val="18"/>
              </w:rPr>
              <w:t>Ստացված</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հաճարի</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հատիկներից</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հատիկներով</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խոնավությունը</w:t>
            </w:r>
            <w:r w:rsidRPr="00341807">
              <w:rPr>
                <w:rFonts w:ascii="GHEA Grapalat" w:hAnsi="GHEA Grapalat" w:cs="Calibri"/>
                <w:color w:val="000000"/>
                <w:sz w:val="18"/>
                <w:szCs w:val="18"/>
                <w:lang w:val="af-ZA"/>
              </w:rPr>
              <w:t xml:space="preserve"> 15 %-</w:t>
            </w:r>
            <w:r w:rsidRPr="00341807">
              <w:rPr>
                <w:rFonts w:ascii="GHEA Grapalat" w:hAnsi="GHEA Grapalat" w:cs="Calibri"/>
                <w:color w:val="000000"/>
                <w:sz w:val="18"/>
                <w:szCs w:val="18"/>
              </w:rPr>
              <w:t>ից</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ոչ</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ավելի</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փաթեթավորումը՝</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տոպրակներով</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կամ</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պարկերով</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ԳՕՍՏ</w:t>
            </w:r>
            <w:r w:rsidRPr="00341807">
              <w:rPr>
                <w:rFonts w:ascii="GHEA Grapalat" w:hAnsi="GHEA Grapalat" w:cs="Calibri"/>
                <w:color w:val="000000"/>
                <w:sz w:val="18"/>
                <w:szCs w:val="18"/>
                <w:lang w:val="af-ZA"/>
              </w:rPr>
              <w:t xml:space="preserve">276-60: </w:t>
            </w:r>
            <w:r w:rsidRPr="00341807">
              <w:rPr>
                <w:rFonts w:ascii="GHEA Grapalat" w:hAnsi="GHEA Grapalat" w:cs="Calibri"/>
                <w:color w:val="000000"/>
                <w:sz w:val="18"/>
                <w:szCs w:val="18"/>
              </w:rPr>
              <w:t>Անվտանգությունը</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և</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մակնշումը՝</w:t>
            </w:r>
            <w:r w:rsidRPr="00341807">
              <w:rPr>
                <w:rFonts w:ascii="GHEA Grapalat" w:hAnsi="GHEA Grapalat" w:cs="Calibri"/>
                <w:color w:val="000000"/>
                <w:sz w:val="18"/>
                <w:szCs w:val="18"/>
                <w:lang w:val="af-ZA"/>
              </w:rPr>
              <w:t xml:space="preserve">  N 2– III-4.9-01-2010 </w:t>
            </w:r>
            <w:r w:rsidRPr="00341807">
              <w:rPr>
                <w:rFonts w:ascii="GHEA Grapalat" w:hAnsi="GHEA Grapalat" w:cs="Calibri"/>
                <w:color w:val="000000"/>
                <w:sz w:val="18"/>
                <w:szCs w:val="18"/>
              </w:rPr>
              <w:t>հիգիենիկ</w:t>
            </w:r>
            <w:r w:rsidRPr="00341807">
              <w:rPr>
                <w:rFonts w:ascii="GHEA Grapalat" w:hAnsi="GHEA Grapalat" w:cs="Calibri"/>
                <w:color w:val="000000"/>
                <w:sz w:val="18"/>
                <w:szCs w:val="18"/>
                <w:lang w:val="hy-AM"/>
              </w:rPr>
              <w:t xml:space="preserve"> </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նորմ</w:t>
            </w:r>
            <w:r w:rsidRPr="00341807">
              <w:rPr>
                <w:rFonts w:ascii="GHEA Grapalat" w:hAnsi="GHEA Grapalat" w:cs="Calibri"/>
                <w:color w:val="000000"/>
                <w:sz w:val="18"/>
                <w:szCs w:val="18"/>
                <w:lang w:val="hy-AM"/>
              </w:rPr>
              <w:t>ատիվն</w:t>
            </w:r>
            <w:r w:rsidRPr="00341807">
              <w:rPr>
                <w:rFonts w:ascii="GHEA Grapalat" w:hAnsi="GHEA Grapalat" w:cs="Calibri"/>
                <w:color w:val="000000"/>
                <w:sz w:val="18"/>
                <w:szCs w:val="18"/>
              </w:rPr>
              <w:t>երի</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և</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Սննդամթերքի</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անվտանգության</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մասին</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ՀՀ</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օրենքի</w:t>
            </w:r>
            <w:r w:rsidRPr="00341807">
              <w:rPr>
                <w:rFonts w:ascii="GHEA Grapalat" w:hAnsi="GHEA Grapalat" w:cs="Calibri"/>
                <w:color w:val="000000"/>
                <w:sz w:val="18"/>
                <w:szCs w:val="18"/>
                <w:lang w:val="af-ZA"/>
              </w:rPr>
              <w:t xml:space="preserve">  8-</w:t>
            </w:r>
            <w:r w:rsidRPr="00341807">
              <w:rPr>
                <w:rFonts w:ascii="GHEA Grapalat" w:hAnsi="GHEA Grapalat" w:cs="Calibri"/>
                <w:color w:val="000000"/>
                <w:sz w:val="18"/>
                <w:szCs w:val="18"/>
              </w:rPr>
              <w:t>րդ</w:t>
            </w:r>
            <w:r w:rsidRPr="00341807">
              <w:rPr>
                <w:rFonts w:ascii="GHEA Grapalat" w:hAnsi="GHEA Grapalat" w:cs="Calibri"/>
                <w:color w:val="000000"/>
                <w:sz w:val="18"/>
                <w:szCs w:val="18"/>
                <w:lang w:val="af-ZA"/>
              </w:rPr>
              <w:t xml:space="preserve">  </w:t>
            </w:r>
            <w:r w:rsidRPr="00341807">
              <w:rPr>
                <w:rFonts w:ascii="GHEA Grapalat" w:hAnsi="GHEA Grapalat" w:cs="Calibri"/>
                <w:color w:val="000000"/>
                <w:sz w:val="18"/>
                <w:szCs w:val="18"/>
              </w:rPr>
              <w:t>հոդվածի</w:t>
            </w:r>
            <w:r w:rsidRPr="00341807">
              <w:rPr>
                <w:rFonts w:ascii="GHEA Grapalat" w:hAnsi="GHEA Grapalat" w:cs="Calibri"/>
                <w:color w:val="000000"/>
                <w:sz w:val="18"/>
                <w:szCs w:val="18"/>
                <w:lang w:val="af-ZA"/>
              </w:rPr>
              <w:t>:</w:t>
            </w:r>
          </w:p>
        </w:tc>
        <w:tc>
          <w:tcPr>
            <w:tcW w:w="992" w:type="dxa"/>
            <w:vAlign w:val="center"/>
          </w:tcPr>
          <w:p w:rsidR="008D04C2" w:rsidRPr="005D2E24" w:rsidRDefault="008D04C2" w:rsidP="00A14E35">
            <w:pPr>
              <w:jc w:val="center"/>
              <w:rPr>
                <w:rFonts w:ascii="Sylfaen" w:hAnsi="Sylfaen"/>
                <w:sz w:val="20"/>
                <w:szCs w:val="20"/>
                <w:lang w:val="ru-RU"/>
              </w:rPr>
            </w:pPr>
            <w:r>
              <w:rPr>
                <w:rFonts w:ascii="Sylfaen" w:hAnsi="Sylfaen"/>
                <w:sz w:val="20"/>
                <w:szCs w:val="20"/>
                <w:lang w:val="ru-RU"/>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5D2E24" w:rsidRDefault="008D04C2" w:rsidP="00341807">
            <w:pPr>
              <w:jc w:val="center"/>
              <w:rPr>
                <w:rFonts w:ascii="GHEA Grapalat" w:hAnsi="GHEA Grapalat"/>
                <w:sz w:val="18"/>
                <w:szCs w:val="18"/>
                <w:lang w:val="ru-RU"/>
              </w:rPr>
            </w:pPr>
            <w:r>
              <w:rPr>
                <w:rFonts w:ascii="GHEA Grapalat" w:hAnsi="GHEA Grapalat"/>
                <w:sz w:val="18"/>
                <w:szCs w:val="18"/>
                <w:lang w:val="ru-RU"/>
              </w:rPr>
              <w:t>32</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41</w:t>
            </w:r>
          </w:p>
        </w:tc>
        <w:tc>
          <w:tcPr>
            <w:tcW w:w="1134"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15321000</w:t>
            </w:r>
          </w:p>
        </w:tc>
        <w:tc>
          <w:tcPr>
            <w:tcW w:w="1984" w:type="dxa"/>
            <w:vAlign w:val="center"/>
          </w:tcPr>
          <w:p w:rsidR="008D04C2" w:rsidRPr="00A56209" w:rsidRDefault="008D04C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Մրգահյութ բնական </w:t>
            </w:r>
          </w:p>
        </w:tc>
        <w:tc>
          <w:tcPr>
            <w:tcW w:w="4253" w:type="dxa"/>
            <w:vAlign w:val="center"/>
          </w:tcPr>
          <w:p w:rsidR="008D04C2" w:rsidRPr="007C48AD" w:rsidRDefault="008D04C2" w:rsidP="007C48AD">
            <w:pPr>
              <w:jc w:val="both"/>
              <w:rPr>
                <w:rFonts w:ascii="GHEA Grapalat" w:hAnsi="GHEA Grapalat"/>
                <w:color w:val="000000"/>
                <w:sz w:val="18"/>
                <w:szCs w:val="18"/>
                <w:lang w:val="ru-RU"/>
              </w:rPr>
            </w:pPr>
            <w:r w:rsidRPr="007C48AD">
              <w:rPr>
                <w:rFonts w:ascii="GHEA Grapalat" w:hAnsi="GHEA Grapalat"/>
                <w:color w:val="000000"/>
                <w:sz w:val="18"/>
                <w:szCs w:val="18"/>
                <w:lang w:val="hy-AM"/>
              </w:rPr>
              <w:t>Մրգահյութից</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lang w:val="hy-AM"/>
              </w:rPr>
              <w:t>պատրաստված</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lang w:val="hy-AM"/>
              </w:rPr>
              <w:t>թարմ</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lang w:val="hy-AM"/>
              </w:rPr>
              <w:t>մրգերից</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lang w:val="hy-AM"/>
              </w:rPr>
              <w:t>ևպտուղներից,պտղամսով,</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lang w:val="hy-AM"/>
              </w:rPr>
              <w:t xml:space="preserve">շաքարի օշարակի հավելումով </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lang w:val="hy-AM"/>
              </w:rPr>
              <w:t>կամ առանց դրա,արտաքին տեսքով պարզ՝ նստվածքի</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lang w:val="hy-AM"/>
              </w:rPr>
              <w:t>զանգվածային</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lang w:val="hy-AM"/>
              </w:rPr>
              <w:t>մասը</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lang w:val="hy-AM"/>
              </w:rPr>
              <w:t>0,2</w:t>
            </w:r>
            <w:r w:rsidRPr="007C48AD">
              <w:rPr>
                <w:rFonts w:ascii="GHEA Grapalat" w:hAnsi="GHEA Grapalat"/>
                <w:color w:val="000000"/>
                <w:sz w:val="18"/>
                <w:szCs w:val="18"/>
                <w:lang w:val="ru-RU"/>
              </w:rPr>
              <w:t>%</w:t>
            </w:r>
            <w:r w:rsidRPr="007C48AD">
              <w:rPr>
                <w:rFonts w:ascii="GHEA Grapalat" w:hAnsi="GHEA Grapalat"/>
                <w:color w:val="000000"/>
                <w:sz w:val="18"/>
                <w:szCs w:val="18"/>
                <w:lang w:val="en-GB"/>
              </w:rPr>
              <w:t>ից</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lang w:val="en-GB"/>
              </w:rPr>
              <w:t>ոչ</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lang w:val="en-GB"/>
              </w:rPr>
              <w:t>ավելի</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lang w:val="en-GB"/>
              </w:rPr>
              <w:t>և</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lang w:val="en-GB"/>
              </w:rPr>
              <w:t>ոչ</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lang w:val="en-GB"/>
              </w:rPr>
              <w:t>պարզ</w:t>
            </w:r>
            <w:r w:rsidRPr="007C48AD">
              <w:rPr>
                <w:rFonts w:ascii="GHEA Grapalat" w:hAnsi="GHEA Grapalat"/>
                <w:color w:val="000000"/>
                <w:sz w:val="18"/>
                <w:szCs w:val="18"/>
                <w:lang w:val="ru-RU"/>
              </w:rPr>
              <w:t xml:space="preserve"> 0,8</w:t>
            </w:r>
            <w:r w:rsidRPr="007C48AD">
              <w:rPr>
                <w:rFonts w:ascii="GHEA Grapalat" w:hAnsi="GHEA Grapalat"/>
                <w:color w:val="000000"/>
                <w:sz w:val="18"/>
                <w:szCs w:val="18"/>
                <w:lang w:val="hy-AM"/>
              </w:rPr>
              <w:t>%</w:t>
            </w:r>
            <w:r w:rsidRPr="007C48AD">
              <w:rPr>
                <w:rFonts w:ascii="GHEA Grapalat" w:hAnsi="GHEA Grapalat"/>
                <w:color w:val="000000"/>
                <w:sz w:val="18"/>
                <w:szCs w:val="18"/>
              </w:rPr>
              <w:t>ոչպակաս</w:t>
            </w:r>
            <w:r w:rsidRPr="007C48AD">
              <w:rPr>
                <w:rFonts w:ascii="GHEA Grapalat" w:hAnsi="GHEA Grapalat"/>
                <w:color w:val="000000"/>
                <w:sz w:val="18"/>
                <w:szCs w:val="18"/>
                <w:lang w:val="ru-RU"/>
              </w:rPr>
              <w:t>:</w:t>
            </w:r>
            <w:r w:rsidRPr="007C48AD">
              <w:rPr>
                <w:rFonts w:ascii="GHEA Grapalat" w:hAnsi="GHEA Grapalat"/>
                <w:color w:val="000000"/>
                <w:sz w:val="18"/>
                <w:szCs w:val="18"/>
              </w:rPr>
              <w:t>Անվտանգությունը</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և</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մակնշումը՝ըստ</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ՀՀ</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կառավարության</w:t>
            </w:r>
            <w:r w:rsidRPr="007C48AD">
              <w:rPr>
                <w:rFonts w:ascii="GHEA Grapalat" w:hAnsi="GHEA Grapalat"/>
                <w:color w:val="000000"/>
                <w:sz w:val="18"/>
                <w:szCs w:val="18"/>
                <w:lang w:val="ru-RU"/>
              </w:rPr>
              <w:t xml:space="preserve"> 2009</w:t>
            </w:r>
            <w:r w:rsidRPr="007C48AD">
              <w:rPr>
                <w:rFonts w:ascii="GHEA Grapalat" w:hAnsi="GHEA Grapalat"/>
                <w:color w:val="000000"/>
                <w:sz w:val="18"/>
                <w:szCs w:val="18"/>
              </w:rPr>
              <w:t>թ</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հունիսի</w:t>
            </w:r>
            <w:r w:rsidRPr="007C48AD">
              <w:rPr>
                <w:rFonts w:ascii="GHEA Grapalat" w:hAnsi="GHEA Grapalat"/>
                <w:color w:val="000000"/>
                <w:sz w:val="18"/>
                <w:szCs w:val="18"/>
                <w:lang w:val="ru-RU"/>
              </w:rPr>
              <w:t xml:space="preserve"> 26-</w:t>
            </w:r>
            <w:r w:rsidRPr="007C48AD">
              <w:rPr>
                <w:rFonts w:ascii="GHEA Grapalat" w:hAnsi="GHEA Grapalat"/>
                <w:color w:val="000000"/>
                <w:sz w:val="18"/>
                <w:szCs w:val="18"/>
              </w:rPr>
              <w:t>ի</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թիվ</w:t>
            </w:r>
            <w:r w:rsidRPr="007C48AD">
              <w:rPr>
                <w:rFonts w:ascii="GHEA Grapalat" w:hAnsi="GHEA Grapalat"/>
                <w:color w:val="000000"/>
                <w:sz w:val="18"/>
                <w:szCs w:val="18"/>
                <w:lang w:val="ru-RU"/>
              </w:rPr>
              <w:t xml:space="preserve"> 744-</w:t>
            </w:r>
            <w:r w:rsidRPr="007C48AD">
              <w:rPr>
                <w:rFonts w:ascii="GHEA Grapalat" w:hAnsi="GHEA Grapalat"/>
                <w:color w:val="000000"/>
                <w:sz w:val="18"/>
                <w:szCs w:val="18"/>
              </w:rPr>
              <w:t>Ն</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որոշմամբ</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հաստատված</w:t>
            </w:r>
            <w:r w:rsidRPr="007C48AD">
              <w:rPr>
                <w:rFonts w:ascii="GHEA Grapalat" w:hAnsi="GHEA Grapalat"/>
                <w:color w:val="000000"/>
                <w:sz w:val="18"/>
                <w:szCs w:val="18"/>
                <w:lang w:val="ru-RU"/>
              </w:rPr>
              <w:t>,,</w:t>
            </w:r>
            <w:r w:rsidRPr="007C48AD">
              <w:rPr>
                <w:rFonts w:ascii="GHEA Grapalat" w:hAnsi="GHEA Grapalat"/>
                <w:color w:val="000000"/>
                <w:sz w:val="18"/>
                <w:szCs w:val="18"/>
              </w:rPr>
              <w:t>Հյութերի</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և</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հյութամթերքներին</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ներկայացվող</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պահանջների</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տեխնիկական</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lastRenderedPageBreak/>
              <w:t>կանոնակարգի՛՛</w:t>
            </w:r>
            <w:r w:rsidRPr="007C48AD">
              <w:rPr>
                <w:rFonts w:ascii="GHEA Grapalat" w:hAnsi="GHEA Grapalat"/>
                <w:color w:val="000000"/>
                <w:sz w:val="18"/>
                <w:szCs w:val="18"/>
                <w:lang w:val="ru-RU"/>
              </w:rPr>
              <w:t xml:space="preserve"> , </w:t>
            </w:r>
            <w:r w:rsidRPr="007C48AD">
              <w:rPr>
                <w:rFonts w:ascii="GHEA Grapalat" w:hAnsi="GHEA Grapalat"/>
                <w:color w:val="000000"/>
                <w:sz w:val="18"/>
                <w:szCs w:val="18"/>
              </w:rPr>
              <w:t>՛՛Սննդամթերքի</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անվտանգության</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մասին՛</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՛ՀՀ</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օրենքի</w:t>
            </w:r>
            <w:r w:rsidRPr="007C48AD">
              <w:rPr>
                <w:rFonts w:ascii="GHEA Grapalat" w:hAnsi="GHEA Grapalat"/>
                <w:color w:val="000000"/>
                <w:sz w:val="18"/>
                <w:szCs w:val="18"/>
                <w:lang w:val="ru-RU"/>
              </w:rPr>
              <w:t xml:space="preserve"> 8-</w:t>
            </w:r>
            <w:r w:rsidRPr="007C48AD">
              <w:rPr>
                <w:rFonts w:ascii="GHEA Grapalat" w:hAnsi="GHEA Grapalat"/>
                <w:color w:val="000000"/>
                <w:sz w:val="18"/>
                <w:szCs w:val="18"/>
              </w:rPr>
              <w:t>րդ</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հոդվածի</w:t>
            </w:r>
            <w:r w:rsidRPr="007C48AD">
              <w:rPr>
                <w:rFonts w:ascii="GHEA Grapalat" w:hAnsi="GHEA Grapalat"/>
                <w:color w:val="000000"/>
                <w:sz w:val="18"/>
                <w:szCs w:val="18"/>
                <w:lang w:val="ru-RU"/>
              </w:rPr>
              <w:t>:</w:t>
            </w:r>
            <w:r w:rsidRPr="007C48AD">
              <w:rPr>
                <w:rFonts w:ascii="GHEA Grapalat" w:hAnsi="GHEA Grapalat"/>
                <w:color w:val="000000"/>
                <w:sz w:val="18"/>
                <w:szCs w:val="18"/>
              </w:rPr>
              <w:t>ԳՕՍՏ</w:t>
            </w:r>
            <w:r w:rsidRPr="007C48AD">
              <w:rPr>
                <w:rFonts w:ascii="GHEA Grapalat" w:hAnsi="GHEA Grapalat"/>
                <w:color w:val="000000"/>
                <w:sz w:val="18"/>
                <w:szCs w:val="18"/>
                <w:lang w:val="ru-RU"/>
              </w:rPr>
              <w:t xml:space="preserve"> 521842003 </w:t>
            </w:r>
            <w:r w:rsidRPr="007C48AD">
              <w:rPr>
                <w:rFonts w:ascii="GHEA Grapalat" w:hAnsi="GHEA Grapalat"/>
                <w:color w:val="000000"/>
                <w:sz w:val="18"/>
                <w:szCs w:val="18"/>
              </w:rPr>
              <w:t>կամ</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համարժեք</w:t>
            </w:r>
            <w:r w:rsidRPr="007C48AD">
              <w:rPr>
                <w:rFonts w:ascii="GHEA Grapalat" w:hAnsi="GHEA Grapalat"/>
                <w:color w:val="000000"/>
                <w:sz w:val="18"/>
                <w:szCs w:val="18"/>
                <w:lang w:val="ru-RU"/>
              </w:rPr>
              <w:t xml:space="preserve"> </w:t>
            </w:r>
            <w:r w:rsidRPr="007C48AD">
              <w:rPr>
                <w:rFonts w:ascii="GHEA Grapalat" w:hAnsi="GHEA Grapalat"/>
                <w:color w:val="000000"/>
                <w:sz w:val="18"/>
                <w:szCs w:val="18"/>
              </w:rPr>
              <w:t>ԳՕՍՏ</w:t>
            </w:r>
            <w:r w:rsidRPr="007C48AD">
              <w:rPr>
                <w:rFonts w:ascii="GHEA Grapalat" w:hAnsi="GHEA Grapalat"/>
                <w:color w:val="000000"/>
                <w:sz w:val="18"/>
                <w:szCs w:val="18"/>
                <w:lang w:val="ru-RU"/>
              </w:rPr>
              <w:t>52186-2003</w:t>
            </w:r>
          </w:p>
        </w:tc>
        <w:tc>
          <w:tcPr>
            <w:tcW w:w="992" w:type="dxa"/>
            <w:vAlign w:val="center"/>
          </w:tcPr>
          <w:p w:rsidR="008D04C2" w:rsidRPr="007C48AD" w:rsidRDefault="008D04C2" w:rsidP="00A14E35">
            <w:pPr>
              <w:jc w:val="center"/>
              <w:rPr>
                <w:rFonts w:ascii="Sylfaen" w:hAnsi="Sylfaen"/>
                <w:sz w:val="20"/>
                <w:szCs w:val="20"/>
                <w:lang w:val="ru-RU"/>
              </w:rPr>
            </w:pPr>
            <w:r>
              <w:rPr>
                <w:rFonts w:ascii="Sylfaen" w:hAnsi="Sylfaen"/>
                <w:sz w:val="20"/>
                <w:szCs w:val="20"/>
                <w:lang w:val="ru-RU"/>
              </w:rPr>
              <w:lastRenderedPageBreak/>
              <w:t>լիտր</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7C48AD" w:rsidRDefault="008D04C2" w:rsidP="00341807">
            <w:pPr>
              <w:jc w:val="center"/>
              <w:rPr>
                <w:rFonts w:ascii="GHEA Grapalat" w:hAnsi="GHEA Grapalat"/>
                <w:sz w:val="18"/>
                <w:szCs w:val="18"/>
                <w:lang w:val="ru-RU"/>
              </w:rPr>
            </w:pPr>
            <w:r>
              <w:rPr>
                <w:rFonts w:ascii="GHEA Grapalat" w:hAnsi="GHEA Grapalat"/>
                <w:sz w:val="18"/>
                <w:szCs w:val="18"/>
                <w:lang w:val="ru-RU"/>
              </w:rPr>
              <w:t>200</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lastRenderedPageBreak/>
              <w:t>42</w:t>
            </w:r>
          </w:p>
        </w:tc>
        <w:tc>
          <w:tcPr>
            <w:tcW w:w="1134"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15332297</w:t>
            </w:r>
          </w:p>
        </w:tc>
        <w:tc>
          <w:tcPr>
            <w:tcW w:w="1984" w:type="dxa"/>
            <w:vAlign w:val="center"/>
          </w:tcPr>
          <w:p w:rsidR="008D04C2" w:rsidRPr="00A56209" w:rsidRDefault="008D04C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Ջեմ տեղական </w:t>
            </w:r>
          </w:p>
        </w:tc>
        <w:tc>
          <w:tcPr>
            <w:tcW w:w="4253" w:type="dxa"/>
            <w:vAlign w:val="center"/>
          </w:tcPr>
          <w:p w:rsidR="008D04C2" w:rsidRPr="008D426A" w:rsidRDefault="008D04C2" w:rsidP="0020412D">
            <w:pPr>
              <w:jc w:val="center"/>
              <w:rPr>
                <w:rFonts w:ascii="GHEA Grapalat" w:hAnsi="GHEA Grapalat" w:cs="Sylfaen"/>
                <w:sz w:val="18"/>
                <w:szCs w:val="18"/>
                <w:lang w:val="pt-BR"/>
              </w:rPr>
            </w:pPr>
            <w:r w:rsidRPr="00A971D6">
              <w:rPr>
                <w:rFonts w:ascii="GHEA Grapalat" w:hAnsi="GHEA Grapalat"/>
                <w:sz w:val="18"/>
                <w:szCs w:val="18"/>
              </w:rPr>
              <w:t>Ջեմ</w:t>
            </w:r>
            <w:r w:rsidRPr="00244F34">
              <w:rPr>
                <w:rFonts w:ascii="GHEA Grapalat" w:hAnsi="GHEA Grapalat"/>
                <w:sz w:val="18"/>
                <w:szCs w:val="18"/>
                <w:lang w:val="ru-RU"/>
              </w:rPr>
              <w:t xml:space="preserve">` </w:t>
            </w:r>
            <w:r w:rsidRPr="00A971D6">
              <w:rPr>
                <w:rFonts w:ascii="GHEA Grapalat" w:hAnsi="GHEA Grapalat"/>
                <w:sz w:val="18"/>
                <w:szCs w:val="18"/>
              </w:rPr>
              <w:t>տարբեր</w:t>
            </w:r>
            <w:r w:rsidRPr="00244F34">
              <w:rPr>
                <w:rFonts w:ascii="GHEA Grapalat" w:hAnsi="GHEA Grapalat"/>
                <w:sz w:val="18"/>
                <w:szCs w:val="18"/>
                <w:lang w:val="ru-RU"/>
              </w:rPr>
              <w:t xml:space="preserve"> </w:t>
            </w:r>
            <w:r w:rsidRPr="00A971D6">
              <w:rPr>
                <w:rFonts w:ascii="GHEA Grapalat" w:hAnsi="GHEA Grapalat"/>
                <w:sz w:val="18"/>
                <w:szCs w:val="18"/>
              </w:rPr>
              <w:t>մրգերի</w:t>
            </w:r>
            <w:r w:rsidRPr="00244F34">
              <w:rPr>
                <w:rFonts w:ascii="GHEA Grapalat" w:hAnsi="GHEA Grapalat"/>
                <w:sz w:val="18"/>
                <w:szCs w:val="18"/>
                <w:lang w:val="ru-RU"/>
              </w:rPr>
              <w:t>, 1-</w:t>
            </w:r>
            <w:r w:rsidRPr="00A971D6">
              <w:rPr>
                <w:rFonts w:ascii="GHEA Grapalat" w:hAnsi="GHEA Grapalat"/>
                <w:sz w:val="18"/>
                <w:szCs w:val="18"/>
              </w:rPr>
              <w:t>ին</w:t>
            </w:r>
            <w:r w:rsidRPr="00244F34">
              <w:rPr>
                <w:rFonts w:ascii="GHEA Grapalat" w:hAnsi="GHEA Grapalat"/>
                <w:sz w:val="18"/>
                <w:szCs w:val="18"/>
                <w:lang w:val="ru-RU"/>
              </w:rPr>
              <w:t xml:space="preserve"> </w:t>
            </w:r>
            <w:r w:rsidRPr="00A971D6">
              <w:rPr>
                <w:rFonts w:ascii="GHEA Grapalat" w:hAnsi="GHEA Grapalat"/>
                <w:sz w:val="18"/>
                <w:szCs w:val="18"/>
              </w:rPr>
              <w:t>տեսակի</w:t>
            </w:r>
            <w:r w:rsidRPr="00244F34">
              <w:rPr>
                <w:rFonts w:ascii="GHEA Grapalat" w:hAnsi="GHEA Grapalat"/>
                <w:sz w:val="18"/>
                <w:szCs w:val="18"/>
                <w:lang w:val="ru-RU"/>
              </w:rPr>
              <w:t>:</w:t>
            </w:r>
            <w:r w:rsidRPr="00A971D6">
              <w:rPr>
                <w:rFonts w:ascii="Courier New" w:hAnsi="Courier New" w:cs="Courier New"/>
                <w:sz w:val="18"/>
                <w:szCs w:val="18"/>
              </w:rPr>
              <w:t> </w:t>
            </w:r>
            <w:r w:rsidRPr="00A971D6">
              <w:rPr>
                <w:rFonts w:ascii="GHEA Grapalat" w:hAnsi="GHEA Grapalat"/>
                <w:sz w:val="18"/>
                <w:szCs w:val="18"/>
              </w:rPr>
              <w:t>Անվտանգությունը՝</w:t>
            </w:r>
            <w:r w:rsidRPr="00244F34">
              <w:rPr>
                <w:rFonts w:ascii="GHEA Grapalat" w:hAnsi="GHEA Grapalat"/>
                <w:sz w:val="18"/>
                <w:szCs w:val="18"/>
                <w:lang w:val="ru-RU"/>
              </w:rPr>
              <w:t xml:space="preserve"> </w:t>
            </w:r>
            <w:r w:rsidRPr="00A971D6">
              <w:rPr>
                <w:rFonts w:ascii="GHEA Grapalat" w:hAnsi="GHEA Grapalat"/>
                <w:sz w:val="18"/>
                <w:szCs w:val="18"/>
              </w:rPr>
              <w:t>ըստ</w:t>
            </w:r>
            <w:r w:rsidRPr="00244F34">
              <w:rPr>
                <w:rFonts w:ascii="GHEA Grapalat" w:hAnsi="GHEA Grapalat"/>
                <w:sz w:val="18"/>
                <w:szCs w:val="18"/>
                <w:lang w:val="ru-RU"/>
              </w:rPr>
              <w:t xml:space="preserve"> </w:t>
            </w:r>
            <w:r w:rsidRPr="00A971D6">
              <w:rPr>
                <w:rFonts w:ascii="GHEA Grapalat" w:hAnsi="GHEA Grapalat"/>
                <w:sz w:val="18"/>
                <w:szCs w:val="18"/>
              </w:rPr>
              <w:t>N</w:t>
            </w:r>
            <w:r w:rsidRPr="00244F34">
              <w:rPr>
                <w:rFonts w:ascii="GHEA Grapalat" w:hAnsi="GHEA Grapalat"/>
                <w:sz w:val="18"/>
                <w:szCs w:val="18"/>
                <w:lang w:val="ru-RU"/>
              </w:rPr>
              <w:t xml:space="preserve"> 2-</w:t>
            </w:r>
            <w:r w:rsidRPr="00A971D6">
              <w:rPr>
                <w:rFonts w:ascii="GHEA Grapalat" w:hAnsi="GHEA Grapalat"/>
                <w:sz w:val="18"/>
                <w:szCs w:val="18"/>
              </w:rPr>
              <w:t>III</w:t>
            </w:r>
            <w:r w:rsidRPr="00244F34">
              <w:rPr>
                <w:rFonts w:ascii="GHEA Grapalat" w:hAnsi="GHEA Grapalat"/>
                <w:sz w:val="18"/>
                <w:szCs w:val="18"/>
                <w:lang w:val="ru-RU"/>
              </w:rPr>
              <w:t xml:space="preserve">-4.9-01-2010 </w:t>
            </w:r>
            <w:r w:rsidRPr="00A971D6">
              <w:rPr>
                <w:rFonts w:ascii="GHEA Grapalat" w:hAnsi="GHEA Grapalat"/>
                <w:sz w:val="18"/>
                <w:szCs w:val="18"/>
              </w:rPr>
              <w:t>հիգիենիկ</w:t>
            </w:r>
            <w:r w:rsidRPr="00244F34">
              <w:rPr>
                <w:rFonts w:ascii="GHEA Grapalat" w:hAnsi="GHEA Grapalat"/>
                <w:sz w:val="18"/>
                <w:szCs w:val="18"/>
                <w:lang w:val="ru-RU"/>
              </w:rPr>
              <w:t xml:space="preserve"> </w:t>
            </w:r>
            <w:r w:rsidRPr="00A971D6">
              <w:rPr>
                <w:rFonts w:ascii="GHEA Grapalat" w:hAnsi="GHEA Grapalat"/>
                <w:sz w:val="18"/>
                <w:szCs w:val="18"/>
              </w:rPr>
              <w:t>նորմատիվների</w:t>
            </w:r>
            <w:r w:rsidRPr="00244F34">
              <w:rPr>
                <w:rFonts w:ascii="GHEA Grapalat" w:hAnsi="GHEA Grapalat"/>
                <w:sz w:val="18"/>
                <w:szCs w:val="18"/>
                <w:lang w:val="ru-RU"/>
              </w:rPr>
              <w:t xml:space="preserve">, </w:t>
            </w:r>
            <w:r w:rsidRPr="00A971D6">
              <w:rPr>
                <w:rFonts w:ascii="GHEA Grapalat" w:hAnsi="GHEA Grapalat"/>
                <w:sz w:val="18"/>
                <w:szCs w:val="18"/>
              </w:rPr>
              <w:t>իսկ</w:t>
            </w:r>
            <w:r w:rsidRPr="00244F34">
              <w:rPr>
                <w:rFonts w:ascii="GHEA Grapalat" w:hAnsi="GHEA Grapalat"/>
                <w:sz w:val="18"/>
                <w:szCs w:val="18"/>
                <w:lang w:val="ru-RU"/>
              </w:rPr>
              <w:t xml:space="preserve"> </w:t>
            </w:r>
            <w:r w:rsidRPr="00A971D6">
              <w:rPr>
                <w:rFonts w:ascii="GHEA Grapalat" w:hAnsi="GHEA Grapalat"/>
                <w:sz w:val="18"/>
                <w:szCs w:val="18"/>
              </w:rPr>
              <w:t>մակնշումը</w:t>
            </w:r>
            <w:r w:rsidRPr="00244F34">
              <w:rPr>
                <w:rFonts w:ascii="GHEA Grapalat" w:hAnsi="GHEA Grapalat"/>
                <w:sz w:val="18"/>
                <w:szCs w:val="18"/>
                <w:lang w:val="ru-RU"/>
              </w:rPr>
              <w:t>` «</w:t>
            </w:r>
            <w:r w:rsidRPr="00A971D6">
              <w:rPr>
                <w:rFonts w:ascii="GHEA Grapalat" w:hAnsi="GHEA Grapalat"/>
                <w:sz w:val="18"/>
                <w:szCs w:val="18"/>
              </w:rPr>
              <w:t>Սննդամթերքի</w:t>
            </w:r>
            <w:r w:rsidRPr="00244F34">
              <w:rPr>
                <w:rFonts w:ascii="GHEA Grapalat" w:hAnsi="GHEA Grapalat"/>
                <w:sz w:val="18"/>
                <w:szCs w:val="18"/>
                <w:lang w:val="ru-RU"/>
              </w:rPr>
              <w:t xml:space="preserve"> </w:t>
            </w:r>
            <w:r w:rsidRPr="00A971D6">
              <w:rPr>
                <w:rFonts w:ascii="GHEA Grapalat" w:hAnsi="GHEA Grapalat"/>
                <w:sz w:val="18"/>
                <w:szCs w:val="18"/>
              </w:rPr>
              <w:t>անվտանգության</w:t>
            </w:r>
            <w:r w:rsidRPr="00244F34">
              <w:rPr>
                <w:rFonts w:ascii="GHEA Grapalat" w:hAnsi="GHEA Grapalat"/>
                <w:sz w:val="18"/>
                <w:szCs w:val="18"/>
                <w:lang w:val="ru-RU"/>
              </w:rPr>
              <w:t xml:space="preserve"> </w:t>
            </w:r>
            <w:r w:rsidRPr="00A971D6">
              <w:rPr>
                <w:rFonts w:ascii="GHEA Grapalat" w:hAnsi="GHEA Grapalat"/>
                <w:sz w:val="18"/>
                <w:szCs w:val="18"/>
              </w:rPr>
              <w:t>մասին</w:t>
            </w:r>
            <w:r w:rsidRPr="00244F34">
              <w:rPr>
                <w:rFonts w:ascii="GHEA Grapalat" w:hAnsi="GHEA Grapalat"/>
                <w:sz w:val="18"/>
                <w:szCs w:val="18"/>
                <w:lang w:val="ru-RU"/>
              </w:rPr>
              <w:t xml:space="preserve">» </w:t>
            </w:r>
            <w:r w:rsidRPr="00A971D6">
              <w:rPr>
                <w:rFonts w:ascii="GHEA Grapalat" w:hAnsi="GHEA Grapalat"/>
                <w:sz w:val="18"/>
                <w:szCs w:val="18"/>
              </w:rPr>
              <w:t>ՀՀ</w:t>
            </w:r>
            <w:r w:rsidRPr="00244F34">
              <w:rPr>
                <w:rFonts w:ascii="GHEA Grapalat" w:hAnsi="GHEA Grapalat"/>
                <w:sz w:val="18"/>
                <w:szCs w:val="18"/>
                <w:lang w:val="ru-RU"/>
              </w:rPr>
              <w:t xml:space="preserve"> </w:t>
            </w:r>
            <w:r w:rsidRPr="00A971D6">
              <w:rPr>
                <w:rFonts w:ascii="GHEA Grapalat" w:hAnsi="GHEA Grapalat"/>
                <w:sz w:val="18"/>
                <w:szCs w:val="18"/>
              </w:rPr>
              <w:t>օրենքի</w:t>
            </w:r>
            <w:r w:rsidRPr="00244F34">
              <w:rPr>
                <w:rFonts w:ascii="GHEA Grapalat" w:hAnsi="GHEA Grapalat"/>
                <w:sz w:val="18"/>
                <w:szCs w:val="18"/>
                <w:lang w:val="ru-RU"/>
              </w:rPr>
              <w:t xml:space="preserve"> 8-</w:t>
            </w:r>
            <w:r w:rsidRPr="00A971D6">
              <w:rPr>
                <w:rFonts w:ascii="GHEA Grapalat" w:hAnsi="GHEA Grapalat"/>
                <w:sz w:val="18"/>
                <w:szCs w:val="18"/>
              </w:rPr>
              <w:t>րդ</w:t>
            </w:r>
            <w:r w:rsidRPr="00244F34">
              <w:rPr>
                <w:rFonts w:ascii="GHEA Grapalat" w:hAnsi="GHEA Grapalat"/>
                <w:sz w:val="18"/>
                <w:szCs w:val="18"/>
                <w:lang w:val="ru-RU"/>
              </w:rPr>
              <w:t xml:space="preserve"> </w:t>
            </w:r>
            <w:r w:rsidRPr="00A971D6">
              <w:rPr>
                <w:rFonts w:ascii="GHEA Grapalat" w:hAnsi="GHEA Grapalat"/>
                <w:sz w:val="18"/>
                <w:szCs w:val="18"/>
              </w:rPr>
              <w:t>հոդվածի</w:t>
            </w:r>
          </w:p>
        </w:tc>
        <w:tc>
          <w:tcPr>
            <w:tcW w:w="992" w:type="dxa"/>
            <w:vAlign w:val="center"/>
          </w:tcPr>
          <w:p w:rsidR="008D04C2" w:rsidRPr="00244F34" w:rsidRDefault="008D04C2" w:rsidP="00A14E35">
            <w:pPr>
              <w:jc w:val="center"/>
              <w:rPr>
                <w:rFonts w:ascii="Sylfaen" w:hAnsi="Sylfaen"/>
                <w:sz w:val="20"/>
                <w:szCs w:val="20"/>
                <w:lang w:val="ru-RU"/>
              </w:rPr>
            </w:pPr>
            <w:r>
              <w:rPr>
                <w:rFonts w:ascii="Sylfaen" w:hAnsi="Sylfaen"/>
                <w:sz w:val="20"/>
                <w:szCs w:val="20"/>
                <w:lang w:val="ru-RU"/>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244F34" w:rsidRDefault="008D04C2" w:rsidP="00341807">
            <w:pPr>
              <w:jc w:val="center"/>
              <w:rPr>
                <w:rFonts w:ascii="GHEA Grapalat" w:hAnsi="GHEA Grapalat"/>
                <w:sz w:val="18"/>
                <w:szCs w:val="18"/>
                <w:lang w:val="ru-RU"/>
              </w:rPr>
            </w:pPr>
            <w:r>
              <w:rPr>
                <w:rFonts w:ascii="GHEA Grapalat" w:hAnsi="GHEA Grapalat"/>
                <w:sz w:val="18"/>
                <w:szCs w:val="18"/>
                <w:lang w:val="ru-RU"/>
              </w:rPr>
              <w:t>60</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43</w:t>
            </w:r>
          </w:p>
        </w:tc>
        <w:tc>
          <w:tcPr>
            <w:tcW w:w="1134"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15332412</w:t>
            </w:r>
          </w:p>
        </w:tc>
        <w:tc>
          <w:tcPr>
            <w:tcW w:w="1984" w:type="dxa"/>
            <w:vAlign w:val="center"/>
          </w:tcPr>
          <w:p w:rsidR="008D04C2" w:rsidRPr="00A56209" w:rsidRDefault="008D04C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Չամիչ </w:t>
            </w:r>
          </w:p>
        </w:tc>
        <w:tc>
          <w:tcPr>
            <w:tcW w:w="4253" w:type="dxa"/>
            <w:vAlign w:val="center"/>
          </w:tcPr>
          <w:p w:rsidR="008D04C2" w:rsidRPr="00244F34" w:rsidRDefault="008D04C2" w:rsidP="007C48AD">
            <w:pPr>
              <w:jc w:val="center"/>
              <w:rPr>
                <w:rFonts w:ascii="GHEA Grapalat" w:hAnsi="GHEA Grapalat"/>
                <w:sz w:val="18"/>
                <w:szCs w:val="18"/>
                <w:lang w:val="ru-RU"/>
              </w:rPr>
            </w:pPr>
            <w:r w:rsidRPr="00625554">
              <w:rPr>
                <w:rFonts w:ascii="GHEA Grapalat" w:hAnsi="GHEA Grapalat" w:cs="Sylfaen"/>
                <w:sz w:val="18"/>
                <w:szCs w:val="18"/>
              </w:rPr>
              <w:t>Գործարանային</w:t>
            </w:r>
            <w:r w:rsidRPr="00244F34">
              <w:rPr>
                <w:rFonts w:ascii="GHEA Grapalat" w:hAnsi="GHEA Grapalat" w:cs="Sylfaen"/>
                <w:sz w:val="18"/>
                <w:szCs w:val="18"/>
                <w:lang w:val="ru-RU"/>
              </w:rPr>
              <w:t xml:space="preserve"> </w:t>
            </w:r>
            <w:r w:rsidRPr="00625554">
              <w:rPr>
                <w:rFonts w:ascii="GHEA Grapalat" w:hAnsi="GHEA Grapalat" w:cs="Sylfaen"/>
                <w:sz w:val="18"/>
                <w:szCs w:val="18"/>
              </w:rPr>
              <w:t>մշակման</w:t>
            </w:r>
            <w:r w:rsidRPr="00244F34">
              <w:rPr>
                <w:rFonts w:ascii="GHEA Grapalat" w:hAnsi="GHEA Grapalat" w:cs="Sylfaen"/>
                <w:sz w:val="18"/>
                <w:szCs w:val="18"/>
                <w:lang w:val="ru-RU"/>
              </w:rPr>
              <w:t xml:space="preserve"> </w:t>
            </w:r>
            <w:r w:rsidRPr="00625554">
              <w:rPr>
                <w:rFonts w:ascii="GHEA Grapalat" w:hAnsi="GHEA Grapalat" w:cs="Sylfaen"/>
                <w:sz w:val="18"/>
                <w:szCs w:val="18"/>
              </w:rPr>
              <w:t>խաղողից</w:t>
            </w:r>
            <w:r w:rsidRPr="00244F34">
              <w:rPr>
                <w:rFonts w:ascii="GHEA Grapalat" w:hAnsi="GHEA Grapalat" w:cs="Sylfaen"/>
                <w:sz w:val="18"/>
                <w:szCs w:val="18"/>
                <w:lang w:val="ru-RU"/>
              </w:rPr>
              <w:t xml:space="preserve">  </w:t>
            </w:r>
            <w:r w:rsidRPr="00625554">
              <w:rPr>
                <w:rFonts w:ascii="GHEA Grapalat" w:hAnsi="GHEA Grapalat" w:cs="Sylfaen"/>
                <w:sz w:val="18"/>
                <w:szCs w:val="18"/>
              </w:rPr>
              <w:t>առանց</w:t>
            </w:r>
            <w:r w:rsidRPr="00244F34">
              <w:rPr>
                <w:rFonts w:ascii="GHEA Grapalat" w:hAnsi="GHEA Grapalat" w:cs="Sylfaen"/>
                <w:sz w:val="18"/>
                <w:szCs w:val="18"/>
                <w:lang w:val="ru-RU"/>
              </w:rPr>
              <w:t xml:space="preserve"> </w:t>
            </w:r>
            <w:r w:rsidRPr="00625554">
              <w:rPr>
                <w:rFonts w:ascii="GHEA Grapalat" w:hAnsi="GHEA Grapalat" w:cs="Sylfaen"/>
                <w:sz w:val="18"/>
                <w:szCs w:val="18"/>
              </w:rPr>
              <w:t>կորիզի</w:t>
            </w:r>
            <w:r w:rsidRPr="00244F34">
              <w:rPr>
                <w:rFonts w:ascii="GHEA Grapalat" w:hAnsi="GHEA Grapalat" w:cs="Arial LatArm"/>
                <w:sz w:val="18"/>
                <w:szCs w:val="18"/>
                <w:lang w:val="ru-RU"/>
              </w:rPr>
              <w:t xml:space="preserve"> , </w:t>
            </w:r>
            <w:r w:rsidRPr="00625554">
              <w:rPr>
                <w:rFonts w:ascii="GHEA Grapalat" w:hAnsi="GHEA Grapalat" w:cs="Sylfaen"/>
                <w:sz w:val="18"/>
                <w:szCs w:val="18"/>
              </w:rPr>
              <w:t>պահպանված</w:t>
            </w:r>
            <w:r w:rsidRPr="00244F34">
              <w:rPr>
                <w:rFonts w:ascii="GHEA Grapalat" w:hAnsi="GHEA Grapalat" w:cs="Arial LatArm"/>
                <w:sz w:val="18"/>
                <w:szCs w:val="18"/>
                <w:lang w:val="ru-RU"/>
              </w:rPr>
              <w:t xml:space="preserve"> 5 </w:t>
            </w:r>
            <w:r w:rsidRPr="00625554">
              <w:rPr>
                <w:rFonts w:ascii="GHEA Grapalat" w:hAnsi="GHEA Grapalat" w:cs="Arial LatArm"/>
                <w:sz w:val="18"/>
                <w:szCs w:val="18"/>
              </w:rPr>
              <w:t>C</w:t>
            </w:r>
            <w:r w:rsidRPr="00244F34">
              <w:rPr>
                <w:rFonts w:ascii="GHEA Grapalat" w:hAnsi="GHEA Grapalat" w:cs="Arial LatArm"/>
                <w:sz w:val="18"/>
                <w:szCs w:val="18"/>
                <w:lang w:val="ru-RU"/>
              </w:rPr>
              <w:t>-</w:t>
            </w:r>
            <w:r w:rsidRPr="00625554">
              <w:rPr>
                <w:rFonts w:ascii="GHEA Grapalat" w:hAnsi="GHEA Grapalat" w:cs="Sylfaen"/>
                <w:sz w:val="18"/>
                <w:szCs w:val="18"/>
              </w:rPr>
              <w:t>ից</w:t>
            </w:r>
            <w:r w:rsidRPr="00244F34">
              <w:rPr>
                <w:rFonts w:ascii="GHEA Grapalat" w:hAnsi="GHEA Grapalat" w:cs="Sylfaen"/>
                <w:sz w:val="18"/>
                <w:szCs w:val="18"/>
                <w:lang w:val="ru-RU"/>
              </w:rPr>
              <w:t xml:space="preserve"> </w:t>
            </w:r>
            <w:r w:rsidRPr="00625554">
              <w:rPr>
                <w:rFonts w:ascii="GHEA Grapalat" w:hAnsi="GHEA Grapalat" w:cs="Sylfaen"/>
                <w:sz w:val="18"/>
                <w:szCs w:val="18"/>
              </w:rPr>
              <w:t>մինչև</w:t>
            </w:r>
            <w:r w:rsidRPr="00244F34">
              <w:rPr>
                <w:rFonts w:ascii="GHEA Grapalat" w:hAnsi="GHEA Grapalat" w:cs="Arial LatArm"/>
                <w:sz w:val="18"/>
                <w:szCs w:val="18"/>
                <w:lang w:val="ru-RU"/>
              </w:rPr>
              <w:t xml:space="preserve"> 25 </w:t>
            </w:r>
            <w:r w:rsidRPr="00625554">
              <w:rPr>
                <w:rFonts w:ascii="GHEA Grapalat" w:hAnsi="GHEA Grapalat" w:cs="Arial LatArm"/>
                <w:sz w:val="18"/>
                <w:szCs w:val="18"/>
              </w:rPr>
              <w:t>C</w:t>
            </w:r>
            <w:r w:rsidRPr="00244F34">
              <w:rPr>
                <w:rFonts w:ascii="GHEA Grapalat" w:hAnsi="GHEA Grapalat" w:cs="Arial LatArm"/>
                <w:sz w:val="18"/>
                <w:szCs w:val="18"/>
                <w:lang w:val="ru-RU"/>
              </w:rPr>
              <w:t xml:space="preserve"> </w:t>
            </w:r>
            <w:r w:rsidRPr="00625554">
              <w:rPr>
                <w:rFonts w:ascii="GHEA Grapalat" w:hAnsi="GHEA Grapalat" w:cs="Sylfaen"/>
                <w:sz w:val="18"/>
                <w:szCs w:val="18"/>
              </w:rPr>
              <w:t>ջերմաստիճանում</w:t>
            </w:r>
            <w:r w:rsidRPr="00244F34">
              <w:rPr>
                <w:rFonts w:ascii="GHEA Grapalat" w:hAnsi="GHEA Grapalat" w:cs="Arial LatArm"/>
                <w:sz w:val="18"/>
                <w:szCs w:val="18"/>
                <w:lang w:val="ru-RU"/>
              </w:rPr>
              <w:t xml:space="preserve"> 70 %-</w:t>
            </w:r>
            <w:r w:rsidRPr="00625554">
              <w:rPr>
                <w:rFonts w:ascii="GHEA Grapalat" w:hAnsi="GHEA Grapalat" w:cs="Sylfaen"/>
                <w:sz w:val="18"/>
                <w:szCs w:val="18"/>
              </w:rPr>
              <w:t>ից</w:t>
            </w:r>
            <w:r w:rsidRPr="00244F34">
              <w:rPr>
                <w:rFonts w:ascii="GHEA Grapalat" w:hAnsi="GHEA Grapalat" w:cs="Sylfaen"/>
                <w:sz w:val="18"/>
                <w:szCs w:val="18"/>
                <w:lang w:val="ru-RU"/>
              </w:rPr>
              <w:t xml:space="preserve"> </w:t>
            </w:r>
            <w:r w:rsidRPr="00625554">
              <w:rPr>
                <w:rFonts w:ascii="GHEA Grapalat" w:hAnsi="GHEA Grapalat" w:cs="Sylfaen"/>
                <w:sz w:val="18"/>
                <w:szCs w:val="18"/>
              </w:rPr>
              <w:t>ոչ</w:t>
            </w:r>
            <w:r w:rsidRPr="00244F34">
              <w:rPr>
                <w:rFonts w:ascii="GHEA Grapalat" w:hAnsi="GHEA Grapalat" w:cs="Sylfaen"/>
                <w:sz w:val="18"/>
                <w:szCs w:val="18"/>
                <w:lang w:val="ru-RU"/>
              </w:rPr>
              <w:t xml:space="preserve"> </w:t>
            </w:r>
            <w:r w:rsidRPr="00625554">
              <w:rPr>
                <w:rFonts w:ascii="GHEA Grapalat" w:hAnsi="GHEA Grapalat" w:cs="Sylfaen"/>
                <w:sz w:val="18"/>
                <w:szCs w:val="18"/>
              </w:rPr>
              <w:t>ավելի</w:t>
            </w:r>
            <w:r w:rsidRPr="00244F34">
              <w:rPr>
                <w:rFonts w:ascii="GHEA Grapalat" w:hAnsi="GHEA Grapalat" w:cs="Sylfaen"/>
                <w:sz w:val="18"/>
                <w:szCs w:val="18"/>
                <w:lang w:val="ru-RU"/>
              </w:rPr>
              <w:t xml:space="preserve"> </w:t>
            </w:r>
            <w:r w:rsidRPr="00625554">
              <w:rPr>
                <w:rFonts w:ascii="GHEA Grapalat" w:hAnsi="GHEA Grapalat" w:cs="Sylfaen"/>
                <w:sz w:val="18"/>
                <w:szCs w:val="18"/>
              </w:rPr>
              <w:t>խոնավության</w:t>
            </w:r>
            <w:r w:rsidRPr="00244F34">
              <w:rPr>
                <w:rFonts w:ascii="GHEA Grapalat" w:hAnsi="GHEA Grapalat" w:cs="Sylfaen"/>
                <w:sz w:val="18"/>
                <w:szCs w:val="18"/>
                <w:lang w:val="ru-RU"/>
              </w:rPr>
              <w:t xml:space="preserve"> </w:t>
            </w:r>
            <w:r w:rsidRPr="00625554">
              <w:rPr>
                <w:rFonts w:ascii="GHEA Grapalat" w:hAnsi="GHEA Grapalat" w:cs="Sylfaen"/>
                <w:sz w:val="18"/>
                <w:szCs w:val="18"/>
              </w:rPr>
              <w:t>պայմաններում</w:t>
            </w:r>
            <w:r w:rsidRPr="00244F34">
              <w:rPr>
                <w:rFonts w:ascii="GHEA Grapalat" w:hAnsi="GHEA Grapalat" w:cs="Arial LatArm"/>
                <w:sz w:val="18"/>
                <w:szCs w:val="18"/>
                <w:lang w:val="ru-RU"/>
              </w:rPr>
              <w:t xml:space="preserve">:  </w:t>
            </w:r>
            <w:r w:rsidRPr="00625554">
              <w:rPr>
                <w:rFonts w:ascii="GHEA Grapalat" w:hAnsi="GHEA Grapalat" w:cs="Sylfaen"/>
                <w:sz w:val="18"/>
                <w:szCs w:val="18"/>
              </w:rPr>
              <w:t>Փաթեթավորումը՝թղթե</w:t>
            </w:r>
            <w:r w:rsidRPr="00244F34">
              <w:rPr>
                <w:rFonts w:ascii="GHEA Grapalat" w:hAnsi="GHEA Grapalat" w:cs="Sylfaen"/>
                <w:sz w:val="18"/>
                <w:szCs w:val="18"/>
                <w:lang w:val="ru-RU"/>
              </w:rPr>
              <w:t xml:space="preserve"> </w:t>
            </w:r>
            <w:r w:rsidRPr="00625554">
              <w:rPr>
                <w:rFonts w:ascii="GHEA Grapalat" w:hAnsi="GHEA Grapalat" w:cs="Sylfaen"/>
                <w:sz w:val="18"/>
                <w:szCs w:val="18"/>
              </w:rPr>
              <w:t>տոպրակով</w:t>
            </w:r>
            <w:r w:rsidRPr="00244F34">
              <w:rPr>
                <w:rFonts w:ascii="GHEA Grapalat" w:hAnsi="GHEA Grapalat" w:cs="Sylfaen"/>
                <w:sz w:val="18"/>
                <w:szCs w:val="18"/>
                <w:lang w:val="ru-RU"/>
              </w:rPr>
              <w:t xml:space="preserve"> </w:t>
            </w:r>
            <w:r w:rsidRPr="00625554">
              <w:rPr>
                <w:rFonts w:ascii="GHEA Grapalat" w:hAnsi="GHEA Grapalat" w:cs="Sylfaen"/>
                <w:sz w:val="18"/>
                <w:szCs w:val="18"/>
              </w:rPr>
              <w:t>կամ</w:t>
            </w:r>
            <w:r w:rsidRPr="00244F34">
              <w:rPr>
                <w:rFonts w:ascii="GHEA Grapalat" w:hAnsi="GHEA Grapalat" w:cs="Sylfaen"/>
                <w:sz w:val="18"/>
                <w:szCs w:val="18"/>
                <w:lang w:val="ru-RU"/>
              </w:rPr>
              <w:t xml:space="preserve"> </w:t>
            </w:r>
            <w:r w:rsidRPr="00625554">
              <w:rPr>
                <w:rFonts w:ascii="GHEA Grapalat" w:hAnsi="GHEA Grapalat" w:cs="Sylfaen"/>
                <w:sz w:val="18"/>
                <w:szCs w:val="18"/>
              </w:rPr>
              <w:t>սննդի</w:t>
            </w:r>
            <w:r w:rsidRPr="00244F34">
              <w:rPr>
                <w:rFonts w:ascii="GHEA Grapalat" w:hAnsi="GHEA Grapalat" w:cs="Sylfaen"/>
                <w:sz w:val="18"/>
                <w:szCs w:val="18"/>
                <w:lang w:val="ru-RU"/>
              </w:rPr>
              <w:t xml:space="preserve"> </w:t>
            </w:r>
            <w:r w:rsidRPr="00625554">
              <w:rPr>
                <w:rFonts w:ascii="GHEA Grapalat" w:hAnsi="GHEA Grapalat" w:cs="Sylfaen"/>
                <w:sz w:val="18"/>
                <w:szCs w:val="18"/>
              </w:rPr>
              <w:t>համար</w:t>
            </w:r>
            <w:r w:rsidRPr="00244F34">
              <w:rPr>
                <w:rFonts w:ascii="GHEA Grapalat" w:hAnsi="GHEA Grapalat" w:cs="Sylfaen"/>
                <w:sz w:val="18"/>
                <w:szCs w:val="18"/>
                <w:lang w:val="ru-RU"/>
              </w:rPr>
              <w:t xml:space="preserve"> </w:t>
            </w:r>
            <w:r w:rsidRPr="00625554">
              <w:rPr>
                <w:rFonts w:ascii="GHEA Grapalat" w:hAnsi="GHEA Grapalat" w:cs="Sylfaen"/>
                <w:sz w:val="18"/>
                <w:szCs w:val="18"/>
              </w:rPr>
              <w:t>նախատեսված</w:t>
            </w:r>
            <w:r w:rsidRPr="00244F34">
              <w:rPr>
                <w:rFonts w:ascii="GHEA Grapalat" w:hAnsi="GHEA Grapalat" w:cs="Sylfaen"/>
                <w:sz w:val="18"/>
                <w:szCs w:val="18"/>
                <w:lang w:val="ru-RU"/>
              </w:rPr>
              <w:t xml:space="preserve"> </w:t>
            </w:r>
            <w:r w:rsidRPr="00625554">
              <w:rPr>
                <w:rFonts w:ascii="GHEA Grapalat" w:hAnsi="GHEA Grapalat" w:cs="Sylfaen"/>
                <w:sz w:val="18"/>
                <w:szCs w:val="18"/>
              </w:rPr>
              <w:t>պոլիէթիլենային</w:t>
            </w:r>
            <w:r w:rsidRPr="00244F34">
              <w:rPr>
                <w:rFonts w:ascii="GHEA Grapalat" w:hAnsi="GHEA Grapalat" w:cs="Sylfaen"/>
                <w:sz w:val="18"/>
                <w:szCs w:val="18"/>
                <w:lang w:val="ru-RU"/>
              </w:rPr>
              <w:t xml:space="preserve"> </w:t>
            </w:r>
            <w:r w:rsidRPr="00625554">
              <w:rPr>
                <w:rFonts w:ascii="GHEA Grapalat" w:hAnsi="GHEA Grapalat" w:cs="Sylfaen"/>
                <w:sz w:val="18"/>
                <w:szCs w:val="18"/>
              </w:rPr>
              <w:t>թաղանթով՝</w:t>
            </w:r>
            <w:r w:rsidRPr="00244F34">
              <w:rPr>
                <w:rFonts w:ascii="GHEA Grapalat" w:hAnsi="GHEA Grapalat" w:cs="Sylfaen"/>
                <w:sz w:val="18"/>
                <w:szCs w:val="18"/>
                <w:lang w:val="ru-RU"/>
              </w:rPr>
              <w:t xml:space="preserve"> </w:t>
            </w:r>
            <w:r w:rsidRPr="00625554">
              <w:rPr>
                <w:rFonts w:ascii="GHEA Grapalat" w:hAnsi="GHEA Grapalat" w:cs="Sylfaen"/>
                <w:sz w:val="18"/>
                <w:szCs w:val="18"/>
              </w:rPr>
              <w:t>համապատասխան</w:t>
            </w:r>
            <w:r w:rsidRPr="00244F34">
              <w:rPr>
                <w:rFonts w:ascii="GHEA Grapalat" w:hAnsi="GHEA Grapalat" w:cs="Sylfaen"/>
                <w:sz w:val="18"/>
                <w:szCs w:val="18"/>
                <w:lang w:val="ru-RU"/>
              </w:rPr>
              <w:t xml:space="preserve"> </w:t>
            </w:r>
            <w:r w:rsidRPr="00625554">
              <w:rPr>
                <w:rFonts w:ascii="GHEA Grapalat" w:hAnsi="GHEA Grapalat" w:cs="Sylfaen"/>
                <w:sz w:val="18"/>
                <w:szCs w:val="18"/>
              </w:rPr>
              <w:t>մակնշումով</w:t>
            </w:r>
            <w:r w:rsidRPr="00244F34">
              <w:rPr>
                <w:rFonts w:ascii="GHEA Grapalat" w:hAnsi="GHEA Grapalat" w:cs="Arial LatArm"/>
                <w:sz w:val="18"/>
                <w:szCs w:val="18"/>
                <w:lang w:val="ru-RU"/>
              </w:rPr>
              <w:t xml:space="preserve">: </w:t>
            </w:r>
            <w:r w:rsidRPr="00625554">
              <w:rPr>
                <w:rFonts w:ascii="GHEA Grapalat" w:hAnsi="GHEA Grapalat" w:cs="Sylfaen"/>
                <w:sz w:val="18"/>
                <w:szCs w:val="18"/>
              </w:rPr>
              <w:t>ԳՕՍՏ</w:t>
            </w:r>
            <w:r w:rsidRPr="00244F34">
              <w:rPr>
                <w:rFonts w:ascii="GHEA Grapalat" w:hAnsi="GHEA Grapalat" w:cs="Arial LatArm"/>
                <w:sz w:val="18"/>
                <w:szCs w:val="18"/>
                <w:lang w:val="ru-RU"/>
              </w:rPr>
              <w:t xml:space="preserve"> 6882-88: </w:t>
            </w:r>
            <w:r w:rsidRPr="00625554">
              <w:rPr>
                <w:rFonts w:ascii="GHEA Grapalat" w:hAnsi="GHEA Grapalat" w:cs="Sylfaen"/>
                <w:sz w:val="18"/>
                <w:szCs w:val="18"/>
              </w:rPr>
              <w:t>ՀՀգործող</w:t>
            </w:r>
            <w:r w:rsidRPr="00244F34">
              <w:rPr>
                <w:rFonts w:ascii="GHEA Grapalat" w:hAnsi="GHEA Grapalat" w:cs="Sylfaen"/>
                <w:sz w:val="18"/>
                <w:szCs w:val="18"/>
                <w:lang w:val="ru-RU"/>
              </w:rPr>
              <w:t xml:space="preserve"> </w:t>
            </w:r>
            <w:r w:rsidRPr="00625554">
              <w:rPr>
                <w:rFonts w:ascii="GHEA Grapalat" w:hAnsi="GHEA Grapalat" w:cs="Sylfaen"/>
                <w:sz w:val="18"/>
                <w:szCs w:val="18"/>
              </w:rPr>
              <w:t>նորմերին</w:t>
            </w:r>
            <w:r w:rsidRPr="00244F34">
              <w:rPr>
                <w:rFonts w:ascii="GHEA Grapalat" w:hAnsi="GHEA Grapalat" w:cs="Sylfaen"/>
                <w:sz w:val="18"/>
                <w:szCs w:val="18"/>
                <w:lang w:val="ru-RU"/>
              </w:rPr>
              <w:t xml:space="preserve"> </w:t>
            </w:r>
            <w:r w:rsidRPr="00625554">
              <w:rPr>
                <w:rFonts w:ascii="GHEA Grapalat" w:hAnsi="GHEA Grapalat" w:cs="Sylfaen"/>
                <w:sz w:val="18"/>
                <w:szCs w:val="18"/>
              </w:rPr>
              <w:t>և</w:t>
            </w:r>
            <w:r w:rsidRPr="00244F34">
              <w:rPr>
                <w:rFonts w:ascii="GHEA Grapalat" w:hAnsi="GHEA Grapalat" w:cs="Sylfaen"/>
                <w:sz w:val="18"/>
                <w:szCs w:val="18"/>
                <w:lang w:val="ru-RU"/>
              </w:rPr>
              <w:t xml:space="preserve"> </w:t>
            </w:r>
            <w:r w:rsidRPr="00625554">
              <w:rPr>
                <w:rFonts w:ascii="GHEA Grapalat" w:hAnsi="GHEA Grapalat" w:cs="Sylfaen"/>
                <w:sz w:val="18"/>
                <w:szCs w:val="18"/>
              </w:rPr>
              <w:t>ստանդարտներին</w:t>
            </w:r>
            <w:r w:rsidRPr="00244F34">
              <w:rPr>
                <w:rFonts w:ascii="GHEA Grapalat" w:hAnsi="GHEA Grapalat" w:cs="Sylfaen"/>
                <w:sz w:val="18"/>
                <w:szCs w:val="18"/>
                <w:lang w:val="ru-RU"/>
              </w:rPr>
              <w:t xml:space="preserve"> </w:t>
            </w:r>
            <w:r w:rsidRPr="00625554">
              <w:rPr>
                <w:rFonts w:ascii="GHEA Grapalat" w:hAnsi="GHEA Grapalat" w:cs="Sylfaen"/>
                <w:sz w:val="18"/>
                <w:szCs w:val="18"/>
              </w:rPr>
              <w:t>համապատասխան</w:t>
            </w:r>
            <w:r w:rsidRPr="00244F34">
              <w:rPr>
                <w:rFonts w:ascii="GHEA Grapalat" w:hAnsi="GHEA Grapalat" w:cs="Arial LatArm"/>
                <w:sz w:val="18"/>
                <w:szCs w:val="18"/>
                <w:lang w:val="ru-RU"/>
              </w:rPr>
              <w:t>:</w:t>
            </w:r>
            <w:r w:rsidRPr="00244F34">
              <w:rPr>
                <w:rFonts w:ascii="GHEA Grapalat" w:hAnsi="GHEA Grapalat"/>
                <w:sz w:val="18"/>
                <w:szCs w:val="18"/>
                <w:lang w:val="ru-RU"/>
              </w:rPr>
              <w:t>«</w:t>
            </w:r>
            <w:r w:rsidRPr="00625554">
              <w:rPr>
                <w:rFonts w:ascii="GHEA Grapalat" w:hAnsi="GHEA Grapalat" w:cs="Sylfaen"/>
                <w:sz w:val="18"/>
                <w:szCs w:val="18"/>
              </w:rPr>
              <w:t>Մակնշումը՝ընթեռնելի</w:t>
            </w:r>
            <w:r w:rsidRPr="00244F34">
              <w:rPr>
                <w:rFonts w:ascii="GHEA Grapalat" w:hAnsi="GHEA Grapalat" w:cs="Arial LatArm"/>
                <w:sz w:val="18"/>
                <w:szCs w:val="18"/>
                <w:lang w:val="ru-RU"/>
              </w:rPr>
              <w:t>:</w:t>
            </w:r>
          </w:p>
        </w:tc>
        <w:tc>
          <w:tcPr>
            <w:tcW w:w="992" w:type="dxa"/>
            <w:vAlign w:val="center"/>
          </w:tcPr>
          <w:p w:rsidR="008D04C2" w:rsidRPr="00244F34" w:rsidRDefault="008D04C2" w:rsidP="00A14E35">
            <w:pPr>
              <w:jc w:val="center"/>
              <w:rPr>
                <w:rFonts w:ascii="Sylfaen" w:hAnsi="Sylfaen"/>
                <w:sz w:val="20"/>
                <w:szCs w:val="20"/>
                <w:lang w:val="ru-RU"/>
              </w:rPr>
            </w:pPr>
            <w:r>
              <w:rPr>
                <w:rFonts w:ascii="Sylfaen" w:hAnsi="Sylfaen"/>
                <w:sz w:val="20"/>
                <w:szCs w:val="20"/>
                <w:lang w:val="ru-RU"/>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244F34" w:rsidRDefault="008D04C2" w:rsidP="00341807">
            <w:pPr>
              <w:jc w:val="center"/>
              <w:rPr>
                <w:rFonts w:ascii="GHEA Grapalat" w:hAnsi="GHEA Grapalat"/>
                <w:sz w:val="18"/>
                <w:szCs w:val="18"/>
                <w:lang w:val="ru-RU"/>
              </w:rPr>
            </w:pPr>
            <w:r>
              <w:rPr>
                <w:rFonts w:ascii="GHEA Grapalat" w:hAnsi="GHEA Grapalat"/>
                <w:sz w:val="18"/>
                <w:szCs w:val="18"/>
                <w:lang w:val="ru-RU"/>
              </w:rPr>
              <w:t>0,5</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44</w:t>
            </w:r>
          </w:p>
        </w:tc>
        <w:tc>
          <w:tcPr>
            <w:tcW w:w="1134"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03221420</w:t>
            </w:r>
          </w:p>
        </w:tc>
        <w:tc>
          <w:tcPr>
            <w:tcW w:w="1984" w:type="dxa"/>
            <w:vAlign w:val="center"/>
          </w:tcPr>
          <w:p w:rsidR="008D04C2" w:rsidRPr="00A56209" w:rsidRDefault="008D04C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Ծաղկակաղամբ </w:t>
            </w:r>
          </w:p>
        </w:tc>
        <w:tc>
          <w:tcPr>
            <w:tcW w:w="4253" w:type="dxa"/>
            <w:vAlign w:val="center"/>
          </w:tcPr>
          <w:p w:rsidR="008D04C2" w:rsidRPr="008D426A" w:rsidRDefault="008D04C2" w:rsidP="0020412D">
            <w:pPr>
              <w:jc w:val="center"/>
              <w:rPr>
                <w:rFonts w:ascii="GHEA Grapalat" w:hAnsi="GHEA Grapalat" w:cs="Sylfaen"/>
                <w:sz w:val="18"/>
                <w:szCs w:val="18"/>
                <w:lang w:val="pt-BR"/>
              </w:rPr>
            </w:pPr>
            <w:r w:rsidRPr="00A659E1">
              <w:rPr>
                <w:rFonts w:ascii="GHEA Grapalat" w:hAnsi="GHEA Grapalat" w:cs="Calibri"/>
                <w:bCs/>
                <w:sz w:val="18"/>
                <w:szCs w:val="18"/>
                <w:lang w:val="ru-RU"/>
              </w:rPr>
              <w:t xml:space="preserve"> </w:t>
            </w:r>
            <w:r w:rsidRPr="00A659E1">
              <w:rPr>
                <w:rFonts w:ascii="GHEA Grapalat" w:hAnsi="GHEA Grapalat" w:cs="Calibri"/>
                <w:bCs/>
                <w:sz w:val="18"/>
                <w:szCs w:val="18"/>
                <w:lang w:val="hy-AM"/>
              </w:rPr>
              <w:t xml:space="preserve">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չլխկած,Գլուխների մաքրման աստիճանը` :Մեխանիկական վնասվածքներով, ճաքերով, ցրտահարված գլուխների մթերումը  </w:t>
            </w:r>
            <w:r w:rsidRPr="00A659E1">
              <w:rPr>
                <w:rFonts w:ascii="GHEA Grapalat" w:hAnsi="GHEA Grapalat" w:cs="Arial"/>
                <w:bCs/>
                <w:sz w:val="18"/>
                <w:szCs w:val="18"/>
                <w:lang w:val="hy-AM"/>
              </w:rPr>
              <w:t>չի թ</w:t>
            </w:r>
            <w:r w:rsidRPr="00A659E1">
              <w:rPr>
                <w:rFonts w:ascii="GHEA Grapalat" w:hAnsi="GHEA Grapalat" w:cs="Calibri"/>
                <w:bCs/>
                <w:sz w:val="18"/>
                <w:szCs w:val="18"/>
                <w:lang w:val="hy-AM"/>
              </w:rPr>
              <w:t>ույլատրվում</w:t>
            </w:r>
            <w:r w:rsidRPr="00D927F1">
              <w:rPr>
                <w:rFonts w:ascii="Arial Armenian" w:hAnsi="Arial Armenian" w:cs="Calibri"/>
                <w:bCs/>
                <w:sz w:val="18"/>
                <w:szCs w:val="18"/>
                <w:lang w:val="hy-AM"/>
              </w:rPr>
              <w:t>:</w:t>
            </w:r>
          </w:p>
        </w:tc>
        <w:tc>
          <w:tcPr>
            <w:tcW w:w="992" w:type="dxa"/>
            <w:vAlign w:val="center"/>
          </w:tcPr>
          <w:p w:rsidR="008D04C2" w:rsidRPr="00A659E1" w:rsidRDefault="008D04C2" w:rsidP="00A14E35">
            <w:pPr>
              <w:jc w:val="center"/>
              <w:rPr>
                <w:rFonts w:ascii="Sylfaen" w:hAnsi="Sylfaen"/>
                <w:sz w:val="20"/>
                <w:szCs w:val="20"/>
                <w:lang w:val="ru-RU"/>
              </w:rPr>
            </w:pPr>
            <w:r>
              <w:rPr>
                <w:rFonts w:ascii="Sylfaen" w:hAnsi="Sylfaen"/>
                <w:sz w:val="20"/>
                <w:szCs w:val="20"/>
                <w:lang w:val="ru-RU"/>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A659E1" w:rsidRDefault="008D04C2" w:rsidP="00341807">
            <w:pPr>
              <w:jc w:val="center"/>
              <w:rPr>
                <w:rFonts w:ascii="GHEA Grapalat" w:hAnsi="GHEA Grapalat"/>
                <w:sz w:val="18"/>
                <w:szCs w:val="18"/>
                <w:lang w:val="ru-RU"/>
              </w:rPr>
            </w:pPr>
            <w:r>
              <w:rPr>
                <w:rFonts w:ascii="GHEA Grapalat" w:hAnsi="GHEA Grapalat"/>
                <w:sz w:val="18"/>
                <w:szCs w:val="18"/>
                <w:lang w:val="ru-RU"/>
              </w:rPr>
              <w:t>71</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45</w:t>
            </w:r>
          </w:p>
        </w:tc>
        <w:tc>
          <w:tcPr>
            <w:tcW w:w="1134" w:type="dxa"/>
            <w:vAlign w:val="center"/>
          </w:tcPr>
          <w:p w:rsidR="008D04C2" w:rsidRPr="00341807" w:rsidRDefault="008D04C2" w:rsidP="007C48AD">
            <w:pPr>
              <w:jc w:val="center"/>
              <w:rPr>
                <w:rFonts w:ascii="GHEA Grapalat" w:hAnsi="GHEA Grapalat"/>
                <w:sz w:val="18"/>
                <w:szCs w:val="18"/>
                <w:lang w:val="hy-AM"/>
              </w:rPr>
            </w:pPr>
            <w:r w:rsidRPr="00341807">
              <w:rPr>
                <w:rFonts w:ascii="GHEA Grapalat" w:hAnsi="GHEA Grapalat"/>
                <w:sz w:val="18"/>
                <w:szCs w:val="18"/>
                <w:lang w:val="hy-AM"/>
              </w:rPr>
              <w:t>15331139</w:t>
            </w:r>
          </w:p>
        </w:tc>
        <w:tc>
          <w:tcPr>
            <w:tcW w:w="1984" w:type="dxa"/>
            <w:vAlign w:val="center"/>
          </w:tcPr>
          <w:p w:rsidR="008D04C2" w:rsidRPr="00341807" w:rsidRDefault="008D04C2" w:rsidP="007C48AD">
            <w:pPr>
              <w:jc w:val="center"/>
              <w:rPr>
                <w:rFonts w:ascii="GHEA Grapalat" w:hAnsi="GHEA Grapalat" w:cs="Calibri"/>
                <w:color w:val="000000"/>
                <w:sz w:val="18"/>
                <w:szCs w:val="18"/>
              </w:rPr>
            </w:pPr>
            <w:r w:rsidRPr="00341807">
              <w:rPr>
                <w:rFonts w:ascii="GHEA Grapalat" w:hAnsi="GHEA Grapalat" w:cs="Calibri"/>
                <w:color w:val="000000"/>
                <w:sz w:val="18"/>
                <w:szCs w:val="18"/>
              </w:rPr>
              <w:t>Լոլիկ</w:t>
            </w:r>
          </w:p>
        </w:tc>
        <w:tc>
          <w:tcPr>
            <w:tcW w:w="4253" w:type="dxa"/>
            <w:vAlign w:val="center"/>
          </w:tcPr>
          <w:p w:rsidR="008D04C2" w:rsidRPr="00341807" w:rsidRDefault="008D04C2" w:rsidP="007C48AD">
            <w:pPr>
              <w:jc w:val="center"/>
              <w:rPr>
                <w:rFonts w:ascii="GHEA Grapalat" w:hAnsi="GHEA Grapalat"/>
                <w:color w:val="000000"/>
                <w:sz w:val="18"/>
                <w:szCs w:val="18"/>
              </w:rPr>
            </w:pPr>
            <w:r w:rsidRPr="00341807">
              <w:rPr>
                <w:rFonts w:ascii="GHEA Grapalat" w:hAnsi="GHEA Grapalat" w:cs="Sylfaen"/>
                <w:sz w:val="18"/>
                <w:szCs w:val="18"/>
              </w:rPr>
              <w:t>Տրամագիծը</w:t>
            </w:r>
            <w:r w:rsidRPr="00341807">
              <w:rPr>
                <w:rFonts w:ascii="GHEA Grapalat" w:hAnsi="GHEA Grapalat" w:cs="Calibri"/>
                <w:sz w:val="18"/>
                <w:szCs w:val="18"/>
              </w:rPr>
              <w:t xml:space="preserve"> 5 </w:t>
            </w:r>
            <w:r w:rsidRPr="00341807">
              <w:rPr>
                <w:rFonts w:ascii="GHEA Grapalat" w:hAnsi="GHEA Grapalat" w:cs="Sylfaen"/>
                <w:sz w:val="18"/>
                <w:szCs w:val="18"/>
              </w:rPr>
              <w:t>սմ</w:t>
            </w:r>
            <w:r w:rsidRPr="00341807">
              <w:rPr>
                <w:rFonts w:ascii="GHEA Grapalat" w:hAnsi="GHEA Grapalat" w:cs="Arial"/>
                <w:sz w:val="18"/>
                <w:szCs w:val="18"/>
              </w:rPr>
              <w:t>-</w:t>
            </w:r>
            <w:r w:rsidRPr="00341807">
              <w:rPr>
                <w:rFonts w:ascii="GHEA Grapalat" w:hAnsi="GHEA Grapalat" w:cs="Sylfaen"/>
                <w:sz w:val="18"/>
                <w:szCs w:val="18"/>
              </w:rPr>
              <w:t>ից</w:t>
            </w:r>
            <w:r w:rsidRPr="00341807">
              <w:rPr>
                <w:rFonts w:ascii="GHEA Grapalat" w:hAnsi="GHEA Grapalat" w:cs="Arial"/>
                <w:sz w:val="18"/>
                <w:szCs w:val="18"/>
              </w:rPr>
              <w:t xml:space="preserve"> </w:t>
            </w:r>
            <w:r w:rsidRPr="00341807">
              <w:rPr>
                <w:rFonts w:ascii="GHEA Grapalat" w:hAnsi="GHEA Grapalat" w:cs="Sylfaen"/>
                <w:sz w:val="18"/>
                <w:szCs w:val="18"/>
              </w:rPr>
              <w:t>ոչ</w:t>
            </w:r>
            <w:r w:rsidRPr="00341807">
              <w:rPr>
                <w:rFonts w:ascii="GHEA Grapalat" w:hAnsi="GHEA Grapalat" w:cs="Arial"/>
                <w:sz w:val="18"/>
                <w:szCs w:val="18"/>
              </w:rPr>
              <w:t xml:space="preserve"> </w:t>
            </w:r>
            <w:r w:rsidRPr="00341807">
              <w:rPr>
                <w:rFonts w:ascii="GHEA Grapalat" w:hAnsi="GHEA Grapalat" w:cs="Sylfaen"/>
                <w:sz w:val="18"/>
                <w:szCs w:val="18"/>
              </w:rPr>
              <w:t>պակաս</w:t>
            </w:r>
            <w:r w:rsidRPr="00341807">
              <w:rPr>
                <w:rFonts w:ascii="GHEA Grapalat" w:hAnsi="GHEA Grapalat" w:cs="Arial"/>
                <w:sz w:val="18"/>
                <w:szCs w:val="18"/>
              </w:rPr>
              <w:t xml:space="preserve">, </w:t>
            </w:r>
            <w:r w:rsidRPr="00341807">
              <w:rPr>
                <w:rFonts w:ascii="GHEA Grapalat" w:hAnsi="GHEA Grapalat" w:cs="Sylfaen"/>
                <w:sz w:val="18"/>
                <w:szCs w:val="18"/>
              </w:rPr>
              <w:t>թարմ</w:t>
            </w:r>
            <w:r w:rsidRPr="00341807">
              <w:rPr>
                <w:rFonts w:ascii="GHEA Grapalat" w:hAnsi="GHEA Grapalat" w:cs="Arial"/>
                <w:sz w:val="18"/>
                <w:szCs w:val="18"/>
              </w:rPr>
              <w:t xml:space="preserve">, </w:t>
            </w:r>
            <w:r w:rsidRPr="00341807">
              <w:rPr>
                <w:rFonts w:ascii="GHEA Grapalat" w:hAnsi="GHEA Grapalat" w:cs="Sylfaen"/>
                <w:sz w:val="18"/>
                <w:szCs w:val="18"/>
              </w:rPr>
              <w:t>ամբողջական</w:t>
            </w:r>
            <w:r w:rsidRPr="00341807">
              <w:rPr>
                <w:rFonts w:ascii="GHEA Grapalat" w:hAnsi="GHEA Grapalat" w:cs="Arial"/>
                <w:sz w:val="18"/>
                <w:szCs w:val="18"/>
              </w:rPr>
              <w:t xml:space="preserve">, </w:t>
            </w:r>
            <w:r w:rsidRPr="00341807">
              <w:rPr>
                <w:rFonts w:ascii="GHEA Grapalat" w:hAnsi="GHEA Grapalat" w:cs="Sylfaen"/>
                <w:sz w:val="18"/>
                <w:szCs w:val="18"/>
              </w:rPr>
              <w:t>չվնասված</w:t>
            </w:r>
            <w:r w:rsidRPr="00341807">
              <w:rPr>
                <w:rFonts w:ascii="GHEA Grapalat" w:hAnsi="GHEA Grapalat" w:cs="Arial"/>
                <w:sz w:val="18"/>
                <w:szCs w:val="18"/>
              </w:rPr>
              <w:t xml:space="preserve">: </w:t>
            </w:r>
            <w:r w:rsidRPr="00341807">
              <w:rPr>
                <w:rFonts w:ascii="GHEA Grapalat" w:hAnsi="GHEA Grapalat" w:cs="Sylfaen"/>
                <w:sz w:val="18"/>
                <w:szCs w:val="18"/>
              </w:rPr>
              <w:t>Անվտանգությունը</w:t>
            </w:r>
            <w:r w:rsidRPr="00341807">
              <w:rPr>
                <w:rFonts w:ascii="GHEA Grapalat" w:hAnsi="GHEA Grapalat" w:cs="Arial"/>
                <w:sz w:val="18"/>
                <w:szCs w:val="18"/>
              </w:rPr>
              <w:t xml:space="preserve">, </w:t>
            </w:r>
            <w:r w:rsidRPr="00341807">
              <w:rPr>
                <w:rFonts w:ascii="GHEA Grapalat" w:hAnsi="GHEA Grapalat" w:cs="Sylfaen"/>
                <w:sz w:val="18"/>
                <w:szCs w:val="18"/>
              </w:rPr>
              <w:t>փաթեթավորումը</w:t>
            </w:r>
            <w:r w:rsidRPr="00341807">
              <w:rPr>
                <w:rFonts w:ascii="GHEA Grapalat" w:hAnsi="GHEA Grapalat" w:cs="Calibri"/>
                <w:sz w:val="18"/>
                <w:szCs w:val="18"/>
              </w:rPr>
              <w:t xml:space="preserve"> </w:t>
            </w:r>
            <w:r w:rsidRPr="00341807">
              <w:rPr>
                <w:rFonts w:ascii="GHEA Grapalat" w:hAnsi="GHEA Grapalat" w:cs="Sylfaen"/>
                <w:sz w:val="18"/>
                <w:szCs w:val="18"/>
              </w:rPr>
              <w:t>և</w:t>
            </w:r>
            <w:r w:rsidRPr="00341807">
              <w:rPr>
                <w:rFonts w:ascii="GHEA Grapalat" w:hAnsi="GHEA Grapalat" w:cs="Arial"/>
                <w:sz w:val="18"/>
                <w:szCs w:val="18"/>
              </w:rPr>
              <w:t xml:space="preserve"> </w:t>
            </w:r>
            <w:r w:rsidRPr="00341807">
              <w:rPr>
                <w:rFonts w:ascii="GHEA Grapalat" w:hAnsi="GHEA Grapalat" w:cs="Sylfaen"/>
                <w:sz w:val="18"/>
                <w:szCs w:val="18"/>
              </w:rPr>
              <w:t>մակնշումը</w:t>
            </w:r>
            <w:r w:rsidRPr="00341807">
              <w:rPr>
                <w:rFonts w:ascii="GHEA Grapalat" w:hAnsi="GHEA Grapalat" w:cs="Arial"/>
                <w:sz w:val="18"/>
                <w:szCs w:val="18"/>
              </w:rPr>
              <w:t xml:space="preserve">` </w:t>
            </w:r>
            <w:r w:rsidRPr="00341807">
              <w:rPr>
                <w:rFonts w:ascii="GHEA Grapalat" w:hAnsi="GHEA Grapalat" w:cs="Sylfaen"/>
                <w:sz w:val="18"/>
                <w:szCs w:val="18"/>
              </w:rPr>
              <w:t>ըստ</w:t>
            </w:r>
            <w:r w:rsidRPr="00341807">
              <w:rPr>
                <w:rFonts w:ascii="GHEA Grapalat" w:hAnsi="GHEA Grapalat" w:cs="Arial"/>
                <w:sz w:val="18"/>
                <w:szCs w:val="18"/>
              </w:rPr>
              <w:t xml:space="preserve"> </w:t>
            </w:r>
            <w:r w:rsidRPr="00341807">
              <w:rPr>
                <w:rFonts w:ascii="GHEA Grapalat" w:hAnsi="GHEA Grapalat" w:cs="Sylfaen"/>
                <w:sz w:val="18"/>
                <w:szCs w:val="18"/>
              </w:rPr>
              <w:t>ՀՀ</w:t>
            </w:r>
            <w:r w:rsidRPr="00341807">
              <w:rPr>
                <w:rFonts w:ascii="GHEA Grapalat" w:hAnsi="GHEA Grapalat" w:cs="Arial"/>
                <w:sz w:val="18"/>
                <w:szCs w:val="18"/>
              </w:rPr>
              <w:t xml:space="preserve"> </w:t>
            </w:r>
            <w:r w:rsidRPr="00341807">
              <w:rPr>
                <w:rFonts w:ascii="GHEA Grapalat" w:hAnsi="GHEA Grapalat" w:cs="Sylfaen"/>
                <w:sz w:val="18"/>
                <w:szCs w:val="18"/>
              </w:rPr>
              <w:t>կառավարության</w:t>
            </w:r>
            <w:r w:rsidRPr="00341807">
              <w:rPr>
                <w:rFonts w:ascii="GHEA Grapalat" w:hAnsi="GHEA Grapalat" w:cs="Arial"/>
                <w:sz w:val="18"/>
                <w:szCs w:val="18"/>
              </w:rPr>
              <w:t xml:space="preserve"> 2006</w:t>
            </w:r>
            <w:r w:rsidRPr="00341807">
              <w:rPr>
                <w:rFonts w:ascii="GHEA Grapalat" w:hAnsi="GHEA Grapalat" w:cs="Sylfaen"/>
                <w:sz w:val="18"/>
                <w:szCs w:val="18"/>
              </w:rPr>
              <w:t>թ</w:t>
            </w:r>
            <w:r w:rsidRPr="00341807">
              <w:rPr>
                <w:rFonts w:ascii="GHEA Grapalat" w:hAnsi="GHEA Grapalat" w:cs="Arial"/>
                <w:sz w:val="18"/>
                <w:szCs w:val="18"/>
              </w:rPr>
              <w:t xml:space="preserve">. </w:t>
            </w:r>
            <w:r w:rsidRPr="00341807">
              <w:rPr>
                <w:rFonts w:ascii="GHEA Grapalat" w:hAnsi="GHEA Grapalat" w:cs="Sylfaen"/>
                <w:sz w:val="18"/>
                <w:szCs w:val="18"/>
              </w:rPr>
              <w:t>Դեկտեմբերի</w:t>
            </w:r>
            <w:r w:rsidRPr="00341807">
              <w:rPr>
                <w:rFonts w:ascii="GHEA Grapalat" w:hAnsi="GHEA Grapalat" w:cs="Arial"/>
                <w:sz w:val="18"/>
                <w:szCs w:val="18"/>
              </w:rPr>
              <w:t xml:space="preserve"> 21-</w:t>
            </w:r>
            <w:r w:rsidRPr="00341807">
              <w:rPr>
                <w:rFonts w:ascii="GHEA Grapalat" w:hAnsi="GHEA Grapalat" w:cs="Sylfaen"/>
                <w:sz w:val="18"/>
                <w:szCs w:val="18"/>
              </w:rPr>
              <w:t>ի</w:t>
            </w:r>
            <w:r w:rsidRPr="00341807">
              <w:rPr>
                <w:rFonts w:ascii="GHEA Grapalat" w:hAnsi="GHEA Grapalat" w:cs="Arial"/>
                <w:sz w:val="18"/>
                <w:szCs w:val="18"/>
              </w:rPr>
              <w:t xml:space="preserve"> N 1913-</w:t>
            </w:r>
            <w:r w:rsidRPr="00341807">
              <w:rPr>
                <w:rFonts w:ascii="GHEA Grapalat" w:hAnsi="GHEA Grapalat" w:cs="Sylfaen"/>
                <w:sz w:val="18"/>
                <w:szCs w:val="18"/>
              </w:rPr>
              <w:t>Ն</w:t>
            </w:r>
            <w:r w:rsidRPr="00341807">
              <w:rPr>
                <w:rFonts w:ascii="GHEA Grapalat" w:hAnsi="GHEA Grapalat" w:cs="Arial"/>
                <w:sz w:val="18"/>
                <w:szCs w:val="18"/>
              </w:rPr>
              <w:t xml:space="preserve"> </w:t>
            </w:r>
            <w:r w:rsidRPr="00341807">
              <w:rPr>
                <w:rFonts w:ascii="GHEA Grapalat" w:hAnsi="GHEA Grapalat" w:cs="Sylfaen"/>
                <w:sz w:val="18"/>
                <w:szCs w:val="18"/>
              </w:rPr>
              <w:t>որոշմամբ</w:t>
            </w:r>
            <w:r w:rsidRPr="00341807">
              <w:rPr>
                <w:rFonts w:ascii="GHEA Grapalat" w:hAnsi="GHEA Grapalat" w:cs="Calibri"/>
                <w:sz w:val="18"/>
                <w:szCs w:val="18"/>
              </w:rPr>
              <w:t xml:space="preserve"> </w:t>
            </w:r>
            <w:r w:rsidRPr="00341807">
              <w:rPr>
                <w:rFonts w:ascii="GHEA Grapalat" w:hAnsi="GHEA Grapalat" w:cs="Sylfaen"/>
                <w:sz w:val="18"/>
                <w:szCs w:val="18"/>
              </w:rPr>
              <w:t>հաստատված</w:t>
            </w:r>
            <w:r w:rsidRPr="00341807">
              <w:rPr>
                <w:rFonts w:ascii="GHEA Grapalat" w:hAnsi="GHEA Grapalat" w:cs="Arial"/>
                <w:sz w:val="18"/>
                <w:szCs w:val="18"/>
              </w:rPr>
              <w:t xml:space="preserve"> «</w:t>
            </w:r>
            <w:r w:rsidRPr="00341807">
              <w:rPr>
                <w:rFonts w:ascii="GHEA Grapalat" w:hAnsi="GHEA Grapalat" w:cs="Sylfaen"/>
                <w:sz w:val="18"/>
                <w:szCs w:val="18"/>
              </w:rPr>
              <w:t>Թարմ</w:t>
            </w:r>
            <w:r w:rsidRPr="00341807">
              <w:rPr>
                <w:rFonts w:ascii="GHEA Grapalat" w:hAnsi="GHEA Grapalat" w:cs="Arial"/>
                <w:sz w:val="18"/>
                <w:szCs w:val="18"/>
              </w:rPr>
              <w:t xml:space="preserve"> </w:t>
            </w:r>
            <w:r w:rsidRPr="00341807">
              <w:rPr>
                <w:rFonts w:ascii="GHEA Grapalat" w:hAnsi="GHEA Grapalat" w:cs="Sylfaen"/>
                <w:sz w:val="18"/>
                <w:szCs w:val="18"/>
              </w:rPr>
              <w:t>պտուղ</w:t>
            </w:r>
            <w:r w:rsidRPr="00341807">
              <w:rPr>
                <w:rFonts w:ascii="GHEA Grapalat" w:hAnsi="GHEA Grapalat" w:cs="Arial"/>
                <w:sz w:val="18"/>
                <w:szCs w:val="18"/>
              </w:rPr>
              <w:t>-</w:t>
            </w:r>
            <w:r w:rsidRPr="00341807">
              <w:rPr>
                <w:rFonts w:ascii="GHEA Grapalat" w:hAnsi="GHEA Grapalat" w:cs="Sylfaen"/>
                <w:sz w:val="18"/>
                <w:szCs w:val="18"/>
              </w:rPr>
              <w:t>բանջարեղենի</w:t>
            </w:r>
            <w:r w:rsidRPr="00341807">
              <w:rPr>
                <w:rFonts w:ascii="GHEA Grapalat" w:hAnsi="GHEA Grapalat" w:cs="Arial"/>
                <w:sz w:val="18"/>
                <w:szCs w:val="18"/>
              </w:rPr>
              <w:t xml:space="preserve"> </w:t>
            </w:r>
            <w:r w:rsidRPr="00341807">
              <w:rPr>
                <w:rFonts w:ascii="GHEA Grapalat" w:hAnsi="GHEA Grapalat" w:cs="Sylfaen"/>
                <w:sz w:val="18"/>
                <w:szCs w:val="18"/>
              </w:rPr>
              <w:t>տեխնիկական</w:t>
            </w:r>
            <w:r w:rsidRPr="00341807">
              <w:rPr>
                <w:rFonts w:ascii="GHEA Grapalat" w:hAnsi="GHEA Grapalat" w:cs="Arial"/>
                <w:sz w:val="18"/>
                <w:szCs w:val="18"/>
              </w:rPr>
              <w:t xml:space="preserve"> </w:t>
            </w:r>
            <w:r w:rsidRPr="00341807">
              <w:rPr>
                <w:rFonts w:ascii="GHEA Grapalat" w:hAnsi="GHEA Grapalat" w:cs="Sylfaen"/>
                <w:sz w:val="18"/>
                <w:szCs w:val="18"/>
              </w:rPr>
              <w:t>կանոնակարգի</w:t>
            </w:r>
            <w:r w:rsidRPr="00341807">
              <w:rPr>
                <w:rFonts w:ascii="GHEA Grapalat" w:hAnsi="GHEA Grapalat" w:cs="Arial"/>
                <w:sz w:val="18"/>
                <w:szCs w:val="18"/>
              </w:rPr>
              <w:t xml:space="preserve">» </w:t>
            </w:r>
            <w:r w:rsidRPr="00341807">
              <w:rPr>
                <w:rFonts w:ascii="GHEA Grapalat" w:hAnsi="GHEA Grapalat" w:cs="Sylfaen"/>
                <w:sz w:val="18"/>
                <w:szCs w:val="18"/>
              </w:rPr>
              <w:t>և</w:t>
            </w:r>
            <w:r w:rsidRPr="00341807">
              <w:rPr>
                <w:rFonts w:ascii="GHEA Grapalat" w:hAnsi="GHEA Grapalat" w:cs="Arial"/>
                <w:sz w:val="18"/>
                <w:szCs w:val="18"/>
              </w:rPr>
              <w:t xml:space="preserve"> «</w:t>
            </w:r>
            <w:r w:rsidRPr="00341807">
              <w:rPr>
                <w:rFonts w:ascii="GHEA Grapalat" w:hAnsi="GHEA Grapalat" w:cs="Sylfaen"/>
                <w:sz w:val="18"/>
                <w:szCs w:val="18"/>
              </w:rPr>
              <w:t>Սննդամթերքի</w:t>
            </w:r>
            <w:r w:rsidRPr="00341807">
              <w:rPr>
                <w:rFonts w:ascii="GHEA Grapalat" w:hAnsi="GHEA Grapalat" w:cs="Calibri"/>
                <w:sz w:val="18"/>
                <w:szCs w:val="18"/>
              </w:rPr>
              <w:t xml:space="preserve"> </w:t>
            </w:r>
            <w:r w:rsidRPr="00341807">
              <w:rPr>
                <w:rFonts w:ascii="GHEA Grapalat" w:hAnsi="GHEA Grapalat" w:cs="Sylfaen"/>
                <w:sz w:val="18"/>
                <w:szCs w:val="18"/>
              </w:rPr>
              <w:t>անվտանգության</w:t>
            </w:r>
            <w:r w:rsidRPr="00341807">
              <w:rPr>
                <w:rFonts w:ascii="GHEA Grapalat" w:hAnsi="GHEA Grapalat" w:cs="Arial"/>
                <w:sz w:val="18"/>
                <w:szCs w:val="18"/>
              </w:rPr>
              <w:t xml:space="preserve"> </w:t>
            </w:r>
            <w:r w:rsidRPr="00341807">
              <w:rPr>
                <w:rFonts w:ascii="GHEA Grapalat" w:hAnsi="GHEA Grapalat" w:cs="Sylfaen"/>
                <w:sz w:val="18"/>
                <w:szCs w:val="18"/>
              </w:rPr>
              <w:t>մասին</w:t>
            </w:r>
            <w:r w:rsidRPr="00341807">
              <w:rPr>
                <w:rFonts w:ascii="GHEA Grapalat" w:hAnsi="GHEA Grapalat" w:cs="Arial"/>
                <w:sz w:val="18"/>
                <w:szCs w:val="18"/>
              </w:rPr>
              <w:t xml:space="preserve">» </w:t>
            </w:r>
            <w:r w:rsidRPr="00341807">
              <w:rPr>
                <w:rFonts w:ascii="GHEA Grapalat" w:hAnsi="GHEA Grapalat" w:cs="Sylfaen"/>
                <w:sz w:val="18"/>
                <w:szCs w:val="18"/>
              </w:rPr>
              <w:t>ՀՀ</w:t>
            </w:r>
            <w:r w:rsidRPr="00341807">
              <w:rPr>
                <w:rFonts w:ascii="GHEA Grapalat" w:hAnsi="GHEA Grapalat" w:cs="Arial"/>
                <w:sz w:val="18"/>
                <w:szCs w:val="18"/>
              </w:rPr>
              <w:t xml:space="preserve"> </w:t>
            </w:r>
            <w:r w:rsidRPr="00341807">
              <w:rPr>
                <w:rFonts w:ascii="GHEA Grapalat" w:hAnsi="GHEA Grapalat" w:cs="Sylfaen"/>
                <w:sz w:val="18"/>
                <w:szCs w:val="18"/>
              </w:rPr>
              <w:lastRenderedPageBreak/>
              <w:t>օրենքի</w:t>
            </w:r>
            <w:r w:rsidRPr="00341807">
              <w:rPr>
                <w:rFonts w:ascii="GHEA Grapalat" w:hAnsi="GHEA Grapalat" w:cs="Arial"/>
                <w:sz w:val="18"/>
                <w:szCs w:val="18"/>
              </w:rPr>
              <w:t xml:space="preserve"> 8-</w:t>
            </w:r>
            <w:r w:rsidRPr="00341807">
              <w:rPr>
                <w:rFonts w:ascii="GHEA Grapalat" w:hAnsi="GHEA Grapalat" w:cs="Sylfaen"/>
                <w:sz w:val="18"/>
                <w:szCs w:val="18"/>
              </w:rPr>
              <w:t>րդ</w:t>
            </w:r>
            <w:r w:rsidRPr="00341807">
              <w:rPr>
                <w:rFonts w:ascii="GHEA Grapalat" w:hAnsi="GHEA Grapalat" w:cs="Arial"/>
                <w:sz w:val="18"/>
                <w:szCs w:val="18"/>
              </w:rPr>
              <w:t xml:space="preserve"> </w:t>
            </w:r>
            <w:r w:rsidRPr="00341807">
              <w:rPr>
                <w:rFonts w:ascii="GHEA Grapalat" w:hAnsi="GHEA Grapalat" w:cs="Sylfaen"/>
                <w:sz w:val="18"/>
                <w:szCs w:val="18"/>
              </w:rPr>
              <w:t>հոդվածի</w:t>
            </w:r>
            <w:r w:rsidRPr="00341807">
              <w:rPr>
                <w:rFonts w:ascii="GHEA Grapalat" w:hAnsi="GHEA Grapalat" w:cs="Arial"/>
                <w:sz w:val="18"/>
                <w:szCs w:val="18"/>
              </w:rPr>
              <w:t>:</w:t>
            </w:r>
          </w:p>
        </w:tc>
        <w:tc>
          <w:tcPr>
            <w:tcW w:w="992" w:type="dxa"/>
            <w:vAlign w:val="center"/>
          </w:tcPr>
          <w:p w:rsidR="008D04C2" w:rsidRPr="0042077E" w:rsidRDefault="008D04C2" w:rsidP="007C48AD">
            <w:pPr>
              <w:jc w:val="center"/>
              <w:rPr>
                <w:rFonts w:ascii="Sylfaen" w:hAnsi="Sylfaen"/>
                <w:sz w:val="20"/>
                <w:szCs w:val="20"/>
              </w:rPr>
            </w:pPr>
            <w:r>
              <w:rPr>
                <w:rFonts w:ascii="Sylfaen" w:hAnsi="Sylfaen"/>
                <w:sz w:val="20"/>
                <w:szCs w:val="20"/>
              </w:rPr>
              <w:lastRenderedPageBreak/>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5D2E24" w:rsidRDefault="008D04C2" w:rsidP="00341807">
            <w:pPr>
              <w:jc w:val="center"/>
              <w:rPr>
                <w:rFonts w:ascii="GHEA Grapalat" w:hAnsi="GHEA Grapalat"/>
                <w:sz w:val="18"/>
                <w:szCs w:val="18"/>
                <w:lang w:val="ru-RU"/>
              </w:rPr>
            </w:pPr>
            <w:r>
              <w:rPr>
                <w:rFonts w:ascii="GHEA Grapalat" w:hAnsi="GHEA Grapalat"/>
                <w:sz w:val="18"/>
                <w:szCs w:val="18"/>
                <w:lang w:val="ru-RU"/>
              </w:rPr>
              <w:t>200</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w:t>
            </w:r>
            <w:r w:rsidRPr="00341807">
              <w:rPr>
                <w:rFonts w:ascii="GHEA Grapalat" w:hAnsi="GHEA Grapalat" w:cs="Calibri"/>
                <w:sz w:val="18"/>
                <w:szCs w:val="18"/>
              </w:rPr>
              <w:lastRenderedPageBreak/>
              <w:t>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lastRenderedPageBreak/>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lastRenderedPageBreak/>
              <w:t>46</w:t>
            </w:r>
          </w:p>
        </w:tc>
        <w:tc>
          <w:tcPr>
            <w:tcW w:w="1134" w:type="dxa"/>
            <w:vAlign w:val="center"/>
          </w:tcPr>
          <w:p w:rsidR="008D04C2" w:rsidRPr="00341807" w:rsidRDefault="008D04C2" w:rsidP="007C48AD">
            <w:pPr>
              <w:jc w:val="center"/>
              <w:rPr>
                <w:rFonts w:ascii="GHEA Grapalat" w:hAnsi="GHEA Grapalat"/>
                <w:sz w:val="18"/>
                <w:szCs w:val="18"/>
              </w:rPr>
            </w:pPr>
            <w:r w:rsidRPr="00341807">
              <w:rPr>
                <w:rFonts w:ascii="GHEA Grapalat" w:hAnsi="GHEA Grapalat"/>
                <w:sz w:val="18"/>
                <w:szCs w:val="18"/>
              </w:rPr>
              <w:t>03221124</w:t>
            </w:r>
          </w:p>
        </w:tc>
        <w:tc>
          <w:tcPr>
            <w:tcW w:w="1984" w:type="dxa"/>
            <w:vAlign w:val="center"/>
          </w:tcPr>
          <w:p w:rsidR="008D04C2" w:rsidRPr="00341807" w:rsidRDefault="008D04C2" w:rsidP="007C48AD">
            <w:pPr>
              <w:jc w:val="center"/>
              <w:rPr>
                <w:rFonts w:ascii="GHEA Grapalat" w:hAnsi="GHEA Grapalat" w:cs="Calibri"/>
                <w:color w:val="000000"/>
                <w:sz w:val="18"/>
                <w:szCs w:val="18"/>
              </w:rPr>
            </w:pPr>
            <w:r w:rsidRPr="00341807">
              <w:rPr>
                <w:rFonts w:ascii="GHEA Grapalat" w:hAnsi="GHEA Grapalat" w:cs="Calibri"/>
                <w:color w:val="000000"/>
                <w:sz w:val="18"/>
                <w:szCs w:val="18"/>
              </w:rPr>
              <w:t>Վարունգ</w:t>
            </w:r>
          </w:p>
        </w:tc>
        <w:tc>
          <w:tcPr>
            <w:tcW w:w="4253" w:type="dxa"/>
            <w:vAlign w:val="center"/>
          </w:tcPr>
          <w:p w:rsidR="008D04C2" w:rsidRPr="00341807" w:rsidRDefault="008D04C2" w:rsidP="007C48AD">
            <w:pPr>
              <w:jc w:val="center"/>
              <w:rPr>
                <w:rFonts w:ascii="GHEA Grapalat" w:hAnsi="GHEA Grapalat" w:cs="Sylfaen"/>
                <w:sz w:val="18"/>
                <w:szCs w:val="18"/>
                <w:lang w:val="hy-AM"/>
              </w:rPr>
            </w:pPr>
            <w:r w:rsidRPr="00341807">
              <w:rPr>
                <w:rFonts w:ascii="GHEA Grapalat" w:hAnsi="GHEA Grapalat" w:cs="Calibri"/>
                <w:sz w:val="18"/>
                <w:szCs w:val="18"/>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հոդվածի:Մատակարարումը՝  ՀՀ կառավարության  2011 թվականի հունվարի 20-ի N 34-ն որոշմանը համապատասխան:</w:t>
            </w:r>
          </w:p>
        </w:tc>
        <w:tc>
          <w:tcPr>
            <w:tcW w:w="992" w:type="dxa"/>
            <w:vAlign w:val="center"/>
          </w:tcPr>
          <w:p w:rsidR="008D04C2" w:rsidRPr="00C47DAF" w:rsidRDefault="008D04C2" w:rsidP="007C48AD">
            <w:pPr>
              <w:jc w:val="center"/>
              <w:rPr>
                <w:rFonts w:ascii="Sylfaen" w:hAnsi="Sylfaen"/>
                <w:sz w:val="20"/>
                <w:szCs w:val="20"/>
              </w:rPr>
            </w:pPr>
            <w:r>
              <w:rPr>
                <w:rFonts w:ascii="Sylfaen" w:hAnsi="Sylfaen"/>
                <w:sz w:val="20"/>
                <w:szCs w:val="20"/>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5D2E24" w:rsidRDefault="008D04C2" w:rsidP="00341807">
            <w:pPr>
              <w:jc w:val="center"/>
              <w:rPr>
                <w:rFonts w:ascii="GHEA Grapalat" w:hAnsi="GHEA Grapalat"/>
                <w:sz w:val="18"/>
                <w:szCs w:val="18"/>
                <w:lang w:val="ru-RU"/>
              </w:rPr>
            </w:pPr>
            <w:r>
              <w:rPr>
                <w:rFonts w:ascii="GHEA Grapalat" w:hAnsi="GHEA Grapalat"/>
                <w:sz w:val="18"/>
                <w:szCs w:val="18"/>
                <w:lang w:val="ru-RU"/>
              </w:rPr>
              <w:t>180</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47</w:t>
            </w:r>
          </w:p>
        </w:tc>
        <w:tc>
          <w:tcPr>
            <w:tcW w:w="1134" w:type="dxa"/>
            <w:vAlign w:val="center"/>
          </w:tcPr>
          <w:p w:rsidR="008D04C2" w:rsidRPr="00341807" w:rsidRDefault="008D04C2" w:rsidP="007C48AD">
            <w:pPr>
              <w:jc w:val="center"/>
              <w:rPr>
                <w:rFonts w:ascii="GHEA Grapalat" w:hAnsi="GHEA Grapalat"/>
                <w:sz w:val="18"/>
                <w:szCs w:val="18"/>
              </w:rPr>
            </w:pPr>
            <w:r w:rsidRPr="00341807">
              <w:rPr>
                <w:rFonts w:ascii="GHEA Grapalat" w:hAnsi="GHEA Grapalat"/>
                <w:sz w:val="18"/>
                <w:szCs w:val="18"/>
              </w:rPr>
              <w:t>15842310</w:t>
            </w:r>
          </w:p>
        </w:tc>
        <w:tc>
          <w:tcPr>
            <w:tcW w:w="1984" w:type="dxa"/>
            <w:vAlign w:val="center"/>
          </w:tcPr>
          <w:p w:rsidR="008D04C2" w:rsidRPr="00341807" w:rsidRDefault="008D04C2" w:rsidP="007C48AD">
            <w:pPr>
              <w:jc w:val="center"/>
              <w:rPr>
                <w:rFonts w:ascii="GHEA Grapalat" w:hAnsi="GHEA Grapalat" w:cs="Calibri"/>
                <w:color w:val="000000"/>
                <w:sz w:val="18"/>
                <w:szCs w:val="18"/>
              </w:rPr>
            </w:pPr>
            <w:r w:rsidRPr="00341807">
              <w:rPr>
                <w:rFonts w:ascii="GHEA Grapalat" w:hAnsi="GHEA Grapalat" w:cs="Calibri"/>
                <w:color w:val="000000"/>
                <w:sz w:val="18"/>
                <w:szCs w:val="18"/>
              </w:rPr>
              <w:t>Կոնֆետ</w:t>
            </w:r>
          </w:p>
        </w:tc>
        <w:tc>
          <w:tcPr>
            <w:tcW w:w="4253" w:type="dxa"/>
            <w:vAlign w:val="center"/>
          </w:tcPr>
          <w:p w:rsidR="008D04C2" w:rsidRPr="00341807" w:rsidRDefault="008D04C2" w:rsidP="007C48AD">
            <w:pPr>
              <w:jc w:val="center"/>
              <w:rPr>
                <w:rFonts w:ascii="GHEA Grapalat" w:hAnsi="GHEA Grapalat"/>
                <w:color w:val="000000"/>
                <w:sz w:val="18"/>
                <w:szCs w:val="18"/>
                <w:lang w:val="af-ZA"/>
              </w:rPr>
            </w:pPr>
            <w:r w:rsidRPr="00341807">
              <w:rPr>
                <w:rFonts w:ascii="GHEA Grapalat" w:hAnsi="GHEA Grapalat" w:cs="Sylfaen"/>
                <w:sz w:val="18"/>
                <w:szCs w:val="18"/>
              </w:rPr>
              <w:t>Կոնֆետներ</w:t>
            </w:r>
            <w:r w:rsidRPr="00341807">
              <w:rPr>
                <w:rFonts w:ascii="GHEA Grapalat" w:hAnsi="GHEA Grapalat" w:cs="Calibri"/>
                <w:sz w:val="18"/>
                <w:szCs w:val="18"/>
                <w:lang w:val="af-ZA"/>
              </w:rPr>
              <w:t xml:space="preserve"> </w:t>
            </w:r>
            <w:r w:rsidRPr="00341807">
              <w:rPr>
                <w:rFonts w:ascii="GHEA Grapalat" w:hAnsi="GHEA Grapalat" w:cs="Sylfaen"/>
                <w:sz w:val="18"/>
                <w:szCs w:val="18"/>
              </w:rPr>
              <w:t>կարամել</w:t>
            </w:r>
            <w:r w:rsidRPr="00341807">
              <w:rPr>
                <w:rFonts w:ascii="GHEA Grapalat" w:hAnsi="GHEA Grapalat" w:cs="Arial"/>
                <w:sz w:val="18"/>
                <w:szCs w:val="18"/>
                <w:lang w:val="af-ZA"/>
              </w:rPr>
              <w:t xml:space="preserve">, </w:t>
            </w:r>
            <w:r w:rsidRPr="00341807">
              <w:rPr>
                <w:rFonts w:ascii="GHEA Grapalat" w:hAnsi="GHEA Grapalat" w:cs="Sylfaen"/>
                <w:sz w:val="18"/>
                <w:szCs w:val="18"/>
              </w:rPr>
              <w:t>թարմեցնող</w:t>
            </w:r>
            <w:r w:rsidRPr="00341807">
              <w:rPr>
                <w:rFonts w:ascii="GHEA Grapalat" w:hAnsi="GHEA Grapalat" w:cs="Arial"/>
                <w:sz w:val="18"/>
                <w:szCs w:val="18"/>
                <w:lang w:val="af-ZA"/>
              </w:rPr>
              <w:t xml:space="preserve">, </w:t>
            </w:r>
            <w:r w:rsidRPr="00341807">
              <w:rPr>
                <w:rFonts w:ascii="GHEA Grapalat" w:hAnsi="GHEA Grapalat" w:cs="Sylfaen"/>
                <w:sz w:val="18"/>
                <w:szCs w:val="18"/>
              </w:rPr>
              <w:t>պինդ</w:t>
            </w:r>
            <w:r w:rsidRPr="00341807">
              <w:rPr>
                <w:rFonts w:ascii="GHEA Grapalat" w:hAnsi="GHEA Grapalat" w:cs="Arial"/>
                <w:sz w:val="18"/>
                <w:szCs w:val="18"/>
                <w:lang w:val="af-ZA"/>
              </w:rPr>
              <w:t xml:space="preserve">, </w:t>
            </w:r>
            <w:r w:rsidRPr="00341807">
              <w:rPr>
                <w:rFonts w:ascii="GHEA Grapalat" w:hAnsi="GHEA Grapalat" w:cs="Sylfaen"/>
                <w:sz w:val="18"/>
                <w:szCs w:val="18"/>
              </w:rPr>
              <w:t>համասեռ</w:t>
            </w:r>
            <w:r w:rsidRPr="00341807">
              <w:rPr>
                <w:rFonts w:ascii="GHEA Grapalat" w:hAnsi="GHEA Grapalat" w:cs="Arial"/>
                <w:sz w:val="18"/>
                <w:szCs w:val="18"/>
                <w:lang w:val="af-ZA"/>
              </w:rPr>
              <w:t xml:space="preserve">, </w:t>
            </w:r>
            <w:r w:rsidRPr="00341807">
              <w:rPr>
                <w:rFonts w:ascii="GHEA Grapalat" w:hAnsi="GHEA Grapalat" w:cs="Sylfaen"/>
                <w:sz w:val="18"/>
                <w:szCs w:val="18"/>
              </w:rPr>
              <w:t>արտաքին</w:t>
            </w:r>
            <w:r w:rsidRPr="00341807">
              <w:rPr>
                <w:rFonts w:ascii="GHEA Grapalat" w:hAnsi="GHEA Grapalat" w:cs="Arial"/>
                <w:sz w:val="18"/>
                <w:szCs w:val="18"/>
                <w:lang w:val="af-ZA"/>
              </w:rPr>
              <w:t xml:space="preserve"> </w:t>
            </w:r>
            <w:r w:rsidRPr="00341807">
              <w:rPr>
                <w:rFonts w:ascii="GHEA Grapalat" w:hAnsi="GHEA Grapalat" w:cs="Sylfaen"/>
                <w:sz w:val="18"/>
                <w:szCs w:val="18"/>
              </w:rPr>
              <w:t>մակերեսը</w:t>
            </w:r>
            <w:r w:rsidRPr="00341807">
              <w:rPr>
                <w:rFonts w:ascii="GHEA Grapalat" w:hAnsi="GHEA Grapalat" w:cs="Arial"/>
                <w:sz w:val="18"/>
                <w:szCs w:val="18"/>
                <w:lang w:val="af-ZA"/>
              </w:rPr>
              <w:t xml:space="preserve"> </w:t>
            </w:r>
            <w:r w:rsidRPr="00341807">
              <w:rPr>
                <w:rFonts w:ascii="GHEA Grapalat" w:hAnsi="GHEA Grapalat" w:cs="Sylfaen"/>
                <w:sz w:val="18"/>
                <w:szCs w:val="18"/>
              </w:rPr>
              <w:t>փայլուն</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ձևը</w:t>
            </w:r>
            <w:r w:rsidRPr="00341807">
              <w:rPr>
                <w:rFonts w:ascii="GHEA Grapalat" w:hAnsi="GHEA Grapalat" w:cs="Arial"/>
                <w:sz w:val="18"/>
                <w:szCs w:val="18"/>
                <w:lang w:val="af-ZA"/>
              </w:rPr>
              <w:t xml:space="preserve">, </w:t>
            </w:r>
            <w:r w:rsidRPr="00341807">
              <w:rPr>
                <w:rFonts w:ascii="GHEA Grapalat" w:hAnsi="GHEA Grapalat" w:cs="Sylfaen"/>
                <w:sz w:val="18"/>
                <w:szCs w:val="18"/>
              </w:rPr>
              <w:t>համը</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հոտը</w:t>
            </w:r>
            <w:r w:rsidRPr="00341807">
              <w:rPr>
                <w:rFonts w:ascii="GHEA Grapalat" w:hAnsi="GHEA Grapalat" w:cs="Arial"/>
                <w:sz w:val="18"/>
                <w:szCs w:val="18"/>
                <w:lang w:val="af-ZA"/>
              </w:rPr>
              <w:t xml:space="preserve">` </w:t>
            </w:r>
            <w:r w:rsidRPr="00341807">
              <w:rPr>
                <w:rFonts w:ascii="GHEA Grapalat" w:hAnsi="GHEA Grapalat" w:cs="Sylfaen"/>
                <w:sz w:val="18"/>
                <w:szCs w:val="18"/>
              </w:rPr>
              <w:t>համապատասխան</w:t>
            </w:r>
            <w:r w:rsidRPr="00341807">
              <w:rPr>
                <w:rFonts w:ascii="GHEA Grapalat" w:hAnsi="GHEA Grapalat" w:cs="Arial"/>
                <w:sz w:val="18"/>
                <w:szCs w:val="18"/>
                <w:lang w:val="af-ZA"/>
              </w:rPr>
              <w:t xml:space="preserve"> </w:t>
            </w:r>
            <w:r w:rsidRPr="00341807">
              <w:rPr>
                <w:rFonts w:ascii="GHEA Grapalat" w:hAnsi="GHEA Grapalat" w:cs="Sylfaen"/>
                <w:sz w:val="18"/>
                <w:szCs w:val="18"/>
              </w:rPr>
              <w:t>բաղադրագրի</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Calibri"/>
                <w:sz w:val="18"/>
                <w:szCs w:val="18"/>
                <w:lang w:val="af-ZA"/>
              </w:rPr>
              <w:t xml:space="preserve"> </w:t>
            </w:r>
            <w:r w:rsidRPr="00341807">
              <w:rPr>
                <w:rFonts w:ascii="GHEA Grapalat" w:hAnsi="GHEA Grapalat" w:cs="Sylfaen"/>
                <w:sz w:val="18"/>
                <w:szCs w:val="18"/>
              </w:rPr>
              <w:t>տեխնոլոգիական</w:t>
            </w:r>
            <w:r w:rsidRPr="00341807">
              <w:rPr>
                <w:rFonts w:ascii="GHEA Grapalat" w:hAnsi="GHEA Grapalat" w:cs="Arial"/>
                <w:sz w:val="18"/>
                <w:szCs w:val="18"/>
                <w:lang w:val="af-ZA"/>
              </w:rPr>
              <w:t xml:space="preserve"> </w:t>
            </w:r>
            <w:r w:rsidRPr="00341807">
              <w:rPr>
                <w:rFonts w:ascii="GHEA Grapalat" w:hAnsi="GHEA Grapalat" w:cs="Sylfaen"/>
                <w:sz w:val="18"/>
                <w:szCs w:val="18"/>
              </w:rPr>
              <w:t>հրահանգի</w:t>
            </w:r>
            <w:r w:rsidRPr="00341807">
              <w:rPr>
                <w:rFonts w:ascii="GHEA Grapalat" w:hAnsi="GHEA Grapalat" w:cs="Arial"/>
                <w:sz w:val="18"/>
                <w:szCs w:val="18"/>
                <w:lang w:val="af-ZA"/>
              </w:rPr>
              <w:t xml:space="preserve">, </w:t>
            </w:r>
            <w:r w:rsidRPr="00341807">
              <w:rPr>
                <w:rFonts w:ascii="GHEA Grapalat" w:hAnsi="GHEA Grapalat" w:cs="Sylfaen"/>
                <w:sz w:val="18"/>
                <w:szCs w:val="18"/>
              </w:rPr>
              <w:t>տեղադրված՝</w:t>
            </w:r>
            <w:r w:rsidRPr="00341807">
              <w:rPr>
                <w:rFonts w:ascii="GHEA Grapalat" w:hAnsi="GHEA Grapalat" w:cs="Arial"/>
                <w:sz w:val="18"/>
                <w:szCs w:val="18"/>
                <w:lang w:val="af-ZA"/>
              </w:rPr>
              <w:t xml:space="preserve"> </w:t>
            </w:r>
            <w:r w:rsidRPr="00341807">
              <w:rPr>
                <w:rFonts w:ascii="GHEA Grapalat" w:hAnsi="GHEA Grapalat" w:cs="Sylfaen"/>
                <w:sz w:val="18"/>
                <w:szCs w:val="18"/>
              </w:rPr>
              <w:t>ձևավոր</w:t>
            </w:r>
            <w:r w:rsidRPr="00341807">
              <w:rPr>
                <w:rFonts w:ascii="GHEA Grapalat" w:hAnsi="GHEA Grapalat" w:cs="Arial"/>
                <w:sz w:val="18"/>
                <w:szCs w:val="18"/>
                <w:lang w:val="af-ZA"/>
              </w:rPr>
              <w:t xml:space="preserve"> </w:t>
            </w:r>
            <w:r w:rsidRPr="00341807">
              <w:rPr>
                <w:rFonts w:ascii="GHEA Grapalat" w:hAnsi="GHEA Grapalat" w:cs="Sylfaen"/>
                <w:sz w:val="18"/>
                <w:szCs w:val="18"/>
              </w:rPr>
              <w:t>տուփերում</w:t>
            </w:r>
            <w:r w:rsidRPr="00341807">
              <w:rPr>
                <w:rFonts w:ascii="GHEA Grapalat" w:hAnsi="GHEA Grapalat" w:cs="Arial"/>
                <w:sz w:val="18"/>
                <w:szCs w:val="18"/>
                <w:lang w:val="af-ZA"/>
              </w:rPr>
              <w:t xml:space="preserve">, 20 </w:t>
            </w:r>
            <w:r w:rsidRPr="00341807">
              <w:rPr>
                <w:rFonts w:ascii="GHEA Grapalat" w:hAnsi="GHEA Grapalat" w:cs="Sylfaen"/>
                <w:sz w:val="18"/>
                <w:szCs w:val="18"/>
              </w:rPr>
              <w:t>գ</w:t>
            </w:r>
            <w:r w:rsidRPr="00341807">
              <w:rPr>
                <w:rFonts w:ascii="GHEA Grapalat" w:hAnsi="GHEA Grapalat" w:cs="Arial"/>
                <w:sz w:val="18"/>
                <w:szCs w:val="18"/>
                <w:lang w:val="af-ZA"/>
              </w:rPr>
              <w:t>-</w:t>
            </w:r>
            <w:r w:rsidRPr="00341807">
              <w:rPr>
                <w:rFonts w:ascii="GHEA Grapalat" w:hAnsi="GHEA Grapalat" w:cs="Sylfaen"/>
                <w:sz w:val="18"/>
                <w:szCs w:val="18"/>
              </w:rPr>
              <w:t>ից</w:t>
            </w:r>
            <w:r w:rsidRPr="00341807">
              <w:rPr>
                <w:rFonts w:ascii="GHEA Grapalat" w:hAnsi="GHEA Grapalat" w:cs="Arial"/>
                <w:sz w:val="18"/>
                <w:szCs w:val="18"/>
                <w:lang w:val="af-ZA"/>
              </w:rPr>
              <w:t xml:space="preserve"> </w:t>
            </w:r>
            <w:r w:rsidRPr="00341807">
              <w:rPr>
                <w:rFonts w:ascii="GHEA Grapalat" w:hAnsi="GHEA Grapalat" w:cs="Sylfaen"/>
                <w:sz w:val="18"/>
                <w:szCs w:val="18"/>
              </w:rPr>
              <w:t>ավելի</w:t>
            </w:r>
            <w:r w:rsidRPr="00341807">
              <w:rPr>
                <w:rFonts w:ascii="GHEA Grapalat" w:hAnsi="GHEA Grapalat" w:cs="Arial"/>
                <w:sz w:val="18"/>
                <w:szCs w:val="18"/>
                <w:lang w:val="af-ZA"/>
              </w:rPr>
              <w:t xml:space="preserve"> </w:t>
            </w:r>
            <w:r w:rsidRPr="00341807">
              <w:rPr>
                <w:rFonts w:ascii="GHEA Grapalat" w:hAnsi="GHEA Grapalat" w:cs="Sylfaen"/>
                <w:sz w:val="18"/>
                <w:szCs w:val="18"/>
              </w:rPr>
              <w:t>զտաքաշով</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ԳՕՍՏ</w:t>
            </w:r>
            <w:r w:rsidRPr="00341807">
              <w:rPr>
                <w:rFonts w:ascii="GHEA Grapalat" w:hAnsi="GHEA Grapalat" w:cs="Arial"/>
                <w:sz w:val="18"/>
                <w:szCs w:val="18"/>
                <w:lang w:val="af-ZA"/>
              </w:rPr>
              <w:t xml:space="preserve"> 6477-88 </w:t>
            </w:r>
            <w:r w:rsidRPr="00341807">
              <w:rPr>
                <w:rFonts w:ascii="GHEA Grapalat" w:hAnsi="GHEA Grapalat" w:cs="Sylfaen"/>
                <w:sz w:val="18"/>
                <w:szCs w:val="18"/>
              </w:rPr>
              <w:t>կամ</w:t>
            </w:r>
            <w:r w:rsidRPr="00341807">
              <w:rPr>
                <w:rFonts w:ascii="GHEA Grapalat" w:hAnsi="GHEA Grapalat" w:cs="Arial"/>
                <w:sz w:val="18"/>
                <w:szCs w:val="18"/>
                <w:lang w:val="af-ZA"/>
              </w:rPr>
              <w:t xml:space="preserve"> </w:t>
            </w:r>
            <w:r w:rsidRPr="00341807">
              <w:rPr>
                <w:rFonts w:ascii="GHEA Grapalat" w:hAnsi="GHEA Grapalat" w:cs="Sylfaen"/>
                <w:sz w:val="18"/>
                <w:szCs w:val="18"/>
              </w:rPr>
              <w:t>համարժեք։</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Անվտանգությունը</w:t>
            </w:r>
            <w:r w:rsidRPr="00341807">
              <w:rPr>
                <w:rFonts w:ascii="GHEA Grapalat" w:hAnsi="GHEA Grapalat" w:cs="Arial"/>
                <w:sz w:val="18"/>
                <w:szCs w:val="18"/>
                <w:lang w:val="af-ZA"/>
              </w:rPr>
              <w:t xml:space="preserve">` </w:t>
            </w:r>
            <w:r w:rsidRPr="00341807">
              <w:rPr>
                <w:rFonts w:ascii="GHEA Grapalat" w:hAnsi="GHEA Grapalat" w:cs="Sylfaen"/>
                <w:sz w:val="18"/>
                <w:szCs w:val="18"/>
              </w:rPr>
              <w:t>ըստ</w:t>
            </w:r>
            <w:r w:rsidRPr="00341807">
              <w:rPr>
                <w:rFonts w:ascii="GHEA Grapalat" w:hAnsi="GHEA Grapalat" w:cs="Arial"/>
                <w:sz w:val="18"/>
                <w:szCs w:val="18"/>
                <w:lang w:val="af-ZA"/>
              </w:rPr>
              <w:t xml:space="preserve"> N 2-III-4.9-01-2010 </w:t>
            </w:r>
            <w:r w:rsidRPr="00341807">
              <w:rPr>
                <w:rFonts w:ascii="GHEA Grapalat" w:hAnsi="GHEA Grapalat" w:cs="Sylfaen"/>
                <w:sz w:val="18"/>
                <w:szCs w:val="18"/>
              </w:rPr>
              <w:t>հիգիենիկ</w:t>
            </w:r>
            <w:r w:rsidRPr="00341807">
              <w:rPr>
                <w:rFonts w:ascii="GHEA Grapalat" w:hAnsi="GHEA Grapalat" w:cs="Calibri"/>
                <w:sz w:val="18"/>
                <w:szCs w:val="18"/>
                <w:lang w:val="af-ZA"/>
              </w:rPr>
              <w:t xml:space="preserve"> </w:t>
            </w:r>
            <w:r w:rsidRPr="00341807">
              <w:rPr>
                <w:rFonts w:ascii="GHEA Grapalat" w:hAnsi="GHEA Grapalat" w:cs="Sylfaen"/>
                <w:sz w:val="18"/>
                <w:szCs w:val="18"/>
              </w:rPr>
              <w:t>նորմատիվների</w:t>
            </w:r>
            <w:r w:rsidRPr="00341807">
              <w:rPr>
                <w:rFonts w:ascii="GHEA Grapalat" w:hAnsi="GHEA Grapalat" w:cs="Arial"/>
                <w:sz w:val="18"/>
                <w:szCs w:val="18"/>
                <w:lang w:val="af-ZA"/>
              </w:rPr>
              <w:t xml:space="preserve">, </w:t>
            </w:r>
            <w:r w:rsidRPr="00341807">
              <w:rPr>
                <w:rFonts w:ascii="GHEA Grapalat" w:hAnsi="GHEA Grapalat" w:cs="Sylfaen"/>
                <w:sz w:val="18"/>
                <w:szCs w:val="18"/>
              </w:rPr>
              <w:t>իսկ</w:t>
            </w:r>
            <w:r w:rsidRPr="00341807">
              <w:rPr>
                <w:rFonts w:ascii="GHEA Grapalat" w:hAnsi="GHEA Grapalat" w:cs="Arial"/>
                <w:sz w:val="18"/>
                <w:szCs w:val="18"/>
                <w:lang w:val="af-ZA"/>
              </w:rPr>
              <w:t xml:space="preserve"> </w:t>
            </w:r>
            <w:r w:rsidRPr="00341807">
              <w:rPr>
                <w:rFonts w:ascii="GHEA Grapalat" w:hAnsi="GHEA Grapalat" w:cs="Sylfaen"/>
                <w:sz w:val="18"/>
                <w:szCs w:val="18"/>
              </w:rPr>
              <w:t>մակնշումը</w:t>
            </w:r>
            <w:r w:rsidRPr="00341807">
              <w:rPr>
                <w:rFonts w:ascii="GHEA Grapalat" w:hAnsi="GHEA Grapalat" w:cs="Arial"/>
                <w:sz w:val="18"/>
                <w:szCs w:val="18"/>
                <w:lang w:val="af-ZA"/>
              </w:rPr>
              <w:t>` “</w:t>
            </w:r>
            <w:r w:rsidRPr="00341807">
              <w:rPr>
                <w:rFonts w:ascii="GHEA Grapalat" w:hAnsi="GHEA Grapalat" w:cs="Sylfaen"/>
                <w:sz w:val="18"/>
                <w:szCs w:val="18"/>
              </w:rPr>
              <w:t>Սննդամթերքի</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մասին</w:t>
            </w:r>
            <w:r w:rsidRPr="00341807">
              <w:rPr>
                <w:rFonts w:ascii="GHEA Grapalat" w:hAnsi="GHEA Grapalat" w:cs="Arial"/>
                <w:sz w:val="18"/>
                <w:szCs w:val="18"/>
                <w:lang w:val="af-ZA"/>
              </w:rPr>
              <w:t xml:space="preserve">” </w:t>
            </w:r>
            <w:r w:rsidRPr="00341807">
              <w:rPr>
                <w:rFonts w:ascii="GHEA Grapalat" w:hAnsi="GHEA Grapalat" w:cs="Sylfaen"/>
                <w:sz w:val="18"/>
                <w:szCs w:val="18"/>
              </w:rPr>
              <w:t>ՀՀ</w:t>
            </w:r>
            <w:r w:rsidRPr="00341807">
              <w:rPr>
                <w:rFonts w:ascii="GHEA Grapalat" w:hAnsi="GHEA Grapalat" w:cs="Arial"/>
                <w:sz w:val="18"/>
                <w:szCs w:val="18"/>
                <w:lang w:val="af-ZA"/>
              </w:rPr>
              <w:t xml:space="preserve"> </w:t>
            </w:r>
            <w:r w:rsidRPr="00341807">
              <w:rPr>
                <w:rFonts w:ascii="GHEA Grapalat" w:hAnsi="GHEA Grapalat" w:cs="Sylfaen"/>
                <w:sz w:val="18"/>
                <w:szCs w:val="18"/>
              </w:rPr>
              <w:t>օրենքի</w:t>
            </w:r>
            <w:r w:rsidRPr="00341807">
              <w:rPr>
                <w:rFonts w:ascii="GHEA Grapalat" w:hAnsi="GHEA Grapalat" w:cs="Arial"/>
                <w:sz w:val="18"/>
                <w:szCs w:val="18"/>
                <w:lang w:val="af-ZA"/>
              </w:rPr>
              <w:t xml:space="preserve"> 8-</w:t>
            </w:r>
            <w:r w:rsidRPr="00341807">
              <w:rPr>
                <w:rFonts w:ascii="GHEA Grapalat" w:hAnsi="GHEA Grapalat" w:cs="Sylfaen"/>
                <w:sz w:val="18"/>
                <w:szCs w:val="18"/>
              </w:rPr>
              <w:t>րդ</w:t>
            </w:r>
            <w:r w:rsidRPr="00341807">
              <w:rPr>
                <w:rFonts w:ascii="GHEA Grapalat" w:hAnsi="GHEA Grapalat" w:cs="Calibri"/>
                <w:sz w:val="18"/>
                <w:szCs w:val="18"/>
                <w:lang w:val="af-ZA"/>
              </w:rPr>
              <w:t xml:space="preserve"> </w:t>
            </w:r>
            <w:r w:rsidRPr="00341807">
              <w:rPr>
                <w:rFonts w:ascii="GHEA Grapalat" w:hAnsi="GHEA Grapalat" w:cs="Sylfaen"/>
                <w:sz w:val="18"/>
                <w:szCs w:val="18"/>
              </w:rPr>
              <w:t>հոդվածի</w:t>
            </w:r>
            <w:r w:rsidRPr="00341807">
              <w:rPr>
                <w:rFonts w:ascii="GHEA Grapalat" w:hAnsi="GHEA Grapalat" w:cs="Arial"/>
                <w:sz w:val="18"/>
                <w:szCs w:val="18"/>
                <w:lang w:val="af-ZA"/>
              </w:rPr>
              <w:t xml:space="preserve">, </w:t>
            </w:r>
            <w:r w:rsidRPr="00341807">
              <w:rPr>
                <w:rFonts w:ascii="GHEA Grapalat" w:hAnsi="GHEA Grapalat" w:cs="Sylfaen"/>
                <w:sz w:val="18"/>
                <w:szCs w:val="18"/>
              </w:rPr>
              <w:t>պիտանելիության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ժամկետը</w:t>
            </w:r>
            <w:r w:rsidRPr="00341807">
              <w:rPr>
                <w:rFonts w:ascii="GHEA Grapalat" w:hAnsi="GHEA Grapalat" w:cs="Arial"/>
                <w:sz w:val="18"/>
                <w:szCs w:val="18"/>
                <w:lang w:val="af-ZA"/>
              </w:rPr>
              <w:t xml:space="preserve"> </w:t>
            </w:r>
            <w:r w:rsidRPr="00341807">
              <w:rPr>
                <w:rFonts w:ascii="GHEA Grapalat" w:hAnsi="GHEA Grapalat" w:cs="Sylfaen"/>
                <w:sz w:val="18"/>
                <w:szCs w:val="18"/>
              </w:rPr>
              <w:t>ոչ</w:t>
            </w:r>
            <w:r w:rsidRPr="00341807">
              <w:rPr>
                <w:rFonts w:ascii="GHEA Grapalat" w:hAnsi="GHEA Grapalat" w:cs="Arial"/>
                <w:sz w:val="18"/>
                <w:szCs w:val="18"/>
                <w:lang w:val="af-ZA"/>
              </w:rPr>
              <w:t xml:space="preserve"> </w:t>
            </w:r>
            <w:r w:rsidRPr="00341807">
              <w:rPr>
                <w:rFonts w:ascii="GHEA Grapalat" w:hAnsi="GHEA Grapalat" w:cs="Sylfaen"/>
                <w:sz w:val="18"/>
                <w:szCs w:val="18"/>
              </w:rPr>
              <w:t>պակաս</w:t>
            </w:r>
            <w:r w:rsidRPr="00341807">
              <w:rPr>
                <w:rFonts w:ascii="GHEA Grapalat" w:hAnsi="GHEA Grapalat" w:cs="Arial"/>
                <w:sz w:val="18"/>
                <w:szCs w:val="18"/>
                <w:lang w:val="af-ZA"/>
              </w:rPr>
              <w:t xml:space="preserve"> </w:t>
            </w:r>
            <w:r w:rsidRPr="00341807">
              <w:rPr>
                <w:rFonts w:ascii="GHEA Grapalat" w:hAnsi="GHEA Grapalat" w:cs="Sylfaen"/>
                <w:sz w:val="18"/>
                <w:szCs w:val="18"/>
              </w:rPr>
              <w:t>քան</w:t>
            </w:r>
            <w:r w:rsidRPr="00341807">
              <w:rPr>
                <w:rFonts w:ascii="GHEA Grapalat" w:hAnsi="GHEA Grapalat" w:cs="Arial"/>
                <w:sz w:val="18"/>
                <w:szCs w:val="18"/>
                <w:lang w:val="af-ZA"/>
              </w:rPr>
              <w:t xml:space="preserve"> 70 </w:t>
            </w:r>
            <w:r w:rsidRPr="00341807">
              <w:rPr>
                <w:rFonts w:ascii="GHEA Grapalat" w:hAnsi="GHEA Grapalat" w:cs="Calibri"/>
                <w:sz w:val="18"/>
                <w:szCs w:val="18"/>
                <w:lang w:val="af-ZA"/>
              </w:rPr>
              <w:t>%</w:t>
            </w:r>
          </w:p>
        </w:tc>
        <w:tc>
          <w:tcPr>
            <w:tcW w:w="992" w:type="dxa"/>
            <w:vAlign w:val="center"/>
          </w:tcPr>
          <w:p w:rsidR="008D04C2" w:rsidRPr="005D2E24" w:rsidRDefault="008D04C2" w:rsidP="00A14E35">
            <w:pPr>
              <w:jc w:val="center"/>
              <w:rPr>
                <w:rFonts w:ascii="Sylfaen" w:hAnsi="Sylfaen"/>
                <w:sz w:val="20"/>
                <w:szCs w:val="20"/>
                <w:lang w:val="ru-RU"/>
              </w:rPr>
            </w:pPr>
            <w:r>
              <w:rPr>
                <w:rFonts w:ascii="Sylfaen" w:hAnsi="Sylfaen"/>
                <w:sz w:val="20"/>
                <w:szCs w:val="20"/>
                <w:lang w:val="ru-RU"/>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5D2E24" w:rsidRDefault="008D04C2" w:rsidP="00341807">
            <w:pPr>
              <w:jc w:val="center"/>
              <w:rPr>
                <w:rFonts w:ascii="GHEA Grapalat" w:hAnsi="GHEA Grapalat"/>
                <w:sz w:val="18"/>
                <w:szCs w:val="18"/>
                <w:lang w:val="ru-RU"/>
              </w:rPr>
            </w:pPr>
            <w:r>
              <w:rPr>
                <w:rFonts w:ascii="GHEA Grapalat" w:hAnsi="GHEA Grapalat"/>
                <w:sz w:val="18"/>
                <w:szCs w:val="18"/>
                <w:lang w:val="ru-RU"/>
              </w:rPr>
              <w:t>28</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7C48AD">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48</w:t>
            </w:r>
          </w:p>
        </w:tc>
        <w:tc>
          <w:tcPr>
            <w:tcW w:w="1134"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15842110</w:t>
            </w:r>
          </w:p>
        </w:tc>
        <w:tc>
          <w:tcPr>
            <w:tcW w:w="1984" w:type="dxa"/>
            <w:vAlign w:val="center"/>
          </w:tcPr>
          <w:p w:rsidR="008D04C2" w:rsidRPr="00A56209" w:rsidRDefault="008D04C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Կոնֆետ </w:t>
            </w:r>
          </w:p>
        </w:tc>
        <w:tc>
          <w:tcPr>
            <w:tcW w:w="4253" w:type="dxa"/>
          </w:tcPr>
          <w:p w:rsidR="008D04C2" w:rsidRPr="007C48AD" w:rsidRDefault="008D04C2" w:rsidP="007C48AD">
            <w:pPr>
              <w:jc w:val="center"/>
              <w:rPr>
                <w:rFonts w:ascii="GHEA Grapalat" w:hAnsi="GHEA Grapalat"/>
                <w:sz w:val="18"/>
                <w:szCs w:val="18"/>
                <w:lang w:val="ru-RU"/>
              </w:rPr>
            </w:pPr>
            <w:r w:rsidRPr="007C48AD">
              <w:rPr>
                <w:rFonts w:ascii="GHEA Grapalat" w:hAnsi="GHEA Grapalat" w:cs="Calibri"/>
                <w:bCs/>
                <w:sz w:val="18"/>
                <w:szCs w:val="18"/>
              </w:rPr>
              <w:t>Կոնֆետներ</w:t>
            </w:r>
            <w:r w:rsidRPr="007C48AD">
              <w:rPr>
                <w:rFonts w:ascii="GHEA Grapalat" w:hAnsi="GHEA Grapalat" w:cs="Calibri"/>
                <w:bCs/>
                <w:sz w:val="18"/>
                <w:szCs w:val="18"/>
                <w:lang w:val="ru-RU"/>
              </w:rPr>
              <w:t xml:space="preserve"> </w:t>
            </w:r>
            <w:r w:rsidRPr="007C48AD">
              <w:rPr>
                <w:rFonts w:ascii="GHEA Grapalat" w:hAnsi="GHEA Grapalat" w:cs="Calibri"/>
                <w:bCs/>
                <w:sz w:val="18"/>
                <w:szCs w:val="18"/>
                <w:lang w:val="hy-AM"/>
              </w:rPr>
              <w:t xml:space="preserve">կաթնային, </w:t>
            </w:r>
            <w:r w:rsidRPr="007C48AD">
              <w:rPr>
                <w:rFonts w:ascii="GHEA Grapalat" w:hAnsi="GHEA Grapalat" w:cs="Calibri"/>
                <w:bCs/>
                <w:sz w:val="18"/>
                <w:szCs w:val="18"/>
              </w:rPr>
              <w:t>շոկոլադապատ</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Համասեռ</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արտաքին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մակերեսը</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փայլուն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փափուկ</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միջուկով</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Ըստ</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սահմանված</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բնութագրի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Անվտանգությունը</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ըստ</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N</w:t>
            </w:r>
            <w:r w:rsidRPr="007C48AD">
              <w:rPr>
                <w:rFonts w:ascii="GHEA Grapalat" w:hAnsi="GHEA Grapalat" w:cs="Calibri"/>
                <w:bCs/>
                <w:sz w:val="18"/>
                <w:szCs w:val="18"/>
                <w:lang w:val="ru-RU"/>
              </w:rPr>
              <w:t xml:space="preserve"> 2-</w:t>
            </w:r>
            <w:r w:rsidRPr="007C48AD">
              <w:rPr>
                <w:rFonts w:ascii="GHEA Grapalat" w:hAnsi="GHEA Grapalat" w:cs="Calibri"/>
                <w:bCs/>
                <w:sz w:val="18"/>
                <w:szCs w:val="18"/>
              </w:rPr>
              <w:t>III</w:t>
            </w:r>
            <w:r w:rsidRPr="007C48AD">
              <w:rPr>
                <w:rFonts w:ascii="GHEA Grapalat" w:hAnsi="GHEA Grapalat" w:cs="Calibri"/>
                <w:bCs/>
                <w:sz w:val="18"/>
                <w:szCs w:val="18"/>
                <w:lang w:val="ru-RU"/>
              </w:rPr>
              <w:t xml:space="preserve">-4.9-01-2010 </w:t>
            </w:r>
            <w:r w:rsidRPr="007C48AD">
              <w:rPr>
                <w:rFonts w:ascii="GHEA Grapalat" w:hAnsi="GHEA Grapalat" w:cs="Calibri"/>
                <w:bCs/>
                <w:sz w:val="18"/>
                <w:szCs w:val="18"/>
              </w:rPr>
              <w:t>հիգիենիկ</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նորմատիվների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իսկ</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մակնշումը</w:t>
            </w:r>
            <w:r w:rsidRPr="007C48AD">
              <w:rPr>
                <w:rFonts w:ascii="GHEA Grapalat" w:hAnsi="GHEA Grapalat" w:cs="Calibri"/>
                <w:bCs/>
                <w:sz w:val="18"/>
                <w:szCs w:val="18"/>
                <w:lang w:val="ru-RU"/>
              </w:rPr>
              <w:t>` “</w:t>
            </w:r>
            <w:r w:rsidRPr="007C48AD">
              <w:rPr>
                <w:rFonts w:ascii="GHEA Grapalat" w:hAnsi="GHEA Grapalat" w:cs="Calibri"/>
                <w:bCs/>
                <w:sz w:val="18"/>
                <w:szCs w:val="18"/>
              </w:rPr>
              <w:t>Սննդամթերքի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անվտանգության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մասին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ՀՀ</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օրենքի</w:t>
            </w:r>
            <w:r w:rsidRPr="007C48AD">
              <w:rPr>
                <w:rFonts w:ascii="GHEA Grapalat" w:hAnsi="GHEA Grapalat" w:cs="Calibri"/>
                <w:bCs/>
                <w:sz w:val="18"/>
                <w:szCs w:val="18"/>
                <w:lang w:val="ru-RU"/>
              </w:rPr>
              <w:t xml:space="preserve"> 8-</w:t>
            </w:r>
            <w:r w:rsidRPr="007C48AD">
              <w:rPr>
                <w:rFonts w:ascii="GHEA Grapalat" w:hAnsi="GHEA Grapalat" w:cs="Calibri"/>
                <w:bCs/>
                <w:sz w:val="18"/>
                <w:szCs w:val="18"/>
              </w:rPr>
              <w:t>րդ</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հոդվածի</w:t>
            </w:r>
          </w:p>
        </w:tc>
        <w:tc>
          <w:tcPr>
            <w:tcW w:w="992" w:type="dxa"/>
            <w:vAlign w:val="center"/>
          </w:tcPr>
          <w:p w:rsidR="008D04C2" w:rsidRPr="007C48AD" w:rsidRDefault="008D04C2" w:rsidP="00A14E35">
            <w:pPr>
              <w:jc w:val="center"/>
              <w:rPr>
                <w:rFonts w:ascii="Sylfaen" w:hAnsi="Sylfaen"/>
                <w:sz w:val="20"/>
                <w:szCs w:val="20"/>
                <w:lang w:val="ru-RU"/>
              </w:rPr>
            </w:pPr>
            <w:r>
              <w:rPr>
                <w:rFonts w:ascii="Sylfaen" w:hAnsi="Sylfaen"/>
                <w:sz w:val="20"/>
                <w:szCs w:val="20"/>
                <w:lang w:val="ru-RU"/>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7C48AD" w:rsidRDefault="008D04C2" w:rsidP="00341807">
            <w:pPr>
              <w:jc w:val="center"/>
              <w:rPr>
                <w:rFonts w:ascii="GHEA Grapalat" w:hAnsi="GHEA Grapalat"/>
                <w:sz w:val="18"/>
                <w:szCs w:val="18"/>
                <w:lang w:val="ru-RU"/>
              </w:rPr>
            </w:pPr>
            <w:r>
              <w:rPr>
                <w:rFonts w:ascii="GHEA Grapalat" w:hAnsi="GHEA Grapalat"/>
                <w:sz w:val="18"/>
                <w:szCs w:val="18"/>
                <w:lang w:val="ru-RU"/>
              </w:rPr>
              <w:t>11</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49</w:t>
            </w:r>
          </w:p>
        </w:tc>
        <w:tc>
          <w:tcPr>
            <w:tcW w:w="1134" w:type="dxa"/>
            <w:vAlign w:val="center"/>
          </w:tcPr>
          <w:p w:rsidR="008D04C2" w:rsidRPr="00341807" w:rsidRDefault="008D04C2" w:rsidP="007C48AD">
            <w:pPr>
              <w:jc w:val="center"/>
              <w:rPr>
                <w:rFonts w:ascii="GHEA Grapalat" w:hAnsi="GHEA Grapalat"/>
                <w:sz w:val="18"/>
                <w:szCs w:val="18"/>
              </w:rPr>
            </w:pPr>
            <w:r w:rsidRPr="00341807">
              <w:rPr>
                <w:rFonts w:ascii="GHEA Grapalat" w:hAnsi="GHEA Grapalat"/>
                <w:sz w:val="18"/>
                <w:szCs w:val="18"/>
              </w:rPr>
              <w:t>15872600</w:t>
            </w:r>
          </w:p>
        </w:tc>
        <w:tc>
          <w:tcPr>
            <w:tcW w:w="1984" w:type="dxa"/>
            <w:vAlign w:val="center"/>
          </w:tcPr>
          <w:p w:rsidR="008D04C2" w:rsidRPr="00341807" w:rsidRDefault="008D04C2" w:rsidP="007C48AD">
            <w:pPr>
              <w:jc w:val="center"/>
              <w:rPr>
                <w:rFonts w:ascii="GHEA Grapalat" w:hAnsi="GHEA Grapalat" w:cs="Calibri"/>
                <w:color w:val="000000"/>
                <w:sz w:val="18"/>
                <w:szCs w:val="18"/>
              </w:rPr>
            </w:pPr>
            <w:r w:rsidRPr="00341807">
              <w:rPr>
                <w:rFonts w:ascii="GHEA Grapalat" w:hAnsi="GHEA Grapalat" w:cs="Calibri"/>
                <w:color w:val="000000"/>
                <w:sz w:val="18"/>
                <w:szCs w:val="18"/>
              </w:rPr>
              <w:t>Սոդա</w:t>
            </w:r>
          </w:p>
        </w:tc>
        <w:tc>
          <w:tcPr>
            <w:tcW w:w="4253" w:type="dxa"/>
            <w:vAlign w:val="center"/>
          </w:tcPr>
          <w:p w:rsidR="008D04C2" w:rsidRPr="00341807" w:rsidRDefault="008D04C2" w:rsidP="007C48AD">
            <w:pPr>
              <w:jc w:val="center"/>
              <w:rPr>
                <w:rFonts w:ascii="GHEA Grapalat" w:hAnsi="GHEA Grapalat"/>
                <w:bCs/>
                <w:sz w:val="18"/>
                <w:szCs w:val="18"/>
              </w:rPr>
            </w:pPr>
            <w:r w:rsidRPr="00341807">
              <w:rPr>
                <w:rFonts w:ascii="GHEA Grapalat" w:hAnsi="GHEA Grapalat" w:cs="Sylfaen"/>
                <w:sz w:val="18"/>
                <w:szCs w:val="18"/>
              </w:rPr>
              <w:t>Փխրեցուցիչ</w:t>
            </w:r>
            <w:r w:rsidRPr="00341807">
              <w:rPr>
                <w:rFonts w:ascii="GHEA Grapalat" w:hAnsi="GHEA Grapalat" w:cs="Calibri"/>
                <w:sz w:val="18"/>
                <w:szCs w:val="18"/>
              </w:rPr>
              <w:t xml:space="preserve"> E500 </w:t>
            </w:r>
            <w:r w:rsidRPr="00341807">
              <w:rPr>
                <w:rFonts w:ascii="GHEA Grapalat" w:hAnsi="GHEA Grapalat" w:cs="Sylfaen"/>
                <w:sz w:val="18"/>
                <w:szCs w:val="18"/>
              </w:rPr>
              <w:t>կերակրի</w:t>
            </w:r>
            <w:r w:rsidRPr="00341807">
              <w:rPr>
                <w:rFonts w:ascii="GHEA Grapalat" w:hAnsi="GHEA Grapalat" w:cs="Arial"/>
                <w:sz w:val="18"/>
                <w:szCs w:val="18"/>
              </w:rPr>
              <w:t xml:space="preserve"> </w:t>
            </w:r>
            <w:r w:rsidRPr="00341807">
              <w:rPr>
                <w:rFonts w:ascii="GHEA Grapalat" w:hAnsi="GHEA Grapalat" w:cs="Sylfaen"/>
                <w:sz w:val="18"/>
                <w:szCs w:val="18"/>
              </w:rPr>
              <w:t>սոդա</w:t>
            </w:r>
            <w:r w:rsidRPr="00341807">
              <w:rPr>
                <w:rFonts w:ascii="GHEA Grapalat" w:hAnsi="GHEA Grapalat" w:cs="Arial"/>
                <w:sz w:val="18"/>
                <w:szCs w:val="18"/>
              </w:rPr>
              <w:t xml:space="preserve">, </w:t>
            </w:r>
            <w:r w:rsidRPr="00341807">
              <w:rPr>
                <w:rFonts w:ascii="GHEA Grapalat" w:hAnsi="GHEA Grapalat" w:cs="Sylfaen"/>
                <w:sz w:val="18"/>
                <w:szCs w:val="18"/>
              </w:rPr>
              <w:t>օգտագործվում</w:t>
            </w:r>
            <w:r w:rsidRPr="00341807">
              <w:rPr>
                <w:rFonts w:ascii="GHEA Grapalat" w:hAnsi="GHEA Grapalat" w:cs="Arial"/>
                <w:sz w:val="18"/>
                <w:szCs w:val="18"/>
              </w:rPr>
              <w:t xml:space="preserve"> </w:t>
            </w:r>
            <w:r w:rsidRPr="00341807">
              <w:rPr>
                <w:rFonts w:ascii="GHEA Grapalat" w:hAnsi="GHEA Grapalat" w:cs="Sylfaen"/>
                <w:sz w:val="18"/>
                <w:szCs w:val="18"/>
              </w:rPr>
              <w:t>է</w:t>
            </w:r>
            <w:r w:rsidRPr="00341807">
              <w:rPr>
                <w:rFonts w:ascii="GHEA Grapalat" w:hAnsi="GHEA Grapalat" w:cs="Arial"/>
                <w:sz w:val="18"/>
                <w:szCs w:val="18"/>
              </w:rPr>
              <w:t xml:space="preserve"> </w:t>
            </w:r>
            <w:r w:rsidRPr="00341807">
              <w:rPr>
                <w:rFonts w:ascii="GHEA Grapalat" w:hAnsi="GHEA Grapalat" w:cs="Sylfaen"/>
                <w:sz w:val="18"/>
                <w:szCs w:val="18"/>
              </w:rPr>
              <w:t>հրուշակեղենի</w:t>
            </w:r>
            <w:r w:rsidRPr="00341807">
              <w:rPr>
                <w:rFonts w:ascii="GHEA Grapalat" w:hAnsi="GHEA Grapalat" w:cs="Arial"/>
                <w:sz w:val="18"/>
                <w:szCs w:val="18"/>
              </w:rPr>
              <w:t xml:space="preserve"> </w:t>
            </w:r>
            <w:r w:rsidRPr="00341807">
              <w:rPr>
                <w:rFonts w:ascii="GHEA Grapalat" w:hAnsi="GHEA Grapalat" w:cs="Sylfaen"/>
                <w:sz w:val="18"/>
                <w:szCs w:val="18"/>
              </w:rPr>
              <w:t>և</w:t>
            </w:r>
            <w:r w:rsidRPr="00341807">
              <w:rPr>
                <w:rFonts w:ascii="GHEA Grapalat" w:hAnsi="GHEA Grapalat" w:cs="Arial"/>
                <w:sz w:val="18"/>
                <w:szCs w:val="18"/>
              </w:rPr>
              <w:t xml:space="preserve"> </w:t>
            </w:r>
            <w:r w:rsidRPr="00341807">
              <w:rPr>
                <w:rFonts w:ascii="GHEA Grapalat" w:hAnsi="GHEA Grapalat" w:cs="Sylfaen"/>
                <w:sz w:val="18"/>
                <w:szCs w:val="18"/>
              </w:rPr>
              <w:t>հացաբուլկեղենի</w:t>
            </w:r>
            <w:r w:rsidRPr="00341807">
              <w:rPr>
                <w:rFonts w:ascii="GHEA Grapalat" w:hAnsi="GHEA Grapalat" w:cs="Arial"/>
                <w:sz w:val="18"/>
                <w:szCs w:val="18"/>
              </w:rPr>
              <w:t xml:space="preserve"> </w:t>
            </w:r>
            <w:r w:rsidRPr="00341807">
              <w:rPr>
                <w:rFonts w:ascii="GHEA Grapalat" w:hAnsi="GHEA Grapalat" w:cs="Sylfaen"/>
                <w:sz w:val="18"/>
                <w:szCs w:val="18"/>
              </w:rPr>
              <w:t>պատրաստման</w:t>
            </w:r>
            <w:r w:rsidRPr="00341807">
              <w:rPr>
                <w:rFonts w:ascii="GHEA Grapalat" w:hAnsi="GHEA Grapalat" w:cs="Calibri"/>
                <w:sz w:val="18"/>
                <w:szCs w:val="18"/>
              </w:rPr>
              <w:t xml:space="preserve"> </w:t>
            </w:r>
            <w:r w:rsidRPr="00341807">
              <w:rPr>
                <w:rFonts w:ascii="GHEA Grapalat" w:hAnsi="GHEA Grapalat" w:cs="Sylfaen"/>
                <w:sz w:val="18"/>
                <w:szCs w:val="18"/>
              </w:rPr>
              <w:t>մեջ Մանր</w:t>
            </w:r>
            <w:r w:rsidRPr="00341807">
              <w:rPr>
                <w:rFonts w:ascii="GHEA Grapalat" w:hAnsi="GHEA Grapalat"/>
                <w:sz w:val="18"/>
                <w:szCs w:val="18"/>
              </w:rPr>
              <w:t xml:space="preserve">, </w:t>
            </w:r>
            <w:r w:rsidRPr="00341807">
              <w:rPr>
                <w:rFonts w:ascii="GHEA Grapalat" w:hAnsi="GHEA Grapalat" w:cs="Sylfaen"/>
                <w:sz w:val="18"/>
                <w:szCs w:val="18"/>
              </w:rPr>
              <w:t>սպիտակ</w:t>
            </w:r>
            <w:r w:rsidRPr="00341807">
              <w:rPr>
                <w:rFonts w:ascii="GHEA Grapalat" w:hAnsi="GHEA Grapalat"/>
                <w:sz w:val="18"/>
                <w:szCs w:val="18"/>
              </w:rPr>
              <w:t xml:space="preserve">, </w:t>
            </w:r>
            <w:r w:rsidRPr="00341807">
              <w:rPr>
                <w:rFonts w:ascii="GHEA Grapalat" w:hAnsi="GHEA Grapalat" w:cs="Sylfaen"/>
                <w:sz w:val="18"/>
                <w:szCs w:val="18"/>
              </w:rPr>
              <w:t>սննդում</w:t>
            </w:r>
            <w:r w:rsidRPr="00341807">
              <w:rPr>
                <w:rFonts w:ascii="GHEA Grapalat" w:hAnsi="GHEA Grapalat"/>
                <w:sz w:val="18"/>
                <w:szCs w:val="18"/>
              </w:rPr>
              <w:t xml:space="preserve"> </w:t>
            </w:r>
            <w:r w:rsidRPr="00341807">
              <w:rPr>
                <w:rFonts w:ascii="GHEA Grapalat" w:hAnsi="GHEA Grapalat" w:cs="Sylfaen"/>
                <w:sz w:val="18"/>
                <w:szCs w:val="18"/>
              </w:rPr>
              <w:t>օգտագործվող</w:t>
            </w:r>
            <w:r w:rsidRPr="00341807">
              <w:rPr>
                <w:rFonts w:ascii="GHEA Grapalat" w:hAnsi="GHEA Grapalat"/>
                <w:sz w:val="18"/>
                <w:szCs w:val="18"/>
              </w:rPr>
              <w:t xml:space="preserve"> </w:t>
            </w:r>
            <w:r w:rsidRPr="00341807">
              <w:rPr>
                <w:rFonts w:ascii="GHEA Grapalat" w:hAnsi="GHEA Grapalat" w:cs="Sylfaen"/>
                <w:sz w:val="18"/>
                <w:szCs w:val="18"/>
              </w:rPr>
              <w:t>համային</w:t>
            </w:r>
            <w:r w:rsidRPr="00341807">
              <w:rPr>
                <w:rFonts w:ascii="GHEA Grapalat" w:hAnsi="GHEA Grapalat"/>
                <w:sz w:val="18"/>
                <w:szCs w:val="18"/>
              </w:rPr>
              <w:t xml:space="preserve"> </w:t>
            </w:r>
            <w:r w:rsidRPr="00341807">
              <w:rPr>
                <w:rFonts w:ascii="GHEA Grapalat" w:hAnsi="GHEA Grapalat" w:cs="Sylfaen"/>
                <w:sz w:val="18"/>
                <w:szCs w:val="18"/>
              </w:rPr>
              <w:t>հավելում</w:t>
            </w:r>
            <w:r w:rsidRPr="00341807">
              <w:rPr>
                <w:rFonts w:ascii="GHEA Grapalat" w:hAnsi="GHEA Grapalat"/>
                <w:sz w:val="18"/>
                <w:szCs w:val="18"/>
              </w:rPr>
              <w:t xml:space="preserve">: </w:t>
            </w:r>
            <w:r w:rsidRPr="00341807">
              <w:rPr>
                <w:rFonts w:ascii="GHEA Grapalat" w:hAnsi="GHEA Grapalat" w:cs="Sylfaen"/>
                <w:sz w:val="18"/>
                <w:szCs w:val="18"/>
              </w:rPr>
              <w:t>Չափածրարված</w:t>
            </w:r>
            <w:r w:rsidRPr="00341807">
              <w:rPr>
                <w:rFonts w:ascii="GHEA Grapalat" w:hAnsi="GHEA Grapalat"/>
                <w:sz w:val="18"/>
                <w:szCs w:val="18"/>
              </w:rPr>
              <w:t xml:space="preserve"> </w:t>
            </w:r>
            <w:r w:rsidRPr="00341807">
              <w:rPr>
                <w:rFonts w:ascii="GHEA Grapalat" w:hAnsi="GHEA Grapalat" w:cs="Sylfaen"/>
                <w:sz w:val="18"/>
                <w:szCs w:val="18"/>
              </w:rPr>
              <w:t>գործարանային</w:t>
            </w:r>
            <w:r w:rsidRPr="00341807">
              <w:rPr>
                <w:rFonts w:ascii="GHEA Grapalat" w:hAnsi="GHEA Grapalat"/>
                <w:sz w:val="18"/>
                <w:szCs w:val="18"/>
              </w:rPr>
              <w:t xml:space="preserve"> </w:t>
            </w:r>
            <w:r w:rsidRPr="00341807">
              <w:rPr>
                <w:rFonts w:ascii="GHEA Grapalat" w:hAnsi="GHEA Grapalat"/>
                <w:i/>
                <w:sz w:val="18"/>
                <w:szCs w:val="18"/>
              </w:rPr>
              <w:t xml:space="preserve"> /0.25կգ  </w:t>
            </w:r>
            <w:r w:rsidRPr="00341807">
              <w:rPr>
                <w:rFonts w:ascii="GHEA Grapalat" w:hAnsi="GHEA Grapalat" w:cs="Sylfaen"/>
                <w:sz w:val="18"/>
                <w:szCs w:val="18"/>
              </w:rPr>
              <w:t>փաթեթավորմամբ</w:t>
            </w:r>
            <w:r w:rsidRPr="00341807">
              <w:rPr>
                <w:rFonts w:ascii="GHEA Grapalat" w:hAnsi="GHEA Grapalat"/>
                <w:sz w:val="18"/>
                <w:szCs w:val="18"/>
              </w:rPr>
              <w:t xml:space="preserve">  </w:t>
            </w:r>
            <w:r w:rsidRPr="00341807">
              <w:rPr>
                <w:rFonts w:ascii="GHEA Grapalat" w:hAnsi="GHEA Grapalat" w:cs="Sylfaen"/>
                <w:sz w:val="18"/>
                <w:szCs w:val="18"/>
              </w:rPr>
              <w:t>ՀՀ</w:t>
            </w:r>
            <w:r w:rsidRPr="00341807">
              <w:rPr>
                <w:rFonts w:ascii="GHEA Grapalat" w:hAnsi="GHEA Grapalat"/>
                <w:sz w:val="18"/>
                <w:szCs w:val="18"/>
              </w:rPr>
              <w:t xml:space="preserve"> </w:t>
            </w:r>
            <w:r w:rsidRPr="00341807">
              <w:rPr>
                <w:rFonts w:ascii="GHEA Grapalat" w:hAnsi="GHEA Grapalat" w:cs="Sylfaen"/>
                <w:sz w:val="18"/>
                <w:szCs w:val="18"/>
              </w:rPr>
              <w:t>գործող</w:t>
            </w:r>
            <w:r w:rsidRPr="00341807">
              <w:rPr>
                <w:rFonts w:ascii="GHEA Grapalat" w:hAnsi="GHEA Grapalat"/>
                <w:sz w:val="18"/>
                <w:szCs w:val="18"/>
              </w:rPr>
              <w:t xml:space="preserve"> </w:t>
            </w:r>
            <w:r w:rsidRPr="00341807">
              <w:rPr>
                <w:rFonts w:ascii="GHEA Grapalat" w:hAnsi="GHEA Grapalat" w:cs="Sylfaen"/>
                <w:sz w:val="18"/>
                <w:szCs w:val="18"/>
              </w:rPr>
              <w:t>նորմերին</w:t>
            </w:r>
            <w:r w:rsidRPr="00341807">
              <w:rPr>
                <w:rFonts w:ascii="GHEA Grapalat" w:hAnsi="GHEA Grapalat"/>
                <w:sz w:val="18"/>
                <w:szCs w:val="18"/>
              </w:rPr>
              <w:t xml:space="preserve"> </w:t>
            </w:r>
            <w:r w:rsidRPr="00341807">
              <w:rPr>
                <w:rFonts w:ascii="GHEA Grapalat" w:hAnsi="GHEA Grapalat" w:cs="Sylfaen"/>
                <w:sz w:val="18"/>
                <w:szCs w:val="18"/>
              </w:rPr>
              <w:t>և</w:t>
            </w:r>
            <w:r w:rsidRPr="00341807">
              <w:rPr>
                <w:rFonts w:ascii="GHEA Grapalat" w:hAnsi="GHEA Grapalat"/>
                <w:sz w:val="18"/>
                <w:szCs w:val="18"/>
              </w:rPr>
              <w:t xml:space="preserve"> </w:t>
            </w:r>
            <w:r w:rsidRPr="00341807">
              <w:rPr>
                <w:rFonts w:ascii="GHEA Grapalat" w:hAnsi="GHEA Grapalat" w:cs="Sylfaen"/>
                <w:sz w:val="18"/>
                <w:szCs w:val="18"/>
              </w:rPr>
              <w:t>ստանդարտներին</w:t>
            </w:r>
            <w:r w:rsidRPr="00341807">
              <w:rPr>
                <w:rFonts w:ascii="GHEA Grapalat" w:hAnsi="GHEA Grapalat"/>
                <w:sz w:val="18"/>
                <w:szCs w:val="18"/>
              </w:rPr>
              <w:t xml:space="preserve"> </w:t>
            </w:r>
            <w:r w:rsidRPr="00341807">
              <w:rPr>
                <w:rFonts w:ascii="GHEA Grapalat" w:hAnsi="GHEA Grapalat" w:cs="Sylfaen"/>
                <w:sz w:val="18"/>
                <w:szCs w:val="18"/>
              </w:rPr>
              <w:lastRenderedPageBreak/>
              <w:t>համապատասխան</w:t>
            </w:r>
            <w:r w:rsidRPr="00341807">
              <w:rPr>
                <w:rFonts w:ascii="GHEA Grapalat" w:hAnsi="GHEA Grapalat"/>
                <w:sz w:val="18"/>
                <w:szCs w:val="18"/>
              </w:rPr>
              <w:t xml:space="preserve"> (0.5</w:t>
            </w:r>
            <w:r w:rsidRPr="00341807">
              <w:rPr>
                <w:rFonts w:ascii="GHEA Grapalat" w:hAnsi="GHEA Grapalat" w:cs="Sylfaen"/>
                <w:sz w:val="18"/>
                <w:szCs w:val="18"/>
              </w:rPr>
              <w:t>կգ</w:t>
            </w:r>
            <w:r w:rsidRPr="00341807">
              <w:rPr>
                <w:rFonts w:ascii="GHEA Grapalat" w:hAnsi="GHEA Grapalat"/>
                <w:sz w:val="18"/>
                <w:szCs w:val="18"/>
              </w:rPr>
              <w:t xml:space="preserve">): </w:t>
            </w:r>
            <w:r w:rsidRPr="00341807">
              <w:rPr>
                <w:rFonts w:ascii="GHEA Grapalat" w:hAnsi="GHEA Grapalat" w:cs="Sylfaen"/>
                <w:sz w:val="18"/>
                <w:szCs w:val="18"/>
              </w:rPr>
              <w:t>ԳՕՍՏ</w:t>
            </w:r>
            <w:r w:rsidRPr="00341807">
              <w:rPr>
                <w:rFonts w:ascii="GHEA Grapalat" w:hAnsi="GHEA Grapalat"/>
                <w:sz w:val="18"/>
                <w:szCs w:val="18"/>
              </w:rPr>
              <w:t xml:space="preserve"> 2156-76: </w:t>
            </w:r>
            <w:r w:rsidRPr="00341807">
              <w:rPr>
                <w:rFonts w:ascii="GHEA Grapalat" w:hAnsi="GHEA Grapalat" w:cs="Sylfaen"/>
                <w:sz w:val="18"/>
                <w:szCs w:val="18"/>
              </w:rPr>
              <w:t>Անվտանգությունը</w:t>
            </w:r>
            <w:r w:rsidRPr="00341807">
              <w:rPr>
                <w:rFonts w:ascii="GHEA Grapalat" w:hAnsi="GHEA Grapalat"/>
                <w:sz w:val="18"/>
                <w:szCs w:val="18"/>
              </w:rPr>
              <w:t xml:space="preserve"> </w:t>
            </w:r>
            <w:r w:rsidRPr="00341807">
              <w:rPr>
                <w:rFonts w:ascii="GHEA Grapalat" w:hAnsi="GHEA Grapalat" w:cs="Sylfaen"/>
                <w:sz w:val="18"/>
                <w:szCs w:val="18"/>
              </w:rPr>
              <w:t>և</w:t>
            </w:r>
            <w:r w:rsidRPr="00341807">
              <w:rPr>
                <w:rFonts w:ascii="GHEA Grapalat" w:hAnsi="GHEA Grapalat"/>
                <w:sz w:val="18"/>
                <w:szCs w:val="18"/>
              </w:rPr>
              <w:t xml:space="preserve"> </w:t>
            </w:r>
            <w:r w:rsidRPr="00341807">
              <w:rPr>
                <w:rFonts w:ascii="GHEA Grapalat" w:hAnsi="GHEA Grapalat" w:cs="Sylfaen"/>
                <w:sz w:val="18"/>
                <w:szCs w:val="18"/>
              </w:rPr>
              <w:t>մակնշումը</w:t>
            </w:r>
            <w:r w:rsidRPr="00341807">
              <w:rPr>
                <w:rFonts w:ascii="GHEA Grapalat" w:hAnsi="GHEA Grapalat"/>
                <w:sz w:val="18"/>
                <w:szCs w:val="18"/>
              </w:rPr>
              <w:t xml:space="preserve">` N 2-III- 4.9-01-2010 </w:t>
            </w:r>
            <w:r w:rsidRPr="00341807">
              <w:rPr>
                <w:rFonts w:ascii="GHEA Grapalat" w:hAnsi="GHEA Grapalat" w:cs="Sylfaen"/>
                <w:sz w:val="18"/>
                <w:szCs w:val="18"/>
              </w:rPr>
              <w:t>հիգիենիկ</w:t>
            </w:r>
            <w:r w:rsidRPr="00341807">
              <w:rPr>
                <w:rFonts w:ascii="GHEA Grapalat" w:hAnsi="GHEA Grapalat"/>
                <w:sz w:val="18"/>
                <w:szCs w:val="18"/>
              </w:rPr>
              <w:t xml:space="preserve"> </w:t>
            </w:r>
            <w:r w:rsidRPr="00341807">
              <w:rPr>
                <w:rFonts w:ascii="GHEA Grapalat" w:hAnsi="GHEA Grapalat" w:cs="Sylfaen"/>
                <w:sz w:val="18"/>
                <w:szCs w:val="18"/>
              </w:rPr>
              <w:t>նորմատիվների</w:t>
            </w:r>
            <w:r w:rsidRPr="00341807">
              <w:rPr>
                <w:rFonts w:ascii="GHEA Grapalat" w:hAnsi="GHEA Grapalat"/>
                <w:sz w:val="18"/>
                <w:szCs w:val="18"/>
              </w:rPr>
              <w:t xml:space="preserve"> </w:t>
            </w:r>
            <w:r w:rsidRPr="00341807">
              <w:rPr>
                <w:rFonts w:ascii="GHEA Grapalat" w:hAnsi="GHEA Grapalat" w:cs="Sylfaen"/>
                <w:sz w:val="18"/>
                <w:szCs w:val="18"/>
              </w:rPr>
              <w:t>և</w:t>
            </w:r>
            <w:r w:rsidRPr="00341807">
              <w:rPr>
                <w:rFonts w:ascii="GHEA Grapalat" w:hAnsi="GHEA Grapalat"/>
                <w:sz w:val="18"/>
                <w:szCs w:val="18"/>
              </w:rPr>
              <w:t xml:space="preserve"> «</w:t>
            </w:r>
            <w:r w:rsidRPr="00341807">
              <w:rPr>
                <w:rFonts w:ascii="GHEA Grapalat" w:hAnsi="GHEA Grapalat" w:cs="Sylfaen"/>
                <w:sz w:val="18"/>
                <w:szCs w:val="18"/>
              </w:rPr>
              <w:t>Սննդամթերքի</w:t>
            </w:r>
            <w:r w:rsidRPr="00341807">
              <w:rPr>
                <w:rFonts w:ascii="GHEA Grapalat" w:hAnsi="GHEA Grapalat"/>
                <w:sz w:val="18"/>
                <w:szCs w:val="18"/>
              </w:rPr>
              <w:t xml:space="preserve"> </w:t>
            </w:r>
            <w:r w:rsidRPr="00341807">
              <w:rPr>
                <w:rFonts w:ascii="GHEA Grapalat" w:hAnsi="GHEA Grapalat" w:cs="Sylfaen"/>
                <w:sz w:val="18"/>
                <w:szCs w:val="18"/>
              </w:rPr>
              <w:t>անվտանգության</w:t>
            </w:r>
            <w:r w:rsidRPr="00341807">
              <w:rPr>
                <w:rFonts w:ascii="GHEA Grapalat" w:hAnsi="GHEA Grapalat"/>
                <w:sz w:val="18"/>
                <w:szCs w:val="18"/>
              </w:rPr>
              <w:t xml:space="preserve"> </w:t>
            </w:r>
            <w:r w:rsidRPr="00341807">
              <w:rPr>
                <w:rFonts w:ascii="GHEA Grapalat" w:hAnsi="GHEA Grapalat" w:cs="Sylfaen"/>
                <w:sz w:val="18"/>
                <w:szCs w:val="18"/>
              </w:rPr>
              <w:t>մասին</w:t>
            </w:r>
            <w:r w:rsidRPr="00341807">
              <w:rPr>
                <w:rFonts w:ascii="GHEA Grapalat" w:hAnsi="GHEA Grapalat"/>
                <w:sz w:val="18"/>
                <w:szCs w:val="18"/>
              </w:rPr>
              <w:t xml:space="preserve">« </w:t>
            </w:r>
            <w:r w:rsidRPr="00341807">
              <w:rPr>
                <w:rFonts w:ascii="GHEA Grapalat" w:hAnsi="GHEA Grapalat" w:cs="Sylfaen"/>
                <w:sz w:val="18"/>
                <w:szCs w:val="18"/>
              </w:rPr>
              <w:t>ՀՀ</w:t>
            </w:r>
            <w:r w:rsidRPr="00341807">
              <w:rPr>
                <w:rFonts w:ascii="GHEA Grapalat" w:hAnsi="GHEA Grapalat"/>
                <w:sz w:val="18"/>
                <w:szCs w:val="18"/>
              </w:rPr>
              <w:t xml:space="preserve"> </w:t>
            </w:r>
            <w:r w:rsidRPr="00341807">
              <w:rPr>
                <w:rFonts w:ascii="GHEA Grapalat" w:hAnsi="GHEA Grapalat" w:cs="Sylfaen"/>
                <w:sz w:val="18"/>
                <w:szCs w:val="18"/>
              </w:rPr>
              <w:t>օրենքի</w:t>
            </w:r>
            <w:r w:rsidRPr="00341807">
              <w:rPr>
                <w:rFonts w:ascii="GHEA Grapalat" w:hAnsi="GHEA Grapalat"/>
                <w:sz w:val="18"/>
                <w:szCs w:val="18"/>
              </w:rPr>
              <w:t xml:space="preserve"> 8-</w:t>
            </w:r>
            <w:r w:rsidRPr="00341807">
              <w:rPr>
                <w:rFonts w:ascii="GHEA Grapalat" w:hAnsi="GHEA Grapalat" w:cs="Sylfaen"/>
                <w:sz w:val="18"/>
                <w:szCs w:val="18"/>
              </w:rPr>
              <w:t>րդ</w:t>
            </w:r>
            <w:r w:rsidRPr="00341807">
              <w:rPr>
                <w:rFonts w:ascii="GHEA Grapalat" w:hAnsi="GHEA Grapalat"/>
                <w:sz w:val="18"/>
                <w:szCs w:val="18"/>
              </w:rPr>
              <w:t xml:space="preserve"> </w:t>
            </w:r>
            <w:r w:rsidRPr="00341807">
              <w:rPr>
                <w:rFonts w:ascii="GHEA Grapalat" w:hAnsi="GHEA Grapalat" w:cs="Sylfaen"/>
                <w:sz w:val="18"/>
                <w:szCs w:val="18"/>
              </w:rPr>
              <w:t>հոդվածի</w:t>
            </w:r>
          </w:p>
        </w:tc>
        <w:tc>
          <w:tcPr>
            <w:tcW w:w="992" w:type="dxa"/>
            <w:vAlign w:val="center"/>
          </w:tcPr>
          <w:p w:rsidR="008D04C2" w:rsidRPr="00C47DAF" w:rsidRDefault="008D04C2" w:rsidP="007C48AD">
            <w:pPr>
              <w:jc w:val="center"/>
              <w:rPr>
                <w:rFonts w:ascii="Sylfaen" w:hAnsi="Sylfaen"/>
                <w:sz w:val="20"/>
                <w:szCs w:val="20"/>
              </w:rPr>
            </w:pPr>
            <w:r>
              <w:rPr>
                <w:rFonts w:ascii="Sylfaen" w:hAnsi="Sylfaen"/>
                <w:sz w:val="20"/>
                <w:szCs w:val="20"/>
              </w:rPr>
              <w:lastRenderedPageBreak/>
              <w:t>հատ</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5D2E24" w:rsidRDefault="008D04C2" w:rsidP="00341807">
            <w:pPr>
              <w:jc w:val="center"/>
              <w:rPr>
                <w:rFonts w:ascii="GHEA Grapalat" w:hAnsi="GHEA Grapalat"/>
                <w:sz w:val="18"/>
                <w:szCs w:val="18"/>
                <w:lang w:val="ru-RU"/>
              </w:rPr>
            </w:pPr>
            <w:r>
              <w:rPr>
                <w:rFonts w:ascii="GHEA Grapalat" w:hAnsi="GHEA Grapalat"/>
                <w:sz w:val="18"/>
                <w:szCs w:val="18"/>
                <w:lang w:val="ru-RU"/>
              </w:rPr>
              <w:t>1</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w:t>
            </w:r>
            <w:r w:rsidRPr="00341807">
              <w:rPr>
                <w:rFonts w:ascii="GHEA Grapalat" w:hAnsi="GHEA Grapalat" w:cs="Calibri"/>
                <w:sz w:val="18"/>
                <w:szCs w:val="18"/>
              </w:rPr>
              <w:lastRenderedPageBreak/>
              <w:t>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lastRenderedPageBreak/>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lastRenderedPageBreak/>
              <w:t>50</w:t>
            </w:r>
          </w:p>
        </w:tc>
        <w:tc>
          <w:tcPr>
            <w:tcW w:w="1134"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15842300</w:t>
            </w:r>
          </w:p>
        </w:tc>
        <w:tc>
          <w:tcPr>
            <w:tcW w:w="1984" w:type="dxa"/>
            <w:vAlign w:val="center"/>
          </w:tcPr>
          <w:p w:rsidR="008D04C2" w:rsidRPr="00A56209" w:rsidRDefault="008D04C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Հալվա</w:t>
            </w:r>
          </w:p>
        </w:tc>
        <w:tc>
          <w:tcPr>
            <w:tcW w:w="4253" w:type="dxa"/>
            <w:vAlign w:val="center"/>
          </w:tcPr>
          <w:p w:rsidR="008D04C2" w:rsidRPr="008D426A" w:rsidRDefault="008D04C2" w:rsidP="0020412D">
            <w:pPr>
              <w:jc w:val="center"/>
              <w:rPr>
                <w:rFonts w:ascii="GHEA Grapalat" w:hAnsi="GHEA Grapalat" w:cs="Sylfaen"/>
                <w:sz w:val="18"/>
                <w:szCs w:val="18"/>
                <w:lang w:val="pt-BR"/>
              </w:rPr>
            </w:pPr>
            <w:r w:rsidRPr="00103EFF">
              <w:rPr>
                <w:rFonts w:ascii="GHEA Grapalat" w:hAnsi="GHEA Grapalat"/>
                <w:color w:val="000000"/>
                <w:sz w:val="18"/>
                <w:szCs w:val="18"/>
                <w:lang w:val="hy-AM"/>
              </w:rPr>
              <w:t>Հալվա արեւածաղկի, կալորիականությունը 553,4կկալ100գ, չափածրարված: Անվտանգությունը` N 2-III-4.9-01-2010 հիգիենիկ նորմատիվների և «Սննդամթերքի անվտանգության մասին» ՀՀ օրենքի 8-րդ հոդվածի կակ համարժեքը</w:t>
            </w:r>
          </w:p>
        </w:tc>
        <w:tc>
          <w:tcPr>
            <w:tcW w:w="992" w:type="dxa"/>
            <w:vAlign w:val="center"/>
          </w:tcPr>
          <w:p w:rsidR="008D04C2" w:rsidRPr="00244F34" w:rsidRDefault="008D04C2" w:rsidP="00A14E35">
            <w:pPr>
              <w:jc w:val="center"/>
              <w:rPr>
                <w:rFonts w:ascii="Sylfaen" w:hAnsi="Sylfaen"/>
                <w:sz w:val="20"/>
                <w:szCs w:val="20"/>
                <w:lang w:val="ru-RU"/>
              </w:rPr>
            </w:pPr>
            <w:r>
              <w:rPr>
                <w:rFonts w:ascii="Sylfaen" w:hAnsi="Sylfaen"/>
                <w:sz w:val="20"/>
                <w:szCs w:val="20"/>
                <w:lang w:val="ru-RU"/>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244F34" w:rsidRDefault="008D04C2" w:rsidP="00341807">
            <w:pPr>
              <w:jc w:val="center"/>
              <w:rPr>
                <w:rFonts w:ascii="GHEA Grapalat" w:hAnsi="GHEA Grapalat"/>
                <w:sz w:val="18"/>
                <w:szCs w:val="18"/>
                <w:lang w:val="ru-RU"/>
              </w:rPr>
            </w:pPr>
            <w:r>
              <w:rPr>
                <w:rFonts w:ascii="GHEA Grapalat" w:hAnsi="GHEA Grapalat"/>
                <w:sz w:val="18"/>
                <w:szCs w:val="18"/>
                <w:lang w:val="ru-RU"/>
              </w:rPr>
              <w:t>24</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51</w:t>
            </w:r>
          </w:p>
        </w:tc>
        <w:tc>
          <w:tcPr>
            <w:tcW w:w="1134" w:type="dxa"/>
            <w:vAlign w:val="center"/>
          </w:tcPr>
          <w:p w:rsidR="008D04C2" w:rsidRPr="00341807" w:rsidRDefault="008D04C2" w:rsidP="007C48AD">
            <w:pPr>
              <w:jc w:val="center"/>
              <w:rPr>
                <w:rFonts w:ascii="GHEA Grapalat" w:hAnsi="GHEA Grapalat"/>
                <w:sz w:val="18"/>
                <w:szCs w:val="18"/>
              </w:rPr>
            </w:pPr>
            <w:r w:rsidRPr="00341807">
              <w:rPr>
                <w:rFonts w:ascii="GHEA Grapalat" w:hAnsi="GHEA Grapalat"/>
                <w:sz w:val="18"/>
                <w:szCs w:val="18"/>
              </w:rPr>
              <w:t>03221410</w:t>
            </w:r>
          </w:p>
        </w:tc>
        <w:tc>
          <w:tcPr>
            <w:tcW w:w="1984" w:type="dxa"/>
            <w:vAlign w:val="center"/>
          </w:tcPr>
          <w:p w:rsidR="008D04C2" w:rsidRPr="00341807" w:rsidRDefault="008D04C2" w:rsidP="007C48AD">
            <w:pPr>
              <w:pStyle w:val="23"/>
              <w:spacing w:line="240" w:lineRule="auto"/>
              <w:ind w:firstLine="0"/>
              <w:jc w:val="center"/>
              <w:rPr>
                <w:rFonts w:ascii="GHEA Grapalat" w:hAnsi="GHEA Grapalat"/>
                <w:i/>
                <w:sz w:val="18"/>
                <w:szCs w:val="18"/>
              </w:rPr>
            </w:pPr>
            <w:r w:rsidRPr="00341807">
              <w:rPr>
                <w:rFonts w:ascii="GHEA Grapalat" w:hAnsi="GHEA Grapalat"/>
                <w:i/>
                <w:sz w:val="18"/>
                <w:szCs w:val="18"/>
              </w:rPr>
              <w:t>Կանաչ Լոբի</w:t>
            </w:r>
          </w:p>
        </w:tc>
        <w:tc>
          <w:tcPr>
            <w:tcW w:w="4253" w:type="dxa"/>
            <w:vAlign w:val="center"/>
          </w:tcPr>
          <w:p w:rsidR="008D04C2" w:rsidRPr="00341807" w:rsidRDefault="008D04C2" w:rsidP="007C48AD">
            <w:pPr>
              <w:jc w:val="center"/>
              <w:rPr>
                <w:rFonts w:ascii="GHEA Grapalat" w:hAnsi="GHEA Grapalat"/>
                <w:color w:val="000000"/>
                <w:sz w:val="18"/>
                <w:szCs w:val="18"/>
                <w:lang w:val="af-ZA"/>
              </w:rPr>
            </w:pPr>
            <w:r w:rsidRPr="00341807">
              <w:rPr>
                <w:rFonts w:ascii="GHEA Grapalat" w:hAnsi="GHEA Grapalat" w:cs="Sylfaen"/>
                <w:sz w:val="18"/>
                <w:szCs w:val="18"/>
              </w:rPr>
              <w:t>Թարմ</w:t>
            </w:r>
            <w:r w:rsidRPr="00341807">
              <w:rPr>
                <w:rFonts w:ascii="GHEA Grapalat" w:hAnsi="GHEA Grapalat" w:cs="Arial"/>
                <w:sz w:val="18"/>
                <w:szCs w:val="18"/>
                <w:lang w:val="af-ZA"/>
              </w:rPr>
              <w:t>,</w:t>
            </w:r>
            <w:r w:rsidRPr="00341807">
              <w:rPr>
                <w:rFonts w:ascii="GHEA Grapalat" w:hAnsi="GHEA Grapalat" w:cs="Calibri"/>
                <w:sz w:val="18"/>
                <w:szCs w:val="18"/>
                <w:lang w:val="af-ZA"/>
              </w:rPr>
              <w:t xml:space="preserve"> </w:t>
            </w:r>
            <w:r w:rsidRPr="00341807">
              <w:rPr>
                <w:rFonts w:ascii="GHEA Grapalat" w:hAnsi="GHEA Grapalat" w:cs="Sylfaen"/>
                <w:sz w:val="18"/>
                <w:szCs w:val="18"/>
              </w:rPr>
              <w:t>ամբողջական</w:t>
            </w:r>
            <w:r w:rsidRPr="00341807">
              <w:rPr>
                <w:rFonts w:ascii="GHEA Grapalat" w:hAnsi="GHEA Grapalat" w:cs="Arial"/>
                <w:sz w:val="18"/>
                <w:szCs w:val="18"/>
                <w:lang w:val="af-ZA"/>
              </w:rPr>
              <w:t xml:space="preserve">, </w:t>
            </w:r>
            <w:r w:rsidRPr="00341807">
              <w:rPr>
                <w:rFonts w:ascii="GHEA Grapalat" w:hAnsi="GHEA Grapalat" w:cs="Sylfaen"/>
                <w:sz w:val="18"/>
                <w:szCs w:val="18"/>
              </w:rPr>
              <w:t>մաքուր</w:t>
            </w:r>
            <w:r w:rsidRPr="00341807">
              <w:rPr>
                <w:rFonts w:ascii="GHEA Grapalat" w:hAnsi="GHEA Grapalat" w:cs="Arial"/>
                <w:sz w:val="18"/>
                <w:szCs w:val="18"/>
                <w:lang w:val="af-ZA"/>
              </w:rPr>
              <w:t xml:space="preserve">, </w:t>
            </w:r>
            <w:r w:rsidRPr="00341807">
              <w:rPr>
                <w:rFonts w:ascii="GHEA Grapalat" w:hAnsi="GHEA Grapalat" w:cs="Sylfaen"/>
                <w:sz w:val="18"/>
                <w:szCs w:val="18"/>
              </w:rPr>
              <w:t>առողջ</w:t>
            </w:r>
            <w:r w:rsidRPr="00341807">
              <w:rPr>
                <w:rFonts w:ascii="GHEA Grapalat" w:hAnsi="GHEA Grapalat" w:cs="Arial"/>
                <w:sz w:val="18"/>
                <w:szCs w:val="18"/>
                <w:lang w:val="af-ZA"/>
              </w:rPr>
              <w:t xml:space="preserve">, </w:t>
            </w:r>
            <w:r w:rsidRPr="00341807">
              <w:rPr>
                <w:rFonts w:ascii="GHEA Grapalat" w:hAnsi="GHEA Grapalat" w:cs="Sylfaen"/>
                <w:sz w:val="18"/>
                <w:szCs w:val="18"/>
              </w:rPr>
              <w:t>չթոռոմած</w:t>
            </w:r>
            <w:r w:rsidRPr="00341807">
              <w:rPr>
                <w:rFonts w:ascii="GHEA Grapalat" w:hAnsi="GHEA Grapalat" w:cs="Arial"/>
                <w:sz w:val="18"/>
                <w:szCs w:val="18"/>
                <w:lang w:val="af-ZA"/>
              </w:rPr>
              <w:t>,</w:t>
            </w:r>
            <w:r w:rsidRPr="00341807">
              <w:rPr>
                <w:rFonts w:ascii="GHEA Grapalat" w:hAnsi="GHEA Grapalat" w:cs="Tahoma"/>
                <w:sz w:val="18"/>
                <w:szCs w:val="18"/>
              </w:rPr>
              <w:t>։</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Անվտանգությունը</w:t>
            </w:r>
            <w:r w:rsidRPr="00341807">
              <w:rPr>
                <w:rFonts w:ascii="GHEA Grapalat" w:hAnsi="GHEA Grapalat" w:cs="Arial"/>
                <w:sz w:val="18"/>
                <w:szCs w:val="18"/>
                <w:lang w:val="af-ZA"/>
              </w:rPr>
              <w:t xml:space="preserve">, </w:t>
            </w:r>
            <w:r w:rsidRPr="00341807">
              <w:rPr>
                <w:rFonts w:ascii="GHEA Grapalat" w:hAnsi="GHEA Grapalat" w:cs="Sylfaen"/>
                <w:sz w:val="18"/>
                <w:szCs w:val="18"/>
              </w:rPr>
              <w:t>փաթեթավորումը</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Calibri"/>
                <w:sz w:val="18"/>
                <w:szCs w:val="18"/>
                <w:lang w:val="af-ZA"/>
              </w:rPr>
              <w:t xml:space="preserve"> </w:t>
            </w:r>
            <w:r w:rsidRPr="00341807">
              <w:rPr>
                <w:rFonts w:ascii="GHEA Grapalat" w:hAnsi="GHEA Grapalat" w:cs="Sylfaen"/>
                <w:sz w:val="18"/>
                <w:szCs w:val="18"/>
              </w:rPr>
              <w:t>մակնշումը</w:t>
            </w:r>
            <w:r w:rsidRPr="00341807">
              <w:rPr>
                <w:rFonts w:ascii="GHEA Grapalat" w:hAnsi="GHEA Grapalat" w:cs="Calibri"/>
                <w:sz w:val="18"/>
                <w:szCs w:val="18"/>
                <w:lang w:val="af-ZA"/>
              </w:rPr>
              <w:t xml:space="preserve">` </w:t>
            </w:r>
            <w:r w:rsidRPr="00341807">
              <w:rPr>
                <w:rFonts w:ascii="GHEA Grapalat" w:hAnsi="GHEA Grapalat" w:cs="Sylfaen"/>
                <w:sz w:val="18"/>
                <w:szCs w:val="18"/>
              </w:rPr>
              <w:t>ըստ</w:t>
            </w:r>
            <w:r w:rsidRPr="00341807">
              <w:rPr>
                <w:rFonts w:ascii="GHEA Grapalat" w:hAnsi="GHEA Grapalat" w:cs="Arial"/>
                <w:sz w:val="18"/>
                <w:szCs w:val="18"/>
                <w:lang w:val="af-ZA"/>
              </w:rPr>
              <w:t xml:space="preserve"> </w:t>
            </w:r>
            <w:r w:rsidRPr="00341807">
              <w:rPr>
                <w:rFonts w:ascii="GHEA Grapalat" w:hAnsi="GHEA Grapalat" w:cs="Sylfaen"/>
                <w:sz w:val="18"/>
                <w:szCs w:val="18"/>
              </w:rPr>
              <w:t>ՀՀ</w:t>
            </w:r>
            <w:r w:rsidRPr="00341807">
              <w:rPr>
                <w:rFonts w:ascii="GHEA Grapalat" w:hAnsi="GHEA Grapalat" w:cs="Arial"/>
                <w:sz w:val="18"/>
                <w:szCs w:val="18"/>
                <w:lang w:val="af-ZA"/>
              </w:rPr>
              <w:t xml:space="preserve"> </w:t>
            </w:r>
            <w:r w:rsidRPr="00341807">
              <w:rPr>
                <w:rFonts w:ascii="GHEA Grapalat" w:hAnsi="GHEA Grapalat" w:cs="Sylfaen"/>
                <w:sz w:val="18"/>
                <w:szCs w:val="18"/>
              </w:rPr>
              <w:t>կառավարության</w:t>
            </w:r>
            <w:r w:rsidRPr="00341807">
              <w:rPr>
                <w:rFonts w:ascii="GHEA Grapalat" w:hAnsi="GHEA Grapalat" w:cs="Arial"/>
                <w:sz w:val="18"/>
                <w:szCs w:val="18"/>
                <w:lang w:val="af-ZA"/>
              </w:rPr>
              <w:t xml:space="preserve"> 2006</w:t>
            </w:r>
            <w:r w:rsidRPr="00341807">
              <w:rPr>
                <w:rFonts w:ascii="GHEA Grapalat" w:hAnsi="GHEA Grapalat" w:cs="Sylfaen"/>
                <w:sz w:val="18"/>
                <w:szCs w:val="18"/>
              </w:rPr>
              <w:t>թ</w:t>
            </w:r>
            <w:r w:rsidRPr="00341807">
              <w:rPr>
                <w:rFonts w:ascii="GHEA Grapalat" w:hAnsi="GHEA Grapalat" w:cs="Arial"/>
                <w:sz w:val="18"/>
                <w:szCs w:val="18"/>
                <w:lang w:val="af-ZA"/>
              </w:rPr>
              <w:t xml:space="preserve">. </w:t>
            </w:r>
            <w:r w:rsidRPr="00341807">
              <w:rPr>
                <w:rFonts w:ascii="GHEA Grapalat" w:hAnsi="GHEA Grapalat" w:cs="Sylfaen"/>
                <w:sz w:val="18"/>
                <w:szCs w:val="18"/>
              </w:rPr>
              <w:t>Դեկտեմբերի</w:t>
            </w:r>
            <w:r w:rsidRPr="00341807">
              <w:rPr>
                <w:rFonts w:ascii="GHEA Grapalat" w:hAnsi="GHEA Grapalat" w:cs="Arial"/>
                <w:sz w:val="18"/>
                <w:szCs w:val="18"/>
                <w:lang w:val="af-ZA"/>
              </w:rPr>
              <w:t xml:space="preserve"> 21-</w:t>
            </w:r>
            <w:r w:rsidRPr="00341807">
              <w:rPr>
                <w:rFonts w:ascii="GHEA Grapalat" w:hAnsi="GHEA Grapalat" w:cs="Sylfaen"/>
                <w:sz w:val="18"/>
                <w:szCs w:val="18"/>
              </w:rPr>
              <w:t>ի</w:t>
            </w:r>
            <w:r w:rsidRPr="00341807">
              <w:rPr>
                <w:rFonts w:ascii="GHEA Grapalat" w:hAnsi="GHEA Grapalat" w:cs="Arial"/>
                <w:sz w:val="18"/>
                <w:szCs w:val="18"/>
                <w:lang w:val="af-ZA"/>
              </w:rPr>
              <w:t xml:space="preserve"> N 1913-</w:t>
            </w:r>
            <w:r w:rsidRPr="00341807">
              <w:rPr>
                <w:rFonts w:ascii="GHEA Grapalat" w:hAnsi="GHEA Grapalat" w:cs="Sylfaen"/>
                <w:sz w:val="18"/>
                <w:szCs w:val="18"/>
              </w:rPr>
              <w:t>Ն</w:t>
            </w:r>
            <w:r w:rsidRPr="00341807">
              <w:rPr>
                <w:rFonts w:ascii="GHEA Grapalat" w:hAnsi="GHEA Grapalat" w:cs="Arial"/>
                <w:sz w:val="18"/>
                <w:szCs w:val="18"/>
                <w:lang w:val="af-ZA"/>
              </w:rPr>
              <w:t xml:space="preserve"> </w:t>
            </w:r>
            <w:r w:rsidRPr="00341807">
              <w:rPr>
                <w:rFonts w:ascii="GHEA Grapalat" w:hAnsi="GHEA Grapalat" w:cs="Sylfaen"/>
                <w:sz w:val="18"/>
                <w:szCs w:val="18"/>
              </w:rPr>
              <w:t>որոշմամբ</w:t>
            </w:r>
            <w:r w:rsidRPr="00341807">
              <w:rPr>
                <w:rFonts w:ascii="GHEA Grapalat" w:hAnsi="GHEA Grapalat" w:cs="Calibri"/>
                <w:sz w:val="18"/>
                <w:szCs w:val="18"/>
                <w:lang w:val="af-ZA"/>
              </w:rPr>
              <w:t xml:space="preserve"> </w:t>
            </w:r>
            <w:r w:rsidRPr="00341807">
              <w:rPr>
                <w:rFonts w:ascii="GHEA Grapalat" w:hAnsi="GHEA Grapalat" w:cs="Sylfaen"/>
                <w:sz w:val="18"/>
                <w:szCs w:val="18"/>
              </w:rPr>
              <w:t>հաստատված</w:t>
            </w:r>
            <w:r w:rsidRPr="00341807">
              <w:rPr>
                <w:rFonts w:ascii="GHEA Grapalat" w:hAnsi="GHEA Grapalat" w:cs="Arial"/>
                <w:sz w:val="18"/>
                <w:szCs w:val="18"/>
                <w:lang w:val="af-ZA"/>
              </w:rPr>
              <w:t xml:space="preserve"> «</w:t>
            </w:r>
            <w:r w:rsidRPr="00341807">
              <w:rPr>
                <w:rFonts w:ascii="GHEA Grapalat" w:hAnsi="GHEA Grapalat" w:cs="Sylfaen"/>
                <w:sz w:val="18"/>
                <w:szCs w:val="18"/>
              </w:rPr>
              <w:t>Թարմ</w:t>
            </w:r>
            <w:r w:rsidRPr="00341807">
              <w:rPr>
                <w:rFonts w:ascii="GHEA Grapalat" w:hAnsi="GHEA Grapalat" w:cs="Arial"/>
                <w:sz w:val="18"/>
                <w:szCs w:val="18"/>
                <w:lang w:val="af-ZA"/>
              </w:rPr>
              <w:t xml:space="preserve"> </w:t>
            </w:r>
            <w:r w:rsidRPr="00341807">
              <w:rPr>
                <w:rFonts w:ascii="GHEA Grapalat" w:hAnsi="GHEA Grapalat" w:cs="Sylfaen"/>
                <w:sz w:val="18"/>
                <w:szCs w:val="18"/>
              </w:rPr>
              <w:t>պտուղ</w:t>
            </w:r>
            <w:r w:rsidRPr="00341807">
              <w:rPr>
                <w:rFonts w:ascii="GHEA Grapalat" w:hAnsi="GHEA Grapalat" w:cs="Arial"/>
                <w:sz w:val="18"/>
                <w:szCs w:val="18"/>
                <w:lang w:val="af-ZA"/>
              </w:rPr>
              <w:t>-</w:t>
            </w:r>
            <w:r w:rsidRPr="00341807">
              <w:rPr>
                <w:rFonts w:ascii="GHEA Grapalat" w:hAnsi="GHEA Grapalat" w:cs="Sylfaen"/>
                <w:sz w:val="18"/>
                <w:szCs w:val="18"/>
              </w:rPr>
              <w:t>բանջարեղենի</w:t>
            </w:r>
            <w:r w:rsidRPr="00341807">
              <w:rPr>
                <w:rFonts w:ascii="GHEA Grapalat" w:hAnsi="GHEA Grapalat" w:cs="Arial"/>
                <w:sz w:val="18"/>
                <w:szCs w:val="18"/>
                <w:lang w:val="af-ZA"/>
              </w:rPr>
              <w:t xml:space="preserve"> </w:t>
            </w:r>
            <w:r w:rsidRPr="00341807">
              <w:rPr>
                <w:rFonts w:ascii="GHEA Grapalat" w:hAnsi="GHEA Grapalat" w:cs="Sylfaen"/>
                <w:sz w:val="18"/>
                <w:szCs w:val="18"/>
              </w:rPr>
              <w:t>տեխնիկական</w:t>
            </w:r>
            <w:r w:rsidRPr="00341807">
              <w:rPr>
                <w:rFonts w:ascii="GHEA Grapalat" w:hAnsi="GHEA Grapalat" w:cs="Arial"/>
                <w:sz w:val="18"/>
                <w:szCs w:val="18"/>
                <w:lang w:val="af-ZA"/>
              </w:rPr>
              <w:t xml:space="preserve"> </w:t>
            </w:r>
            <w:r w:rsidRPr="00341807">
              <w:rPr>
                <w:rFonts w:ascii="GHEA Grapalat" w:hAnsi="GHEA Grapalat" w:cs="Sylfaen"/>
                <w:sz w:val="18"/>
                <w:szCs w:val="18"/>
              </w:rPr>
              <w:t>կանոնակարգի</w:t>
            </w:r>
            <w:r w:rsidRPr="00341807">
              <w:rPr>
                <w:rFonts w:ascii="GHEA Grapalat" w:hAnsi="GHEA Grapalat" w:cs="Arial"/>
                <w:sz w:val="18"/>
                <w:szCs w:val="18"/>
                <w:lang w:val="af-ZA"/>
              </w:rPr>
              <w:t xml:space="preserve">», </w:t>
            </w:r>
            <w:r w:rsidRPr="00341807">
              <w:rPr>
                <w:rFonts w:ascii="GHEA Grapalat" w:hAnsi="GHEA Grapalat" w:cs="Sylfaen"/>
                <w:sz w:val="18"/>
                <w:szCs w:val="18"/>
              </w:rPr>
              <w:t>ըստ</w:t>
            </w:r>
            <w:r w:rsidRPr="00341807">
              <w:rPr>
                <w:rFonts w:ascii="GHEA Grapalat" w:hAnsi="GHEA Grapalat" w:cs="Calibri"/>
                <w:sz w:val="18"/>
                <w:szCs w:val="18"/>
                <w:lang w:val="af-ZA"/>
              </w:rPr>
              <w:t xml:space="preserve"> 2-III-4.9-01-2010  </w:t>
            </w:r>
            <w:r w:rsidRPr="00341807">
              <w:rPr>
                <w:rFonts w:ascii="GHEA Grapalat" w:hAnsi="GHEA Grapalat" w:cs="Sylfaen"/>
                <w:sz w:val="18"/>
                <w:szCs w:val="18"/>
              </w:rPr>
              <w:t>հիգիենիկ</w:t>
            </w:r>
            <w:r w:rsidRPr="00341807">
              <w:rPr>
                <w:rFonts w:ascii="GHEA Grapalat" w:hAnsi="GHEA Grapalat" w:cs="Calibri"/>
                <w:sz w:val="18"/>
                <w:szCs w:val="18"/>
                <w:lang w:val="af-ZA"/>
              </w:rPr>
              <w:t xml:space="preserve"> </w:t>
            </w:r>
            <w:r w:rsidRPr="00341807">
              <w:rPr>
                <w:rFonts w:ascii="GHEA Grapalat" w:hAnsi="GHEA Grapalat" w:cs="Sylfaen"/>
                <w:sz w:val="18"/>
                <w:szCs w:val="18"/>
              </w:rPr>
              <w:t>նորմատիվների</w:t>
            </w:r>
            <w:r w:rsidRPr="00341807">
              <w:rPr>
                <w:rFonts w:ascii="GHEA Grapalat" w:hAnsi="GHEA Grapalat" w:cs="Arial"/>
                <w:sz w:val="18"/>
                <w:szCs w:val="18"/>
                <w:lang w:val="af-ZA"/>
              </w:rPr>
              <w:t xml:space="preserve"> </w:t>
            </w:r>
            <w:r w:rsidRPr="00341807">
              <w:rPr>
                <w:rFonts w:ascii="GHEA Grapalat" w:hAnsi="GHEA Grapalat" w:cs="Sylfaen"/>
                <w:sz w:val="18"/>
                <w:szCs w:val="18"/>
              </w:rPr>
              <w:t>և</w:t>
            </w:r>
            <w:r w:rsidRPr="00341807">
              <w:rPr>
                <w:rFonts w:ascii="GHEA Grapalat" w:hAnsi="GHEA Grapalat" w:cs="Arial"/>
                <w:sz w:val="18"/>
                <w:szCs w:val="18"/>
                <w:lang w:val="af-ZA"/>
              </w:rPr>
              <w:t xml:space="preserve"> «</w:t>
            </w:r>
            <w:r w:rsidRPr="00341807">
              <w:rPr>
                <w:rFonts w:ascii="GHEA Grapalat" w:hAnsi="GHEA Grapalat" w:cs="Sylfaen"/>
                <w:sz w:val="18"/>
                <w:szCs w:val="18"/>
              </w:rPr>
              <w:t>Սննդամթերքի</w:t>
            </w:r>
            <w:r w:rsidRPr="00341807">
              <w:rPr>
                <w:rFonts w:ascii="GHEA Grapalat" w:hAnsi="GHEA Grapalat" w:cs="Arial"/>
                <w:sz w:val="18"/>
                <w:szCs w:val="18"/>
                <w:lang w:val="af-ZA"/>
              </w:rPr>
              <w:t xml:space="preserve"> </w:t>
            </w:r>
            <w:r w:rsidRPr="00341807">
              <w:rPr>
                <w:rFonts w:ascii="GHEA Grapalat" w:hAnsi="GHEA Grapalat" w:cs="Sylfaen"/>
                <w:sz w:val="18"/>
                <w:szCs w:val="18"/>
              </w:rPr>
              <w:t>անվտանգության</w:t>
            </w:r>
            <w:r w:rsidRPr="00341807">
              <w:rPr>
                <w:rFonts w:ascii="GHEA Grapalat" w:hAnsi="GHEA Grapalat" w:cs="Arial"/>
                <w:sz w:val="18"/>
                <w:szCs w:val="18"/>
                <w:lang w:val="af-ZA"/>
              </w:rPr>
              <w:t xml:space="preserve"> </w:t>
            </w:r>
            <w:r w:rsidRPr="00341807">
              <w:rPr>
                <w:rFonts w:ascii="GHEA Grapalat" w:hAnsi="GHEA Grapalat" w:cs="Sylfaen"/>
                <w:sz w:val="18"/>
                <w:szCs w:val="18"/>
              </w:rPr>
              <w:t>մասին</w:t>
            </w:r>
            <w:r w:rsidRPr="00341807">
              <w:rPr>
                <w:rFonts w:ascii="GHEA Grapalat" w:hAnsi="GHEA Grapalat" w:cs="Arial"/>
                <w:sz w:val="18"/>
                <w:szCs w:val="18"/>
                <w:lang w:val="af-ZA"/>
              </w:rPr>
              <w:t xml:space="preserve">» </w:t>
            </w:r>
            <w:r w:rsidRPr="00341807">
              <w:rPr>
                <w:rFonts w:ascii="GHEA Grapalat" w:hAnsi="GHEA Grapalat" w:cs="Sylfaen"/>
                <w:sz w:val="18"/>
                <w:szCs w:val="18"/>
              </w:rPr>
              <w:t>ՀՀ</w:t>
            </w:r>
            <w:r w:rsidRPr="00341807">
              <w:rPr>
                <w:rFonts w:ascii="GHEA Grapalat" w:hAnsi="GHEA Grapalat" w:cs="Arial"/>
                <w:sz w:val="18"/>
                <w:szCs w:val="18"/>
                <w:lang w:val="af-ZA"/>
              </w:rPr>
              <w:t xml:space="preserve"> </w:t>
            </w:r>
            <w:r w:rsidRPr="00341807">
              <w:rPr>
                <w:rFonts w:ascii="GHEA Grapalat" w:hAnsi="GHEA Grapalat" w:cs="Sylfaen"/>
                <w:sz w:val="18"/>
                <w:szCs w:val="18"/>
              </w:rPr>
              <w:t>օրենքի</w:t>
            </w:r>
            <w:r w:rsidRPr="00341807">
              <w:rPr>
                <w:rFonts w:ascii="GHEA Grapalat" w:hAnsi="GHEA Grapalat" w:cs="Arial"/>
                <w:sz w:val="18"/>
                <w:szCs w:val="18"/>
                <w:lang w:val="af-ZA"/>
              </w:rPr>
              <w:t xml:space="preserve"> 8-</w:t>
            </w:r>
            <w:r w:rsidRPr="00341807">
              <w:rPr>
                <w:rFonts w:ascii="GHEA Grapalat" w:hAnsi="GHEA Grapalat" w:cs="Sylfaen"/>
                <w:sz w:val="18"/>
                <w:szCs w:val="18"/>
              </w:rPr>
              <w:t>րդ</w:t>
            </w:r>
            <w:r w:rsidRPr="00341807">
              <w:rPr>
                <w:rFonts w:ascii="GHEA Grapalat" w:hAnsi="GHEA Grapalat" w:cs="Arial"/>
                <w:sz w:val="18"/>
                <w:szCs w:val="18"/>
                <w:lang w:val="af-ZA"/>
              </w:rPr>
              <w:t xml:space="preserve"> </w:t>
            </w:r>
            <w:r w:rsidRPr="00341807">
              <w:rPr>
                <w:rFonts w:ascii="GHEA Grapalat" w:hAnsi="GHEA Grapalat" w:cs="Sylfaen"/>
                <w:sz w:val="18"/>
                <w:szCs w:val="18"/>
              </w:rPr>
              <w:t>հոդվածի</w:t>
            </w:r>
            <w:r w:rsidRPr="00341807">
              <w:rPr>
                <w:rFonts w:ascii="GHEA Grapalat" w:hAnsi="GHEA Grapalat" w:cs="Calibri"/>
                <w:sz w:val="18"/>
                <w:szCs w:val="18"/>
                <w:lang w:val="af-ZA"/>
              </w:rPr>
              <w:t>:</w:t>
            </w:r>
          </w:p>
        </w:tc>
        <w:tc>
          <w:tcPr>
            <w:tcW w:w="992" w:type="dxa"/>
            <w:vAlign w:val="center"/>
          </w:tcPr>
          <w:p w:rsidR="008D04C2" w:rsidRDefault="008D04C2" w:rsidP="007C48AD">
            <w:pPr>
              <w:jc w:val="center"/>
            </w:pPr>
            <w:r w:rsidRPr="00EB17F1">
              <w:rPr>
                <w:rFonts w:ascii="Sylfaen" w:hAnsi="Sylfaen"/>
                <w:sz w:val="20"/>
                <w:szCs w:val="20"/>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5D2E24" w:rsidRDefault="008D04C2" w:rsidP="00341807">
            <w:pPr>
              <w:jc w:val="center"/>
              <w:rPr>
                <w:rFonts w:ascii="GHEA Grapalat" w:hAnsi="GHEA Grapalat"/>
                <w:sz w:val="18"/>
                <w:szCs w:val="18"/>
                <w:lang w:val="ru-RU"/>
              </w:rPr>
            </w:pPr>
            <w:r>
              <w:rPr>
                <w:rFonts w:ascii="GHEA Grapalat" w:hAnsi="GHEA Grapalat"/>
                <w:sz w:val="18"/>
                <w:szCs w:val="18"/>
                <w:lang w:val="ru-RU"/>
              </w:rPr>
              <w:t>64</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52</w:t>
            </w:r>
          </w:p>
        </w:tc>
        <w:tc>
          <w:tcPr>
            <w:tcW w:w="1134"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15331168</w:t>
            </w:r>
          </w:p>
        </w:tc>
        <w:tc>
          <w:tcPr>
            <w:tcW w:w="1984" w:type="dxa"/>
            <w:vAlign w:val="center"/>
          </w:tcPr>
          <w:p w:rsidR="008D04C2" w:rsidRPr="00A7244D" w:rsidRDefault="008D04C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Սմբուկ </w:t>
            </w:r>
          </w:p>
        </w:tc>
        <w:tc>
          <w:tcPr>
            <w:tcW w:w="4253" w:type="dxa"/>
            <w:vAlign w:val="center"/>
          </w:tcPr>
          <w:p w:rsidR="008D04C2" w:rsidRPr="005D2E24" w:rsidRDefault="008D04C2" w:rsidP="005D2E24">
            <w:pPr>
              <w:spacing w:after="200" w:line="276" w:lineRule="auto"/>
              <w:jc w:val="both"/>
              <w:rPr>
                <w:rFonts w:ascii="GHEA Grapalat" w:eastAsiaTheme="minorHAnsi" w:hAnsi="GHEA Grapalat" w:cstheme="minorBidi"/>
                <w:sz w:val="18"/>
                <w:szCs w:val="18"/>
                <w:lang w:val="ru-RU"/>
              </w:rPr>
            </w:pPr>
            <w:r w:rsidRPr="005D2E24">
              <w:rPr>
                <w:rFonts w:ascii="GHEA Grapalat" w:eastAsiaTheme="minorHAnsi" w:hAnsi="GHEA Grapalat" w:cs="Sylfaen"/>
                <w:sz w:val="18"/>
                <w:szCs w:val="18"/>
                <w:lang w:val="ru-RU"/>
              </w:rPr>
              <w:t>Սմբուկ</w:t>
            </w:r>
            <w:r w:rsidRPr="005D2E24">
              <w:rPr>
                <w:rFonts w:ascii="GHEA Grapalat" w:eastAsiaTheme="minorHAnsi" w:hAnsi="GHEA Grapalat" w:cstheme="minorBidi"/>
                <w:sz w:val="18"/>
                <w:szCs w:val="18"/>
                <w:lang w:val="ru-RU"/>
              </w:rPr>
              <w:t xml:space="preserve"> </w:t>
            </w:r>
            <w:r w:rsidRPr="005D2E24">
              <w:rPr>
                <w:rFonts w:ascii="GHEA Grapalat" w:eastAsiaTheme="minorHAnsi" w:hAnsi="GHEA Grapalat" w:cs="Sylfaen"/>
                <w:sz w:val="18"/>
                <w:szCs w:val="18"/>
                <w:lang w:val="ru-RU"/>
              </w:rPr>
              <w:t>թարմ</w:t>
            </w:r>
            <w:r w:rsidRPr="005D2E24">
              <w:rPr>
                <w:rFonts w:ascii="GHEA Grapalat" w:eastAsiaTheme="minorHAnsi" w:hAnsi="GHEA Grapalat" w:cstheme="minorBidi"/>
                <w:sz w:val="18"/>
                <w:szCs w:val="18"/>
                <w:lang w:val="ru-RU"/>
              </w:rPr>
              <w:t xml:space="preserve">: </w:t>
            </w:r>
            <w:r w:rsidRPr="005D2E24">
              <w:rPr>
                <w:rFonts w:ascii="GHEA Grapalat" w:eastAsiaTheme="minorHAnsi" w:hAnsi="GHEA Grapalat" w:cs="Sylfaen"/>
                <w:sz w:val="18"/>
                <w:szCs w:val="18"/>
                <w:lang w:val="ru-RU"/>
              </w:rPr>
              <w:t>Անվտանգությունը</w:t>
            </w:r>
            <w:r w:rsidRPr="005D2E24">
              <w:rPr>
                <w:rFonts w:ascii="GHEA Grapalat" w:eastAsiaTheme="minorHAnsi" w:hAnsi="GHEA Grapalat" w:cstheme="minorBidi"/>
                <w:sz w:val="18"/>
                <w:szCs w:val="18"/>
                <w:lang w:val="ru-RU"/>
              </w:rPr>
              <w:t xml:space="preserve">` </w:t>
            </w:r>
            <w:r w:rsidRPr="005D2E24">
              <w:rPr>
                <w:rFonts w:ascii="GHEA Grapalat" w:eastAsiaTheme="minorHAnsi" w:hAnsi="GHEA Grapalat" w:cs="Sylfaen"/>
                <w:sz w:val="18"/>
                <w:szCs w:val="18"/>
                <w:lang w:val="ru-RU"/>
              </w:rPr>
              <w:t>ըստ</w:t>
            </w:r>
            <w:r w:rsidRPr="005D2E24">
              <w:rPr>
                <w:rFonts w:ascii="GHEA Grapalat" w:eastAsiaTheme="minorHAnsi" w:hAnsi="GHEA Grapalat" w:cstheme="minorBidi"/>
                <w:sz w:val="18"/>
                <w:szCs w:val="18"/>
                <w:lang w:val="ru-RU"/>
              </w:rPr>
              <w:t xml:space="preserve"> </w:t>
            </w:r>
            <w:r w:rsidRPr="005D2E24">
              <w:rPr>
                <w:rFonts w:ascii="GHEA Grapalat" w:eastAsiaTheme="minorHAnsi" w:hAnsi="GHEA Grapalat" w:cstheme="minorBidi"/>
                <w:sz w:val="18"/>
                <w:szCs w:val="18"/>
              </w:rPr>
              <w:t>N</w:t>
            </w:r>
            <w:r w:rsidRPr="005D2E24">
              <w:rPr>
                <w:rFonts w:ascii="GHEA Grapalat" w:eastAsiaTheme="minorHAnsi" w:hAnsi="GHEA Grapalat" w:cstheme="minorBidi"/>
                <w:sz w:val="18"/>
                <w:szCs w:val="18"/>
                <w:lang w:val="ru-RU"/>
              </w:rPr>
              <w:t xml:space="preserve"> 2-</w:t>
            </w:r>
            <w:r w:rsidRPr="005D2E24">
              <w:rPr>
                <w:rFonts w:ascii="GHEA Grapalat" w:eastAsiaTheme="minorHAnsi" w:hAnsi="GHEA Grapalat" w:cstheme="minorBidi"/>
                <w:sz w:val="18"/>
                <w:szCs w:val="18"/>
              </w:rPr>
              <w:t>III</w:t>
            </w:r>
            <w:r w:rsidRPr="005D2E24">
              <w:rPr>
                <w:rFonts w:ascii="GHEA Grapalat" w:eastAsiaTheme="minorHAnsi" w:hAnsi="GHEA Grapalat" w:cstheme="minorBidi"/>
                <w:sz w:val="18"/>
                <w:szCs w:val="18"/>
                <w:lang w:val="ru-RU"/>
              </w:rPr>
              <w:t xml:space="preserve">-4.9-01-2010 </w:t>
            </w:r>
            <w:r w:rsidRPr="005D2E24">
              <w:rPr>
                <w:rFonts w:ascii="GHEA Grapalat" w:eastAsiaTheme="minorHAnsi" w:hAnsi="GHEA Grapalat" w:cs="Sylfaen"/>
                <w:sz w:val="18"/>
                <w:szCs w:val="18"/>
                <w:lang w:val="ru-RU"/>
              </w:rPr>
              <w:t>հիգիենիկ</w:t>
            </w:r>
            <w:r w:rsidRPr="005D2E24">
              <w:rPr>
                <w:rFonts w:ascii="GHEA Grapalat" w:eastAsiaTheme="minorHAnsi" w:hAnsi="GHEA Grapalat" w:cstheme="minorBidi"/>
                <w:sz w:val="18"/>
                <w:szCs w:val="18"/>
                <w:lang w:val="ru-RU"/>
              </w:rPr>
              <w:t xml:space="preserve"> </w:t>
            </w:r>
            <w:r w:rsidRPr="005D2E24">
              <w:rPr>
                <w:rFonts w:ascii="GHEA Grapalat" w:eastAsiaTheme="minorHAnsi" w:hAnsi="GHEA Grapalat" w:cs="Sylfaen"/>
                <w:sz w:val="18"/>
                <w:szCs w:val="18"/>
                <w:lang w:val="ru-RU"/>
              </w:rPr>
              <w:t>նորմատիվների</w:t>
            </w:r>
            <w:r w:rsidRPr="005D2E24">
              <w:rPr>
                <w:rFonts w:ascii="GHEA Grapalat" w:eastAsiaTheme="minorHAnsi" w:hAnsi="GHEA Grapalat" w:cstheme="minorBidi"/>
                <w:sz w:val="18"/>
                <w:szCs w:val="18"/>
                <w:lang w:val="ru-RU"/>
              </w:rPr>
              <w:t xml:space="preserve"> </w:t>
            </w:r>
            <w:r w:rsidRPr="005D2E24">
              <w:rPr>
                <w:rFonts w:ascii="GHEA Grapalat" w:eastAsiaTheme="minorHAnsi" w:hAnsi="GHEA Grapalat" w:cs="Sylfaen"/>
                <w:sz w:val="18"/>
                <w:szCs w:val="18"/>
                <w:lang w:val="ru-RU"/>
              </w:rPr>
              <w:t>և</w:t>
            </w:r>
            <w:r w:rsidRPr="005D2E24">
              <w:rPr>
                <w:rFonts w:ascii="GHEA Grapalat" w:eastAsiaTheme="minorHAnsi" w:hAnsi="GHEA Grapalat" w:cstheme="minorBidi"/>
                <w:sz w:val="18"/>
                <w:szCs w:val="18"/>
                <w:lang w:val="ru-RU"/>
              </w:rPr>
              <w:t xml:space="preserve"> «</w:t>
            </w:r>
            <w:r w:rsidRPr="005D2E24">
              <w:rPr>
                <w:rFonts w:ascii="GHEA Grapalat" w:eastAsiaTheme="minorHAnsi" w:hAnsi="GHEA Grapalat" w:cs="Sylfaen"/>
                <w:sz w:val="18"/>
                <w:szCs w:val="18"/>
                <w:lang w:val="ru-RU"/>
              </w:rPr>
              <w:t>Սննդամթերքի</w:t>
            </w:r>
            <w:r w:rsidRPr="005D2E24">
              <w:rPr>
                <w:rFonts w:ascii="GHEA Grapalat" w:eastAsiaTheme="minorHAnsi" w:hAnsi="GHEA Grapalat" w:cstheme="minorBidi"/>
                <w:sz w:val="18"/>
                <w:szCs w:val="18"/>
                <w:lang w:val="ru-RU"/>
              </w:rPr>
              <w:t xml:space="preserve"> </w:t>
            </w:r>
            <w:r w:rsidRPr="005D2E24">
              <w:rPr>
                <w:rFonts w:ascii="GHEA Grapalat" w:eastAsiaTheme="minorHAnsi" w:hAnsi="GHEA Grapalat" w:cs="Sylfaen"/>
                <w:sz w:val="18"/>
                <w:szCs w:val="18"/>
                <w:lang w:val="ru-RU"/>
              </w:rPr>
              <w:t>անվտանգության</w:t>
            </w:r>
            <w:r w:rsidRPr="005D2E24">
              <w:rPr>
                <w:rFonts w:ascii="GHEA Grapalat" w:eastAsiaTheme="minorHAnsi" w:hAnsi="GHEA Grapalat" w:cstheme="minorBidi"/>
                <w:sz w:val="18"/>
                <w:szCs w:val="18"/>
                <w:lang w:val="ru-RU"/>
              </w:rPr>
              <w:t xml:space="preserve"> </w:t>
            </w:r>
            <w:r w:rsidRPr="005D2E24">
              <w:rPr>
                <w:rFonts w:ascii="GHEA Grapalat" w:eastAsiaTheme="minorHAnsi" w:hAnsi="GHEA Grapalat" w:cs="Sylfaen"/>
                <w:sz w:val="18"/>
                <w:szCs w:val="18"/>
                <w:lang w:val="ru-RU"/>
              </w:rPr>
              <w:t>մասին</w:t>
            </w:r>
            <w:r w:rsidRPr="005D2E24">
              <w:rPr>
                <w:rFonts w:ascii="GHEA Grapalat" w:eastAsiaTheme="minorHAnsi" w:hAnsi="GHEA Grapalat" w:cstheme="minorBidi"/>
                <w:sz w:val="18"/>
                <w:szCs w:val="18"/>
                <w:lang w:val="ru-RU"/>
              </w:rPr>
              <w:t xml:space="preserve">» </w:t>
            </w:r>
            <w:r w:rsidRPr="005D2E24">
              <w:rPr>
                <w:rFonts w:ascii="GHEA Grapalat" w:eastAsiaTheme="minorHAnsi" w:hAnsi="GHEA Grapalat" w:cs="Sylfaen"/>
                <w:sz w:val="18"/>
                <w:szCs w:val="18"/>
                <w:lang w:val="ru-RU"/>
              </w:rPr>
              <w:t>ՀՀ</w:t>
            </w:r>
            <w:r w:rsidRPr="005D2E24">
              <w:rPr>
                <w:rFonts w:ascii="GHEA Grapalat" w:eastAsiaTheme="minorHAnsi" w:hAnsi="GHEA Grapalat" w:cstheme="minorBidi"/>
                <w:sz w:val="18"/>
                <w:szCs w:val="18"/>
                <w:lang w:val="ru-RU"/>
              </w:rPr>
              <w:t xml:space="preserve"> </w:t>
            </w:r>
            <w:r w:rsidRPr="005D2E24">
              <w:rPr>
                <w:rFonts w:ascii="GHEA Grapalat" w:eastAsiaTheme="minorHAnsi" w:hAnsi="GHEA Grapalat" w:cs="Sylfaen"/>
                <w:sz w:val="18"/>
                <w:szCs w:val="18"/>
                <w:lang w:val="ru-RU"/>
              </w:rPr>
              <w:t>օրենքի</w:t>
            </w:r>
            <w:r w:rsidRPr="005D2E24">
              <w:rPr>
                <w:rFonts w:ascii="GHEA Grapalat" w:eastAsiaTheme="minorHAnsi" w:hAnsi="GHEA Grapalat" w:cstheme="minorBidi"/>
                <w:sz w:val="18"/>
                <w:szCs w:val="18"/>
                <w:lang w:val="ru-RU"/>
              </w:rPr>
              <w:t xml:space="preserve"> 9-</w:t>
            </w:r>
            <w:r w:rsidRPr="005D2E24">
              <w:rPr>
                <w:rFonts w:ascii="GHEA Grapalat" w:eastAsiaTheme="minorHAnsi" w:hAnsi="GHEA Grapalat" w:cs="Sylfaen"/>
                <w:sz w:val="18"/>
                <w:szCs w:val="18"/>
                <w:lang w:val="ru-RU"/>
              </w:rPr>
              <w:t>րդ</w:t>
            </w:r>
            <w:r w:rsidRPr="005D2E24">
              <w:rPr>
                <w:rFonts w:ascii="GHEA Grapalat" w:eastAsiaTheme="minorHAnsi" w:hAnsi="GHEA Grapalat" w:cstheme="minorBidi"/>
                <w:sz w:val="18"/>
                <w:szCs w:val="18"/>
                <w:lang w:val="ru-RU"/>
              </w:rPr>
              <w:t xml:space="preserve"> </w:t>
            </w:r>
            <w:r w:rsidRPr="005D2E24">
              <w:rPr>
                <w:rFonts w:ascii="GHEA Grapalat" w:eastAsiaTheme="minorHAnsi" w:hAnsi="GHEA Grapalat" w:cs="Sylfaen"/>
                <w:sz w:val="18"/>
                <w:szCs w:val="18"/>
                <w:lang w:val="ru-RU"/>
              </w:rPr>
              <w:t>հոդվածի</w:t>
            </w:r>
          </w:p>
          <w:p w:rsidR="008D04C2" w:rsidRPr="005D2E24" w:rsidRDefault="008D04C2" w:rsidP="0020412D">
            <w:pPr>
              <w:jc w:val="center"/>
              <w:rPr>
                <w:rFonts w:ascii="GHEA Grapalat" w:hAnsi="GHEA Grapalat" w:cs="Sylfaen"/>
                <w:sz w:val="18"/>
                <w:szCs w:val="18"/>
                <w:lang w:val="ru-RU"/>
              </w:rPr>
            </w:pPr>
          </w:p>
        </w:tc>
        <w:tc>
          <w:tcPr>
            <w:tcW w:w="992" w:type="dxa"/>
            <w:vAlign w:val="center"/>
          </w:tcPr>
          <w:p w:rsidR="008D04C2" w:rsidRPr="00244F34" w:rsidRDefault="008D04C2" w:rsidP="00A14E35">
            <w:pPr>
              <w:jc w:val="center"/>
              <w:rPr>
                <w:rFonts w:ascii="Sylfaen" w:hAnsi="Sylfaen"/>
                <w:sz w:val="20"/>
                <w:szCs w:val="20"/>
                <w:lang w:val="ru-RU"/>
              </w:rPr>
            </w:pPr>
            <w:r>
              <w:rPr>
                <w:rFonts w:ascii="Sylfaen" w:hAnsi="Sylfaen"/>
                <w:sz w:val="20"/>
                <w:szCs w:val="20"/>
                <w:lang w:val="ru-RU"/>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244F34" w:rsidRDefault="008D04C2" w:rsidP="00341807">
            <w:pPr>
              <w:jc w:val="center"/>
              <w:rPr>
                <w:rFonts w:ascii="GHEA Grapalat" w:hAnsi="GHEA Grapalat"/>
                <w:sz w:val="18"/>
                <w:szCs w:val="18"/>
                <w:lang w:val="ru-RU"/>
              </w:rPr>
            </w:pPr>
            <w:r>
              <w:rPr>
                <w:rFonts w:ascii="GHEA Grapalat" w:hAnsi="GHEA Grapalat"/>
                <w:sz w:val="18"/>
                <w:szCs w:val="18"/>
                <w:lang w:val="ru-RU"/>
              </w:rPr>
              <w:t>100</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53</w:t>
            </w:r>
          </w:p>
        </w:tc>
        <w:tc>
          <w:tcPr>
            <w:tcW w:w="1134"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15331171</w:t>
            </w:r>
          </w:p>
        </w:tc>
        <w:tc>
          <w:tcPr>
            <w:tcW w:w="1984" w:type="dxa"/>
            <w:vAlign w:val="center"/>
          </w:tcPr>
          <w:p w:rsidR="008D04C2" w:rsidRPr="00A7244D" w:rsidRDefault="008D04C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Տաքդեղ կանաչ քաղցր </w:t>
            </w:r>
          </w:p>
        </w:tc>
        <w:tc>
          <w:tcPr>
            <w:tcW w:w="4253" w:type="dxa"/>
            <w:vAlign w:val="center"/>
          </w:tcPr>
          <w:p w:rsidR="008D04C2" w:rsidRPr="007C48AD" w:rsidRDefault="008D04C2" w:rsidP="007C48AD">
            <w:pPr>
              <w:autoSpaceDE w:val="0"/>
              <w:autoSpaceDN w:val="0"/>
              <w:adjustRightInd w:val="0"/>
              <w:jc w:val="both"/>
              <w:rPr>
                <w:rFonts w:ascii="GHEA Grapalat" w:eastAsia="Calibri" w:hAnsi="GHEA Grapalat" w:cs="Sylfaen"/>
                <w:sz w:val="18"/>
                <w:szCs w:val="18"/>
                <w:lang w:val="hy-AM"/>
              </w:rPr>
            </w:pPr>
            <w:r w:rsidRPr="007C48AD">
              <w:rPr>
                <w:rFonts w:ascii="GHEA Grapalat" w:hAnsi="GHEA Grapalat" w:cs="Calibri"/>
                <w:bCs/>
                <w:sz w:val="18"/>
                <w:szCs w:val="18"/>
              </w:rPr>
              <w:t>Պղպեղ</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թարմ</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օգտագործման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տեսակի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կանաչ</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քաղցր</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անվտանգությունը</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ըստ</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N</w:t>
            </w:r>
            <w:r w:rsidRPr="007C48AD">
              <w:rPr>
                <w:rFonts w:ascii="GHEA Grapalat" w:hAnsi="GHEA Grapalat" w:cs="Calibri"/>
                <w:bCs/>
                <w:sz w:val="18"/>
                <w:szCs w:val="18"/>
                <w:lang w:val="ru-RU"/>
              </w:rPr>
              <w:t xml:space="preserve"> 2-</w:t>
            </w:r>
            <w:r w:rsidRPr="007C48AD">
              <w:rPr>
                <w:rFonts w:ascii="GHEA Grapalat" w:hAnsi="GHEA Grapalat" w:cs="Calibri"/>
                <w:bCs/>
                <w:sz w:val="18"/>
                <w:szCs w:val="18"/>
              </w:rPr>
              <w:t>III</w:t>
            </w:r>
            <w:r w:rsidRPr="007C48AD">
              <w:rPr>
                <w:rFonts w:ascii="GHEA Grapalat" w:hAnsi="GHEA Grapalat" w:cs="Calibri"/>
                <w:bCs/>
                <w:sz w:val="18"/>
                <w:szCs w:val="18"/>
                <w:lang w:val="ru-RU"/>
              </w:rPr>
              <w:t>-4,9-01-2003 (</w:t>
            </w:r>
            <w:r w:rsidRPr="007C48AD">
              <w:rPr>
                <w:rFonts w:ascii="GHEA Grapalat" w:hAnsi="GHEA Grapalat" w:cs="Calibri"/>
                <w:bCs/>
                <w:sz w:val="18"/>
                <w:szCs w:val="18"/>
              </w:rPr>
              <w:t>ՌԴ</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Սան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Պին</w:t>
            </w:r>
            <w:r w:rsidRPr="007C48AD">
              <w:rPr>
                <w:rFonts w:ascii="GHEA Grapalat" w:hAnsi="GHEA Grapalat" w:cs="Calibri"/>
                <w:bCs/>
                <w:sz w:val="18"/>
                <w:szCs w:val="18"/>
                <w:lang w:val="ru-RU"/>
              </w:rPr>
              <w:t xml:space="preserve"> 2,3,2-1078-01) </w:t>
            </w:r>
            <w:r w:rsidRPr="007C48AD">
              <w:rPr>
                <w:rFonts w:ascii="GHEA Grapalat" w:hAnsi="GHEA Grapalat" w:cs="Calibri"/>
                <w:bCs/>
                <w:sz w:val="18"/>
                <w:szCs w:val="18"/>
              </w:rPr>
              <w:t>սանիտարահամաճարակային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կանոնների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և</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նորմերի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և</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ՙՍննդամթերքի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անվտանգության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մասին՚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ՀՀ</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օրենքի</w:t>
            </w:r>
            <w:r w:rsidRPr="007C48AD">
              <w:rPr>
                <w:rFonts w:ascii="GHEA Grapalat" w:hAnsi="GHEA Grapalat" w:cs="Calibri"/>
                <w:bCs/>
                <w:sz w:val="18"/>
                <w:szCs w:val="18"/>
                <w:lang w:val="ru-RU"/>
              </w:rPr>
              <w:t xml:space="preserve"> 9-</w:t>
            </w:r>
            <w:r w:rsidRPr="007C48AD">
              <w:rPr>
                <w:rFonts w:ascii="GHEA Grapalat" w:hAnsi="GHEA Grapalat" w:cs="Calibri"/>
                <w:bCs/>
                <w:sz w:val="18"/>
                <w:szCs w:val="18"/>
              </w:rPr>
              <w:t>րդ</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հոդվածի</w:t>
            </w:r>
          </w:p>
        </w:tc>
        <w:tc>
          <w:tcPr>
            <w:tcW w:w="992" w:type="dxa"/>
            <w:vAlign w:val="center"/>
          </w:tcPr>
          <w:p w:rsidR="008D04C2" w:rsidRPr="00244F34" w:rsidRDefault="008D04C2" w:rsidP="00A14E35">
            <w:pPr>
              <w:jc w:val="center"/>
              <w:rPr>
                <w:rFonts w:ascii="Sylfaen" w:hAnsi="Sylfaen"/>
                <w:sz w:val="20"/>
                <w:szCs w:val="20"/>
                <w:lang w:val="ru-RU"/>
              </w:rPr>
            </w:pPr>
            <w:r>
              <w:rPr>
                <w:rFonts w:ascii="Sylfaen" w:hAnsi="Sylfaen"/>
                <w:sz w:val="20"/>
                <w:szCs w:val="20"/>
                <w:lang w:val="ru-RU"/>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244F34" w:rsidRDefault="008D04C2" w:rsidP="00341807">
            <w:pPr>
              <w:jc w:val="center"/>
              <w:rPr>
                <w:rFonts w:ascii="GHEA Grapalat" w:hAnsi="GHEA Grapalat"/>
                <w:sz w:val="18"/>
                <w:szCs w:val="18"/>
                <w:lang w:val="ru-RU"/>
              </w:rPr>
            </w:pPr>
            <w:r>
              <w:rPr>
                <w:rFonts w:ascii="GHEA Grapalat" w:hAnsi="GHEA Grapalat"/>
                <w:sz w:val="18"/>
                <w:szCs w:val="18"/>
                <w:lang w:val="ru-RU"/>
              </w:rPr>
              <w:t>40</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lastRenderedPageBreak/>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lastRenderedPageBreak/>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lastRenderedPageBreak/>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lastRenderedPageBreak/>
              <w:t>54</w:t>
            </w:r>
          </w:p>
        </w:tc>
        <w:tc>
          <w:tcPr>
            <w:tcW w:w="1134"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03222132</w:t>
            </w:r>
          </w:p>
        </w:tc>
        <w:tc>
          <w:tcPr>
            <w:tcW w:w="1984" w:type="dxa"/>
            <w:vAlign w:val="center"/>
          </w:tcPr>
          <w:p w:rsidR="008D04C2" w:rsidRPr="00A7244D" w:rsidRDefault="008D04C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Դեղձ</w:t>
            </w:r>
          </w:p>
        </w:tc>
        <w:tc>
          <w:tcPr>
            <w:tcW w:w="4253" w:type="dxa"/>
            <w:vAlign w:val="center"/>
          </w:tcPr>
          <w:p w:rsidR="008D04C2" w:rsidRPr="007C48AD" w:rsidRDefault="008D04C2" w:rsidP="007C48AD">
            <w:pPr>
              <w:jc w:val="both"/>
              <w:rPr>
                <w:rFonts w:ascii="GHEA Grapalat" w:hAnsi="GHEA Grapalat"/>
                <w:color w:val="000000"/>
                <w:sz w:val="18"/>
                <w:szCs w:val="18"/>
                <w:lang w:val="ru-RU"/>
              </w:rPr>
            </w:pPr>
            <w:r w:rsidRPr="007C48AD">
              <w:rPr>
                <w:rFonts w:ascii="GHEA Grapalat" w:hAnsi="GHEA Grapalat" w:cs="Calibri"/>
                <w:color w:val="000000"/>
                <w:sz w:val="18"/>
                <w:szCs w:val="18"/>
              </w:rPr>
              <w:t>Թարմ</w:t>
            </w:r>
            <w:r w:rsidRPr="007C48AD">
              <w:rPr>
                <w:rFonts w:ascii="GHEA Grapalat" w:hAnsi="GHEA Grapalat" w:cs="Calibri"/>
                <w:color w:val="000000"/>
                <w:sz w:val="18"/>
                <w:szCs w:val="18"/>
                <w:lang w:val="hy-AM"/>
              </w:rPr>
              <w:t>,</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ԳՕՍՏ</w:t>
            </w:r>
            <w:r w:rsidRPr="007C48AD">
              <w:rPr>
                <w:rFonts w:ascii="GHEA Grapalat" w:hAnsi="GHEA Grapalat" w:cs="Calibri"/>
                <w:color w:val="000000"/>
                <w:sz w:val="18"/>
                <w:szCs w:val="18"/>
                <w:lang w:val="ru-RU"/>
              </w:rPr>
              <w:t>-21833-76,</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lang w:val="hy-AM"/>
              </w:rPr>
              <w:t>տարբեր  տեսակի</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lang w:val="hy-AM"/>
              </w:rPr>
              <w:t>,</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lang w:val="hy-AM"/>
              </w:rPr>
              <w:t>միջին չափսի</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lang w:val="hy-AM"/>
              </w:rPr>
              <w:t>,</w:t>
            </w:r>
            <w:r w:rsidRPr="007C48AD">
              <w:rPr>
                <w:rFonts w:ascii="GHEA Grapalat" w:hAnsi="GHEA Grapalat" w:cs="Calibri"/>
                <w:color w:val="000000"/>
                <w:sz w:val="18"/>
                <w:szCs w:val="18"/>
              </w:rPr>
              <w:t>առանց</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վնասվածքների</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և</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արտաքին</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արատի</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անվտանգությունը</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սանիտարահամաճարակային</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կանոնների</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և</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նորմերի</w:t>
            </w:r>
            <w:r w:rsidRPr="007C48AD">
              <w:rPr>
                <w:rFonts w:ascii="GHEA Grapalat" w:hAnsi="GHEA Grapalat" w:cs="Calibri"/>
                <w:color w:val="000000"/>
                <w:sz w:val="18"/>
                <w:szCs w:val="18"/>
                <w:lang w:val="ru-RU"/>
              </w:rPr>
              <w:t xml:space="preserve"> &lt;</w:t>
            </w:r>
            <w:r w:rsidRPr="007C48AD">
              <w:rPr>
                <w:rFonts w:ascii="GHEA Grapalat" w:hAnsi="GHEA Grapalat" w:cs="Calibri"/>
                <w:color w:val="000000"/>
                <w:sz w:val="18"/>
                <w:szCs w:val="18"/>
              </w:rPr>
              <w:t>Սննդամթերքի</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անվտանգության</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մասին</w:t>
            </w:r>
            <w:r w:rsidRPr="007C48AD">
              <w:rPr>
                <w:rFonts w:ascii="GHEA Grapalat" w:hAnsi="GHEA Grapalat" w:cs="Calibri"/>
                <w:color w:val="000000"/>
                <w:sz w:val="18"/>
                <w:szCs w:val="18"/>
                <w:lang w:val="ru-RU"/>
              </w:rPr>
              <w:t xml:space="preserve">&gt; </w:t>
            </w:r>
            <w:r w:rsidRPr="007C48AD">
              <w:rPr>
                <w:rFonts w:ascii="GHEA Grapalat" w:hAnsi="GHEA Grapalat" w:cs="Calibri"/>
                <w:color w:val="000000"/>
                <w:sz w:val="18"/>
                <w:szCs w:val="18"/>
              </w:rPr>
              <w:t>ՀՀ</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օրենքի</w:t>
            </w:r>
            <w:r w:rsidRPr="007C48AD">
              <w:rPr>
                <w:rFonts w:ascii="GHEA Grapalat" w:hAnsi="GHEA Grapalat" w:cs="Calibri"/>
                <w:color w:val="000000"/>
                <w:sz w:val="18"/>
                <w:szCs w:val="18"/>
                <w:lang w:val="ru-RU"/>
              </w:rPr>
              <w:t>:</w:t>
            </w:r>
          </w:p>
        </w:tc>
        <w:tc>
          <w:tcPr>
            <w:tcW w:w="992" w:type="dxa"/>
            <w:vAlign w:val="center"/>
          </w:tcPr>
          <w:p w:rsidR="008D04C2" w:rsidRPr="00244F34" w:rsidRDefault="008D04C2" w:rsidP="00A14E35">
            <w:pPr>
              <w:jc w:val="center"/>
              <w:rPr>
                <w:rFonts w:ascii="Sylfaen" w:hAnsi="Sylfaen"/>
                <w:sz w:val="20"/>
                <w:szCs w:val="20"/>
                <w:lang w:val="ru-RU"/>
              </w:rPr>
            </w:pPr>
            <w:r>
              <w:rPr>
                <w:rFonts w:ascii="Sylfaen" w:hAnsi="Sylfaen"/>
                <w:sz w:val="20"/>
                <w:szCs w:val="20"/>
                <w:lang w:val="ru-RU"/>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244F34" w:rsidRDefault="008D04C2" w:rsidP="00341807">
            <w:pPr>
              <w:jc w:val="center"/>
              <w:rPr>
                <w:rFonts w:ascii="GHEA Grapalat" w:hAnsi="GHEA Grapalat"/>
                <w:sz w:val="18"/>
                <w:szCs w:val="18"/>
                <w:lang w:val="ru-RU"/>
              </w:rPr>
            </w:pPr>
            <w:r>
              <w:rPr>
                <w:rFonts w:ascii="GHEA Grapalat" w:hAnsi="GHEA Grapalat"/>
                <w:sz w:val="18"/>
                <w:szCs w:val="18"/>
                <w:lang w:val="ru-RU"/>
              </w:rPr>
              <w:t>85</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55</w:t>
            </w:r>
          </w:p>
        </w:tc>
        <w:tc>
          <w:tcPr>
            <w:tcW w:w="1134"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03222134</w:t>
            </w:r>
          </w:p>
        </w:tc>
        <w:tc>
          <w:tcPr>
            <w:tcW w:w="1984" w:type="dxa"/>
            <w:vAlign w:val="center"/>
          </w:tcPr>
          <w:p w:rsidR="008D04C2" w:rsidRPr="00A7244D" w:rsidRDefault="008D04C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Սալոր </w:t>
            </w:r>
          </w:p>
        </w:tc>
        <w:tc>
          <w:tcPr>
            <w:tcW w:w="4253" w:type="dxa"/>
            <w:vAlign w:val="center"/>
          </w:tcPr>
          <w:p w:rsidR="008D04C2" w:rsidRPr="008D426A" w:rsidRDefault="008D04C2" w:rsidP="0020412D">
            <w:pPr>
              <w:jc w:val="center"/>
              <w:rPr>
                <w:rFonts w:ascii="GHEA Grapalat" w:hAnsi="GHEA Grapalat" w:cs="Sylfaen"/>
                <w:sz w:val="18"/>
                <w:szCs w:val="18"/>
                <w:lang w:val="pt-BR"/>
              </w:rPr>
            </w:pPr>
            <w:r w:rsidRPr="007C48AD">
              <w:rPr>
                <w:rFonts w:ascii="GHEA Grapalat" w:hAnsi="GHEA Grapalat" w:cs="Calibri"/>
                <w:color w:val="000000"/>
                <w:sz w:val="18"/>
                <w:szCs w:val="18"/>
              </w:rPr>
              <w:t>Թարմ</w:t>
            </w:r>
            <w:r w:rsidRPr="007C48AD">
              <w:rPr>
                <w:rFonts w:ascii="GHEA Grapalat" w:hAnsi="GHEA Grapalat" w:cs="Calibri"/>
                <w:color w:val="000000"/>
                <w:sz w:val="18"/>
                <w:szCs w:val="18"/>
                <w:lang w:val="hy-AM"/>
              </w:rPr>
              <w:t>,</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ԳՕՍՏ</w:t>
            </w:r>
            <w:r w:rsidRPr="007C48AD">
              <w:rPr>
                <w:rFonts w:ascii="GHEA Grapalat" w:hAnsi="GHEA Grapalat" w:cs="Calibri"/>
                <w:color w:val="000000"/>
                <w:sz w:val="18"/>
                <w:szCs w:val="18"/>
                <w:lang w:val="ru-RU"/>
              </w:rPr>
              <w:t>-21833-76,</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lang w:val="hy-AM"/>
              </w:rPr>
              <w:t>տարբեր  տեսակի</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lang w:val="hy-AM"/>
              </w:rPr>
              <w:t>,</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lang w:val="hy-AM"/>
              </w:rPr>
              <w:t>միջին չափսի</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lang w:val="hy-AM"/>
              </w:rPr>
              <w:t>,</w:t>
            </w:r>
            <w:r w:rsidRPr="007C48AD">
              <w:rPr>
                <w:rFonts w:ascii="GHEA Grapalat" w:hAnsi="GHEA Grapalat" w:cs="Calibri"/>
                <w:color w:val="000000"/>
                <w:sz w:val="18"/>
                <w:szCs w:val="18"/>
              </w:rPr>
              <w:t>առանց</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վնասվածքների</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և</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արտաքին</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արատի</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անվտանգությունը</w:t>
            </w:r>
            <w:r>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սանիտարահամաճարակային</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կանոնների</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և</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նորմերի</w:t>
            </w:r>
            <w:r w:rsidRPr="007C48AD">
              <w:rPr>
                <w:rFonts w:ascii="GHEA Grapalat" w:hAnsi="GHEA Grapalat" w:cs="Calibri"/>
                <w:color w:val="000000"/>
                <w:sz w:val="18"/>
                <w:szCs w:val="18"/>
                <w:lang w:val="ru-RU"/>
              </w:rPr>
              <w:t xml:space="preserve"> &lt;</w:t>
            </w:r>
            <w:r w:rsidRPr="007C48AD">
              <w:rPr>
                <w:rFonts w:ascii="GHEA Grapalat" w:hAnsi="GHEA Grapalat" w:cs="Calibri"/>
                <w:color w:val="000000"/>
                <w:sz w:val="18"/>
                <w:szCs w:val="18"/>
              </w:rPr>
              <w:t>Սննդամթերքի</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անվտանգության</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մասին</w:t>
            </w:r>
            <w:r w:rsidRPr="007C48AD">
              <w:rPr>
                <w:rFonts w:ascii="GHEA Grapalat" w:hAnsi="GHEA Grapalat" w:cs="Calibri"/>
                <w:color w:val="000000"/>
                <w:sz w:val="18"/>
                <w:szCs w:val="18"/>
                <w:lang w:val="ru-RU"/>
              </w:rPr>
              <w:t xml:space="preserve">&gt; </w:t>
            </w:r>
            <w:r w:rsidRPr="007C48AD">
              <w:rPr>
                <w:rFonts w:ascii="GHEA Grapalat" w:hAnsi="GHEA Grapalat" w:cs="Calibri"/>
                <w:color w:val="000000"/>
                <w:sz w:val="18"/>
                <w:szCs w:val="18"/>
              </w:rPr>
              <w:t>ՀՀ</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օրենքի</w:t>
            </w:r>
            <w:r w:rsidRPr="007C48AD">
              <w:rPr>
                <w:rFonts w:ascii="GHEA Grapalat" w:hAnsi="GHEA Grapalat" w:cs="Calibri"/>
                <w:color w:val="000000"/>
                <w:sz w:val="18"/>
                <w:szCs w:val="18"/>
                <w:lang w:val="ru-RU"/>
              </w:rPr>
              <w:t>:</w:t>
            </w:r>
          </w:p>
        </w:tc>
        <w:tc>
          <w:tcPr>
            <w:tcW w:w="992" w:type="dxa"/>
            <w:vAlign w:val="center"/>
          </w:tcPr>
          <w:p w:rsidR="008D04C2" w:rsidRPr="00244F34" w:rsidRDefault="008D04C2" w:rsidP="00A14E35">
            <w:pPr>
              <w:jc w:val="center"/>
              <w:rPr>
                <w:rFonts w:ascii="Sylfaen" w:hAnsi="Sylfaen"/>
                <w:sz w:val="20"/>
                <w:szCs w:val="20"/>
                <w:lang w:val="ru-RU"/>
              </w:rPr>
            </w:pPr>
            <w:r>
              <w:rPr>
                <w:rFonts w:ascii="Sylfaen" w:hAnsi="Sylfaen"/>
                <w:sz w:val="20"/>
                <w:szCs w:val="20"/>
                <w:lang w:val="ru-RU"/>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244F34" w:rsidRDefault="008D04C2" w:rsidP="00341807">
            <w:pPr>
              <w:jc w:val="center"/>
              <w:rPr>
                <w:rFonts w:ascii="GHEA Grapalat" w:hAnsi="GHEA Grapalat"/>
                <w:sz w:val="18"/>
                <w:szCs w:val="18"/>
                <w:lang w:val="ru-RU"/>
              </w:rPr>
            </w:pPr>
            <w:r>
              <w:rPr>
                <w:rFonts w:ascii="GHEA Grapalat" w:hAnsi="GHEA Grapalat"/>
                <w:sz w:val="18"/>
                <w:szCs w:val="18"/>
                <w:lang w:val="ru-RU"/>
              </w:rPr>
              <w:t>60</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7C48AD">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56</w:t>
            </w:r>
          </w:p>
        </w:tc>
        <w:tc>
          <w:tcPr>
            <w:tcW w:w="1134"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03222135</w:t>
            </w:r>
          </w:p>
        </w:tc>
        <w:tc>
          <w:tcPr>
            <w:tcW w:w="1984" w:type="dxa"/>
            <w:vAlign w:val="center"/>
          </w:tcPr>
          <w:p w:rsidR="008D04C2" w:rsidRPr="00A7244D" w:rsidRDefault="008D04C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Խաղող</w:t>
            </w:r>
          </w:p>
        </w:tc>
        <w:tc>
          <w:tcPr>
            <w:tcW w:w="4253" w:type="dxa"/>
          </w:tcPr>
          <w:p w:rsidR="008D04C2" w:rsidRPr="007C48AD" w:rsidRDefault="008D04C2" w:rsidP="007C48AD">
            <w:pPr>
              <w:jc w:val="both"/>
              <w:rPr>
                <w:rFonts w:ascii="GHEA Grapalat" w:eastAsia="Calibri" w:hAnsi="GHEA Grapalat" w:cs="Sylfaen"/>
                <w:sz w:val="18"/>
                <w:szCs w:val="18"/>
                <w:lang w:val="ru-RU"/>
              </w:rPr>
            </w:pPr>
            <w:r w:rsidRPr="007C48AD">
              <w:rPr>
                <w:rFonts w:ascii="GHEA Grapalat" w:hAnsi="GHEA Grapalat" w:cs="Calibri"/>
                <w:bCs/>
                <w:sz w:val="18"/>
                <w:szCs w:val="18"/>
                <w:lang w:val="ru-RU"/>
              </w:rPr>
              <w:t xml:space="preserve">Խաղող </w:t>
            </w:r>
            <w:r w:rsidRPr="007C48AD">
              <w:rPr>
                <w:rFonts w:ascii="GHEA Grapalat" w:hAnsi="GHEA Grapalat" w:cs="Calibri"/>
                <w:bCs/>
                <w:sz w:val="18"/>
                <w:szCs w:val="18"/>
              </w:rPr>
              <w:t>թարմ</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պտղաբանական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I</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խմբի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տարբեր</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տեսակների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նեղ</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տրամագիծը</w:t>
            </w:r>
            <w:r w:rsidRPr="007C48AD">
              <w:rPr>
                <w:rFonts w:ascii="GHEA Grapalat" w:hAnsi="GHEA Grapalat" w:cs="Calibri"/>
                <w:bCs/>
                <w:sz w:val="18"/>
                <w:szCs w:val="18"/>
                <w:lang w:val="ru-RU"/>
              </w:rPr>
              <w:t xml:space="preserve"> 3,5 </w:t>
            </w:r>
            <w:r w:rsidRPr="007C48AD">
              <w:rPr>
                <w:rFonts w:ascii="GHEA Grapalat" w:hAnsi="GHEA Grapalat" w:cs="Calibri"/>
                <w:bCs/>
                <w:sz w:val="18"/>
                <w:szCs w:val="18"/>
              </w:rPr>
              <w:t>սմ</w:t>
            </w:r>
            <w:r w:rsidRPr="007C48AD">
              <w:rPr>
                <w:rFonts w:ascii="GHEA Grapalat" w:hAnsi="GHEA Grapalat" w:cs="Calibri"/>
                <w:bCs/>
                <w:sz w:val="18"/>
                <w:szCs w:val="18"/>
                <w:lang w:val="ru-RU"/>
              </w:rPr>
              <w:t>-</w:t>
            </w:r>
            <w:r w:rsidRPr="007C48AD">
              <w:rPr>
                <w:rFonts w:ascii="GHEA Grapalat" w:hAnsi="GHEA Grapalat" w:cs="Calibri"/>
                <w:bCs/>
                <w:sz w:val="18"/>
                <w:szCs w:val="18"/>
              </w:rPr>
              <w:t>ից</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ոչ</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պակաս</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ԳՕՍՏ</w:t>
            </w:r>
            <w:r w:rsidRPr="007C48AD">
              <w:rPr>
                <w:rFonts w:ascii="GHEA Grapalat" w:hAnsi="GHEA Grapalat" w:cs="Calibri"/>
                <w:bCs/>
                <w:sz w:val="18"/>
                <w:szCs w:val="18"/>
                <w:lang w:val="ru-RU"/>
              </w:rPr>
              <w:t xml:space="preserve"> 21122-75, </w:t>
            </w:r>
            <w:r w:rsidRPr="007C48AD">
              <w:rPr>
                <w:rFonts w:ascii="GHEA Grapalat" w:hAnsi="GHEA Grapalat" w:cs="Calibri"/>
                <w:bCs/>
                <w:sz w:val="18"/>
                <w:szCs w:val="18"/>
              </w:rPr>
              <w:t>անվտանգությունը</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և</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մակնշումը</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ըստ</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ՀՀ</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կառավարության</w:t>
            </w:r>
            <w:r w:rsidRPr="007C48AD">
              <w:rPr>
                <w:rFonts w:ascii="GHEA Grapalat" w:hAnsi="GHEA Grapalat" w:cs="Calibri"/>
                <w:bCs/>
                <w:sz w:val="18"/>
                <w:szCs w:val="18"/>
                <w:lang w:val="ru-RU"/>
              </w:rPr>
              <w:t xml:space="preserve"> 2006</w:t>
            </w:r>
            <w:r w:rsidRPr="007C48AD">
              <w:rPr>
                <w:rFonts w:ascii="GHEA Grapalat" w:hAnsi="GHEA Grapalat" w:cs="Calibri"/>
                <w:bCs/>
                <w:sz w:val="18"/>
                <w:szCs w:val="18"/>
              </w:rPr>
              <w:t>թ</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Դեկտեմբերի</w:t>
            </w:r>
            <w:r w:rsidRPr="007C48AD">
              <w:rPr>
                <w:rFonts w:ascii="GHEA Grapalat" w:hAnsi="GHEA Grapalat" w:cs="Calibri"/>
                <w:bCs/>
                <w:sz w:val="18"/>
                <w:szCs w:val="18"/>
                <w:lang w:val="ru-RU"/>
              </w:rPr>
              <w:t xml:space="preserve"> 21-</w:t>
            </w:r>
            <w:r w:rsidRPr="007C48AD">
              <w:rPr>
                <w:rFonts w:ascii="GHEA Grapalat" w:hAnsi="GHEA Grapalat" w:cs="Calibri"/>
                <w:bCs/>
                <w:sz w:val="18"/>
                <w:szCs w:val="18"/>
              </w:rPr>
              <w:t>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N</w:t>
            </w:r>
            <w:r w:rsidRPr="007C48AD">
              <w:rPr>
                <w:rFonts w:ascii="GHEA Grapalat" w:hAnsi="GHEA Grapalat" w:cs="Calibri"/>
                <w:bCs/>
                <w:sz w:val="18"/>
                <w:szCs w:val="18"/>
                <w:lang w:val="ru-RU"/>
              </w:rPr>
              <w:t xml:space="preserve"> 1913-</w:t>
            </w:r>
            <w:r w:rsidRPr="007C48AD">
              <w:rPr>
                <w:rFonts w:ascii="GHEA Grapalat" w:hAnsi="GHEA Grapalat" w:cs="Calibri"/>
                <w:bCs/>
                <w:sz w:val="18"/>
                <w:szCs w:val="18"/>
              </w:rPr>
              <w:t>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որոշմամբ</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հաստատված</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Թարմ</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պտուղ</w:t>
            </w:r>
            <w:r w:rsidRPr="007C48AD">
              <w:rPr>
                <w:rFonts w:ascii="GHEA Grapalat" w:hAnsi="GHEA Grapalat" w:cs="Calibri"/>
                <w:bCs/>
                <w:sz w:val="18"/>
                <w:szCs w:val="18"/>
                <w:lang w:val="ru-RU"/>
              </w:rPr>
              <w:t>-</w:t>
            </w:r>
            <w:r w:rsidRPr="007C48AD">
              <w:rPr>
                <w:rFonts w:ascii="GHEA Grapalat" w:hAnsi="GHEA Grapalat" w:cs="Calibri"/>
                <w:bCs/>
                <w:sz w:val="18"/>
                <w:szCs w:val="18"/>
              </w:rPr>
              <w:t>բանջարեղենի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տեխնիկական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կանոնակարգի</w:t>
            </w:r>
            <w:r w:rsidRPr="007C48AD">
              <w:rPr>
                <w:rFonts w:ascii="GHEA Grapalat" w:hAnsi="GHEA Grapalat" w:cs="Calibri"/>
                <w:bCs/>
                <w:sz w:val="18"/>
                <w:szCs w:val="18"/>
                <w:lang w:val="ru-RU"/>
              </w:rPr>
              <w:t>”</w:t>
            </w:r>
            <w:r w:rsidRPr="007C48AD">
              <w:rPr>
                <w:rFonts w:ascii="GHEA Grapalat" w:hAnsi="GHEA Grapalat" w:cs="Calibri"/>
                <w:bCs/>
                <w:sz w:val="18"/>
                <w:szCs w:val="18"/>
              </w:rPr>
              <w:t>և</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Սննդամթերքի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անվտանգության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մասին</w:t>
            </w:r>
            <w:r w:rsidRPr="007C48AD">
              <w:rPr>
                <w:rFonts w:ascii="GHEA Grapalat" w:hAnsi="GHEA Grapalat" w:cs="Calibri"/>
                <w:bCs/>
                <w:sz w:val="18"/>
                <w:szCs w:val="18"/>
                <w:lang w:val="ru-RU"/>
              </w:rPr>
              <w:t xml:space="preserve">” </w:t>
            </w:r>
            <w:r w:rsidRPr="007C48AD">
              <w:rPr>
                <w:rFonts w:ascii="GHEA Grapalat" w:hAnsi="GHEA Grapalat" w:cs="Calibri"/>
                <w:color w:val="000000"/>
                <w:sz w:val="18"/>
                <w:szCs w:val="18"/>
              </w:rPr>
              <w:t>անվտանգությունըսանիտարահամաճարակային</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կանոնների</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և</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նորմերի</w:t>
            </w:r>
            <w:r w:rsidRPr="007C48AD">
              <w:rPr>
                <w:rFonts w:ascii="GHEA Grapalat" w:hAnsi="GHEA Grapalat" w:cs="Calibri"/>
                <w:color w:val="000000"/>
                <w:sz w:val="18"/>
                <w:szCs w:val="18"/>
                <w:lang w:val="ru-RU"/>
              </w:rPr>
              <w:t xml:space="preserve"> &lt;</w:t>
            </w:r>
            <w:r w:rsidRPr="007C48AD">
              <w:rPr>
                <w:rFonts w:ascii="GHEA Grapalat" w:hAnsi="GHEA Grapalat" w:cs="Calibri"/>
                <w:color w:val="000000"/>
                <w:sz w:val="18"/>
                <w:szCs w:val="18"/>
              </w:rPr>
              <w:t>Սննդամթերքի</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անվտանգության</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մասին</w:t>
            </w:r>
            <w:r w:rsidRPr="007C48AD">
              <w:rPr>
                <w:rFonts w:ascii="GHEA Grapalat" w:hAnsi="GHEA Grapalat" w:cs="Calibri"/>
                <w:color w:val="000000"/>
                <w:sz w:val="18"/>
                <w:szCs w:val="18"/>
                <w:lang w:val="ru-RU"/>
              </w:rPr>
              <w:t xml:space="preserve">&gt; </w:t>
            </w:r>
            <w:r w:rsidRPr="007C48AD">
              <w:rPr>
                <w:rFonts w:ascii="GHEA Grapalat" w:hAnsi="GHEA Grapalat" w:cs="Calibri"/>
                <w:color w:val="000000"/>
                <w:sz w:val="18"/>
                <w:szCs w:val="18"/>
              </w:rPr>
              <w:t>ՀՀ</w:t>
            </w:r>
            <w:r w:rsidRPr="007C48AD">
              <w:rPr>
                <w:rFonts w:ascii="GHEA Grapalat" w:hAnsi="GHEA Grapalat" w:cs="Calibri"/>
                <w:color w:val="000000"/>
                <w:sz w:val="18"/>
                <w:szCs w:val="18"/>
                <w:lang w:val="ru-RU"/>
              </w:rPr>
              <w:t xml:space="preserve"> </w:t>
            </w:r>
            <w:r w:rsidRPr="007C48AD">
              <w:rPr>
                <w:rFonts w:ascii="GHEA Grapalat" w:hAnsi="GHEA Grapalat" w:cs="Calibri"/>
                <w:color w:val="000000"/>
                <w:sz w:val="18"/>
                <w:szCs w:val="18"/>
              </w:rPr>
              <w:t>օրենքի</w:t>
            </w:r>
            <w:r w:rsidRPr="007C48AD">
              <w:rPr>
                <w:rFonts w:ascii="GHEA Grapalat" w:hAnsi="GHEA Grapalat" w:cs="Calibri"/>
                <w:color w:val="000000"/>
                <w:sz w:val="18"/>
                <w:szCs w:val="18"/>
                <w:lang w:val="ru-RU"/>
              </w:rPr>
              <w:t>:</w:t>
            </w:r>
          </w:p>
        </w:tc>
        <w:tc>
          <w:tcPr>
            <w:tcW w:w="992" w:type="dxa"/>
            <w:vAlign w:val="center"/>
          </w:tcPr>
          <w:p w:rsidR="008D04C2" w:rsidRPr="00244F34" w:rsidRDefault="008D04C2" w:rsidP="00A14E35">
            <w:pPr>
              <w:jc w:val="center"/>
              <w:rPr>
                <w:rFonts w:ascii="Sylfaen" w:hAnsi="Sylfaen"/>
                <w:sz w:val="20"/>
                <w:szCs w:val="20"/>
                <w:lang w:val="ru-RU"/>
              </w:rPr>
            </w:pPr>
            <w:r>
              <w:rPr>
                <w:rFonts w:ascii="Sylfaen" w:hAnsi="Sylfaen"/>
                <w:sz w:val="20"/>
                <w:szCs w:val="20"/>
                <w:lang w:val="ru-RU"/>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244F34" w:rsidRDefault="008D04C2" w:rsidP="00341807">
            <w:pPr>
              <w:jc w:val="center"/>
              <w:rPr>
                <w:rFonts w:ascii="GHEA Grapalat" w:hAnsi="GHEA Grapalat"/>
                <w:sz w:val="18"/>
                <w:szCs w:val="18"/>
                <w:lang w:val="ru-RU"/>
              </w:rPr>
            </w:pPr>
            <w:r>
              <w:rPr>
                <w:rFonts w:ascii="GHEA Grapalat" w:hAnsi="GHEA Grapalat"/>
                <w:sz w:val="18"/>
                <w:szCs w:val="18"/>
                <w:lang w:val="ru-RU"/>
              </w:rPr>
              <w:t>75</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7C48AD">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57</w:t>
            </w:r>
          </w:p>
        </w:tc>
        <w:tc>
          <w:tcPr>
            <w:tcW w:w="1134"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03222136</w:t>
            </w:r>
          </w:p>
        </w:tc>
        <w:tc>
          <w:tcPr>
            <w:tcW w:w="1984" w:type="dxa"/>
            <w:vAlign w:val="center"/>
          </w:tcPr>
          <w:p w:rsidR="008D04C2" w:rsidRPr="00A7244D" w:rsidRDefault="008D04C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Ծիրան</w:t>
            </w:r>
          </w:p>
        </w:tc>
        <w:tc>
          <w:tcPr>
            <w:tcW w:w="4253" w:type="dxa"/>
          </w:tcPr>
          <w:p w:rsidR="008D04C2" w:rsidRPr="00A659E1" w:rsidRDefault="008D04C2" w:rsidP="007C48AD">
            <w:pPr>
              <w:rPr>
                <w:rFonts w:ascii="GHEA Grapalat" w:eastAsia="Calibri" w:hAnsi="GHEA Grapalat" w:cs="Sylfaen"/>
                <w:sz w:val="18"/>
                <w:szCs w:val="18"/>
                <w:lang w:val="ru-RU"/>
              </w:rPr>
            </w:pPr>
            <w:r w:rsidRPr="007C48AD">
              <w:rPr>
                <w:rFonts w:ascii="GHEA Grapalat" w:hAnsi="GHEA Grapalat" w:cs="Calibri"/>
                <w:bCs/>
                <w:sz w:val="18"/>
                <w:szCs w:val="18"/>
                <w:lang w:val="hy-AM"/>
              </w:rPr>
              <w:t>ծ</w:t>
            </w:r>
            <w:r w:rsidRPr="007C48AD">
              <w:rPr>
                <w:rFonts w:ascii="GHEA Grapalat" w:hAnsi="GHEA Grapalat" w:cs="Calibri"/>
                <w:bCs/>
                <w:sz w:val="18"/>
                <w:szCs w:val="18"/>
              </w:rPr>
              <w:t>իրան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թարմ</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պտղաբանական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I</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խմբի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տարբեր</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տեսակների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նեղ</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տրամագիծը</w:t>
            </w:r>
            <w:r w:rsidRPr="007C48AD">
              <w:rPr>
                <w:rFonts w:ascii="GHEA Grapalat" w:hAnsi="GHEA Grapalat" w:cs="Calibri"/>
                <w:bCs/>
                <w:sz w:val="18"/>
                <w:szCs w:val="18"/>
                <w:lang w:val="ru-RU"/>
              </w:rPr>
              <w:t xml:space="preserve"> 3,5 </w:t>
            </w:r>
            <w:r w:rsidRPr="007C48AD">
              <w:rPr>
                <w:rFonts w:ascii="GHEA Grapalat" w:hAnsi="GHEA Grapalat" w:cs="Calibri"/>
                <w:bCs/>
                <w:sz w:val="18"/>
                <w:szCs w:val="18"/>
              </w:rPr>
              <w:t>սմ</w:t>
            </w:r>
            <w:r w:rsidRPr="007C48AD">
              <w:rPr>
                <w:rFonts w:ascii="GHEA Grapalat" w:hAnsi="GHEA Grapalat" w:cs="Calibri"/>
                <w:bCs/>
                <w:sz w:val="18"/>
                <w:szCs w:val="18"/>
                <w:lang w:val="ru-RU"/>
              </w:rPr>
              <w:t>-</w:t>
            </w:r>
            <w:r w:rsidRPr="007C48AD">
              <w:rPr>
                <w:rFonts w:ascii="GHEA Grapalat" w:hAnsi="GHEA Grapalat" w:cs="Calibri"/>
                <w:bCs/>
                <w:sz w:val="18"/>
                <w:szCs w:val="18"/>
              </w:rPr>
              <w:t>ից</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ոչ</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պակաս</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ԳՕՍՏ</w:t>
            </w:r>
            <w:r w:rsidRPr="007C48AD">
              <w:rPr>
                <w:rFonts w:ascii="GHEA Grapalat" w:hAnsi="GHEA Grapalat" w:cs="Calibri"/>
                <w:bCs/>
                <w:sz w:val="18"/>
                <w:szCs w:val="18"/>
                <w:lang w:val="ru-RU"/>
              </w:rPr>
              <w:t xml:space="preserve"> 21122-75, </w:t>
            </w:r>
            <w:r w:rsidRPr="007C48AD">
              <w:rPr>
                <w:rFonts w:ascii="GHEA Grapalat" w:hAnsi="GHEA Grapalat" w:cs="Calibri"/>
                <w:bCs/>
                <w:sz w:val="18"/>
                <w:szCs w:val="18"/>
              </w:rPr>
              <w:t>անվտանգությունը</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և</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մակնշումը</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ըստ</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ՀՀ</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կառավարության</w:t>
            </w:r>
            <w:r w:rsidRPr="007C48AD">
              <w:rPr>
                <w:rFonts w:ascii="GHEA Grapalat" w:hAnsi="GHEA Grapalat" w:cs="Calibri"/>
                <w:bCs/>
                <w:sz w:val="18"/>
                <w:szCs w:val="18"/>
                <w:lang w:val="ru-RU"/>
              </w:rPr>
              <w:t xml:space="preserve"> 2006</w:t>
            </w:r>
            <w:r w:rsidRPr="007C48AD">
              <w:rPr>
                <w:rFonts w:ascii="GHEA Grapalat" w:hAnsi="GHEA Grapalat" w:cs="Calibri"/>
                <w:bCs/>
                <w:sz w:val="18"/>
                <w:szCs w:val="18"/>
              </w:rPr>
              <w:t>թ</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Դեկտեմբերի</w:t>
            </w:r>
            <w:r w:rsidRPr="007C48AD">
              <w:rPr>
                <w:rFonts w:ascii="GHEA Grapalat" w:hAnsi="GHEA Grapalat" w:cs="Calibri"/>
                <w:bCs/>
                <w:sz w:val="18"/>
                <w:szCs w:val="18"/>
                <w:lang w:val="ru-RU"/>
              </w:rPr>
              <w:t xml:space="preserve"> 21-</w:t>
            </w:r>
            <w:r w:rsidRPr="007C48AD">
              <w:rPr>
                <w:rFonts w:ascii="GHEA Grapalat" w:hAnsi="GHEA Grapalat" w:cs="Calibri"/>
                <w:bCs/>
                <w:sz w:val="18"/>
                <w:szCs w:val="18"/>
              </w:rPr>
              <w:t>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N</w:t>
            </w:r>
            <w:r w:rsidRPr="007C48AD">
              <w:rPr>
                <w:rFonts w:ascii="GHEA Grapalat" w:hAnsi="GHEA Grapalat" w:cs="Calibri"/>
                <w:bCs/>
                <w:sz w:val="18"/>
                <w:szCs w:val="18"/>
                <w:lang w:val="ru-RU"/>
              </w:rPr>
              <w:t xml:space="preserve"> 1913-</w:t>
            </w:r>
            <w:r w:rsidRPr="007C48AD">
              <w:rPr>
                <w:rFonts w:ascii="GHEA Grapalat" w:hAnsi="GHEA Grapalat" w:cs="Calibri"/>
                <w:bCs/>
                <w:sz w:val="18"/>
                <w:szCs w:val="18"/>
              </w:rPr>
              <w:t>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որոշմամբ</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հաստատված</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Թարմ</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պտուղ</w:t>
            </w:r>
            <w:r w:rsidRPr="007C48AD">
              <w:rPr>
                <w:rFonts w:ascii="GHEA Grapalat" w:hAnsi="GHEA Grapalat" w:cs="Calibri"/>
                <w:bCs/>
                <w:sz w:val="18"/>
                <w:szCs w:val="18"/>
                <w:lang w:val="ru-RU"/>
              </w:rPr>
              <w:t>-</w:t>
            </w:r>
            <w:r w:rsidRPr="007C48AD">
              <w:rPr>
                <w:rFonts w:ascii="GHEA Grapalat" w:hAnsi="GHEA Grapalat" w:cs="Calibri"/>
                <w:bCs/>
                <w:sz w:val="18"/>
                <w:szCs w:val="18"/>
              </w:rPr>
              <w:t>բանջարեղենի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lastRenderedPageBreak/>
              <w:t>տեխնիկական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կանոնակարգի</w:t>
            </w:r>
            <w:r w:rsidRPr="007C48AD">
              <w:rPr>
                <w:rFonts w:ascii="GHEA Grapalat" w:hAnsi="GHEA Grapalat" w:cs="Calibri"/>
                <w:bCs/>
                <w:sz w:val="18"/>
                <w:szCs w:val="18"/>
                <w:lang w:val="ru-RU"/>
              </w:rPr>
              <w:t>”</w:t>
            </w:r>
            <w:r w:rsidRPr="007C48AD">
              <w:rPr>
                <w:rFonts w:ascii="GHEA Grapalat" w:hAnsi="GHEA Grapalat" w:cs="Calibri"/>
                <w:bCs/>
                <w:sz w:val="18"/>
                <w:szCs w:val="18"/>
              </w:rPr>
              <w:t>և</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Սննդամթերքի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անվտանգության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մասին</w:t>
            </w:r>
            <w:r w:rsidRPr="007C48AD">
              <w:rPr>
                <w:rFonts w:ascii="GHEA Grapalat" w:hAnsi="GHEA Grapalat" w:cs="Calibri"/>
                <w:bCs/>
                <w:sz w:val="18"/>
                <w:szCs w:val="18"/>
                <w:lang w:val="ru-RU"/>
              </w:rPr>
              <w:t xml:space="preserve">” </w:t>
            </w:r>
            <w:r w:rsidRPr="00A659E1">
              <w:rPr>
                <w:rFonts w:ascii="GHEA Grapalat" w:hAnsi="GHEA Grapalat" w:cs="Calibri"/>
                <w:bCs/>
                <w:sz w:val="18"/>
                <w:szCs w:val="18"/>
              </w:rPr>
              <w:t>անվտանգությունը</w:t>
            </w:r>
            <w:r w:rsidRPr="00A659E1">
              <w:rPr>
                <w:rFonts w:ascii="GHEA Grapalat" w:hAnsi="GHEA Grapalat" w:cs="Calibri"/>
                <w:bCs/>
                <w:sz w:val="18"/>
                <w:szCs w:val="18"/>
                <w:lang w:val="ru-RU"/>
              </w:rPr>
              <w:t xml:space="preserve"> </w:t>
            </w:r>
            <w:r w:rsidRPr="00A659E1">
              <w:rPr>
                <w:rFonts w:ascii="GHEA Grapalat" w:hAnsi="GHEA Grapalat" w:cs="Calibri"/>
                <w:bCs/>
                <w:sz w:val="18"/>
                <w:szCs w:val="18"/>
              </w:rPr>
              <w:t>սանիտարահամաճարակային</w:t>
            </w:r>
            <w:r w:rsidRPr="00A659E1">
              <w:rPr>
                <w:rFonts w:ascii="GHEA Grapalat" w:hAnsi="GHEA Grapalat" w:cs="Calibri"/>
                <w:bCs/>
                <w:sz w:val="18"/>
                <w:szCs w:val="18"/>
                <w:lang w:val="ru-RU"/>
              </w:rPr>
              <w:t xml:space="preserve"> </w:t>
            </w:r>
            <w:r w:rsidRPr="00A659E1">
              <w:rPr>
                <w:rFonts w:ascii="GHEA Grapalat" w:hAnsi="GHEA Grapalat" w:cs="Calibri"/>
                <w:bCs/>
                <w:sz w:val="18"/>
                <w:szCs w:val="18"/>
              </w:rPr>
              <w:t>կանոնների</w:t>
            </w:r>
            <w:r w:rsidRPr="00A659E1">
              <w:rPr>
                <w:rFonts w:ascii="GHEA Grapalat" w:hAnsi="GHEA Grapalat" w:cs="Calibri"/>
                <w:bCs/>
                <w:sz w:val="18"/>
                <w:szCs w:val="18"/>
                <w:lang w:val="ru-RU"/>
              </w:rPr>
              <w:t xml:space="preserve"> </w:t>
            </w:r>
            <w:r w:rsidRPr="00A659E1">
              <w:rPr>
                <w:rFonts w:ascii="GHEA Grapalat" w:hAnsi="GHEA Grapalat" w:cs="Calibri"/>
                <w:bCs/>
                <w:sz w:val="18"/>
                <w:szCs w:val="18"/>
              </w:rPr>
              <w:t>և</w:t>
            </w:r>
            <w:r w:rsidRPr="00A659E1">
              <w:rPr>
                <w:rFonts w:ascii="GHEA Grapalat" w:hAnsi="GHEA Grapalat" w:cs="Calibri"/>
                <w:bCs/>
                <w:sz w:val="18"/>
                <w:szCs w:val="18"/>
                <w:lang w:val="ru-RU"/>
              </w:rPr>
              <w:t xml:space="preserve"> </w:t>
            </w:r>
            <w:r w:rsidRPr="00A659E1">
              <w:rPr>
                <w:rFonts w:ascii="GHEA Grapalat" w:hAnsi="GHEA Grapalat" w:cs="Calibri"/>
                <w:bCs/>
                <w:sz w:val="18"/>
                <w:szCs w:val="18"/>
              </w:rPr>
              <w:t>նորմերի</w:t>
            </w:r>
            <w:r w:rsidRPr="00A659E1">
              <w:rPr>
                <w:rFonts w:ascii="GHEA Grapalat" w:hAnsi="GHEA Grapalat" w:cs="Calibri"/>
                <w:bCs/>
                <w:sz w:val="18"/>
                <w:szCs w:val="18"/>
                <w:lang w:val="ru-RU"/>
              </w:rPr>
              <w:t xml:space="preserve"> &lt;</w:t>
            </w:r>
            <w:r w:rsidRPr="00A659E1">
              <w:rPr>
                <w:rFonts w:ascii="GHEA Grapalat" w:hAnsi="GHEA Grapalat" w:cs="Calibri"/>
                <w:bCs/>
                <w:sz w:val="18"/>
                <w:szCs w:val="18"/>
              </w:rPr>
              <w:t>Սննդամթերքի</w:t>
            </w:r>
            <w:r w:rsidRPr="00A659E1">
              <w:rPr>
                <w:rFonts w:ascii="GHEA Grapalat" w:hAnsi="GHEA Grapalat" w:cs="Calibri"/>
                <w:bCs/>
                <w:sz w:val="18"/>
                <w:szCs w:val="18"/>
                <w:lang w:val="ru-RU"/>
              </w:rPr>
              <w:t xml:space="preserve"> </w:t>
            </w:r>
            <w:r w:rsidRPr="00A659E1">
              <w:rPr>
                <w:rFonts w:ascii="GHEA Grapalat" w:hAnsi="GHEA Grapalat" w:cs="Calibri"/>
                <w:bCs/>
                <w:sz w:val="18"/>
                <w:szCs w:val="18"/>
              </w:rPr>
              <w:t>անվտանգության</w:t>
            </w:r>
            <w:r w:rsidRPr="00A659E1">
              <w:rPr>
                <w:rFonts w:ascii="GHEA Grapalat" w:hAnsi="GHEA Grapalat" w:cs="Calibri"/>
                <w:bCs/>
                <w:sz w:val="18"/>
                <w:szCs w:val="18"/>
                <w:lang w:val="ru-RU"/>
              </w:rPr>
              <w:t xml:space="preserve"> </w:t>
            </w:r>
            <w:r w:rsidRPr="00A659E1">
              <w:rPr>
                <w:rFonts w:ascii="GHEA Grapalat" w:hAnsi="GHEA Grapalat" w:cs="Calibri"/>
                <w:bCs/>
                <w:sz w:val="18"/>
                <w:szCs w:val="18"/>
              </w:rPr>
              <w:t>մասին</w:t>
            </w:r>
            <w:r w:rsidRPr="00A659E1">
              <w:rPr>
                <w:rFonts w:ascii="GHEA Grapalat" w:hAnsi="GHEA Grapalat" w:cs="Calibri"/>
                <w:bCs/>
                <w:sz w:val="18"/>
                <w:szCs w:val="18"/>
                <w:lang w:val="ru-RU"/>
              </w:rPr>
              <w:t xml:space="preserve">&gt; </w:t>
            </w:r>
            <w:r w:rsidRPr="00A659E1">
              <w:rPr>
                <w:rFonts w:ascii="GHEA Grapalat" w:hAnsi="GHEA Grapalat" w:cs="Calibri"/>
                <w:bCs/>
                <w:sz w:val="18"/>
                <w:szCs w:val="18"/>
              </w:rPr>
              <w:t>ՀՀ</w:t>
            </w:r>
            <w:r w:rsidRPr="00A659E1">
              <w:rPr>
                <w:rFonts w:ascii="GHEA Grapalat" w:hAnsi="GHEA Grapalat" w:cs="Calibri"/>
                <w:bCs/>
                <w:sz w:val="18"/>
                <w:szCs w:val="18"/>
                <w:lang w:val="ru-RU"/>
              </w:rPr>
              <w:t xml:space="preserve"> </w:t>
            </w:r>
            <w:r w:rsidRPr="00A659E1">
              <w:rPr>
                <w:rFonts w:ascii="GHEA Grapalat" w:hAnsi="GHEA Grapalat" w:cs="Calibri"/>
                <w:bCs/>
                <w:sz w:val="18"/>
                <w:szCs w:val="18"/>
              </w:rPr>
              <w:t>օրենքի</w:t>
            </w:r>
            <w:r w:rsidRPr="00A659E1">
              <w:rPr>
                <w:rFonts w:ascii="GHEA Grapalat" w:hAnsi="GHEA Grapalat" w:cs="Calibri"/>
                <w:bCs/>
                <w:sz w:val="18"/>
                <w:szCs w:val="18"/>
                <w:lang w:val="ru-RU"/>
              </w:rPr>
              <w:t>:</w:t>
            </w:r>
          </w:p>
        </w:tc>
        <w:tc>
          <w:tcPr>
            <w:tcW w:w="992" w:type="dxa"/>
            <w:vAlign w:val="center"/>
          </w:tcPr>
          <w:p w:rsidR="008D04C2" w:rsidRPr="00244F34" w:rsidRDefault="008D04C2" w:rsidP="00A14E35">
            <w:pPr>
              <w:jc w:val="center"/>
              <w:rPr>
                <w:rFonts w:ascii="Sylfaen" w:hAnsi="Sylfaen"/>
                <w:sz w:val="20"/>
                <w:szCs w:val="20"/>
                <w:lang w:val="ru-RU"/>
              </w:rPr>
            </w:pPr>
            <w:r>
              <w:rPr>
                <w:rFonts w:ascii="Sylfaen" w:hAnsi="Sylfaen"/>
                <w:sz w:val="20"/>
                <w:szCs w:val="20"/>
                <w:lang w:val="ru-RU"/>
              </w:rPr>
              <w:lastRenderedPageBreak/>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244F34" w:rsidRDefault="008D04C2" w:rsidP="00341807">
            <w:pPr>
              <w:jc w:val="center"/>
              <w:rPr>
                <w:rFonts w:ascii="GHEA Grapalat" w:hAnsi="GHEA Grapalat"/>
                <w:sz w:val="18"/>
                <w:szCs w:val="18"/>
                <w:lang w:val="ru-RU"/>
              </w:rPr>
            </w:pPr>
            <w:r>
              <w:rPr>
                <w:rFonts w:ascii="GHEA Grapalat" w:hAnsi="GHEA Grapalat"/>
                <w:sz w:val="18"/>
                <w:szCs w:val="18"/>
                <w:lang w:val="ru-RU"/>
              </w:rPr>
              <w:t>120</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lastRenderedPageBreak/>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lastRenderedPageBreak/>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lastRenderedPageBreak/>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lastRenderedPageBreak/>
              <w:t>58</w:t>
            </w:r>
          </w:p>
        </w:tc>
        <w:tc>
          <w:tcPr>
            <w:tcW w:w="1134"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15613350</w:t>
            </w:r>
          </w:p>
        </w:tc>
        <w:tc>
          <w:tcPr>
            <w:tcW w:w="1984" w:type="dxa"/>
            <w:vAlign w:val="center"/>
          </w:tcPr>
          <w:p w:rsidR="008D04C2" w:rsidRPr="00A7244D" w:rsidRDefault="008D04C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Վարսակի փաթիլ</w:t>
            </w:r>
          </w:p>
        </w:tc>
        <w:tc>
          <w:tcPr>
            <w:tcW w:w="4253" w:type="dxa"/>
            <w:vAlign w:val="center"/>
          </w:tcPr>
          <w:p w:rsidR="008D04C2" w:rsidRPr="00A659E1" w:rsidRDefault="008D04C2" w:rsidP="00A659E1">
            <w:pPr>
              <w:jc w:val="center"/>
              <w:rPr>
                <w:rFonts w:ascii="GHEA Grapalat" w:hAnsi="GHEA Grapalat"/>
                <w:sz w:val="18"/>
                <w:szCs w:val="18"/>
                <w:lang w:val="hy-AM"/>
              </w:rPr>
            </w:pPr>
            <w:r w:rsidRPr="00A659E1">
              <w:rPr>
                <w:rFonts w:ascii="GHEA Grapalat" w:hAnsi="GHEA Grapalat" w:cs="Sylfaen"/>
                <w:sz w:val="18"/>
                <w:szCs w:val="18"/>
                <w:lang w:val="hy-AM"/>
              </w:rPr>
              <w:t>Խոնավությունը</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Անվտանգությունը</w:t>
            </w:r>
            <w:r w:rsidRPr="00A659E1">
              <w:rPr>
                <w:rFonts w:ascii="GHEA Grapalat" w:hAnsi="GHEA Grapalat"/>
                <w:sz w:val="18"/>
                <w:szCs w:val="18"/>
                <w:lang w:val="hy-AM"/>
              </w:rPr>
              <w:t xml:space="preserve"> </w:t>
            </w:r>
            <w:r w:rsidRPr="00A659E1">
              <w:rPr>
                <w:rFonts w:ascii="GHEA Grapalat" w:hAnsi="GHEA Grapalat" w:cs="Sylfaen"/>
                <w:sz w:val="18"/>
                <w:szCs w:val="18"/>
                <w:lang w:val="hy-AM"/>
              </w:rPr>
              <w:t>և</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մակնշումը՝</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ըստ</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ՀՀ</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կառավարության</w:t>
            </w:r>
            <w:r w:rsidRPr="00A659E1">
              <w:rPr>
                <w:rFonts w:ascii="GHEA Grapalat" w:hAnsi="GHEA Grapalat"/>
                <w:sz w:val="18"/>
                <w:szCs w:val="18"/>
                <w:lang w:val="hy-AM"/>
              </w:rPr>
              <w:t xml:space="preserve"> 2007</w:t>
            </w:r>
            <w:r w:rsidRPr="00A659E1">
              <w:rPr>
                <w:rFonts w:ascii="GHEA Grapalat" w:hAnsi="GHEA Grapalat" w:cs="Sylfaen"/>
                <w:sz w:val="18"/>
                <w:szCs w:val="18"/>
                <w:lang w:val="hy-AM"/>
              </w:rPr>
              <w:t>թ</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Հունվարի</w:t>
            </w:r>
            <w:r w:rsidRPr="00A659E1">
              <w:rPr>
                <w:rFonts w:ascii="GHEA Grapalat" w:hAnsi="GHEA Grapalat"/>
                <w:sz w:val="18"/>
                <w:szCs w:val="18"/>
                <w:lang w:val="hy-AM"/>
              </w:rPr>
              <w:t xml:space="preserve"> 11-</w:t>
            </w:r>
            <w:r w:rsidRPr="00A659E1">
              <w:rPr>
                <w:rFonts w:ascii="GHEA Grapalat" w:hAnsi="GHEA Grapalat" w:cs="Sylfaen"/>
                <w:sz w:val="18"/>
                <w:szCs w:val="18"/>
                <w:lang w:val="hy-AM"/>
              </w:rPr>
              <w:t>ի</w:t>
            </w:r>
            <w:r w:rsidRPr="00A659E1">
              <w:rPr>
                <w:rFonts w:ascii="GHEA Grapalat" w:hAnsi="GHEA Grapalat"/>
                <w:sz w:val="18"/>
                <w:szCs w:val="18"/>
                <w:lang w:val="hy-AM"/>
              </w:rPr>
              <w:t xml:space="preserve"> N 22-</w:t>
            </w:r>
            <w:r w:rsidRPr="00A659E1">
              <w:rPr>
                <w:rFonts w:ascii="GHEA Grapalat" w:hAnsi="GHEA Grapalat" w:cs="Sylfaen"/>
                <w:sz w:val="18"/>
                <w:szCs w:val="18"/>
                <w:lang w:val="hy-AM"/>
              </w:rPr>
              <w:t>Ն</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որոշմամբ</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հաստատված</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Հացահատիկին</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դրա</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արտադրմանը</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պահմանը</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վերամշակմանը</w:t>
            </w:r>
            <w:r w:rsidRPr="00A659E1">
              <w:rPr>
                <w:rFonts w:ascii="GHEA Grapalat" w:hAnsi="GHEA Grapalat"/>
                <w:sz w:val="18"/>
                <w:szCs w:val="18"/>
                <w:lang w:val="hy-AM"/>
              </w:rPr>
              <w:t xml:space="preserve"> </w:t>
            </w:r>
            <w:r w:rsidRPr="00A659E1">
              <w:rPr>
                <w:rFonts w:ascii="GHEA Grapalat" w:hAnsi="GHEA Grapalat" w:cs="Sylfaen"/>
                <w:sz w:val="18"/>
                <w:szCs w:val="18"/>
                <w:lang w:val="hy-AM"/>
              </w:rPr>
              <w:t>և</w:t>
            </w:r>
            <w:r w:rsidRPr="00A659E1">
              <w:rPr>
                <w:rFonts w:ascii="GHEA Grapalat" w:hAnsi="GHEA Grapalat"/>
                <w:sz w:val="18"/>
                <w:szCs w:val="18"/>
                <w:lang w:val="hy-AM"/>
              </w:rPr>
              <w:t xml:space="preserve"> </w:t>
            </w:r>
            <w:r w:rsidRPr="00A659E1">
              <w:rPr>
                <w:rFonts w:ascii="GHEA Grapalat" w:hAnsi="GHEA Grapalat" w:cs="Sylfaen"/>
                <w:sz w:val="18"/>
                <w:szCs w:val="18"/>
                <w:lang w:val="hy-AM"/>
              </w:rPr>
              <w:t>օգտահանմանը</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ներկայացվող</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պահանջների</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տեխնիկական</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կանոնակարգի</w:t>
            </w:r>
            <w:r w:rsidRPr="00A659E1">
              <w:rPr>
                <w:rFonts w:ascii="GHEA Grapalat" w:hAnsi="GHEA Grapalat"/>
                <w:sz w:val="18"/>
                <w:szCs w:val="18"/>
                <w:lang w:val="hy-AM"/>
              </w:rPr>
              <w:t xml:space="preserve">» </w:t>
            </w:r>
            <w:r w:rsidRPr="00A659E1">
              <w:rPr>
                <w:rFonts w:ascii="GHEA Grapalat" w:hAnsi="GHEA Grapalat" w:cs="Sylfaen"/>
                <w:sz w:val="18"/>
                <w:szCs w:val="18"/>
                <w:lang w:val="hy-AM"/>
              </w:rPr>
              <w:t>և</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Սննդամթերքի</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անվտանգության</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մասին</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ՀՀ</w:t>
            </w:r>
            <w:r w:rsidRPr="00A659E1">
              <w:rPr>
                <w:rFonts w:ascii="GHEA Grapalat" w:hAnsi="GHEA Grapalat"/>
                <w:sz w:val="18"/>
                <w:szCs w:val="18"/>
                <w:lang w:val="hy-AM"/>
              </w:rPr>
              <w:t xml:space="preserve"> </w:t>
            </w:r>
            <w:r w:rsidRPr="00A659E1">
              <w:rPr>
                <w:rFonts w:ascii="GHEA Grapalat" w:hAnsi="GHEA Grapalat" w:cs="Sylfaen"/>
                <w:sz w:val="18"/>
                <w:szCs w:val="18"/>
                <w:lang w:val="hy-AM"/>
              </w:rPr>
              <w:t>օրենքի</w:t>
            </w:r>
            <w:r w:rsidRPr="00A659E1">
              <w:rPr>
                <w:rFonts w:ascii="GHEA Grapalat" w:hAnsi="GHEA Grapalat"/>
                <w:sz w:val="18"/>
                <w:szCs w:val="18"/>
                <w:lang w:val="hy-AM"/>
              </w:rPr>
              <w:t xml:space="preserve"> 8-</w:t>
            </w:r>
            <w:r w:rsidRPr="00A659E1">
              <w:rPr>
                <w:rFonts w:ascii="GHEA Grapalat" w:hAnsi="GHEA Grapalat" w:cs="Sylfaen"/>
                <w:sz w:val="18"/>
                <w:szCs w:val="18"/>
                <w:lang w:val="hy-AM"/>
              </w:rPr>
              <w:t>րդ</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հոդվածի։ԳՕՍՏ</w:t>
            </w:r>
            <w:r w:rsidRPr="00A659E1">
              <w:rPr>
                <w:rFonts w:ascii="GHEA Grapalat" w:hAnsi="GHEA Grapalat"/>
                <w:sz w:val="18"/>
                <w:szCs w:val="18"/>
                <w:lang w:val="hy-AM"/>
              </w:rPr>
              <w:t xml:space="preserve"> 21149-93</w:t>
            </w:r>
            <w:r w:rsidRPr="00A659E1">
              <w:rPr>
                <w:rFonts w:ascii="GHEA Grapalat" w:hAnsi="GHEA Grapalat" w:cs="Tahoma"/>
                <w:sz w:val="18"/>
                <w:szCs w:val="18"/>
                <w:lang w:val="hy-AM"/>
              </w:rPr>
              <w:t>։</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Սննդային</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արժեքը</w:t>
            </w:r>
            <w:r w:rsidRPr="00A659E1">
              <w:rPr>
                <w:rFonts w:ascii="GHEA Grapalat" w:hAnsi="GHEA Grapalat"/>
                <w:sz w:val="18"/>
                <w:szCs w:val="18"/>
                <w:lang w:val="hy-AM"/>
              </w:rPr>
              <w:t xml:space="preserve"> 100</w:t>
            </w:r>
            <w:r w:rsidRPr="00A659E1">
              <w:rPr>
                <w:rFonts w:ascii="GHEA Grapalat" w:hAnsi="GHEA Grapalat" w:cs="Sylfaen"/>
                <w:sz w:val="18"/>
                <w:szCs w:val="18"/>
                <w:lang w:val="hy-AM"/>
              </w:rPr>
              <w:t>գ</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մթերքում</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սպիտակուցներ</w:t>
            </w:r>
            <w:r w:rsidRPr="00A659E1">
              <w:rPr>
                <w:rFonts w:ascii="GHEA Grapalat" w:hAnsi="GHEA Grapalat"/>
                <w:sz w:val="18"/>
                <w:szCs w:val="18"/>
                <w:lang w:val="hy-AM"/>
              </w:rPr>
              <w:t xml:space="preserve">- </w:t>
            </w:r>
          </w:p>
          <w:p w:rsidR="008D04C2" w:rsidRPr="00A659E1" w:rsidRDefault="008D04C2" w:rsidP="00A659E1">
            <w:pPr>
              <w:jc w:val="center"/>
              <w:rPr>
                <w:rFonts w:ascii="GHEA Grapalat" w:hAnsi="GHEA Grapalat"/>
                <w:sz w:val="18"/>
                <w:szCs w:val="18"/>
                <w:lang w:val="hy-AM"/>
              </w:rPr>
            </w:pPr>
            <w:r w:rsidRPr="00A659E1">
              <w:rPr>
                <w:rFonts w:ascii="GHEA Grapalat" w:hAnsi="GHEA Grapalat"/>
                <w:sz w:val="18"/>
                <w:szCs w:val="18"/>
                <w:lang w:val="hy-AM"/>
              </w:rPr>
              <w:t xml:space="preserve">13 </w:t>
            </w:r>
            <w:r w:rsidRPr="00A659E1">
              <w:rPr>
                <w:rFonts w:ascii="GHEA Grapalat" w:hAnsi="GHEA Grapalat" w:cs="Sylfaen"/>
                <w:sz w:val="18"/>
                <w:szCs w:val="18"/>
                <w:lang w:val="hy-AM"/>
              </w:rPr>
              <w:t>գ</w:t>
            </w:r>
            <w:r w:rsidRPr="00A659E1">
              <w:rPr>
                <w:rFonts w:ascii="GHEA Grapalat" w:hAnsi="GHEA Grapalat"/>
                <w:sz w:val="18"/>
                <w:szCs w:val="18"/>
                <w:lang w:val="hy-AM"/>
              </w:rPr>
              <w:t>,</w:t>
            </w:r>
            <w:r w:rsidRPr="00A659E1">
              <w:rPr>
                <w:rFonts w:ascii="GHEA Grapalat" w:hAnsi="GHEA Grapalat" w:cs="Sylfaen"/>
                <w:sz w:val="18"/>
                <w:szCs w:val="18"/>
                <w:lang w:val="hy-AM"/>
              </w:rPr>
              <w:t>ճարպեր</w:t>
            </w:r>
            <w:r w:rsidRPr="00A659E1">
              <w:rPr>
                <w:rFonts w:ascii="GHEA Grapalat" w:hAnsi="GHEA Grapalat"/>
                <w:sz w:val="18"/>
                <w:szCs w:val="18"/>
                <w:lang w:val="hy-AM"/>
              </w:rPr>
              <w:t>-6</w:t>
            </w:r>
            <w:r w:rsidRPr="00A659E1">
              <w:rPr>
                <w:rFonts w:ascii="GHEA Grapalat" w:hAnsi="GHEA Grapalat" w:cs="Sylfaen"/>
                <w:sz w:val="18"/>
                <w:szCs w:val="18"/>
                <w:lang w:val="hy-AM"/>
              </w:rPr>
              <w:t>գ</w:t>
            </w:r>
            <w:r w:rsidRPr="00A659E1">
              <w:rPr>
                <w:rFonts w:ascii="GHEA Grapalat" w:hAnsi="GHEA Grapalat"/>
                <w:sz w:val="18"/>
                <w:szCs w:val="18"/>
                <w:lang w:val="hy-AM"/>
              </w:rPr>
              <w:t>,</w:t>
            </w:r>
            <w:r w:rsidRPr="00A659E1">
              <w:rPr>
                <w:rFonts w:ascii="GHEA Grapalat" w:hAnsi="GHEA Grapalat" w:cs="Sylfaen"/>
                <w:sz w:val="18"/>
                <w:szCs w:val="18"/>
                <w:lang w:val="hy-AM"/>
              </w:rPr>
              <w:t>ածխաջրեր</w:t>
            </w:r>
            <w:r w:rsidRPr="00A659E1">
              <w:rPr>
                <w:rFonts w:ascii="GHEA Grapalat" w:hAnsi="GHEA Grapalat"/>
                <w:sz w:val="18"/>
                <w:szCs w:val="18"/>
                <w:lang w:val="hy-AM"/>
              </w:rPr>
              <w:t xml:space="preserve">- 62 </w:t>
            </w:r>
            <w:r w:rsidRPr="00A659E1">
              <w:rPr>
                <w:rFonts w:ascii="GHEA Grapalat" w:hAnsi="GHEA Grapalat" w:cs="Sylfaen"/>
                <w:sz w:val="18"/>
                <w:szCs w:val="18"/>
                <w:lang w:val="hy-AM"/>
              </w:rPr>
              <w:t>գ</w:t>
            </w:r>
            <w:r w:rsidRPr="00A659E1">
              <w:rPr>
                <w:rFonts w:ascii="GHEA Grapalat" w:hAnsi="GHEA Grapalat"/>
                <w:sz w:val="18"/>
                <w:szCs w:val="18"/>
                <w:lang w:val="hy-AM"/>
              </w:rPr>
              <w:t xml:space="preserve"> :</w:t>
            </w:r>
          </w:p>
          <w:p w:rsidR="008D04C2" w:rsidRPr="00D2015B" w:rsidRDefault="008D04C2" w:rsidP="00A659E1">
            <w:pPr>
              <w:jc w:val="center"/>
              <w:rPr>
                <w:rFonts w:ascii="GHEA Grapalat" w:hAnsi="GHEA Grapalat" w:cs="Sylfaen"/>
                <w:sz w:val="18"/>
                <w:szCs w:val="18"/>
                <w:lang w:val="hy-AM"/>
              </w:rPr>
            </w:pPr>
            <w:r w:rsidRPr="00A659E1">
              <w:rPr>
                <w:rFonts w:ascii="GHEA Grapalat" w:hAnsi="GHEA Grapalat" w:cs="Sylfaen"/>
                <w:sz w:val="18"/>
                <w:szCs w:val="18"/>
                <w:lang w:val="hy-AM"/>
              </w:rPr>
              <w:t>Էներգետիկ</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արժեքը</w:t>
            </w:r>
            <w:r w:rsidRPr="00A659E1">
              <w:rPr>
                <w:rFonts w:ascii="GHEA Grapalat" w:hAnsi="GHEA Grapalat"/>
                <w:sz w:val="18"/>
                <w:szCs w:val="18"/>
                <w:lang w:val="hy-AM"/>
              </w:rPr>
              <w:t xml:space="preserve"> 100</w:t>
            </w:r>
            <w:r w:rsidRPr="00A659E1">
              <w:rPr>
                <w:rFonts w:ascii="GHEA Grapalat" w:hAnsi="GHEA Grapalat" w:cs="Sylfaen"/>
                <w:sz w:val="18"/>
                <w:szCs w:val="18"/>
                <w:lang w:val="hy-AM"/>
              </w:rPr>
              <w:t>գ</w:t>
            </w:r>
            <w:r w:rsidRPr="00A659E1">
              <w:rPr>
                <w:rFonts w:ascii="GHEA Grapalat" w:hAnsi="GHEA Grapalat"/>
                <w:sz w:val="18"/>
                <w:szCs w:val="18"/>
                <w:lang w:val="hy-AM"/>
              </w:rPr>
              <w:t>-</w:t>
            </w:r>
            <w:r w:rsidRPr="00A659E1">
              <w:rPr>
                <w:rFonts w:ascii="GHEA Grapalat" w:hAnsi="GHEA Grapalat" w:cs="Sylfaen"/>
                <w:sz w:val="18"/>
                <w:szCs w:val="18"/>
                <w:lang w:val="hy-AM"/>
              </w:rPr>
              <w:t>ում</w:t>
            </w:r>
            <w:r w:rsidRPr="00A659E1">
              <w:rPr>
                <w:rFonts w:ascii="GHEA Grapalat" w:hAnsi="GHEA Grapalat"/>
                <w:sz w:val="18"/>
                <w:szCs w:val="18"/>
                <w:lang w:val="hy-AM"/>
              </w:rPr>
              <w:t xml:space="preserve"> 350</w:t>
            </w:r>
            <w:r w:rsidRPr="00A659E1">
              <w:rPr>
                <w:rFonts w:ascii="GHEA Grapalat" w:hAnsi="GHEA Grapalat" w:cs="Sylfaen"/>
                <w:sz w:val="18"/>
                <w:szCs w:val="18"/>
                <w:lang w:val="hy-AM"/>
              </w:rPr>
              <w:t>կկալ</w:t>
            </w:r>
            <w:r w:rsidRPr="00A659E1">
              <w:rPr>
                <w:rFonts w:ascii="GHEA Grapalat" w:hAnsi="GHEA Grapalat"/>
                <w:sz w:val="18"/>
                <w:szCs w:val="18"/>
                <w:lang w:val="hy-AM"/>
              </w:rPr>
              <w:t>/1470</w:t>
            </w:r>
            <w:r w:rsidRPr="00A659E1">
              <w:rPr>
                <w:rFonts w:ascii="GHEA Grapalat" w:hAnsi="GHEA Grapalat" w:cs="Sylfaen"/>
                <w:sz w:val="18"/>
                <w:szCs w:val="18"/>
                <w:lang w:val="hy-AM"/>
              </w:rPr>
              <w:t>կՋ</w:t>
            </w:r>
          </w:p>
          <w:p w:rsidR="008D04C2" w:rsidRPr="00A659E1" w:rsidRDefault="008D04C2" w:rsidP="00A659E1">
            <w:pPr>
              <w:rPr>
                <w:rFonts w:ascii="GHEA Grapalat" w:hAnsi="GHEA Grapalat"/>
                <w:sz w:val="18"/>
                <w:szCs w:val="18"/>
                <w:lang w:val="hy-AM"/>
              </w:rPr>
            </w:pPr>
            <w:r w:rsidRPr="00A659E1">
              <w:rPr>
                <w:rFonts w:ascii="GHEA Grapalat" w:hAnsi="GHEA Grapalat" w:cs="Sylfaen"/>
                <w:sz w:val="18"/>
                <w:szCs w:val="18"/>
                <w:lang w:val="hy-AM"/>
              </w:rPr>
              <w:t>Փաթեթավորված</w:t>
            </w:r>
            <w:r>
              <w:rPr>
                <w:rFonts w:ascii="GHEA Grapalat" w:hAnsi="GHEA Grapalat"/>
                <w:sz w:val="18"/>
                <w:szCs w:val="18"/>
                <w:lang w:val="ru-RU"/>
              </w:rPr>
              <w:t xml:space="preserve">   </w:t>
            </w:r>
            <w:r w:rsidRPr="00A659E1">
              <w:rPr>
                <w:rFonts w:ascii="GHEA Grapalat" w:hAnsi="GHEA Grapalat"/>
                <w:sz w:val="18"/>
                <w:szCs w:val="18"/>
                <w:lang w:val="hy-AM"/>
              </w:rPr>
              <w:t xml:space="preserve">350 </w:t>
            </w:r>
            <w:r w:rsidRPr="00A659E1">
              <w:rPr>
                <w:rFonts w:ascii="GHEA Grapalat" w:hAnsi="GHEA Grapalat" w:cs="Sylfaen"/>
                <w:sz w:val="18"/>
                <w:szCs w:val="18"/>
                <w:lang w:val="hy-AM"/>
              </w:rPr>
              <w:t>գր</w:t>
            </w:r>
            <w:r w:rsidRPr="00A659E1">
              <w:rPr>
                <w:rFonts w:ascii="GHEA Grapalat" w:hAnsi="GHEA Grapalat"/>
                <w:sz w:val="18"/>
                <w:szCs w:val="18"/>
                <w:lang w:val="hy-AM"/>
              </w:rPr>
              <w:t xml:space="preserve"> </w:t>
            </w:r>
            <w:r w:rsidRPr="00A659E1">
              <w:rPr>
                <w:rFonts w:ascii="GHEA Grapalat" w:hAnsi="GHEA Grapalat" w:cs="Sylfaen"/>
                <w:sz w:val="18"/>
                <w:szCs w:val="18"/>
                <w:lang w:val="hy-AM"/>
              </w:rPr>
              <w:t>տուփերով</w:t>
            </w:r>
          </w:p>
        </w:tc>
        <w:tc>
          <w:tcPr>
            <w:tcW w:w="992" w:type="dxa"/>
            <w:vAlign w:val="center"/>
          </w:tcPr>
          <w:p w:rsidR="008D04C2" w:rsidRPr="00244F34" w:rsidRDefault="008D04C2" w:rsidP="00A14E35">
            <w:pPr>
              <w:jc w:val="center"/>
              <w:rPr>
                <w:rFonts w:ascii="Sylfaen" w:hAnsi="Sylfaen"/>
                <w:sz w:val="20"/>
                <w:szCs w:val="20"/>
                <w:lang w:val="ru-RU"/>
              </w:rPr>
            </w:pPr>
            <w:r>
              <w:rPr>
                <w:rFonts w:ascii="Sylfaen" w:hAnsi="Sylfaen"/>
                <w:sz w:val="20"/>
                <w:szCs w:val="20"/>
                <w:lang w:val="ru-RU"/>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244F34" w:rsidRDefault="008D04C2" w:rsidP="00341807">
            <w:pPr>
              <w:jc w:val="center"/>
              <w:rPr>
                <w:rFonts w:ascii="GHEA Grapalat" w:hAnsi="GHEA Grapalat"/>
                <w:sz w:val="18"/>
                <w:szCs w:val="18"/>
                <w:lang w:val="ru-RU"/>
              </w:rPr>
            </w:pPr>
            <w:r>
              <w:rPr>
                <w:rFonts w:ascii="GHEA Grapalat" w:hAnsi="GHEA Grapalat"/>
                <w:sz w:val="18"/>
                <w:szCs w:val="18"/>
                <w:lang w:val="ru-RU"/>
              </w:rPr>
              <w:t>21,5</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7C48AD">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59</w:t>
            </w:r>
          </w:p>
        </w:tc>
        <w:tc>
          <w:tcPr>
            <w:tcW w:w="1134"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15623200</w:t>
            </w:r>
          </w:p>
        </w:tc>
        <w:tc>
          <w:tcPr>
            <w:tcW w:w="1984" w:type="dxa"/>
            <w:vAlign w:val="center"/>
          </w:tcPr>
          <w:p w:rsidR="008D04C2" w:rsidRPr="00A7244D" w:rsidRDefault="008D04C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Բլղուր </w:t>
            </w:r>
          </w:p>
        </w:tc>
        <w:tc>
          <w:tcPr>
            <w:tcW w:w="4253" w:type="dxa"/>
          </w:tcPr>
          <w:p w:rsidR="008D04C2" w:rsidRPr="005D2E24" w:rsidRDefault="008D04C2" w:rsidP="007C48AD">
            <w:pPr>
              <w:spacing w:before="100" w:beforeAutospacing="1" w:after="100" w:afterAutospacing="1"/>
              <w:rPr>
                <w:rFonts w:ascii="GHEA Grapalat" w:hAnsi="GHEA Grapalat"/>
                <w:sz w:val="18"/>
                <w:szCs w:val="18"/>
                <w:lang w:val="ru-RU" w:eastAsia="ru-RU"/>
              </w:rPr>
            </w:pPr>
            <w:r w:rsidRPr="005D2E24">
              <w:rPr>
                <w:rFonts w:ascii="GHEA Grapalat" w:hAnsi="GHEA Grapalat" w:cs="Sylfaen"/>
                <w:sz w:val="18"/>
                <w:szCs w:val="18"/>
                <w:lang w:eastAsia="ru-RU"/>
              </w:rPr>
              <w:t>Ձավար</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ցորենի</w:t>
            </w:r>
            <w:r w:rsidRPr="005D2E24">
              <w:rPr>
                <w:rFonts w:ascii="GHEA Grapalat" w:hAnsi="GHEA Grapalat"/>
                <w:sz w:val="18"/>
                <w:szCs w:val="18"/>
                <w:lang w:val="ru-RU" w:eastAsia="ru-RU"/>
              </w:rPr>
              <w:t xml:space="preserve"> </w:t>
            </w:r>
            <w:r w:rsidRPr="005D2E24">
              <w:rPr>
                <w:rFonts w:ascii="GHEA Grapalat" w:hAnsi="GHEA Grapalat"/>
                <w:sz w:val="18"/>
                <w:szCs w:val="18"/>
                <w:lang w:eastAsia="ru-RU"/>
              </w:rPr>
              <w:t>I</w:t>
            </w:r>
            <w:r w:rsidRPr="005D2E24">
              <w:rPr>
                <w:rFonts w:ascii="GHEA Grapalat" w:hAnsi="GHEA Grapalat"/>
                <w:sz w:val="18"/>
                <w:szCs w:val="18"/>
                <w:lang w:val="ru-RU" w:eastAsia="ru-RU"/>
              </w:rPr>
              <w:t xml:space="preserve">, </w:t>
            </w:r>
            <w:r w:rsidRPr="005D2E24">
              <w:rPr>
                <w:rFonts w:ascii="GHEA Grapalat" w:hAnsi="GHEA Grapalat"/>
                <w:sz w:val="18"/>
                <w:szCs w:val="18"/>
                <w:lang w:eastAsia="ru-RU"/>
              </w:rPr>
              <w:t>II</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և</w:t>
            </w:r>
            <w:r w:rsidRPr="005D2E24">
              <w:rPr>
                <w:rFonts w:ascii="GHEA Grapalat" w:hAnsi="GHEA Grapalat"/>
                <w:sz w:val="18"/>
                <w:szCs w:val="18"/>
                <w:lang w:val="ru-RU" w:eastAsia="ru-RU"/>
              </w:rPr>
              <w:t xml:space="preserve"> </w:t>
            </w:r>
            <w:r w:rsidRPr="005D2E24">
              <w:rPr>
                <w:rFonts w:ascii="GHEA Grapalat" w:hAnsi="GHEA Grapalat"/>
                <w:sz w:val="18"/>
                <w:szCs w:val="18"/>
                <w:lang w:eastAsia="ru-RU"/>
              </w:rPr>
              <w:t>III</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տեսակի</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ստացված</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ցորենի</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թեփահան</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հատիկների</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հղկմամբ</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կամ</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հետագա</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կոտրատմամբ</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ցորենի</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հատիկները</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լինում</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են</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հղկված</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ծայրերով</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կամ</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հղկված</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կլոր</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հատիկների</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ձևով</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խոնավությունը</w:t>
            </w:r>
            <w:r w:rsidRPr="005D2E24">
              <w:rPr>
                <w:rFonts w:ascii="GHEA Grapalat" w:hAnsi="GHEA Grapalat"/>
                <w:sz w:val="18"/>
                <w:szCs w:val="18"/>
                <w:lang w:val="ru-RU" w:eastAsia="ru-RU"/>
              </w:rPr>
              <w:t xml:space="preserve"> 14%-</w:t>
            </w:r>
            <w:r w:rsidRPr="005D2E24">
              <w:rPr>
                <w:rFonts w:ascii="GHEA Grapalat" w:hAnsi="GHEA Grapalat" w:cs="Sylfaen"/>
                <w:sz w:val="18"/>
                <w:szCs w:val="18"/>
                <w:lang w:eastAsia="ru-RU"/>
              </w:rPr>
              <w:t>ից</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ոչ</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ավելի</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աղբային</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խառնուկները</w:t>
            </w:r>
            <w:r w:rsidRPr="005D2E24">
              <w:rPr>
                <w:rFonts w:ascii="GHEA Grapalat" w:hAnsi="GHEA Grapalat"/>
                <w:sz w:val="18"/>
                <w:szCs w:val="18"/>
                <w:lang w:val="ru-RU" w:eastAsia="ru-RU"/>
              </w:rPr>
              <w:t xml:space="preserve"> 0,3%-</w:t>
            </w:r>
            <w:r w:rsidRPr="005D2E24">
              <w:rPr>
                <w:rFonts w:ascii="GHEA Grapalat" w:hAnsi="GHEA Grapalat" w:cs="Sylfaen"/>
                <w:sz w:val="18"/>
                <w:szCs w:val="18"/>
                <w:lang w:eastAsia="ru-RU"/>
              </w:rPr>
              <w:t>ից</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ոչ</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ավելի</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պատրաստված</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բարձր</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և</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առաջին</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տեսակի</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ցորենից։</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Անվտանգությունը</w:t>
            </w:r>
            <w:r w:rsidRPr="005D2E24">
              <w:rPr>
                <w:rFonts w:ascii="GHEA Grapalat" w:hAnsi="GHEA Grapalat"/>
                <w:sz w:val="18"/>
                <w:szCs w:val="18"/>
                <w:lang w:val="ru-RU" w:eastAsia="ru-RU"/>
              </w:rPr>
              <w:t>`</w:t>
            </w:r>
            <w:r w:rsidRPr="005D2E24">
              <w:rPr>
                <w:rFonts w:ascii="GHEA Grapalat" w:hAnsi="GHEA Grapalat" w:cs="Sylfaen"/>
                <w:sz w:val="18"/>
                <w:szCs w:val="18"/>
                <w:lang w:eastAsia="ru-RU"/>
              </w:rPr>
              <w:t>ըստ</w:t>
            </w:r>
            <w:r w:rsidRPr="005D2E24">
              <w:rPr>
                <w:rFonts w:ascii="GHEA Grapalat" w:hAnsi="GHEA Grapalat"/>
                <w:sz w:val="18"/>
                <w:szCs w:val="18"/>
                <w:lang w:val="ru-RU" w:eastAsia="ru-RU"/>
              </w:rPr>
              <w:t xml:space="preserve"> </w:t>
            </w:r>
            <w:r w:rsidRPr="005D2E24">
              <w:rPr>
                <w:rFonts w:ascii="GHEA Grapalat" w:hAnsi="GHEA Grapalat"/>
                <w:sz w:val="18"/>
                <w:szCs w:val="18"/>
                <w:lang w:eastAsia="ru-RU"/>
              </w:rPr>
              <w:t>N</w:t>
            </w:r>
            <w:r w:rsidRPr="005D2E24">
              <w:rPr>
                <w:rFonts w:ascii="GHEA Grapalat" w:hAnsi="GHEA Grapalat"/>
                <w:sz w:val="18"/>
                <w:szCs w:val="18"/>
                <w:lang w:val="ru-RU" w:eastAsia="ru-RU"/>
              </w:rPr>
              <w:t xml:space="preserve"> 2-</w:t>
            </w:r>
            <w:r w:rsidRPr="005D2E24">
              <w:rPr>
                <w:rFonts w:ascii="GHEA Grapalat" w:hAnsi="GHEA Grapalat"/>
                <w:sz w:val="18"/>
                <w:szCs w:val="18"/>
                <w:lang w:eastAsia="ru-RU"/>
              </w:rPr>
              <w:t>III</w:t>
            </w:r>
            <w:r w:rsidRPr="005D2E24">
              <w:rPr>
                <w:rFonts w:ascii="GHEA Grapalat" w:hAnsi="GHEA Grapalat"/>
                <w:sz w:val="18"/>
                <w:szCs w:val="18"/>
                <w:lang w:val="ru-RU" w:eastAsia="ru-RU"/>
              </w:rPr>
              <w:t xml:space="preserve">-4.9-01-2010 </w:t>
            </w:r>
            <w:r w:rsidRPr="005D2E24">
              <w:rPr>
                <w:rFonts w:ascii="GHEA Grapalat" w:hAnsi="GHEA Grapalat" w:cs="Sylfaen"/>
                <w:sz w:val="18"/>
                <w:szCs w:val="18"/>
                <w:lang w:eastAsia="ru-RU"/>
              </w:rPr>
              <w:t>հիգիենիկ</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նորմատիվների</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իսկ</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մակնշումը</w:t>
            </w:r>
            <w:r w:rsidRPr="005D2E24">
              <w:rPr>
                <w:rFonts w:ascii="GHEA Grapalat" w:hAnsi="GHEA Grapalat"/>
                <w:sz w:val="18"/>
                <w:szCs w:val="18"/>
                <w:lang w:val="ru-RU" w:eastAsia="ru-RU"/>
              </w:rPr>
              <w:t>` «</w:t>
            </w:r>
            <w:r w:rsidRPr="005D2E24">
              <w:rPr>
                <w:rFonts w:ascii="GHEA Grapalat" w:hAnsi="GHEA Grapalat" w:cs="Sylfaen"/>
                <w:sz w:val="18"/>
                <w:szCs w:val="18"/>
                <w:lang w:eastAsia="ru-RU"/>
              </w:rPr>
              <w:t>Սննդամթերքի</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անվտանգության</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մասին</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ՀՀ</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օրենքի</w:t>
            </w:r>
            <w:r w:rsidRPr="005D2E24">
              <w:rPr>
                <w:rFonts w:ascii="GHEA Grapalat" w:hAnsi="GHEA Grapalat"/>
                <w:sz w:val="18"/>
                <w:szCs w:val="18"/>
                <w:lang w:val="ru-RU" w:eastAsia="ru-RU"/>
              </w:rPr>
              <w:t xml:space="preserve"> 8-</w:t>
            </w:r>
            <w:r w:rsidRPr="005D2E24">
              <w:rPr>
                <w:rFonts w:ascii="GHEA Grapalat" w:hAnsi="GHEA Grapalat" w:cs="Sylfaen"/>
                <w:sz w:val="18"/>
                <w:szCs w:val="18"/>
                <w:lang w:eastAsia="ru-RU"/>
              </w:rPr>
              <w:t>րդ</w:t>
            </w:r>
            <w:r w:rsidRPr="005D2E24">
              <w:rPr>
                <w:rFonts w:ascii="GHEA Grapalat" w:hAnsi="GHEA Grapalat"/>
                <w:sz w:val="18"/>
                <w:szCs w:val="18"/>
                <w:lang w:val="ru-RU" w:eastAsia="ru-RU"/>
              </w:rPr>
              <w:t xml:space="preserve"> </w:t>
            </w:r>
            <w:r w:rsidRPr="005D2E24">
              <w:rPr>
                <w:rFonts w:ascii="GHEA Grapalat" w:hAnsi="GHEA Grapalat" w:cs="Sylfaen"/>
                <w:sz w:val="18"/>
                <w:szCs w:val="18"/>
                <w:lang w:eastAsia="ru-RU"/>
              </w:rPr>
              <w:t>հոդվածի</w:t>
            </w:r>
            <w:r w:rsidRPr="005D2E24">
              <w:rPr>
                <w:rFonts w:ascii="GHEA Grapalat" w:hAnsi="GHEA Grapalat"/>
                <w:sz w:val="18"/>
                <w:szCs w:val="18"/>
                <w:lang w:val="ru-RU" w:eastAsia="ru-RU"/>
              </w:rPr>
              <w:t>:</w:t>
            </w:r>
          </w:p>
        </w:tc>
        <w:tc>
          <w:tcPr>
            <w:tcW w:w="992" w:type="dxa"/>
            <w:vAlign w:val="center"/>
          </w:tcPr>
          <w:p w:rsidR="008D04C2" w:rsidRPr="005D2E24" w:rsidRDefault="008D04C2" w:rsidP="00A14E35">
            <w:pPr>
              <w:jc w:val="center"/>
              <w:rPr>
                <w:rFonts w:ascii="Sylfaen" w:hAnsi="Sylfaen"/>
                <w:sz w:val="20"/>
                <w:szCs w:val="20"/>
                <w:lang w:val="ru-RU"/>
              </w:rPr>
            </w:pPr>
            <w:r>
              <w:rPr>
                <w:rFonts w:ascii="Sylfaen" w:hAnsi="Sylfaen"/>
                <w:sz w:val="20"/>
                <w:szCs w:val="20"/>
                <w:lang w:val="ru-RU"/>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5D2E24" w:rsidRDefault="008D04C2" w:rsidP="00341807">
            <w:pPr>
              <w:jc w:val="center"/>
              <w:rPr>
                <w:rFonts w:ascii="GHEA Grapalat" w:hAnsi="GHEA Grapalat"/>
                <w:sz w:val="18"/>
                <w:szCs w:val="18"/>
                <w:lang w:val="ru-RU"/>
              </w:rPr>
            </w:pPr>
            <w:r>
              <w:rPr>
                <w:rFonts w:ascii="GHEA Grapalat" w:hAnsi="GHEA Grapalat"/>
                <w:sz w:val="18"/>
                <w:szCs w:val="18"/>
                <w:lang w:val="ru-RU"/>
              </w:rPr>
              <w:t>24</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8D04C2" w:rsidRPr="00ED1FAC" w:rsidTr="00A56209">
        <w:trPr>
          <w:trHeight w:val="246"/>
        </w:trPr>
        <w:tc>
          <w:tcPr>
            <w:tcW w:w="72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60</w:t>
            </w:r>
          </w:p>
        </w:tc>
        <w:tc>
          <w:tcPr>
            <w:tcW w:w="1134" w:type="dxa"/>
            <w:vAlign w:val="center"/>
          </w:tcPr>
          <w:p w:rsidR="008D04C2" w:rsidRPr="00A7244D" w:rsidRDefault="008D04C2" w:rsidP="00341807">
            <w:pPr>
              <w:jc w:val="center"/>
              <w:rPr>
                <w:rFonts w:ascii="GHEA Grapalat" w:hAnsi="GHEA Grapalat"/>
                <w:sz w:val="18"/>
                <w:szCs w:val="18"/>
                <w:lang w:val="ru-RU"/>
              </w:rPr>
            </w:pPr>
            <w:r>
              <w:rPr>
                <w:rFonts w:ascii="GHEA Grapalat" w:hAnsi="GHEA Grapalat"/>
                <w:sz w:val="18"/>
                <w:szCs w:val="18"/>
                <w:lang w:val="ru-RU"/>
              </w:rPr>
              <w:t>15332160</w:t>
            </w:r>
          </w:p>
        </w:tc>
        <w:tc>
          <w:tcPr>
            <w:tcW w:w="1984" w:type="dxa"/>
            <w:vAlign w:val="center"/>
          </w:tcPr>
          <w:p w:rsidR="008D04C2" w:rsidRPr="00A7244D" w:rsidRDefault="008D04C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Բանան</w:t>
            </w:r>
          </w:p>
        </w:tc>
        <w:tc>
          <w:tcPr>
            <w:tcW w:w="4253" w:type="dxa"/>
            <w:vAlign w:val="center"/>
          </w:tcPr>
          <w:p w:rsidR="008D04C2" w:rsidRPr="00D927F1" w:rsidRDefault="008D04C2" w:rsidP="007C48AD">
            <w:pPr>
              <w:jc w:val="both"/>
              <w:rPr>
                <w:rFonts w:ascii="Arial Armenian" w:hAnsi="Arial Armenian" w:cs="Calibri"/>
                <w:bCs/>
                <w:sz w:val="18"/>
                <w:szCs w:val="18"/>
                <w:lang w:val="hy-AM"/>
              </w:rPr>
            </w:pPr>
            <w:r w:rsidRPr="00D927F1">
              <w:rPr>
                <w:rFonts w:ascii="GHEA Grapalat" w:hAnsi="GHEA Grapalat" w:cs="Arial"/>
                <w:sz w:val="18"/>
                <w:szCs w:val="18"/>
                <w:lang w:val="hy-AM"/>
              </w:rPr>
              <w:t>Բանան</w:t>
            </w:r>
            <w:r w:rsidRPr="00D927F1">
              <w:rPr>
                <w:rFonts w:ascii="GHEA Grapalat" w:hAnsi="GHEA Grapalat" w:cs="Sylfaen"/>
                <w:sz w:val="18"/>
                <w:szCs w:val="18"/>
                <w:lang w:val="hy-AM"/>
              </w:rPr>
              <w:t xml:space="preserve"> թարմ, պտղաբանական I խմբի, Հայաստանի տարբեր տեսակների, նեղ տրամագիծը 5 սմ-ից ոչ պակաս, ԳՕՍՏ 21122-75,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w:t>
            </w:r>
          </w:p>
        </w:tc>
        <w:tc>
          <w:tcPr>
            <w:tcW w:w="992" w:type="dxa"/>
            <w:vAlign w:val="center"/>
          </w:tcPr>
          <w:p w:rsidR="008D04C2" w:rsidRPr="00244F34" w:rsidRDefault="008D04C2" w:rsidP="00A14E35">
            <w:pPr>
              <w:jc w:val="center"/>
              <w:rPr>
                <w:rFonts w:ascii="Sylfaen" w:hAnsi="Sylfaen"/>
                <w:sz w:val="20"/>
                <w:szCs w:val="20"/>
                <w:lang w:val="ru-RU"/>
              </w:rPr>
            </w:pPr>
            <w:r>
              <w:rPr>
                <w:rFonts w:ascii="Sylfaen" w:hAnsi="Sylfaen"/>
                <w:sz w:val="20"/>
                <w:szCs w:val="20"/>
                <w:lang w:val="ru-RU"/>
              </w:rPr>
              <w:t>կգ</w:t>
            </w:r>
          </w:p>
        </w:tc>
        <w:tc>
          <w:tcPr>
            <w:tcW w:w="850" w:type="dxa"/>
            <w:vAlign w:val="center"/>
          </w:tcPr>
          <w:p w:rsidR="008D04C2" w:rsidRPr="008D426A" w:rsidRDefault="008D04C2" w:rsidP="00341807">
            <w:pPr>
              <w:jc w:val="center"/>
              <w:rPr>
                <w:rFonts w:ascii="GHEA Grapalat" w:hAnsi="GHEA Grapalat"/>
                <w:sz w:val="18"/>
                <w:szCs w:val="18"/>
                <w:lang w:val="pt-BR"/>
              </w:rPr>
            </w:pPr>
          </w:p>
        </w:tc>
        <w:tc>
          <w:tcPr>
            <w:tcW w:w="993" w:type="dxa"/>
            <w:vAlign w:val="center"/>
          </w:tcPr>
          <w:p w:rsidR="008D04C2" w:rsidRPr="008D426A" w:rsidRDefault="008D04C2" w:rsidP="00341807">
            <w:pPr>
              <w:jc w:val="center"/>
              <w:rPr>
                <w:rFonts w:ascii="GHEA Grapalat" w:hAnsi="GHEA Grapalat"/>
                <w:sz w:val="18"/>
                <w:szCs w:val="18"/>
                <w:lang w:val="pt-BR"/>
              </w:rPr>
            </w:pPr>
          </w:p>
        </w:tc>
        <w:tc>
          <w:tcPr>
            <w:tcW w:w="992" w:type="dxa"/>
            <w:vAlign w:val="center"/>
          </w:tcPr>
          <w:p w:rsidR="008D04C2" w:rsidRPr="00244F34" w:rsidRDefault="008D04C2" w:rsidP="00341807">
            <w:pPr>
              <w:jc w:val="center"/>
              <w:rPr>
                <w:rFonts w:ascii="GHEA Grapalat" w:hAnsi="GHEA Grapalat"/>
                <w:sz w:val="18"/>
                <w:szCs w:val="18"/>
                <w:lang w:val="ru-RU"/>
              </w:rPr>
            </w:pPr>
            <w:r>
              <w:rPr>
                <w:rFonts w:ascii="GHEA Grapalat" w:hAnsi="GHEA Grapalat"/>
                <w:sz w:val="18"/>
                <w:szCs w:val="18"/>
                <w:lang w:val="ru-RU"/>
              </w:rPr>
              <w:t>48</w:t>
            </w:r>
          </w:p>
        </w:tc>
        <w:tc>
          <w:tcPr>
            <w:tcW w:w="1134" w:type="dxa"/>
            <w:vAlign w:val="center"/>
          </w:tcPr>
          <w:p w:rsidR="008D04C2" w:rsidRPr="0020412D" w:rsidRDefault="008D04C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8D04C2" w:rsidRPr="00341807" w:rsidRDefault="008D04C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8D04C2" w:rsidRPr="00341807" w:rsidRDefault="008D04C2" w:rsidP="007C48AD">
            <w:pPr>
              <w:jc w:val="center"/>
              <w:rPr>
                <w:rFonts w:ascii="GHEA Grapalat" w:hAnsi="GHEA Grapalat"/>
                <w:sz w:val="18"/>
                <w:szCs w:val="18"/>
                <w:lang w:val="pt-BR"/>
              </w:rPr>
            </w:pPr>
          </w:p>
        </w:tc>
      </w:tr>
      <w:tr w:rsidR="00C06532" w:rsidRPr="00ED1FAC" w:rsidTr="003F7313">
        <w:trPr>
          <w:trHeight w:val="246"/>
        </w:trPr>
        <w:tc>
          <w:tcPr>
            <w:tcW w:w="723" w:type="dxa"/>
            <w:vAlign w:val="center"/>
          </w:tcPr>
          <w:p w:rsidR="00C06532" w:rsidRDefault="00C06532" w:rsidP="003974CF">
            <w:pPr>
              <w:jc w:val="center"/>
              <w:rPr>
                <w:rFonts w:ascii="Sylfaen" w:hAnsi="Sylfaen" w:cs="Arial LatArm"/>
                <w:b/>
                <w:iCs/>
                <w:sz w:val="18"/>
                <w:szCs w:val="18"/>
              </w:rPr>
            </w:pPr>
            <w:r>
              <w:rPr>
                <w:rFonts w:ascii="Sylfaen" w:hAnsi="Sylfaen" w:cs="Arial LatArm"/>
                <w:b/>
                <w:iCs/>
                <w:sz w:val="18"/>
                <w:szCs w:val="18"/>
              </w:rPr>
              <w:t>61</w:t>
            </w:r>
          </w:p>
        </w:tc>
        <w:tc>
          <w:tcPr>
            <w:tcW w:w="1134" w:type="dxa"/>
            <w:vAlign w:val="center"/>
          </w:tcPr>
          <w:p w:rsidR="00C06532" w:rsidRPr="00A7244D" w:rsidRDefault="00C06532" w:rsidP="00341807">
            <w:pPr>
              <w:jc w:val="center"/>
              <w:rPr>
                <w:rFonts w:ascii="GHEA Grapalat" w:hAnsi="GHEA Grapalat"/>
                <w:sz w:val="18"/>
                <w:szCs w:val="18"/>
                <w:lang w:val="ru-RU"/>
              </w:rPr>
            </w:pPr>
            <w:r>
              <w:rPr>
                <w:rFonts w:ascii="GHEA Grapalat" w:hAnsi="GHEA Grapalat"/>
                <w:sz w:val="18"/>
                <w:szCs w:val="18"/>
                <w:lang w:val="ru-RU"/>
              </w:rPr>
              <w:t>15331186</w:t>
            </w:r>
          </w:p>
        </w:tc>
        <w:tc>
          <w:tcPr>
            <w:tcW w:w="1984" w:type="dxa"/>
            <w:vAlign w:val="center"/>
          </w:tcPr>
          <w:p w:rsidR="00C06532" w:rsidRPr="00A7244D" w:rsidRDefault="00C0653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Եգիպտացորեն </w:t>
            </w:r>
            <w:r>
              <w:rPr>
                <w:rFonts w:ascii="GHEA Grapalat" w:hAnsi="GHEA Grapalat" w:cs="Calibri"/>
                <w:color w:val="000000"/>
                <w:sz w:val="18"/>
                <w:szCs w:val="18"/>
                <w:lang w:val="ru-RU"/>
              </w:rPr>
              <w:lastRenderedPageBreak/>
              <w:t>թարմ</w:t>
            </w:r>
          </w:p>
        </w:tc>
        <w:tc>
          <w:tcPr>
            <w:tcW w:w="4253" w:type="dxa"/>
          </w:tcPr>
          <w:p w:rsidR="00C06532" w:rsidRPr="006E3A83" w:rsidRDefault="00C06532" w:rsidP="008A4903">
            <w:pPr>
              <w:rPr>
                <w:rFonts w:ascii="GHEA Grapalat" w:hAnsi="GHEA Grapalat"/>
                <w:sz w:val="18"/>
                <w:szCs w:val="18"/>
                <w:lang w:val="af-ZA"/>
              </w:rPr>
            </w:pPr>
            <w:r w:rsidRPr="006E3A83">
              <w:rPr>
                <w:rFonts w:ascii="GHEA Grapalat" w:hAnsi="GHEA Grapalat"/>
                <w:sz w:val="18"/>
                <w:szCs w:val="18"/>
                <w:lang w:val="ru-RU"/>
              </w:rPr>
              <w:lastRenderedPageBreak/>
              <w:t>Եգիպտացորեն</w:t>
            </w:r>
            <w:r w:rsidRPr="006E3A83">
              <w:rPr>
                <w:rFonts w:ascii="GHEA Grapalat" w:hAnsi="GHEA Grapalat"/>
                <w:sz w:val="18"/>
                <w:szCs w:val="18"/>
                <w:lang w:val="af-ZA"/>
              </w:rPr>
              <w:t xml:space="preserve"> , </w:t>
            </w:r>
            <w:r w:rsidRPr="006E3A83">
              <w:rPr>
                <w:rFonts w:ascii="GHEA Grapalat" w:hAnsi="GHEA Grapalat"/>
                <w:sz w:val="18"/>
                <w:szCs w:val="18"/>
              </w:rPr>
              <w:t>թարմ</w:t>
            </w:r>
            <w:r w:rsidRPr="006E3A83">
              <w:rPr>
                <w:rFonts w:ascii="GHEA Grapalat" w:hAnsi="GHEA Grapalat"/>
                <w:sz w:val="18"/>
                <w:szCs w:val="18"/>
                <w:lang w:val="af-ZA"/>
              </w:rPr>
              <w:t xml:space="preserve">, </w:t>
            </w:r>
            <w:r w:rsidRPr="006E3A83">
              <w:rPr>
                <w:rFonts w:ascii="GHEA Grapalat" w:hAnsi="GHEA Grapalat"/>
                <w:sz w:val="18"/>
                <w:szCs w:val="18"/>
              </w:rPr>
              <w:t>հասած</w:t>
            </w:r>
            <w:r w:rsidRPr="006E3A83">
              <w:rPr>
                <w:rFonts w:ascii="GHEA Grapalat" w:hAnsi="GHEA Grapalat" w:cs="Sylfaen"/>
                <w:sz w:val="18"/>
                <w:szCs w:val="18"/>
                <w:lang w:val="af-ZA"/>
              </w:rPr>
              <w:t>,</w:t>
            </w:r>
            <w:r w:rsidRPr="006E3A83">
              <w:rPr>
                <w:rFonts w:ascii="GHEA Grapalat" w:hAnsi="GHEA Grapalat" w:cs="Sylfaen"/>
                <w:sz w:val="18"/>
                <w:szCs w:val="18"/>
                <w:lang w:val="ru-RU"/>
              </w:rPr>
              <w:t>երկարությունը</w:t>
            </w:r>
            <w:r w:rsidRPr="006E3A83">
              <w:rPr>
                <w:rFonts w:ascii="GHEA Grapalat" w:hAnsi="GHEA Grapalat" w:cs="Sylfaen"/>
                <w:sz w:val="18"/>
                <w:szCs w:val="18"/>
                <w:lang w:val="af-ZA"/>
              </w:rPr>
              <w:t xml:space="preserve"> </w:t>
            </w:r>
            <w:r w:rsidRPr="006E3A83">
              <w:rPr>
                <w:rFonts w:ascii="GHEA Grapalat" w:hAnsi="GHEA Grapalat" w:cs="Sylfaen"/>
                <w:sz w:val="18"/>
                <w:szCs w:val="18"/>
                <w:lang w:val="af-ZA"/>
              </w:rPr>
              <w:lastRenderedPageBreak/>
              <w:t xml:space="preserve">30 </w:t>
            </w:r>
            <w:r w:rsidRPr="006E3A83">
              <w:rPr>
                <w:rFonts w:ascii="GHEA Grapalat" w:hAnsi="GHEA Grapalat" w:cs="Sylfaen"/>
                <w:sz w:val="18"/>
                <w:szCs w:val="18"/>
              </w:rPr>
              <w:t>սմ</w:t>
            </w:r>
            <w:r w:rsidRPr="006E3A83">
              <w:rPr>
                <w:rFonts w:ascii="GHEA Grapalat" w:hAnsi="GHEA Grapalat" w:cs="Sylfaen"/>
                <w:sz w:val="18"/>
                <w:szCs w:val="18"/>
                <w:lang w:val="af-ZA"/>
              </w:rPr>
              <w:t>-</w:t>
            </w:r>
            <w:r w:rsidRPr="006E3A83">
              <w:rPr>
                <w:rFonts w:ascii="GHEA Grapalat" w:hAnsi="GHEA Grapalat" w:cs="Sylfaen"/>
                <w:sz w:val="18"/>
                <w:szCs w:val="18"/>
              </w:rPr>
              <w:t>ից</w:t>
            </w:r>
            <w:r w:rsidRPr="006E3A83">
              <w:rPr>
                <w:rFonts w:ascii="GHEA Grapalat" w:hAnsi="GHEA Grapalat" w:cs="Sylfaen"/>
                <w:sz w:val="18"/>
                <w:szCs w:val="18"/>
                <w:lang w:val="af-ZA"/>
              </w:rPr>
              <w:t xml:space="preserve"> </w:t>
            </w:r>
            <w:r w:rsidRPr="006E3A83">
              <w:rPr>
                <w:rFonts w:ascii="GHEA Grapalat" w:hAnsi="GHEA Grapalat" w:cs="Sylfaen"/>
                <w:sz w:val="18"/>
                <w:szCs w:val="18"/>
              </w:rPr>
              <w:t>ոչ</w:t>
            </w:r>
            <w:r w:rsidRPr="006E3A83">
              <w:rPr>
                <w:rFonts w:ascii="GHEA Grapalat" w:hAnsi="GHEA Grapalat" w:cs="Sylfaen"/>
                <w:sz w:val="18"/>
                <w:szCs w:val="18"/>
                <w:lang w:val="af-ZA"/>
              </w:rPr>
              <w:t xml:space="preserve"> </w:t>
            </w:r>
            <w:r w:rsidRPr="006E3A83">
              <w:rPr>
                <w:rFonts w:ascii="GHEA Grapalat" w:hAnsi="GHEA Grapalat" w:cs="Sylfaen"/>
                <w:sz w:val="18"/>
                <w:szCs w:val="18"/>
              </w:rPr>
              <w:t>պակաս</w:t>
            </w:r>
            <w:r w:rsidRPr="006E3A83">
              <w:rPr>
                <w:rFonts w:ascii="GHEA Grapalat" w:hAnsi="GHEA Grapalat" w:cs="Sylfaen"/>
                <w:sz w:val="18"/>
                <w:szCs w:val="18"/>
                <w:lang w:val="af-ZA"/>
              </w:rPr>
              <w:t xml:space="preserve">,  </w:t>
            </w:r>
            <w:r w:rsidRPr="006E3A83">
              <w:rPr>
                <w:rFonts w:ascii="GHEA Grapalat" w:hAnsi="GHEA Grapalat" w:cs="Sylfaen"/>
                <w:sz w:val="18"/>
                <w:szCs w:val="18"/>
              </w:rPr>
              <w:t>վրայի</w:t>
            </w:r>
            <w:r w:rsidRPr="006E3A83">
              <w:rPr>
                <w:rFonts w:ascii="GHEA Grapalat" w:hAnsi="GHEA Grapalat" w:cs="Sylfaen"/>
                <w:sz w:val="18"/>
                <w:szCs w:val="18"/>
                <w:lang w:val="af-ZA"/>
              </w:rPr>
              <w:t xml:space="preserve"> </w:t>
            </w:r>
            <w:r w:rsidRPr="006E3A83">
              <w:rPr>
                <w:rFonts w:ascii="GHEA Grapalat" w:hAnsi="GHEA Grapalat" w:cs="Sylfaen"/>
                <w:sz w:val="18"/>
                <w:szCs w:val="18"/>
              </w:rPr>
              <w:t>տերևները</w:t>
            </w:r>
            <w:r w:rsidRPr="006E3A83">
              <w:rPr>
                <w:rFonts w:ascii="GHEA Grapalat" w:hAnsi="GHEA Grapalat" w:cs="Sylfaen"/>
                <w:sz w:val="18"/>
                <w:szCs w:val="18"/>
                <w:lang w:val="af-ZA"/>
              </w:rPr>
              <w:t xml:space="preserve"> </w:t>
            </w:r>
            <w:r w:rsidRPr="006E3A83">
              <w:rPr>
                <w:rFonts w:ascii="GHEA Grapalat" w:hAnsi="GHEA Grapalat" w:cs="Sylfaen"/>
                <w:sz w:val="18"/>
                <w:szCs w:val="18"/>
                <w:lang w:val="ru-RU"/>
              </w:rPr>
              <w:t>և</w:t>
            </w:r>
            <w:r w:rsidRPr="006E3A83">
              <w:rPr>
                <w:rFonts w:ascii="GHEA Grapalat" w:hAnsi="GHEA Grapalat" w:cs="Sylfaen"/>
                <w:sz w:val="18"/>
                <w:szCs w:val="18"/>
                <w:lang w:val="af-ZA"/>
              </w:rPr>
              <w:t xml:space="preserve"> </w:t>
            </w:r>
            <w:r w:rsidRPr="006E3A83">
              <w:rPr>
                <w:rFonts w:ascii="GHEA Grapalat" w:hAnsi="GHEA Grapalat" w:cs="Sylfaen"/>
                <w:sz w:val="18"/>
                <w:szCs w:val="18"/>
              </w:rPr>
              <w:t>հատիկները</w:t>
            </w:r>
            <w:r w:rsidRPr="006E3A83">
              <w:rPr>
                <w:rFonts w:ascii="GHEA Grapalat" w:hAnsi="GHEA Grapalat" w:cs="Sylfaen"/>
                <w:sz w:val="18"/>
                <w:szCs w:val="18"/>
                <w:lang w:val="af-ZA"/>
              </w:rPr>
              <w:t xml:space="preserve"> </w:t>
            </w:r>
            <w:r w:rsidRPr="006E3A83">
              <w:rPr>
                <w:rFonts w:ascii="GHEA Grapalat" w:hAnsi="GHEA Grapalat" w:cs="Sylfaen"/>
                <w:sz w:val="18"/>
                <w:szCs w:val="18"/>
                <w:lang w:val="ru-RU"/>
              </w:rPr>
              <w:t>ամբողջական</w:t>
            </w:r>
            <w:r w:rsidRPr="006E3A83">
              <w:rPr>
                <w:rFonts w:ascii="GHEA Grapalat" w:hAnsi="GHEA Grapalat" w:cs="Sylfaen"/>
                <w:sz w:val="18"/>
                <w:szCs w:val="18"/>
                <w:lang w:val="af-ZA"/>
              </w:rPr>
              <w:t xml:space="preserve"> : </w:t>
            </w:r>
            <w:r w:rsidRPr="006E3A83">
              <w:rPr>
                <w:rFonts w:ascii="GHEA Grapalat" w:hAnsi="GHEA Grapalat" w:cs="Calibri"/>
                <w:sz w:val="18"/>
                <w:szCs w:val="18"/>
                <w:lang w:val="af-ZA"/>
              </w:rPr>
              <w:t xml:space="preserve"> </w:t>
            </w:r>
            <w:r w:rsidRPr="006E3A83">
              <w:rPr>
                <w:rFonts w:ascii="GHEA Grapalat" w:hAnsi="GHEA Grapalat" w:cs="Calibri"/>
                <w:sz w:val="18"/>
                <w:szCs w:val="18"/>
              </w:rPr>
              <w:t>Անվտանգությունը</w:t>
            </w:r>
            <w:r w:rsidRPr="006E3A83">
              <w:rPr>
                <w:rFonts w:ascii="GHEA Grapalat" w:hAnsi="GHEA Grapalat" w:cs="Calibri"/>
                <w:sz w:val="18"/>
                <w:szCs w:val="18"/>
                <w:lang w:val="af-ZA"/>
              </w:rPr>
              <w:t xml:space="preserve"> </w:t>
            </w:r>
            <w:r w:rsidRPr="006E3A83">
              <w:rPr>
                <w:rFonts w:ascii="GHEA Grapalat" w:hAnsi="GHEA Grapalat" w:cs="Calibri"/>
                <w:sz w:val="18"/>
                <w:szCs w:val="18"/>
              </w:rPr>
              <w:t>և</w:t>
            </w:r>
            <w:r w:rsidRPr="006E3A83">
              <w:rPr>
                <w:rFonts w:ascii="GHEA Grapalat" w:hAnsi="GHEA Grapalat" w:cs="Calibri"/>
                <w:sz w:val="18"/>
                <w:szCs w:val="18"/>
                <w:lang w:val="af-ZA"/>
              </w:rPr>
              <w:t xml:space="preserve"> </w:t>
            </w:r>
            <w:r w:rsidRPr="006E3A83">
              <w:rPr>
                <w:rFonts w:ascii="GHEA Grapalat" w:hAnsi="GHEA Grapalat" w:cs="Calibri"/>
                <w:sz w:val="18"/>
                <w:szCs w:val="18"/>
              </w:rPr>
              <w:t>մակնշումը</w:t>
            </w:r>
            <w:r w:rsidRPr="006E3A83">
              <w:rPr>
                <w:rFonts w:ascii="GHEA Grapalat" w:hAnsi="GHEA Grapalat" w:cs="Calibri"/>
                <w:sz w:val="18"/>
                <w:szCs w:val="18"/>
                <w:lang w:val="af-ZA"/>
              </w:rPr>
              <w:t xml:space="preserve">` </w:t>
            </w:r>
            <w:r w:rsidRPr="006E3A83">
              <w:rPr>
                <w:rFonts w:ascii="GHEA Grapalat" w:hAnsi="GHEA Grapalat" w:cs="Calibri"/>
                <w:sz w:val="18"/>
                <w:szCs w:val="18"/>
              </w:rPr>
              <w:t>ըստ</w:t>
            </w:r>
            <w:r w:rsidRPr="006E3A83">
              <w:rPr>
                <w:rFonts w:ascii="GHEA Grapalat" w:hAnsi="GHEA Grapalat" w:cs="Calibri"/>
                <w:sz w:val="18"/>
                <w:szCs w:val="18"/>
                <w:lang w:val="af-ZA"/>
              </w:rPr>
              <w:t xml:space="preserve"> </w:t>
            </w:r>
            <w:r w:rsidRPr="006E3A83">
              <w:rPr>
                <w:rFonts w:ascii="GHEA Grapalat" w:hAnsi="GHEA Grapalat" w:cs="Calibri"/>
                <w:sz w:val="18"/>
                <w:szCs w:val="18"/>
              </w:rPr>
              <w:t>ՀՀ</w:t>
            </w:r>
            <w:r w:rsidRPr="006E3A83">
              <w:rPr>
                <w:rFonts w:ascii="GHEA Grapalat" w:hAnsi="GHEA Grapalat" w:cs="Calibri"/>
                <w:sz w:val="18"/>
                <w:szCs w:val="18"/>
                <w:lang w:val="af-ZA"/>
              </w:rPr>
              <w:t xml:space="preserve"> </w:t>
            </w:r>
            <w:r w:rsidRPr="006E3A83">
              <w:rPr>
                <w:rFonts w:ascii="GHEA Grapalat" w:hAnsi="GHEA Grapalat" w:cs="Calibri"/>
                <w:sz w:val="18"/>
                <w:szCs w:val="18"/>
              </w:rPr>
              <w:t>կառավարության</w:t>
            </w:r>
            <w:r w:rsidRPr="006E3A83">
              <w:rPr>
                <w:rFonts w:ascii="GHEA Grapalat" w:hAnsi="GHEA Grapalat" w:cs="Calibri"/>
                <w:sz w:val="18"/>
                <w:szCs w:val="18"/>
                <w:lang w:val="af-ZA"/>
              </w:rPr>
              <w:t xml:space="preserve"> 2006</w:t>
            </w:r>
            <w:r w:rsidRPr="006E3A83">
              <w:rPr>
                <w:rFonts w:ascii="GHEA Grapalat" w:hAnsi="GHEA Grapalat" w:cs="Calibri"/>
                <w:sz w:val="18"/>
                <w:szCs w:val="18"/>
              </w:rPr>
              <w:t>թ</w:t>
            </w:r>
            <w:r w:rsidRPr="006E3A83">
              <w:rPr>
                <w:rFonts w:ascii="GHEA Grapalat" w:hAnsi="GHEA Grapalat" w:cs="Calibri"/>
                <w:sz w:val="18"/>
                <w:szCs w:val="18"/>
                <w:lang w:val="af-ZA"/>
              </w:rPr>
              <w:t xml:space="preserve">. </w:t>
            </w:r>
            <w:r w:rsidRPr="006E3A83">
              <w:rPr>
                <w:rFonts w:ascii="GHEA Grapalat" w:hAnsi="GHEA Grapalat" w:cs="Calibri"/>
                <w:sz w:val="18"/>
                <w:szCs w:val="18"/>
              </w:rPr>
              <w:t>դեկտեմբերի</w:t>
            </w:r>
            <w:r w:rsidRPr="006E3A83">
              <w:rPr>
                <w:rFonts w:ascii="GHEA Grapalat" w:hAnsi="GHEA Grapalat" w:cs="Calibri"/>
                <w:sz w:val="18"/>
                <w:szCs w:val="18"/>
                <w:lang w:val="af-ZA"/>
              </w:rPr>
              <w:t xml:space="preserve"> 21-</w:t>
            </w:r>
            <w:r w:rsidRPr="006E3A83">
              <w:rPr>
                <w:rFonts w:ascii="GHEA Grapalat" w:hAnsi="GHEA Grapalat" w:cs="Calibri"/>
                <w:sz w:val="18"/>
                <w:szCs w:val="18"/>
              </w:rPr>
              <w:t>ի</w:t>
            </w:r>
            <w:r w:rsidRPr="006E3A83">
              <w:rPr>
                <w:rFonts w:ascii="GHEA Grapalat" w:hAnsi="GHEA Grapalat" w:cs="Calibri"/>
                <w:sz w:val="18"/>
                <w:szCs w:val="18"/>
                <w:lang w:val="af-ZA"/>
              </w:rPr>
              <w:t xml:space="preserve"> N 1913-</w:t>
            </w:r>
            <w:r w:rsidRPr="006E3A83">
              <w:rPr>
                <w:rFonts w:ascii="GHEA Grapalat" w:hAnsi="GHEA Grapalat" w:cs="Calibri"/>
                <w:sz w:val="18"/>
                <w:szCs w:val="18"/>
              </w:rPr>
              <w:t>Ն</w:t>
            </w:r>
            <w:r w:rsidRPr="006E3A83">
              <w:rPr>
                <w:rFonts w:ascii="GHEA Grapalat" w:hAnsi="GHEA Grapalat" w:cs="Calibri"/>
                <w:sz w:val="18"/>
                <w:szCs w:val="18"/>
                <w:lang w:val="af-ZA"/>
              </w:rPr>
              <w:t xml:space="preserve"> </w:t>
            </w:r>
            <w:r w:rsidRPr="006E3A83">
              <w:rPr>
                <w:rFonts w:ascii="GHEA Grapalat" w:hAnsi="GHEA Grapalat" w:cs="Calibri"/>
                <w:sz w:val="18"/>
                <w:szCs w:val="18"/>
              </w:rPr>
              <w:t>որոշմամբ</w:t>
            </w:r>
            <w:r w:rsidRPr="006E3A83">
              <w:rPr>
                <w:rFonts w:ascii="GHEA Grapalat" w:hAnsi="GHEA Grapalat" w:cs="Calibri"/>
                <w:sz w:val="18"/>
                <w:szCs w:val="18"/>
                <w:lang w:val="af-ZA"/>
              </w:rPr>
              <w:t xml:space="preserve"> </w:t>
            </w:r>
            <w:r w:rsidRPr="006E3A83">
              <w:rPr>
                <w:rFonts w:ascii="GHEA Grapalat" w:hAnsi="GHEA Grapalat" w:cs="Calibri"/>
                <w:sz w:val="18"/>
                <w:szCs w:val="18"/>
              </w:rPr>
              <w:t>հաստատված</w:t>
            </w:r>
            <w:r w:rsidRPr="006E3A83">
              <w:rPr>
                <w:rFonts w:ascii="GHEA Grapalat" w:hAnsi="GHEA Grapalat" w:cs="Calibri"/>
                <w:sz w:val="18"/>
                <w:szCs w:val="18"/>
                <w:lang w:val="af-ZA"/>
              </w:rPr>
              <w:t xml:space="preserve"> “</w:t>
            </w:r>
            <w:r w:rsidRPr="006E3A83">
              <w:rPr>
                <w:rFonts w:ascii="GHEA Grapalat" w:hAnsi="GHEA Grapalat" w:cs="Calibri"/>
                <w:sz w:val="18"/>
                <w:szCs w:val="18"/>
              </w:rPr>
              <w:t>Թարմ</w:t>
            </w:r>
            <w:r w:rsidRPr="006E3A83">
              <w:rPr>
                <w:rFonts w:ascii="GHEA Grapalat" w:hAnsi="GHEA Grapalat" w:cs="Calibri"/>
                <w:sz w:val="18"/>
                <w:szCs w:val="18"/>
                <w:lang w:val="af-ZA"/>
              </w:rPr>
              <w:t xml:space="preserve"> </w:t>
            </w:r>
            <w:r w:rsidRPr="006E3A83">
              <w:rPr>
                <w:rFonts w:ascii="GHEA Grapalat" w:hAnsi="GHEA Grapalat" w:cs="Calibri"/>
                <w:sz w:val="18"/>
                <w:szCs w:val="18"/>
              </w:rPr>
              <w:t>պտուղ</w:t>
            </w:r>
            <w:r w:rsidRPr="006E3A83">
              <w:rPr>
                <w:rFonts w:ascii="GHEA Grapalat" w:hAnsi="GHEA Grapalat" w:cs="Calibri"/>
                <w:sz w:val="18"/>
                <w:szCs w:val="18"/>
                <w:lang w:val="af-ZA"/>
              </w:rPr>
              <w:t>-</w:t>
            </w:r>
            <w:r w:rsidRPr="006E3A83">
              <w:rPr>
                <w:rFonts w:ascii="GHEA Grapalat" w:hAnsi="GHEA Grapalat" w:cs="Calibri"/>
                <w:sz w:val="18"/>
                <w:szCs w:val="18"/>
              </w:rPr>
              <w:t>բանջարեղենի</w:t>
            </w:r>
            <w:r w:rsidRPr="006E3A83">
              <w:rPr>
                <w:rFonts w:ascii="GHEA Grapalat" w:hAnsi="GHEA Grapalat" w:cs="Calibri"/>
                <w:sz w:val="18"/>
                <w:szCs w:val="18"/>
                <w:lang w:val="af-ZA"/>
              </w:rPr>
              <w:t xml:space="preserve"> </w:t>
            </w:r>
            <w:r w:rsidRPr="006E3A83">
              <w:rPr>
                <w:rFonts w:ascii="GHEA Grapalat" w:hAnsi="GHEA Grapalat" w:cs="Calibri"/>
                <w:sz w:val="18"/>
                <w:szCs w:val="18"/>
              </w:rPr>
              <w:t>տեխնիկական</w:t>
            </w:r>
            <w:r w:rsidRPr="006E3A83">
              <w:rPr>
                <w:rFonts w:ascii="GHEA Grapalat" w:hAnsi="GHEA Grapalat" w:cs="Calibri"/>
                <w:sz w:val="18"/>
                <w:szCs w:val="18"/>
                <w:lang w:val="af-ZA"/>
              </w:rPr>
              <w:t xml:space="preserve"> </w:t>
            </w:r>
            <w:r w:rsidRPr="006E3A83">
              <w:rPr>
                <w:rFonts w:ascii="GHEA Grapalat" w:hAnsi="GHEA Grapalat" w:cs="Calibri"/>
                <w:sz w:val="18"/>
                <w:szCs w:val="18"/>
              </w:rPr>
              <w:t>կանոնակարգի</w:t>
            </w:r>
            <w:r w:rsidRPr="006E3A83">
              <w:rPr>
                <w:rFonts w:ascii="GHEA Grapalat" w:hAnsi="GHEA Grapalat" w:cs="Calibri"/>
                <w:sz w:val="18"/>
                <w:szCs w:val="18"/>
                <w:lang w:val="af-ZA"/>
              </w:rPr>
              <w:t xml:space="preserve">” </w:t>
            </w:r>
            <w:r w:rsidRPr="006E3A83">
              <w:rPr>
                <w:rFonts w:ascii="GHEA Grapalat" w:hAnsi="GHEA Grapalat" w:cs="Calibri"/>
                <w:sz w:val="18"/>
                <w:szCs w:val="18"/>
              </w:rPr>
              <w:t>և</w:t>
            </w:r>
            <w:r w:rsidRPr="006E3A83">
              <w:rPr>
                <w:rFonts w:ascii="GHEA Grapalat" w:hAnsi="GHEA Grapalat" w:cs="Calibri"/>
                <w:sz w:val="18"/>
                <w:szCs w:val="18"/>
                <w:lang w:val="af-ZA"/>
              </w:rPr>
              <w:t xml:space="preserve"> “</w:t>
            </w:r>
            <w:r w:rsidRPr="006E3A83">
              <w:rPr>
                <w:rFonts w:ascii="GHEA Grapalat" w:hAnsi="GHEA Grapalat" w:cs="Calibri"/>
                <w:sz w:val="18"/>
                <w:szCs w:val="18"/>
              </w:rPr>
              <w:t>Սննդամթերքի</w:t>
            </w:r>
            <w:r w:rsidRPr="006E3A83">
              <w:rPr>
                <w:rFonts w:ascii="GHEA Grapalat" w:hAnsi="GHEA Grapalat" w:cs="Calibri"/>
                <w:sz w:val="18"/>
                <w:szCs w:val="18"/>
                <w:lang w:val="af-ZA"/>
              </w:rPr>
              <w:t xml:space="preserve"> </w:t>
            </w:r>
            <w:r w:rsidRPr="006E3A83">
              <w:rPr>
                <w:rFonts w:ascii="GHEA Grapalat" w:hAnsi="GHEA Grapalat" w:cs="Calibri"/>
                <w:sz w:val="18"/>
                <w:szCs w:val="18"/>
              </w:rPr>
              <w:t>անվտանգության</w:t>
            </w:r>
            <w:r w:rsidRPr="006E3A83">
              <w:rPr>
                <w:rFonts w:ascii="GHEA Grapalat" w:hAnsi="GHEA Grapalat" w:cs="Calibri"/>
                <w:sz w:val="18"/>
                <w:szCs w:val="18"/>
                <w:lang w:val="af-ZA"/>
              </w:rPr>
              <w:t xml:space="preserve"> </w:t>
            </w:r>
            <w:r w:rsidRPr="006E3A83">
              <w:rPr>
                <w:rFonts w:ascii="GHEA Grapalat" w:hAnsi="GHEA Grapalat" w:cs="Calibri"/>
                <w:sz w:val="18"/>
                <w:szCs w:val="18"/>
              </w:rPr>
              <w:t>մասին</w:t>
            </w:r>
            <w:r w:rsidRPr="006E3A83">
              <w:rPr>
                <w:rFonts w:ascii="GHEA Grapalat" w:hAnsi="GHEA Grapalat" w:cs="Calibri"/>
                <w:sz w:val="18"/>
                <w:szCs w:val="18"/>
                <w:lang w:val="af-ZA"/>
              </w:rPr>
              <w:t xml:space="preserve">” </w:t>
            </w:r>
            <w:r w:rsidRPr="006E3A83">
              <w:rPr>
                <w:rFonts w:ascii="GHEA Grapalat" w:hAnsi="GHEA Grapalat" w:cs="Calibri"/>
                <w:sz w:val="18"/>
                <w:szCs w:val="18"/>
              </w:rPr>
              <w:t>ՀՀ</w:t>
            </w:r>
            <w:r w:rsidRPr="006E3A83">
              <w:rPr>
                <w:rFonts w:ascii="GHEA Grapalat" w:hAnsi="GHEA Grapalat" w:cs="Calibri"/>
                <w:sz w:val="18"/>
                <w:szCs w:val="18"/>
                <w:lang w:val="af-ZA"/>
              </w:rPr>
              <w:t xml:space="preserve"> </w:t>
            </w:r>
            <w:r w:rsidRPr="006E3A83">
              <w:rPr>
                <w:rFonts w:ascii="GHEA Grapalat" w:hAnsi="GHEA Grapalat" w:cs="Calibri"/>
                <w:sz w:val="18"/>
                <w:szCs w:val="18"/>
              </w:rPr>
              <w:t>օրենքի</w:t>
            </w:r>
            <w:r w:rsidRPr="006E3A83">
              <w:rPr>
                <w:rFonts w:ascii="GHEA Grapalat" w:hAnsi="GHEA Grapalat" w:cs="Calibri"/>
                <w:sz w:val="18"/>
                <w:szCs w:val="18"/>
                <w:lang w:val="af-ZA"/>
              </w:rPr>
              <w:t xml:space="preserve"> 8-</w:t>
            </w:r>
            <w:r w:rsidRPr="006E3A83">
              <w:rPr>
                <w:rFonts w:ascii="GHEA Grapalat" w:hAnsi="GHEA Grapalat" w:cs="Calibri"/>
                <w:sz w:val="18"/>
                <w:szCs w:val="18"/>
              </w:rPr>
              <w:t>րդ</w:t>
            </w:r>
            <w:r w:rsidRPr="006E3A83">
              <w:rPr>
                <w:rFonts w:ascii="GHEA Grapalat" w:hAnsi="GHEA Grapalat" w:cs="Calibri"/>
                <w:sz w:val="18"/>
                <w:szCs w:val="18"/>
                <w:lang w:val="af-ZA"/>
              </w:rPr>
              <w:t xml:space="preserve"> </w:t>
            </w:r>
            <w:r w:rsidRPr="006E3A83">
              <w:rPr>
                <w:rFonts w:ascii="GHEA Grapalat" w:hAnsi="GHEA Grapalat" w:cs="Calibri"/>
                <w:sz w:val="18"/>
                <w:szCs w:val="18"/>
              </w:rPr>
              <w:t>հոդվածի</w:t>
            </w:r>
            <w:r w:rsidRPr="006E3A83">
              <w:rPr>
                <w:rFonts w:ascii="GHEA Grapalat" w:hAnsi="GHEA Grapalat" w:cs="Calibri"/>
                <w:sz w:val="18"/>
                <w:szCs w:val="18"/>
                <w:lang w:val="af-ZA"/>
              </w:rPr>
              <w:t>:</w:t>
            </w:r>
          </w:p>
        </w:tc>
        <w:tc>
          <w:tcPr>
            <w:tcW w:w="992" w:type="dxa"/>
            <w:vAlign w:val="center"/>
          </w:tcPr>
          <w:p w:rsidR="00C06532" w:rsidRPr="00244F34" w:rsidRDefault="00C06532" w:rsidP="00A14E35">
            <w:pPr>
              <w:jc w:val="center"/>
              <w:rPr>
                <w:rFonts w:ascii="Sylfaen" w:hAnsi="Sylfaen"/>
                <w:sz w:val="20"/>
                <w:szCs w:val="20"/>
                <w:lang w:val="ru-RU"/>
              </w:rPr>
            </w:pPr>
            <w:r>
              <w:rPr>
                <w:rFonts w:ascii="Sylfaen" w:hAnsi="Sylfaen"/>
                <w:sz w:val="20"/>
                <w:szCs w:val="20"/>
                <w:lang w:val="ru-RU"/>
              </w:rPr>
              <w:lastRenderedPageBreak/>
              <w:t>հատ</w:t>
            </w:r>
          </w:p>
        </w:tc>
        <w:tc>
          <w:tcPr>
            <w:tcW w:w="850" w:type="dxa"/>
            <w:vAlign w:val="center"/>
          </w:tcPr>
          <w:p w:rsidR="00C06532" w:rsidRPr="008D426A" w:rsidRDefault="00C06532" w:rsidP="00341807">
            <w:pPr>
              <w:jc w:val="center"/>
              <w:rPr>
                <w:rFonts w:ascii="GHEA Grapalat" w:hAnsi="GHEA Grapalat"/>
                <w:sz w:val="18"/>
                <w:szCs w:val="18"/>
                <w:lang w:val="pt-BR"/>
              </w:rPr>
            </w:pPr>
          </w:p>
        </w:tc>
        <w:tc>
          <w:tcPr>
            <w:tcW w:w="993" w:type="dxa"/>
            <w:vAlign w:val="center"/>
          </w:tcPr>
          <w:p w:rsidR="00C06532" w:rsidRPr="008D426A" w:rsidRDefault="00C06532" w:rsidP="00341807">
            <w:pPr>
              <w:jc w:val="center"/>
              <w:rPr>
                <w:rFonts w:ascii="GHEA Grapalat" w:hAnsi="GHEA Grapalat"/>
                <w:sz w:val="18"/>
                <w:szCs w:val="18"/>
                <w:lang w:val="pt-BR"/>
              </w:rPr>
            </w:pPr>
          </w:p>
        </w:tc>
        <w:tc>
          <w:tcPr>
            <w:tcW w:w="992" w:type="dxa"/>
            <w:vAlign w:val="center"/>
          </w:tcPr>
          <w:p w:rsidR="00C06532" w:rsidRPr="00244F34" w:rsidRDefault="00C06532" w:rsidP="00341807">
            <w:pPr>
              <w:jc w:val="center"/>
              <w:rPr>
                <w:rFonts w:ascii="GHEA Grapalat" w:hAnsi="GHEA Grapalat"/>
                <w:sz w:val="18"/>
                <w:szCs w:val="18"/>
                <w:lang w:val="ru-RU"/>
              </w:rPr>
            </w:pPr>
            <w:r>
              <w:rPr>
                <w:rFonts w:ascii="GHEA Grapalat" w:hAnsi="GHEA Grapalat"/>
                <w:sz w:val="18"/>
                <w:szCs w:val="18"/>
                <w:lang w:val="ru-RU"/>
              </w:rPr>
              <w:t>140</w:t>
            </w:r>
          </w:p>
        </w:tc>
        <w:tc>
          <w:tcPr>
            <w:tcW w:w="1134" w:type="dxa"/>
            <w:vAlign w:val="center"/>
          </w:tcPr>
          <w:p w:rsidR="00C06532" w:rsidRPr="0020412D" w:rsidRDefault="00C0653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lastRenderedPageBreak/>
              <w:t>Հանրապետության 1</w:t>
            </w:r>
          </w:p>
        </w:tc>
        <w:tc>
          <w:tcPr>
            <w:tcW w:w="850" w:type="dxa"/>
            <w:vAlign w:val="center"/>
          </w:tcPr>
          <w:p w:rsidR="00C06532" w:rsidRPr="00341807" w:rsidRDefault="00C06532" w:rsidP="007C48AD">
            <w:pPr>
              <w:jc w:val="center"/>
              <w:rPr>
                <w:rFonts w:ascii="GHEA Grapalat" w:hAnsi="GHEA Grapalat"/>
                <w:sz w:val="18"/>
                <w:szCs w:val="18"/>
                <w:lang w:val="pt-BR"/>
              </w:rPr>
            </w:pPr>
            <w:r w:rsidRPr="00341807">
              <w:rPr>
                <w:rFonts w:ascii="GHEA Grapalat" w:hAnsi="GHEA Grapalat" w:cs="Calibri"/>
                <w:sz w:val="18"/>
                <w:szCs w:val="18"/>
                <w:lang w:val="pt-BR"/>
              </w:rPr>
              <w:lastRenderedPageBreak/>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lastRenderedPageBreak/>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C06532" w:rsidRPr="00341807" w:rsidRDefault="00C06532" w:rsidP="007C48AD">
            <w:pPr>
              <w:jc w:val="center"/>
              <w:rPr>
                <w:rFonts w:ascii="GHEA Grapalat" w:hAnsi="GHEA Grapalat"/>
                <w:sz w:val="18"/>
                <w:szCs w:val="18"/>
                <w:lang w:val="pt-BR"/>
              </w:rPr>
            </w:pPr>
            <w:r w:rsidRPr="00341807">
              <w:rPr>
                <w:rFonts w:ascii="GHEA Grapalat" w:hAnsi="GHEA Grapalat"/>
                <w:sz w:val="18"/>
                <w:szCs w:val="18"/>
                <w:lang w:val="pt-BR"/>
              </w:rPr>
              <w:lastRenderedPageBreak/>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lastRenderedPageBreak/>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C06532" w:rsidRPr="00341807" w:rsidRDefault="00C06532" w:rsidP="007C48AD">
            <w:pPr>
              <w:jc w:val="center"/>
              <w:rPr>
                <w:rFonts w:ascii="GHEA Grapalat" w:hAnsi="GHEA Grapalat"/>
                <w:sz w:val="18"/>
                <w:szCs w:val="18"/>
                <w:lang w:val="pt-BR"/>
              </w:rPr>
            </w:pPr>
          </w:p>
        </w:tc>
      </w:tr>
      <w:tr w:rsidR="00C06532" w:rsidRPr="00ED1FAC" w:rsidTr="00A56209">
        <w:trPr>
          <w:trHeight w:val="246"/>
        </w:trPr>
        <w:tc>
          <w:tcPr>
            <w:tcW w:w="723" w:type="dxa"/>
            <w:vAlign w:val="center"/>
          </w:tcPr>
          <w:p w:rsidR="00C06532" w:rsidRDefault="00C06532" w:rsidP="003974CF">
            <w:pPr>
              <w:jc w:val="center"/>
              <w:rPr>
                <w:rFonts w:ascii="Sylfaen" w:hAnsi="Sylfaen" w:cs="Arial LatArm"/>
                <w:b/>
                <w:iCs/>
                <w:sz w:val="18"/>
                <w:szCs w:val="18"/>
              </w:rPr>
            </w:pPr>
            <w:r>
              <w:rPr>
                <w:rFonts w:ascii="Sylfaen" w:hAnsi="Sylfaen" w:cs="Arial LatArm"/>
                <w:b/>
                <w:iCs/>
                <w:sz w:val="18"/>
                <w:szCs w:val="18"/>
              </w:rPr>
              <w:lastRenderedPageBreak/>
              <w:t>62</w:t>
            </w:r>
          </w:p>
        </w:tc>
        <w:tc>
          <w:tcPr>
            <w:tcW w:w="1134" w:type="dxa"/>
            <w:vAlign w:val="center"/>
          </w:tcPr>
          <w:p w:rsidR="00C06532" w:rsidRPr="00341807" w:rsidRDefault="00C06532" w:rsidP="007C48AD">
            <w:pPr>
              <w:jc w:val="center"/>
              <w:rPr>
                <w:rFonts w:ascii="GHEA Grapalat" w:hAnsi="GHEA Grapalat"/>
                <w:sz w:val="18"/>
                <w:szCs w:val="18"/>
              </w:rPr>
            </w:pPr>
            <w:r w:rsidRPr="00341807">
              <w:rPr>
                <w:rFonts w:ascii="GHEA Grapalat" w:hAnsi="GHEA Grapalat"/>
                <w:sz w:val="18"/>
                <w:szCs w:val="18"/>
              </w:rPr>
              <w:t>03222121</w:t>
            </w:r>
          </w:p>
        </w:tc>
        <w:tc>
          <w:tcPr>
            <w:tcW w:w="1984" w:type="dxa"/>
            <w:vAlign w:val="center"/>
          </w:tcPr>
          <w:p w:rsidR="00C06532" w:rsidRPr="00341807" w:rsidRDefault="00C06532" w:rsidP="007C48AD">
            <w:pPr>
              <w:jc w:val="center"/>
              <w:rPr>
                <w:rFonts w:ascii="GHEA Grapalat" w:hAnsi="GHEA Grapalat" w:cs="Calibri"/>
                <w:color w:val="000000"/>
                <w:sz w:val="18"/>
                <w:szCs w:val="18"/>
              </w:rPr>
            </w:pPr>
            <w:r w:rsidRPr="00341807">
              <w:rPr>
                <w:rFonts w:ascii="GHEA Grapalat" w:hAnsi="GHEA Grapalat" w:cs="Calibri"/>
                <w:color w:val="000000"/>
                <w:sz w:val="18"/>
                <w:szCs w:val="18"/>
              </w:rPr>
              <w:t>Մանդարին</w:t>
            </w:r>
          </w:p>
        </w:tc>
        <w:tc>
          <w:tcPr>
            <w:tcW w:w="4253" w:type="dxa"/>
            <w:vAlign w:val="center"/>
          </w:tcPr>
          <w:p w:rsidR="00C06532" w:rsidRPr="007C48AD" w:rsidRDefault="00C06532" w:rsidP="007C48AD">
            <w:pPr>
              <w:jc w:val="center"/>
              <w:rPr>
                <w:rFonts w:ascii="GHEA Grapalat" w:hAnsi="GHEA Grapalat"/>
                <w:sz w:val="18"/>
                <w:szCs w:val="18"/>
                <w:lang w:val="hy-AM"/>
              </w:rPr>
            </w:pPr>
            <w:r w:rsidRPr="007C48AD">
              <w:rPr>
                <w:rFonts w:ascii="GHEA Grapalat" w:hAnsi="GHEA Grapalat" w:cs="Sylfaen"/>
                <w:color w:val="000000"/>
                <w:sz w:val="18"/>
                <w:szCs w:val="18"/>
              </w:rPr>
              <w:t>Մանդարին</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թարմ</w:t>
            </w:r>
            <w:r w:rsidRPr="007C48AD">
              <w:rPr>
                <w:rFonts w:ascii="GHEA Grapalat" w:hAnsi="GHEA Grapalat" w:cs="Calibri"/>
                <w:color w:val="000000"/>
                <w:sz w:val="18"/>
                <w:szCs w:val="18"/>
              </w:rPr>
              <w:t xml:space="preserve">, I </w:t>
            </w:r>
            <w:r w:rsidRPr="007C48AD">
              <w:rPr>
                <w:rFonts w:ascii="GHEA Grapalat" w:hAnsi="GHEA Grapalat" w:cs="Sylfaen"/>
                <w:color w:val="000000"/>
                <w:sz w:val="18"/>
                <w:szCs w:val="18"/>
              </w:rPr>
              <w:t>պտղաբանական</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խմբի</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դեղին</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կեղևով</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և</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պտղամսով</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ԳՕՍՏ</w:t>
            </w:r>
            <w:r w:rsidRPr="007C48AD">
              <w:rPr>
                <w:rFonts w:ascii="GHEA Grapalat" w:hAnsi="GHEA Grapalat" w:cs="Calibri"/>
                <w:color w:val="000000"/>
                <w:sz w:val="18"/>
                <w:szCs w:val="18"/>
              </w:rPr>
              <w:t xml:space="preserve"> 4428-82, </w:t>
            </w:r>
            <w:r w:rsidRPr="007C48AD">
              <w:rPr>
                <w:rFonts w:ascii="GHEA Grapalat" w:hAnsi="GHEA Grapalat" w:cs="Sylfaen"/>
                <w:color w:val="000000"/>
                <w:sz w:val="18"/>
                <w:szCs w:val="18"/>
              </w:rPr>
              <w:t>անվտանգությունը</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փաթեթավո</w:t>
            </w:r>
            <w:r w:rsidRPr="007C48AD">
              <w:rPr>
                <w:rFonts w:ascii="GHEA Grapalat" w:hAnsi="GHEA Grapalat" w:cs="Calibri"/>
                <w:color w:val="000000"/>
                <w:sz w:val="18"/>
                <w:szCs w:val="18"/>
              </w:rPr>
              <w:softHyphen/>
            </w:r>
            <w:r w:rsidRPr="007C48AD">
              <w:rPr>
                <w:rFonts w:ascii="GHEA Grapalat" w:hAnsi="GHEA Grapalat" w:cs="Sylfaen"/>
                <w:color w:val="000000"/>
                <w:sz w:val="18"/>
                <w:szCs w:val="18"/>
              </w:rPr>
              <w:t>րումը</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և</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մակնշումը</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ըստ</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ՀՀ</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կառ</w:t>
            </w:r>
            <w:r w:rsidRPr="007C48AD">
              <w:rPr>
                <w:rFonts w:ascii="GHEA Grapalat" w:hAnsi="GHEA Grapalat" w:cs="Calibri"/>
                <w:color w:val="000000"/>
                <w:sz w:val="18"/>
                <w:szCs w:val="18"/>
              </w:rPr>
              <w:t>. 2006</w:t>
            </w:r>
            <w:r w:rsidRPr="007C48AD">
              <w:rPr>
                <w:rFonts w:ascii="GHEA Grapalat" w:hAnsi="GHEA Grapalat" w:cs="Sylfaen"/>
                <w:color w:val="000000"/>
                <w:sz w:val="18"/>
                <w:szCs w:val="18"/>
              </w:rPr>
              <w:t>թ</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Դեկ</w:t>
            </w:r>
            <w:r w:rsidRPr="007C48AD">
              <w:rPr>
                <w:rFonts w:ascii="GHEA Grapalat" w:hAnsi="GHEA Grapalat" w:cs="Calibri"/>
                <w:color w:val="000000"/>
                <w:sz w:val="18"/>
                <w:szCs w:val="18"/>
              </w:rPr>
              <w:softHyphen/>
            </w:r>
            <w:r w:rsidRPr="007C48AD">
              <w:rPr>
                <w:rFonts w:ascii="GHEA Grapalat" w:hAnsi="GHEA Grapalat" w:cs="Sylfaen"/>
                <w:color w:val="000000"/>
                <w:sz w:val="18"/>
                <w:szCs w:val="18"/>
              </w:rPr>
              <w:t>տեմբերի</w:t>
            </w:r>
            <w:r w:rsidRPr="007C48AD">
              <w:rPr>
                <w:rFonts w:ascii="GHEA Grapalat" w:hAnsi="GHEA Grapalat" w:cs="Calibri"/>
                <w:color w:val="000000"/>
                <w:sz w:val="18"/>
                <w:szCs w:val="18"/>
              </w:rPr>
              <w:t xml:space="preserve"> 21-</w:t>
            </w:r>
            <w:r w:rsidRPr="007C48AD">
              <w:rPr>
                <w:rFonts w:ascii="GHEA Grapalat" w:hAnsi="GHEA Grapalat" w:cs="Sylfaen"/>
                <w:color w:val="000000"/>
                <w:sz w:val="18"/>
                <w:szCs w:val="18"/>
              </w:rPr>
              <w:t>ի</w:t>
            </w:r>
            <w:r w:rsidRPr="007C48AD">
              <w:rPr>
                <w:rFonts w:ascii="GHEA Grapalat" w:hAnsi="GHEA Grapalat" w:cs="Calibri"/>
                <w:color w:val="000000"/>
                <w:sz w:val="18"/>
                <w:szCs w:val="18"/>
              </w:rPr>
              <w:t xml:space="preserve"> N 1913-</w:t>
            </w:r>
            <w:r w:rsidRPr="007C48AD">
              <w:rPr>
                <w:rFonts w:ascii="GHEA Grapalat" w:hAnsi="GHEA Grapalat" w:cs="Sylfaen"/>
                <w:color w:val="000000"/>
                <w:sz w:val="18"/>
                <w:szCs w:val="18"/>
              </w:rPr>
              <w:t>Ն</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որոշմամբ</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հաստատված</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Թարմ</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պտուղ</w:t>
            </w:r>
            <w:r w:rsidRPr="007C48AD">
              <w:rPr>
                <w:rFonts w:ascii="GHEA Grapalat" w:hAnsi="GHEA Grapalat" w:cs="Calibri"/>
                <w:color w:val="000000"/>
                <w:sz w:val="18"/>
                <w:szCs w:val="18"/>
              </w:rPr>
              <w:t>-</w:t>
            </w:r>
            <w:r w:rsidRPr="007C48AD">
              <w:rPr>
                <w:rFonts w:ascii="GHEA Grapalat" w:hAnsi="GHEA Grapalat" w:cs="Sylfaen"/>
                <w:color w:val="000000"/>
                <w:sz w:val="18"/>
                <w:szCs w:val="18"/>
              </w:rPr>
              <w:t>բանջարեղենի</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տեխ</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Կանոնակարգի</w:t>
            </w:r>
            <w:r w:rsidRPr="007C48AD">
              <w:rPr>
                <w:rFonts w:ascii="GHEA Grapalat" w:hAnsi="GHEA Grapalat" w:cs="Calibri"/>
                <w:color w:val="000000"/>
                <w:sz w:val="18"/>
                <w:szCs w:val="18"/>
              </w:rPr>
              <w:t>»</w:t>
            </w:r>
            <w:r w:rsidRPr="007C48AD">
              <w:rPr>
                <w:rFonts w:ascii="GHEA Grapalat" w:hAnsi="GHEA Grapalat" w:cs="Sylfaen"/>
                <w:color w:val="000000"/>
                <w:sz w:val="18"/>
                <w:szCs w:val="18"/>
              </w:rPr>
              <w:t>և</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Սննդամթերքի</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անվտանգության</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մասին</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ՀՀ</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օրենքի</w:t>
            </w:r>
            <w:r w:rsidRPr="007C48AD">
              <w:rPr>
                <w:rFonts w:ascii="GHEA Grapalat" w:hAnsi="GHEA Grapalat" w:cs="Calibri"/>
                <w:color w:val="000000"/>
                <w:sz w:val="18"/>
                <w:szCs w:val="18"/>
              </w:rPr>
              <w:t xml:space="preserve">  8-</w:t>
            </w:r>
            <w:r w:rsidRPr="007C48AD">
              <w:rPr>
                <w:rFonts w:ascii="GHEA Grapalat" w:hAnsi="GHEA Grapalat" w:cs="Sylfaen"/>
                <w:color w:val="000000"/>
                <w:sz w:val="18"/>
                <w:szCs w:val="18"/>
              </w:rPr>
              <w:t>րդ</w:t>
            </w:r>
            <w:r w:rsidRPr="007C48AD">
              <w:rPr>
                <w:rFonts w:ascii="GHEA Grapalat" w:hAnsi="GHEA Grapalat" w:cs="Calibri"/>
                <w:color w:val="000000"/>
                <w:sz w:val="18"/>
                <w:szCs w:val="18"/>
              </w:rPr>
              <w:t xml:space="preserve"> </w:t>
            </w:r>
            <w:r w:rsidRPr="007C48AD">
              <w:rPr>
                <w:rFonts w:ascii="GHEA Grapalat" w:hAnsi="GHEA Grapalat" w:cs="Sylfaen"/>
                <w:color w:val="000000"/>
                <w:sz w:val="18"/>
                <w:szCs w:val="18"/>
              </w:rPr>
              <w:t>հոդվածի</w:t>
            </w:r>
          </w:p>
        </w:tc>
        <w:tc>
          <w:tcPr>
            <w:tcW w:w="992" w:type="dxa"/>
            <w:vAlign w:val="center"/>
          </w:tcPr>
          <w:p w:rsidR="00C06532" w:rsidRDefault="00C06532" w:rsidP="007C48AD">
            <w:pPr>
              <w:jc w:val="center"/>
              <w:rPr>
                <w:rFonts w:ascii="Sylfaen" w:hAnsi="Sylfaen"/>
                <w:sz w:val="20"/>
                <w:szCs w:val="20"/>
              </w:rPr>
            </w:pPr>
            <w:r>
              <w:rPr>
                <w:rFonts w:ascii="Sylfaen" w:hAnsi="Sylfaen"/>
                <w:sz w:val="20"/>
                <w:szCs w:val="20"/>
              </w:rPr>
              <w:t>կգ</w:t>
            </w:r>
          </w:p>
        </w:tc>
        <w:tc>
          <w:tcPr>
            <w:tcW w:w="850" w:type="dxa"/>
            <w:vAlign w:val="center"/>
          </w:tcPr>
          <w:p w:rsidR="00C06532" w:rsidRPr="008D426A" w:rsidRDefault="00C06532" w:rsidP="00341807">
            <w:pPr>
              <w:jc w:val="center"/>
              <w:rPr>
                <w:rFonts w:ascii="GHEA Grapalat" w:hAnsi="GHEA Grapalat"/>
                <w:sz w:val="18"/>
                <w:szCs w:val="18"/>
                <w:lang w:val="pt-BR"/>
              </w:rPr>
            </w:pPr>
          </w:p>
        </w:tc>
        <w:tc>
          <w:tcPr>
            <w:tcW w:w="993" w:type="dxa"/>
            <w:vAlign w:val="center"/>
          </w:tcPr>
          <w:p w:rsidR="00C06532" w:rsidRPr="008D426A" w:rsidRDefault="00C06532" w:rsidP="00341807">
            <w:pPr>
              <w:jc w:val="center"/>
              <w:rPr>
                <w:rFonts w:ascii="GHEA Grapalat" w:hAnsi="GHEA Grapalat"/>
                <w:sz w:val="18"/>
                <w:szCs w:val="18"/>
                <w:lang w:val="pt-BR"/>
              </w:rPr>
            </w:pPr>
          </w:p>
        </w:tc>
        <w:tc>
          <w:tcPr>
            <w:tcW w:w="992" w:type="dxa"/>
            <w:vAlign w:val="center"/>
          </w:tcPr>
          <w:p w:rsidR="00C06532" w:rsidRPr="005D2E24" w:rsidRDefault="00C06532" w:rsidP="00341807">
            <w:pPr>
              <w:jc w:val="center"/>
              <w:rPr>
                <w:rFonts w:ascii="GHEA Grapalat" w:hAnsi="GHEA Grapalat"/>
                <w:sz w:val="18"/>
                <w:szCs w:val="18"/>
                <w:lang w:val="ru-RU"/>
              </w:rPr>
            </w:pPr>
            <w:r>
              <w:rPr>
                <w:rFonts w:ascii="GHEA Grapalat" w:hAnsi="GHEA Grapalat"/>
                <w:sz w:val="18"/>
                <w:szCs w:val="18"/>
                <w:lang w:val="ru-RU"/>
              </w:rPr>
              <w:t>29</w:t>
            </w:r>
          </w:p>
        </w:tc>
        <w:tc>
          <w:tcPr>
            <w:tcW w:w="1134" w:type="dxa"/>
            <w:vAlign w:val="center"/>
          </w:tcPr>
          <w:p w:rsidR="00C06532" w:rsidRPr="0020412D" w:rsidRDefault="00C0653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C06532" w:rsidRPr="00341807" w:rsidRDefault="00C0653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C06532" w:rsidRPr="00341807" w:rsidRDefault="00C0653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C06532" w:rsidRPr="00341807" w:rsidRDefault="00C06532" w:rsidP="007C48AD">
            <w:pPr>
              <w:jc w:val="center"/>
              <w:rPr>
                <w:rFonts w:ascii="GHEA Grapalat" w:hAnsi="GHEA Grapalat"/>
                <w:sz w:val="18"/>
                <w:szCs w:val="18"/>
                <w:lang w:val="pt-BR"/>
              </w:rPr>
            </w:pPr>
          </w:p>
        </w:tc>
      </w:tr>
      <w:tr w:rsidR="00C06532" w:rsidRPr="00ED1FAC" w:rsidTr="007C48AD">
        <w:trPr>
          <w:trHeight w:val="246"/>
        </w:trPr>
        <w:tc>
          <w:tcPr>
            <w:tcW w:w="723" w:type="dxa"/>
            <w:vAlign w:val="center"/>
          </w:tcPr>
          <w:p w:rsidR="00C06532" w:rsidRDefault="00C06532" w:rsidP="003974CF">
            <w:pPr>
              <w:jc w:val="center"/>
              <w:rPr>
                <w:rFonts w:ascii="Sylfaen" w:hAnsi="Sylfaen" w:cs="Arial LatArm"/>
                <w:b/>
                <w:iCs/>
                <w:sz w:val="18"/>
                <w:szCs w:val="18"/>
              </w:rPr>
            </w:pPr>
            <w:r>
              <w:rPr>
                <w:rFonts w:ascii="Sylfaen" w:hAnsi="Sylfaen" w:cs="Arial LatArm"/>
                <w:b/>
                <w:iCs/>
                <w:sz w:val="18"/>
                <w:szCs w:val="18"/>
              </w:rPr>
              <w:t>63</w:t>
            </w:r>
          </w:p>
        </w:tc>
        <w:tc>
          <w:tcPr>
            <w:tcW w:w="1134" w:type="dxa"/>
            <w:vAlign w:val="center"/>
          </w:tcPr>
          <w:p w:rsidR="00C06532" w:rsidRPr="00A7244D" w:rsidRDefault="00C06532" w:rsidP="00341807">
            <w:pPr>
              <w:jc w:val="center"/>
              <w:rPr>
                <w:rFonts w:ascii="GHEA Grapalat" w:hAnsi="GHEA Grapalat"/>
                <w:sz w:val="18"/>
                <w:szCs w:val="18"/>
                <w:lang w:val="ru-RU"/>
              </w:rPr>
            </w:pPr>
            <w:r>
              <w:rPr>
                <w:rFonts w:ascii="GHEA Grapalat" w:hAnsi="GHEA Grapalat"/>
                <w:sz w:val="18"/>
                <w:szCs w:val="18"/>
                <w:lang w:val="ru-RU"/>
              </w:rPr>
              <w:t>03222129</w:t>
            </w:r>
          </w:p>
        </w:tc>
        <w:tc>
          <w:tcPr>
            <w:tcW w:w="1984" w:type="dxa"/>
            <w:vAlign w:val="center"/>
          </w:tcPr>
          <w:p w:rsidR="00C06532" w:rsidRPr="00A7244D" w:rsidRDefault="00C06532" w:rsidP="00341807">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Տանձ </w:t>
            </w:r>
          </w:p>
        </w:tc>
        <w:tc>
          <w:tcPr>
            <w:tcW w:w="4253" w:type="dxa"/>
          </w:tcPr>
          <w:p w:rsidR="00C06532" w:rsidRPr="00A659E1" w:rsidRDefault="00C06532" w:rsidP="00A659E1">
            <w:pPr>
              <w:jc w:val="both"/>
              <w:rPr>
                <w:rFonts w:ascii="GHEA Grapalat" w:eastAsia="Calibri" w:hAnsi="GHEA Grapalat" w:cs="Sylfaen"/>
                <w:sz w:val="18"/>
                <w:szCs w:val="18"/>
                <w:lang w:val="ru-RU"/>
              </w:rPr>
            </w:pPr>
            <w:r w:rsidRPr="007C48AD">
              <w:rPr>
                <w:rFonts w:ascii="GHEA Grapalat" w:hAnsi="GHEA Grapalat" w:cs="Calibri"/>
                <w:bCs/>
                <w:sz w:val="18"/>
                <w:szCs w:val="18"/>
                <w:lang w:val="ru-RU"/>
              </w:rPr>
              <w:t xml:space="preserve">Տանձ  </w:t>
            </w:r>
            <w:r w:rsidRPr="007C48AD">
              <w:rPr>
                <w:rFonts w:ascii="GHEA Grapalat" w:hAnsi="GHEA Grapalat" w:cs="Calibri"/>
                <w:bCs/>
                <w:sz w:val="18"/>
                <w:szCs w:val="18"/>
              </w:rPr>
              <w:t>թարմ</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պտղաբանական</w:t>
            </w:r>
            <w:r>
              <w:rPr>
                <w:rFonts w:ascii="GHEA Grapalat" w:hAnsi="GHEA Grapalat" w:cs="Calibri"/>
                <w:bCs/>
                <w:sz w:val="18"/>
                <w:szCs w:val="18"/>
                <w:lang w:val="ru-RU"/>
              </w:rPr>
              <w:t xml:space="preserve">  </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I</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խմբի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տարբեր</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տեսակների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նեղ</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տրամագիծը</w:t>
            </w:r>
            <w:r w:rsidRPr="007C48AD">
              <w:rPr>
                <w:rFonts w:ascii="GHEA Grapalat" w:hAnsi="GHEA Grapalat" w:cs="Calibri"/>
                <w:bCs/>
                <w:sz w:val="18"/>
                <w:szCs w:val="18"/>
                <w:lang w:val="ru-RU"/>
              </w:rPr>
              <w:t xml:space="preserve"> 3,5 </w:t>
            </w:r>
            <w:r w:rsidRPr="007C48AD">
              <w:rPr>
                <w:rFonts w:ascii="GHEA Grapalat" w:hAnsi="GHEA Grapalat" w:cs="Calibri"/>
                <w:bCs/>
                <w:sz w:val="18"/>
                <w:szCs w:val="18"/>
              </w:rPr>
              <w:t>սմ</w:t>
            </w:r>
            <w:r w:rsidRPr="007C48AD">
              <w:rPr>
                <w:rFonts w:ascii="GHEA Grapalat" w:hAnsi="GHEA Grapalat" w:cs="Calibri"/>
                <w:bCs/>
                <w:sz w:val="18"/>
                <w:szCs w:val="18"/>
                <w:lang w:val="ru-RU"/>
              </w:rPr>
              <w:t>-</w:t>
            </w:r>
            <w:r w:rsidRPr="007C48AD">
              <w:rPr>
                <w:rFonts w:ascii="GHEA Grapalat" w:hAnsi="GHEA Grapalat" w:cs="Calibri"/>
                <w:bCs/>
                <w:sz w:val="18"/>
                <w:szCs w:val="18"/>
              </w:rPr>
              <w:t>ից</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ոչ</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պակաս</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ԳՕՍՏ</w:t>
            </w:r>
            <w:r w:rsidRPr="007C48AD">
              <w:rPr>
                <w:rFonts w:ascii="GHEA Grapalat" w:hAnsi="GHEA Grapalat" w:cs="Calibri"/>
                <w:bCs/>
                <w:sz w:val="18"/>
                <w:szCs w:val="18"/>
                <w:lang w:val="ru-RU"/>
              </w:rPr>
              <w:t xml:space="preserve"> 21122-75, </w:t>
            </w:r>
            <w:r w:rsidRPr="007C48AD">
              <w:rPr>
                <w:rFonts w:ascii="GHEA Grapalat" w:hAnsi="GHEA Grapalat" w:cs="Calibri"/>
                <w:bCs/>
                <w:sz w:val="18"/>
                <w:szCs w:val="18"/>
              </w:rPr>
              <w:t>անվտանգությունը</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և</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մակնշումը</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ըստ</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ՀՀ</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կառավարության</w:t>
            </w:r>
            <w:r w:rsidRPr="007C48AD">
              <w:rPr>
                <w:rFonts w:ascii="GHEA Grapalat" w:hAnsi="GHEA Grapalat" w:cs="Calibri"/>
                <w:bCs/>
                <w:sz w:val="18"/>
                <w:szCs w:val="18"/>
                <w:lang w:val="ru-RU"/>
              </w:rPr>
              <w:t xml:space="preserve"> 2006</w:t>
            </w:r>
            <w:r w:rsidRPr="007C48AD">
              <w:rPr>
                <w:rFonts w:ascii="GHEA Grapalat" w:hAnsi="GHEA Grapalat" w:cs="Calibri"/>
                <w:bCs/>
                <w:sz w:val="18"/>
                <w:szCs w:val="18"/>
              </w:rPr>
              <w:t>թ</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Դեկտեմբերի</w:t>
            </w:r>
            <w:r w:rsidRPr="007C48AD">
              <w:rPr>
                <w:rFonts w:ascii="GHEA Grapalat" w:hAnsi="GHEA Grapalat" w:cs="Calibri"/>
                <w:bCs/>
                <w:sz w:val="18"/>
                <w:szCs w:val="18"/>
                <w:lang w:val="ru-RU"/>
              </w:rPr>
              <w:t xml:space="preserve"> 21-</w:t>
            </w:r>
            <w:r w:rsidRPr="007C48AD">
              <w:rPr>
                <w:rFonts w:ascii="GHEA Grapalat" w:hAnsi="GHEA Grapalat" w:cs="Calibri"/>
                <w:bCs/>
                <w:sz w:val="18"/>
                <w:szCs w:val="18"/>
              </w:rPr>
              <w:t>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N</w:t>
            </w:r>
            <w:r w:rsidRPr="007C48AD">
              <w:rPr>
                <w:rFonts w:ascii="GHEA Grapalat" w:hAnsi="GHEA Grapalat" w:cs="Calibri"/>
                <w:bCs/>
                <w:sz w:val="18"/>
                <w:szCs w:val="18"/>
                <w:lang w:val="ru-RU"/>
              </w:rPr>
              <w:t xml:space="preserve"> 1913-</w:t>
            </w:r>
            <w:r w:rsidRPr="007C48AD">
              <w:rPr>
                <w:rFonts w:ascii="GHEA Grapalat" w:hAnsi="GHEA Grapalat" w:cs="Calibri"/>
                <w:bCs/>
                <w:sz w:val="18"/>
                <w:szCs w:val="18"/>
              </w:rPr>
              <w:t>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որոշմամբ</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հաստատված</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Թարմ</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պտուղ</w:t>
            </w:r>
            <w:r w:rsidRPr="007C48AD">
              <w:rPr>
                <w:rFonts w:ascii="GHEA Grapalat" w:hAnsi="GHEA Grapalat" w:cs="Calibri"/>
                <w:bCs/>
                <w:sz w:val="18"/>
                <w:szCs w:val="18"/>
                <w:lang w:val="ru-RU"/>
              </w:rPr>
              <w:t>-</w:t>
            </w:r>
            <w:r w:rsidRPr="007C48AD">
              <w:rPr>
                <w:rFonts w:ascii="GHEA Grapalat" w:hAnsi="GHEA Grapalat" w:cs="Calibri"/>
                <w:bCs/>
                <w:sz w:val="18"/>
                <w:szCs w:val="18"/>
              </w:rPr>
              <w:t>բանջարեղենի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տեխնիկական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կանոնակարգի</w:t>
            </w:r>
            <w:r w:rsidRPr="007C48AD">
              <w:rPr>
                <w:rFonts w:ascii="GHEA Grapalat" w:hAnsi="GHEA Grapalat" w:cs="Calibri"/>
                <w:bCs/>
                <w:sz w:val="18"/>
                <w:szCs w:val="18"/>
                <w:lang w:val="ru-RU"/>
              </w:rPr>
              <w:t>”</w:t>
            </w:r>
            <w:r w:rsidRPr="007C48AD">
              <w:rPr>
                <w:rFonts w:ascii="GHEA Grapalat" w:hAnsi="GHEA Grapalat" w:cs="Calibri"/>
                <w:bCs/>
                <w:sz w:val="18"/>
                <w:szCs w:val="18"/>
              </w:rPr>
              <w:t>և</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Սննդամթերքի</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անվտանգության</w:t>
            </w:r>
            <w:r w:rsidRPr="007C48AD">
              <w:rPr>
                <w:rFonts w:ascii="GHEA Grapalat" w:hAnsi="GHEA Grapalat" w:cs="Calibri"/>
                <w:bCs/>
                <w:sz w:val="18"/>
                <w:szCs w:val="18"/>
                <w:lang w:val="ru-RU"/>
              </w:rPr>
              <w:t xml:space="preserve"> </w:t>
            </w:r>
            <w:r w:rsidRPr="007C48AD">
              <w:rPr>
                <w:rFonts w:ascii="GHEA Grapalat" w:hAnsi="GHEA Grapalat" w:cs="Calibri"/>
                <w:bCs/>
                <w:sz w:val="18"/>
                <w:szCs w:val="18"/>
              </w:rPr>
              <w:t>մասին</w:t>
            </w:r>
            <w:r w:rsidRPr="007C48AD">
              <w:rPr>
                <w:rFonts w:ascii="GHEA Grapalat" w:hAnsi="GHEA Grapalat" w:cs="Calibri"/>
                <w:bCs/>
                <w:sz w:val="18"/>
                <w:szCs w:val="18"/>
                <w:lang w:val="ru-RU"/>
              </w:rPr>
              <w:t xml:space="preserve">” </w:t>
            </w:r>
            <w:r w:rsidRPr="00A659E1">
              <w:rPr>
                <w:rFonts w:ascii="GHEA Grapalat" w:hAnsi="GHEA Grapalat" w:cs="Calibri"/>
                <w:bCs/>
                <w:sz w:val="18"/>
                <w:szCs w:val="18"/>
              </w:rPr>
              <w:t>անվտանգությունը</w:t>
            </w:r>
            <w:r w:rsidRPr="00A659E1">
              <w:rPr>
                <w:rFonts w:ascii="GHEA Grapalat" w:hAnsi="GHEA Grapalat" w:cs="Calibri"/>
                <w:bCs/>
                <w:sz w:val="18"/>
                <w:szCs w:val="18"/>
                <w:lang w:val="ru-RU"/>
              </w:rPr>
              <w:t xml:space="preserve"> </w:t>
            </w:r>
            <w:r w:rsidRPr="00A659E1">
              <w:rPr>
                <w:rFonts w:ascii="GHEA Grapalat" w:hAnsi="GHEA Grapalat" w:cs="Calibri"/>
                <w:bCs/>
                <w:sz w:val="18"/>
                <w:szCs w:val="18"/>
              </w:rPr>
              <w:t>սանիտարա</w:t>
            </w:r>
            <w:r>
              <w:rPr>
                <w:rFonts w:ascii="GHEA Grapalat" w:hAnsi="GHEA Grapalat" w:cs="Calibri"/>
                <w:bCs/>
                <w:sz w:val="18"/>
                <w:szCs w:val="18"/>
                <w:lang w:val="ru-RU"/>
              </w:rPr>
              <w:t xml:space="preserve"> </w:t>
            </w:r>
            <w:r w:rsidRPr="00A659E1">
              <w:rPr>
                <w:rFonts w:ascii="GHEA Grapalat" w:hAnsi="GHEA Grapalat" w:cs="Calibri"/>
                <w:bCs/>
                <w:sz w:val="18"/>
                <w:szCs w:val="18"/>
              </w:rPr>
              <w:t>համաճարակային</w:t>
            </w:r>
            <w:r w:rsidRPr="00A659E1">
              <w:rPr>
                <w:rFonts w:ascii="GHEA Grapalat" w:hAnsi="GHEA Grapalat" w:cs="Calibri"/>
                <w:bCs/>
                <w:sz w:val="18"/>
                <w:szCs w:val="18"/>
                <w:lang w:val="ru-RU"/>
              </w:rPr>
              <w:t xml:space="preserve"> </w:t>
            </w:r>
            <w:r w:rsidRPr="00A659E1">
              <w:rPr>
                <w:rFonts w:ascii="GHEA Grapalat" w:hAnsi="GHEA Grapalat" w:cs="Calibri"/>
                <w:bCs/>
                <w:sz w:val="18"/>
                <w:szCs w:val="18"/>
              </w:rPr>
              <w:t>կանոնների</w:t>
            </w:r>
            <w:r w:rsidRPr="00A659E1">
              <w:rPr>
                <w:rFonts w:ascii="GHEA Grapalat" w:hAnsi="GHEA Grapalat" w:cs="Calibri"/>
                <w:bCs/>
                <w:sz w:val="18"/>
                <w:szCs w:val="18"/>
                <w:lang w:val="ru-RU"/>
              </w:rPr>
              <w:t xml:space="preserve"> </w:t>
            </w:r>
            <w:r w:rsidRPr="00A659E1">
              <w:rPr>
                <w:rFonts w:ascii="GHEA Grapalat" w:hAnsi="GHEA Grapalat" w:cs="Calibri"/>
                <w:bCs/>
                <w:sz w:val="18"/>
                <w:szCs w:val="18"/>
              </w:rPr>
              <w:t>և</w:t>
            </w:r>
            <w:r w:rsidRPr="00A659E1">
              <w:rPr>
                <w:rFonts w:ascii="GHEA Grapalat" w:hAnsi="GHEA Grapalat" w:cs="Calibri"/>
                <w:bCs/>
                <w:sz w:val="18"/>
                <w:szCs w:val="18"/>
                <w:lang w:val="ru-RU"/>
              </w:rPr>
              <w:t xml:space="preserve"> </w:t>
            </w:r>
            <w:r w:rsidRPr="00A659E1">
              <w:rPr>
                <w:rFonts w:ascii="GHEA Grapalat" w:hAnsi="GHEA Grapalat" w:cs="Calibri"/>
                <w:bCs/>
                <w:sz w:val="18"/>
                <w:szCs w:val="18"/>
              </w:rPr>
              <w:t>նորմերի</w:t>
            </w:r>
            <w:r w:rsidRPr="00A659E1">
              <w:rPr>
                <w:rFonts w:ascii="GHEA Grapalat" w:hAnsi="GHEA Grapalat" w:cs="Calibri"/>
                <w:bCs/>
                <w:sz w:val="18"/>
                <w:szCs w:val="18"/>
                <w:lang w:val="ru-RU"/>
              </w:rPr>
              <w:t xml:space="preserve"> &lt;</w:t>
            </w:r>
            <w:r w:rsidRPr="00A659E1">
              <w:rPr>
                <w:rFonts w:ascii="GHEA Grapalat" w:hAnsi="GHEA Grapalat" w:cs="Calibri"/>
                <w:bCs/>
                <w:sz w:val="18"/>
                <w:szCs w:val="18"/>
              </w:rPr>
              <w:t>Սննդամթերքի</w:t>
            </w:r>
            <w:r w:rsidRPr="00A659E1">
              <w:rPr>
                <w:rFonts w:ascii="GHEA Grapalat" w:hAnsi="GHEA Grapalat" w:cs="Calibri"/>
                <w:bCs/>
                <w:sz w:val="18"/>
                <w:szCs w:val="18"/>
                <w:lang w:val="ru-RU"/>
              </w:rPr>
              <w:t xml:space="preserve"> </w:t>
            </w:r>
            <w:r w:rsidRPr="00A659E1">
              <w:rPr>
                <w:rFonts w:ascii="GHEA Grapalat" w:hAnsi="GHEA Grapalat" w:cs="Calibri"/>
                <w:bCs/>
                <w:sz w:val="18"/>
                <w:szCs w:val="18"/>
              </w:rPr>
              <w:t>անվտանգության</w:t>
            </w:r>
            <w:r w:rsidRPr="00A659E1">
              <w:rPr>
                <w:rFonts w:ascii="GHEA Grapalat" w:hAnsi="GHEA Grapalat" w:cs="Calibri"/>
                <w:bCs/>
                <w:sz w:val="18"/>
                <w:szCs w:val="18"/>
                <w:lang w:val="ru-RU"/>
              </w:rPr>
              <w:t xml:space="preserve"> </w:t>
            </w:r>
            <w:r w:rsidRPr="00A659E1">
              <w:rPr>
                <w:rFonts w:ascii="GHEA Grapalat" w:hAnsi="GHEA Grapalat" w:cs="Calibri"/>
                <w:bCs/>
                <w:sz w:val="18"/>
                <w:szCs w:val="18"/>
              </w:rPr>
              <w:t>մասին</w:t>
            </w:r>
            <w:r w:rsidRPr="00A659E1">
              <w:rPr>
                <w:rFonts w:ascii="GHEA Grapalat" w:hAnsi="GHEA Grapalat" w:cs="Calibri"/>
                <w:bCs/>
                <w:sz w:val="18"/>
                <w:szCs w:val="18"/>
                <w:lang w:val="ru-RU"/>
              </w:rPr>
              <w:t xml:space="preserve">&gt; </w:t>
            </w:r>
            <w:r w:rsidRPr="00A659E1">
              <w:rPr>
                <w:rFonts w:ascii="GHEA Grapalat" w:hAnsi="GHEA Grapalat" w:cs="Calibri"/>
                <w:bCs/>
                <w:sz w:val="18"/>
                <w:szCs w:val="18"/>
              </w:rPr>
              <w:t>ՀՀ</w:t>
            </w:r>
            <w:r w:rsidRPr="00A659E1">
              <w:rPr>
                <w:rFonts w:ascii="GHEA Grapalat" w:hAnsi="GHEA Grapalat" w:cs="Calibri"/>
                <w:bCs/>
                <w:sz w:val="18"/>
                <w:szCs w:val="18"/>
                <w:lang w:val="ru-RU"/>
              </w:rPr>
              <w:t xml:space="preserve"> </w:t>
            </w:r>
            <w:r w:rsidRPr="00A659E1">
              <w:rPr>
                <w:rFonts w:ascii="GHEA Grapalat" w:hAnsi="GHEA Grapalat" w:cs="Calibri"/>
                <w:bCs/>
                <w:sz w:val="18"/>
                <w:szCs w:val="18"/>
              </w:rPr>
              <w:t>օրենքի</w:t>
            </w:r>
            <w:r w:rsidRPr="00A659E1">
              <w:rPr>
                <w:rFonts w:ascii="GHEA Grapalat" w:hAnsi="GHEA Grapalat" w:cs="Calibri"/>
                <w:bCs/>
                <w:sz w:val="18"/>
                <w:szCs w:val="18"/>
                <w:lang w:val="ru-RU"/>
              </w:rPr>
              <w:t>:</w:t>
            </w:r>
          </w:p>
        </w:tc>
        <w:tc>
          <w:tcPr>
            <w:tcW w:w="992" w:type="dxa"/>
            <w:vAlign w:val="center"/>
          </w:tcPr>
          <w:p w:rsidR="00C06532" w:rsidRPr="00244F34" w:rsidRDefault="00C06532" w:rsidP="00A14E35">
            <w:pPr>
              <w:jc w:val="center"/>
              <w:rPr>
                <w:rFonts w:ascii="Sylfaen" w:hAnsi="Sylfaen"/>
                <w:sz w:val="20"/>
                <w:szCs w:val="20"/>
                <w:lang w:val="ru-RU"/>
              </w:rPr>
            </w:pPr>
            <w:r>
              <w:rPr>
                <w:rFonts w:ascii="Sylfaen" w:hAnsi="Sylfaen"/>
                <w:sz w:val="20"/>
                <w:szCs w:val="20"/>
                <w:lang w:val="ru-RU"/>
              </w:rPr>
              <w:t>կգ</w:t>
            </w:r>
          </w:p>
        </w:tc>
        <w:tc>
          <w:tcPr>
            <w:tcW w:w="850" w:type="dxa"/>
            <w:vAlign w:val="center"/>
          </w:tcPr>
          <w:p w:rsidR="00C06532" w:rsidRPr="008D426A" w:rsidRDefault="00C06532" w:rsidP="00341807">
            <w:pPr>
              <w:jc w:val="center"/>
              <w:rPr>
                <w:rFonts w:ascii="GHEA Grapalat" w:hAnsi="GHEA Grapalat"/>
                <w:sz w:val="18"/>
                <w:szCs w:val="18"/>
                <w:lang w:val="pt-BR"/>
              </w:rPr>
            </w:pPr>
          </w:p>
        </w:tc>
        <w:tc>
          <w:tcPr>
            <w:tcW w:w="993" w:type="dxa"/>
            <w:vAlign w:val="center"/>
          </w:tcPr>
          <w:p w:rsidR="00C06532" w:rsidRPr="008D426A" w:rsidRDefault="00C06532" w:rsidP="00341807">
            <w:pPr>
              <w:jc w:val="center"/>
              <w:rPr>
                <w:rFonts w:ascii="GHEA Grapalat" w:hAnsi="GHEA Grapalat"/>
                <w:sz w:val="18"/>
                <w:szCs w:val="18"/>
                <w:lang w:val="pt-BR"/>
              </w:rPr>
            </w:pPr>
          </w:p>
        </w:tc>
        <w:tc>
          <w:tcPr>
            <w:tcW w:w="992" w:type="dxa"/>
            <w:vAlign w:val="center"/>
          </w:tcPr>
          <w:p w:rsidR="00C06532" w:rsidRPr="00244F34" w:rsidRDefault="00C06532" w:rsidP="00341807">
            <w:pPr>
              <w:jc w:val="center"/>
              <w:rPr>
                <w:rFonts w:ascii="GHEA Grapalat" w:hAnsi="GHEA Grapalat"/>
                <w:sz w:val="18"/>
                <w:szCs w:val="18"/>
                <w:lang w:val="ru-RU"/>
              </w:rPr>
            </w:pPr>
            <w:r>
              <w:rPr>
                <w:rFonts w:ascii="GHEA Grapalat" w:hAnsi="GHEA Grapalat"/>
                <w:sz w:val="18"/>
                <w:szCs w:val="18"/>
                <w:lang w:val="ru-RU"/>
              </w:rPr>
              <w:t>30</w:t>
            </w:r>
          </w:p>
        </w:tc>
        <w:tc>
          <w:tcPr>
            <w:tcW w:w="1134" w:type="dxa"/>
            <w:vAlign w:val="center"/>
          </w:tcPr>
          <w:p w:rsidR="00C06532" w:rsidRPr="0020412D" w:rsidRDefault="00C06532" w:rsidP="007C48AD">
            <w:pPr>
              <w:jc w:val="center"/>
              <w:rPr>
                <w:rFonts w:ascii="GHEA Grapalat" w:hAnsi="GHEA Grapalat"/>
                <w:sz w:val="18"/>
                <w:szCs w:val="18"/>
              </w:rPr>
            </w:pPr>
            <w:r w:rsidRPr="00341807">
              <w:rPr>
                <w:rFonts w:ascii="GHEA Grapalat" w:hAnsi="GHEA Grapalat" w:cs="Sylfaen"/>
                <w:sz w:val="18"/>
                <w:szCs w:val="18"/>
                <w:lang w:val="hy-AM"/>
              </w:rPr>
              <w:t>Գ</w:t>
            </w:r>
            <w:r w:rsidRPr="00341807">
              <w:rPr>
                <w:rFonts w:ascii="GHEA Grapalat" w:eastAsia="MS Mincho" w:hAnsi="GHEA Grapalat" w:cs="MS Mincho"/>
                <w:sz w:val="18"/>
                <w:szCs w:val="18"/>
              </w:rPr>
              <w:t xml:space="preserve"> </w:t>
            </w:r>
            <w:r w:rsidRPr="00341807">
              <w:rPr>
                <w:rFonts w:ascii="GHEA Grapalat" w:hAnsi="GHEA Grapalat" w:cs="Sylfaen"/>
                <w:sz w:val="18"/>
                <w:szCs w:val="18"/>
                <w:lang w:val="ru-RU"/>
              </w:rPr>
              <w:t>Ա</w:t>
            </w:r>
            <w:r>
              <w:rPr>
                <w:rFonts w:ascii="GHEA Grapalat" w:hAnsi="GHEA Grapalat" w:cs="Sylfaen"/>
                <w:sz w:val="18"/>
                <w:szCs w:val="18"/>
              </w:rPr>
              <w:t xml:space="preserve">րմաշ </w:t>
            </w:r>
            <w:r w:rsidRPr="00341807">
              <w:rPr>
                <w:rFonts w:ascii="GHEA Grapalat" w:hAnsi="GHEA Grapalat" w:cs="Sylfaen"/>
                <w:sz w:val="18"/>
                <w:szCs w:val="18"/>
                <w:lang w:val="ru-RU"/>
              </w:rPr>
              <w:t xml:space="preserve"> </w:t>
            </w:r>
            <w:r>
              <w:rPr>
                <w:rFonts w:ascii="GHEA Grapalat" w:hAnsi="GHEA Grapalat" w:cs="Sylfaen"/>
                <w:sz w:val="18"/>
                <w:szCs w:val="18"/>
              </w:rPr>
              <w:t>Հանրապետության 1</w:t>
            </w:r>
          </w:p>
        </w:tc>
        <w:tc>
          <w:tcPr>
            <w:tcW w:w="850" w:type="dxa"/>
            <w:vAlign w:val="center"/>
          </w:tcPr>
          <w:p w:rsidR="00C06532" w:rsidRPr="00341807" w:rsidRDefault="00C06532" w:rsidP="007C48AD">
            <w:pPr>
              <w:jc w:val="center"/>
              <w:rPr>
                <w:rFonts w:ascii="GHEA Grapalat" w:hAnsi="GHEA Grapalat"/>
                <w:sz w:val="18"/>
                <w:szCs w:val="18"/>
                <w:lang w:val="pt-BR"/>
              </w:rPr>
            </w:pPr>
            <w:r w:rsidRPr="00341807">
              <w:rPr>
                <w:rFonts w:ascii="GHEA Grapalat" w:hAnsi="GHEA Grapalat" w:cs="Calibri"/>
                <w:sz w:val="18"/>
                <w:szCs w:val="18"/>
                <w:lang w:val="pt-BR"/>
              </w:rPr>
              <w:t>2-</w:t>
            </w:r>
            <w:r w:rsidRPr="00341807">
              <w:rPr>
                <w:rFonts w:ascii="GHEA Grapalat" w:hAnsi="GHEA Grapalat" w:cs="Calibri"/>
                <w:sz w:val="18"/>
                <w:szCs w:val="18"/>
              </w:rPr>
              <w:t>րդ</w:t>
            </w:r>
            <w:r w:rsidRPr="00341807">
              <w:rPr>
                <w:rFonts w:ascii="GHEA Grapalat" w:hAnsi="GHEA Grapalat" w:cs="Calibri"/>
                <w:sz w:val="18"/>
                <w:szCs w:val="18"/>
                <w:lang w:val="pt-BR"/>
              </w:rPr>
              <w:t xml:space="preserve"> </w:t>
            </w:r>
            <w:r w:rsidRPr="00341807">
              <w:rPr>
                <w:rFonts w:ascii="GHEA Grapalat" w:hAnsi="GHEA Grapalat" w:cs="Calibri"/>
                <w:sz w:val="18"/>
                <w:szCs w:val="18"/>
              </w:rPr>
              <w:t>մատակարարումը</w:t>
            </w:r>
            <w:r w:rsidRPr="00341807">
              <w:rPr>
                <w:rFonts w:ascii="GHEA Grapalat" w:hAnsi="GHEA Grapalat" w:cs="Calibri"/>
                <w:sz w:val="18"/>
                <w:szCs w:val="18"/>
                <w:lang w:val="pt-BR"/>
              </w:rPr>
              <w:t xml:space="preserve"> </w:t>
            </w:r>
            <w:r w:rsidRPr="00341807">
              <w:rPr>
                <w:rFonts w:ascii="GHEA Grapalat" w:hAnsi="GHEA Grapalat" w:cs="Calibri"/>
                <w:sz w:val="18"/>
                <w:szCs w:val="18"/>
              </w:rPr>
              <w:t>Համաձայն</w:t>
            </w:r>
            <w:r w:rsidRPr="00341807">
              <w:rPr>
                <w:rFonts w:ascii="GHEA Grapalat" w:hAnsi="GHEA Grapalat" w:cs="Calibri"/>
                <w:sz w:val="18"/>
                <w:szCs w:val="18"/>
                <w:lang w:val="pt-BR"/>
              </w:rPr>
              <w:t xml:space="preserve"> </w:t>
            </w:r>
            <w:r w:rsidRPr="00341807">
              <w:rPr>
                <w:rFonts w:ascii="GHEA Grapalat" w:hAnsi="GHEA Grapalat" w:cs="Calibri"/>
                <w:sz w:val="18"/>
                <w:szCs w:val="18"/>
              </w:rPr>
              <w:t>նախապես</w:t>
            </w:r>
            <w:r w:rsidRPr="00341807">
              <w:rPr>
                <w:rFonts w:ascii="GHEA Grapalat" w:hAnsi="GHEA Grapalat" w:cs="Calibri"/>
                <w:sz w:val="18"/>
                <w:szCs w:val="18"/>
                <w:lang w:val="pt-BR"/>
              </w:rPr>
              <w:t xml:space="preserve">  </w:t>
            </w:r>
            <w:r w:rsidRPr="00341807">
              <w:rPr>
                <w:rFonts w:ascii="GHEA Grapalat" w:hAnsi="GHEA Grapalat" w:cs="Calibri"/>
                <w:sz w:val="18"/>
                <w:szCs w:val="18"/>
              </w:rPr>
              <w:t>պատվերի</w:t>
            </w:r>
          </w:p>
        </w:tc>
        <w:tc>
          <w:tcPr>
            <w:tcW w:w="1518" w:type="dxa"/>
            <w:vAlign w:val="center"/>
          </w:tcPr>
          <w:p w:rsidR="00C06532" w:rsidRPr="00341807" w:rsidRDefault="00C06532" w:rsidP="007C48AD">
            <w:pPr>
              <w:jc w:val="center"/>
              <w:rPr>
                <w:rFonts w:ascii="GHEA Grapalat" w:hAnsi="GHEA Grapalat"/>
                <w:sz w:val="18"/>
                <w:szCs w:val="18"/>
                <w:lang w:val="pt-BR"/>
              </w:rPr>
            </w:pPr>
            <w:r w:rsidRPr="00341807">
              <w:rPr>
                <w:rFonts w:ascii="GHEA Grapalat" w:hAnsi="GHEA Grapalat"/>
                <w:sz w:val="18"/>
                <w:szCs w:val="18"/>
                <w:lang w:val="pt-BR"/>
              </w:rPr>
              <w:t>1-</w:t>
            </w:r>
            <w:r w:rsidRPr="00341807">
              <w:rPr>
                <w:rFonts w:ascii="GHEA Grapalat" w:hAnsi="GHEA Grapalat"/>
                <w:sz w:val="18"/>
                <w:szCs w:val="18"/>
              </w:rPr>
              <w:t>ին</w:t>
            </w:r>
            <w:r w:rsidRPr="00341807">
              <w:rPr>
                <w:rFonts w:ascii="GHEA Grapalat" w:hAnsi="GHEA Grapalat"/>
                <w:sz w:val="18"/>
                <w:szCs w:val="18"/>
                <w:lang w:val="pt-BR"/>
              </w:rPr>
              <w:t xml:space="preserve"> </w:t>
            </w:r>
            <w:r w:rsidRPr="00341807">
              <w:rPr>
                <w:rFonts w:ascii="GHEA Grapalat" w:hAnsi="GHEA Grapalat"/>
                <w:sz w:val="18"/>
                <w:szCs w:val="18"/>
              </w:rPr>
              <w:t>մատակարարումը</w:t>
            </w:r>
            <w:r w:rsidRPr="00341807">
              <w:rPr>
                <w:rFonts w:ascii="GHEA Grapalat" w:hAnsi="GHEA Grapalat"/>
                <w:sz w:val="18"/>
                <w:szCs w:val="18"/>
                <w:lang w:val="pt-BR"/>
              </w:rPr>
              <w:t xml:space="preserve"> </w:t>
            </w:r>
            <w:r w:rsidRPr="00341807">
              <w:rPr>
                <w:rFonts w:ascii="GHEA Grapalat" w:hAnsi="GHEA Grapalat"/>
                <w:sz w:val="18"/>
                <w:szCs w:val="18"/>
              </w:rPr>
              <w:t>կկատարվի</w:t>
            </w:r>
            <w:r w:rsidRPr="00341807">
              <w:rPr>
                <w:rFonts w:ascii="GHEA Grapalat" w:hAnsi="GHEA Grapalat"/>
                <w:sz w:val="18"/>
                <w:szCs w:val="18"/>
                <w:lang w:val="pt-BR"/>
              </w:rPr>
              <w:t xml:space="preserve"> </w:t>
            </w:r>
            <w:r>
              <w:rPr>
                <w:rFonts w:ascii="GHEA Grapalat" w:hAnsi="GHEA Grapalat"/>
                <w:sz w:val="18"/>
                <w:szCs w:val="18"/>
              </w:rPr>
              <w:t>պայմա</w:t>
            </w:r>
            <w:r w:rsidRPr="00341807">
              <w:rPr>
                <w:rFonts w:ascii="GHEA Grapalat" w:hAnsi="GHEA Grapalat"/>
                <w:sz w:val="18"/>
                <w:szCs w:val="18"/>
              </w:rPr>
              <w:t>նագիրը</w:t>
            </w:r>
            <w:r w:rsidRPr="00341807">
              <w:rPr>
                <w:rFonts w:ascii="GHEA Grapalat" w:hAnsi="GHEA Grapalat"/>
                <w:sz w:val="18"/>
                <w:szCs w:val="18"/>
                <w:lang w:val="pt-BR"/>
              </w:rPr>
              <w:t xml:space="preserve"> </w:t>
            </w:r>
            <w:r w:rsidRPr="00341807">
              <w:rPr>
                <w:rFonts w:ascii="GHEA Grapalat" w:hAnsi="GHEA Grapalat"/>
                <w:sz w:val="18"/>
                <w:szCs w:val="18"/>
              </w:rPr>
              <w:t>կնքման</w:t>
            </w:r>
            <w:r w:rsidRPr="00341807">
              <w:rPr>
                <w:rFonts w:ascii="GHEA Grapalat" w:hAnsi="GHEA Grapalat"/>
                <w:sz w:val="18"/>
                <w:szCs w:val="18"/>
                <w:lang w:val="pt-BR"/>
              </w:rPr>
              <w:t xml:space="preserve"> </w:t>
            </w:r>
            <w:r w:rsidRPr="00341807">
              <w:rPr>
                <w:rFonts w:ascii="GHEA Grapalat" w:hAnsi="GHEA Grapalat"/>
                <w:sz w:val="18"/>
                <w:szCs w:val="18"/>
              </w:rPr>
              <w:t>օրվանից</w:t>
            </w:r>
            <w:r w:rsidRPr="00341807">
              <w:rPr>
                <w:rFonts w:ascii="GHEA Grapalat" w:hAnsi="GHEA Grapalat"/>
                <w:sz w:val="18"/>
                <w:szCs w:val="18"/>
                <w:lang w:val="pt-BR"/>
              </w:rPr>
              <w:t xml:space="preserve"> </w:t>
            </w:r>
            <w:r w:rsidRPr="00341807">
              <w:rPr>
                <w:rFonts w:ascii="GHEA Grapalat" w:hAnsi="GHEA Grapalat"/>
                <w:sz w:val="18"/>
                <w:szCs w:val="18"/>
              </w:rPr>
              <w:t>սկսած</w:t>
            </w:r>
          </w:p>
          <w:p w:rsidR="00C06532" w:rsidRPr="00341807" w:rsidRDefault="00C06532" w:rsidP="007C48AD">
            <w:pPr>
              <w:jc w:val="center"/>
              <w:rPr>
                <w:rFonts w:ascii="GHEA Grapalat" w:hAnsi="GHEA Grapalat"/>
                <w:sz w:val="18"/>
                <w:szCs w:val="18"/>
                <w:lang w:val="pt-BR"/>
              </w:rPr>
            </w:pPr>
          </w:p>
        </w:tc>
      </w:tr>
    </w:tbl>
    <w:p w:rsidR="008E0B31" w:rsidRPr="00AA608E" w:rsidRDefault="008E0B31" w:rsidP="008E0B31">
      <w:pPr>
        <w:jc w:val="both"/>
        <w:rPr>
          <w:rFonts w:ascii="GHEA Grapalat" w:hAnsi="GHEA Grapalat" w:cs="Sylfaen"/>
          <w:i/>
          <w:sz w:val="18"/>
          <w:szCs w:val="18"/>
          <w:lang w:val="pt-BR"/>
        </w:rPr>
      </w:pPr>
      <w:r w:rsidRPr="00AA608E">
        <w:rPr>
          <w:rFonts w:ascii="GHEA Grapalat" w:hAnsi="GHEA Grapalat"/>
          <w:sz w:val="20"/>
          <w:lang w:val="af-ZA"/>
        </w:rPr>
        <w:t xml:space="preserve">* </w:t>
      </w:r>
      <w:r w:rsidRPr="00AA608E">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8E0B31" w:rsidRPr="00AA608E" w:rsidRDefault="008E0B31" w:rsidP="008E0B31">
      <w:pPr>
        <w:pStyle w:val="af2"/>
        <w:jc w:val="both"/>
        <w:rPr>
          <w:lang w:val="pt-BR"/>
        </w:rPr>
      </w:pPr>
      <w:r w:rsidRPr="00AA608E">
        <w:rPr>
          <w:rFonts w:ascii="GHEA Grapalat" w:hAnsi="GHEA Grapalat" w:cs="Sylfaen"/>
          <w:i/>
          <w:sz w:val="18"/>
          <w:szCs w:val="18"/>
          <w:lang w:val="pt-BR" w:eastAsia="en-US"/>
        </w:rPr>
        <w:t xml:space="preserve">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8E0B31" w:rsidRPr="00AA608E" w:rsidRDefault="008E0B31" w:rsidP="008E0B31">
      <w:pPr>
        <w:jc w:val="both"/>
        <w:rPr>
          <w:rFonts w:ascii="GHEA Grapalat" w:hAnsi="GHEA Grapalat"/>
          <w:sz w:val="12"/>
          <w:szCs w:val="12"/>
          <w:lang w:val="pt-BR"/>
        </w:rPr>
      </w:pPr>
    </w:p>
    <w:p w:rsidR="008E0B31" w:rsidRPr="00AA608E" w:rsidRDefault="008E0B31" w:rsidP="008E0B31">
      <w:pPr>
        <w:jc w:val="both"/>
        <w:rPr>
          <w:rFonts w:ascii="GHEA Grapalat" w:hAnsi="GHEA Grapalat"/>
          <w:sz w:val="20"/>
          <w:lang w:val="pt-BR"/>
        </w:rPr>
      </w:pPr>
      <w:r w:rsidRPr="00AA608E">
        <w:rPr>
          <w:rFonts w:ascii="GHEA Grapalat" w:hAnsi="GHEA Grapalat" w:cs="Sylfaen"/>
          <w:i/>
          <w:sz w:val="18"/>
          <w:szCs w:val="18"/>
          <w:lang w:val="pt-BR"/>
        </w:rPr>
        <w:t xml:space="preserve">*** Եթե պայմանագիրը կնքվում է </w:t>
      </w:r>
      <w:r w:rsidR="008D04C2">
        <w:rPr>
          <w:rFonts w:ascii="GHEA Grapalat" w:hAnsi="GHEA Grapalat" w:cs="Sylfaen"/>
          <w:i/>
          <w:sz w:val="18"/>
          <w:szCs w:val="18"/>
          <w:lang w:val="pt-BR"/>
        </w:rPr>
        <w:t>“</w:t>
      </w:r>
      <w:r w:rsidRPr="00AA608E">
        <w:rPr>
          <w:rFonts w:ascii="GHEA Grapalat" w:hAnsi="GHEA Grapalat" w:cs="Sylfaen"/>
          <w:i/>
          <w:sz w:val="18"/>
          <w:szCs w:val="18"/>
          <w:lang w:val="pt-BR"/>
        </w:rPr>
        <w:t>Գնումների մասին</w:t>
      </w:r>
      <w:r w:rsidR="008D04C2">
        <w:rPr>
          <w:rFonts w:ascii="GHEA Grapalat" w:hAnsi="GHEA Grapalat" w:cs="Sylfaen"/>
          <w:i/>
          <w:sz w:val="18"/>
          <w:szCs w:val="18"/>
          <w:lang w:val="pt-BR"/>
        </w:rPr>
        <w:t>”</w:t>
      </w:r>
      <w:r w:rsidRPr="00AA608E">
        <w:rPr>
          <w:rFonts w:ascii="GHEA Grapalat" w:hAnsi="GHEA Grapalat" w:cs="Sylfaen"/>
          <w:i/>
          <w:sz w:val="18"/>
          <w:szCs w:val="18"/>
          <w:lang w:val="pt-BR"/>
        </w:rPr>
        <w:t xml:space="preserve">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lastRenderedPageBreak/>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AA608E" w:rsidRPr="00AA608E" w:rsidRDefault="00AA608E" w:rsidP="00AA608E">
      <w:pPr>
        <w:rPr>
          <w:rFonts w:ascii="GHEA Grapalat" w:hAnsi="GHEA Grapalat"/>
          <w:i/>
          <w:sz w:val="18"/>
          <w:szCs w:val="18"/>
          <w:lang w:val="hy-AM"/>
        </w:rPr>
      </w:pPr>
      <w:r w:rsidRPr="00AA608E">
        <w:rPr>
          <w:rFonts w:ascii="GHEA Grapalat" w:hAnsi="GHEA Grapalat"/>
          <w:i/>
          <w:sz w:val="18"/>
          <w:szCs w:val="18"/>
          <w:lang w:val="nb-NO"/>
        </w:rPr>
        <w:t>4. Մատակարարման իրականցվում է գնորդի հետ համաձայնեցված ժամին</w:t>
      </w:r>
      <w:r w:rsidRPr="00AA608E">
        <w:rPr>
          <w:rFonts w:ascii="GHEA Grapalat" w:hAnsi="GHEA Grapalat"/>
          <w:i/>
          <w:sz w:val="18"/>
          <w:szCs w:val="18"/>
          <w:lang w:val="hy-AM"/>
        </w:rPr>
        <w:t>:</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AA608E" w:rsidRPr="00AA608E" w:rsidRDefault="00AA608E" w:rsidP="00AA608E">
      <w:pPr>
        <w:jc w:val="both"/>
        <w:rPr>
          <w:rFonts w:ascii="GHEA Grapalat" w:hAnsi="GHEA Grapalat"/>
          <w:i/>
          <w:sz w:val="18"/>
          <w:szCs w:val="18"/>
          <w:lang w:val="nb-NO"/>
        </w:rPr>
      </w:pPr>
      <w:r w:rsidRPr="00AA608E">
        <w:rPr>
          <w:rFonts w:ascii="GHEA Grapalat" w:hAnsi="GHEA Grapalat"/>
          <w:i/>
          <w:sz w:val="18"/>
          <w:szCs w:val="18"/>
          <w:lang w:val="nb-NO"/>
        </w:rPr>
        <w:t>8. Նախատեսվում է գնել  2020 թվականի  ընթացքում՝ ընդ որում մինչև ամսվա համար սահմանված վերջին աշխատանքային օրը ներառյալ</w:t>
      </w:r>
    </w:p>
    <w:p w:rsidR="00AA608E" w:rsidRPr="00AA608E" w:rsidRDefault="00AA608E" w:rsidP="00AA608E">
      <w:pPr>
        <w:jc w:val="both"/>
        <w:rPr>
          <w:rFonts w:ascii="GHEA Grapalat" w:hAnsi="GHEA Grapalat" w:cs="Sylfaen"/>
          <w:i/>
          <w:sz w:val="18"/>
          <w:szCs w:val="18"/>
          <w:lang w:val="pt-BR"/>
        </w:rPr>
      </w:pPr>
      <w:r w:rsidRPr="00AA608E">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AA608E" w:rsidRPr="00AA608E" w:rsidRDefault="00AA608E" w:rsidP="00AA608E">
      <w:pPr>
        <w:jc w:val="both"/>
        <w:rPr>
          <w:rFonts w:ascii="GHEA Grapalat" w:hAnsi="GHEA Grapalat"/>
          <w:i/>
          <w:sz w:val="20"/>
          <w:lang w:val="pt-BR"/>
        </w:rPr>
      </w:pPr>
      <w:r w:rsidRPr="00AA608E">
        <w:rPr>
          <w:rFonts w:ascii="GHEA Grapalat" w:hAnsi="GHEA Grapalat"/>
          <w:i/>
          <w:sz w:val="20"/>
          <w:lang w:val="pt-BR"/>
        </w:rPr>
        <w:t>Պայմանագիրը գործում է մինչև 30.12.2020թ.</w:t>
      </w:r>
    </w:p>
    <w:p w:rsidR="008E0B31" w:rsidRPr="00AA608E" w:rsidRDefault="008E0B31" w:rsidP="008E0B31">
      <w:pPr>
        <w:jc w:val="center"/>
        <w:rPr>
          <w:rFonts w:ascii="GHEA Grapalat" w:hAnsi="GHEA Grapalat"/>
          <w:sz w:val="20"/>
          <w:lang w:val="pt-BR"/>
        </w:rPr>
      </w:pPr>
    </w:p>
    <w:tbl>
      <w:tblPr>
        <w:tblW w:w="10348" w:type="dxa"/>
        <w:tblInd w:w="250" w:type="dxa"/>
        <w:tblLayout w:type="fixed"/>
        <w:tblLook w:val="0000" w:firstRow="0" w:lastRow="0" w:firstColumn="0" w:lastColumn="0" w:noHBand="0" w:noVBand="0"/>
      </w:tblPr>
      <w:tblGrid>
        <w:gridCol w:w="5245"/>
        <w:gridCol w:w="760"/>
        <w:gridCol w:w="4343"/>
      </w:tblGrid>
      <w:tr w:rsidR="0020412D" w:rsidRPr="00AA608E" w:rsidTr="008878E9">
        <w:tc>
          <w:tcPr>
            <w:tcW w:w="5245" w:type="dxa"/>
          </w:tcPr>
          <w:p w:rsidR="0020412D" w:rsidRPr="00AA608E" w:rsidRDefault="0020412D" w:rsidP="008878E9">
            <w:pPr>
              <w:jc w:val="center"/>
              <w:rPr>
                <w:rFonts w:ascii="GHEA Grapalat" w:hAnsi="GHEA Grapalat" w:cs="Sylfaen"/>
                <w:b/>
                <w:bCs/>
                <w:lang w:val="nb-NO"/>
              </w:rPr>
            </w:pPr>
            <w:r w:rsidRPr="00AA608E">
              <w:rPr>
                <w:rFonts w:ascii="GHEA Grapalat" w:hAnsi="GHEA Grapalat" w:cs="Sylfaen"/>
                <w:b/>
                <w:bCs/>
                <w:lang w:val="nb-NO"/>
              </w:rPr>
              <w:t>ԳՆՈՐԴ</w:t>
            </w:r>
          </w:p>
          <w:p w:rsidR="0020412D" w:rsidRPr="00AA608E" w:rsidRDefault="0020412D" w:rsidP="008878E9">
            <w:pPr>
              <w:jc w:val="center"/>
              <w:rPr>
                <w:rFonts w:ascii="GHEA Grapalat" w:hAnsi="GHEA Grapalat" w:cs="Sylfaen"/>
                <w:b/>
                <w:bCs/>
                <w:lang w:val="nb-NO"/>
              </w:rPr>
            </w:pPr>
          </w:p>
          <w:p w:rsidR="0020412D" w:rsidRPr="00CA2596" w:rsidRDefault="0020412D" w:rsidP="008878E9">
            <w:pPr>
              <w:jc w:val="center"/>
              <w:rPr>
                <w:rFonts w:ascii="GHEA Grapalat" w:hAnsi="GHEA Grapalat"/>
                <w:b/>
                <w:sz w:val="20"/>
                <w:szCs w:val="20"/>
                <w:lang w:val="nb-NO"/>
              </w:rPr>
            </w:pPr>
            <w:r w:rsidRPr="00FD6097">
              <w:rPr>
                <w:rFonts w:ascii="GHEA Grapalat" w:hAnsi="GHEA Grapalat"/>
                <w:sz w:val="20"/>
                <w:szCs w:val="20"/>
                <w:lang w:val="hy-AM"/>
              </w:rPr>
              <w:t>Ա</w:t>
            </w:r>
            <w:r>
              <w:rPr>
                <w:rFonts w:ascii="GHEA Grapalat" w:hAnsi="GHEA Grapalat"/>
                <w:sz w:val="20"/>
                <w:szCs w:val="20"/>
              </w:rPr>
              <w:t>րմաշ</w:t>
            </w:r>
            <w:r w:rsidRPr="0020412D">
              <w:rPr>
                <w:rFonts w:ascii="GHEA Grapalat" w:hAnsi="GHEA Grapalat"/>
                <w:sz w:val="20"/>
                <w:szCs w:val="20"/>
                <w:lang w:val="nb-NO"/>
              </w:rPr>
              <w:t xml:space="preserve"> </w:t>
            </w:r>
            <w:r w:rsidRPr="005C08E9">
              <w:rPr>
                <w:rFonts w:ascii="GHEA Grapalat" w:hAnsi="GHEA Grapalat"/>
                <w:sz w:val="20"/>
                <w:szCs w:val="20"/>
                <w:lang w:val="nb-NO"/>
              </w:rPr>
              <w:t xml:space="preserve"> </w:t>
            </w:r>
            <w:r w:rsidRPr="005C08E9">
              <w:rPr>
                <w:rFonts w:ascii="GHEA Grapalat" w:hAnsi="GHEA Grapalat" w:cs="Sylfaen"/>
                <w:sz w:val="20"/>
                <w:lang w:val="hy-AM"/>
              </w:rPr>
              <w:t xml:space="preserve"> համայնքի</w:t>
            </w:r>
            <w:r w:rsidRPr="00CA2596">
              <w:rPr>
                <w:rFonts w:ascii="GHEA Grapalat" w:hAnsi="GHEA Grapalat" w:cs="Sylfaen"/>
                <w:sz w:val="20"/>
                <w:lang w:val="hy-AM"/>
              </w:rPr>
              <w:t xml:space="preserve">  մանկապարտեզ ՀՈԱԿ</w:t>
            </w:r>
          </w:p>
          <w:p w:rsidR="0020412D" w:rsidRPr="00CA2596" w:rsidRDefault="0020412D" w:rsidP="008878E9">
            <w:pPr>
              <w:jc w:val="center"/>
              <w:rPr>
                <w:rFonts w:ascii="GHEA Grapalat" w:hAnsi="GHEA Grapalat"/>
                <w:sz w:val="20"/>
                <w:szCs w:val="20"/>
                <w:lang w:val="nb-NO"/>
              </w:rPr>
            </w:pPr>
            <w:r w:rsidRPr="00FD6097">
              <w:rPr>
                <w:rFonts w:ascii="GHEA Grapalat" w:hAnsi="GHEA Grapalat"/>
                <w:sz w:val="20"/>
                <w:szCs w:val="20"/>
                <w:lang w:val="hy-AM"/>
              </w:rPr>
              <w:t>ՀՀ</w:t>
            </w:r>
            <w:r w:rsidRPr="00877528">
              <w:rPr>
                <w:rFonts w:ascii="GHEA Grapalat" w:hAnsi="GHEA Grapalat"/>
                <w:sz w:val="20"/>
                <w:szCs w:val="20"/>
                <w:lang w:val="nb-NO"/>
              </w:rPr>
              <w:t xml:space="preserve">  </w:t>
            </w:r>
            <w:r w:rsidRPr="00CA2596">
              <w:rPr>
                <w:rFonts w:ascii="GHEA Grapalat" w:hAnsi="GHEA Grapalat"/>
                <w:sz w:val="20"/>
                <w:szCs w:val="20"/>
                <w:lang w:val="hy-AM"/>
              </w:rPr>
              <w:t>Արարատի</w:t>
            </w:r>
            <w:r w:rsidRPr="00CA2596">
              <w:rPr>
                <w:rFonts w:ascii="GHEA Grapalat" w:hAnsi="GHEA Grapalat"/>
                <w:sz w:val="20"/>
                <w:szCs w:val="20"/>
                <w:lang w:val="nb-NO"/>
              </w:rPr>
              <w:t xml:space="preserve"> </w:t>
            </w:r>
            <w:r w:rsidRPr="00CA2596">
              <w:rPr>
                <w:rFonts w:ascii="GHEA Grapalat" w:hAnsi="GHEA Grapalat"/>
                <w:sz w:val="20"/>
                <w:szCs w:val="20"/>
                <w:lang w:val="hy-AM"/>
              </w:rPr>
              <w:t>մարզ</w:t>
            </w:r>
            <w:r w:rsidRPr="00CA2596">
              <w:rPr>
                <w:rFonts w:ascii="GHEA Grapalat" w:hAnsi="GHEA Grapalat"/>
                <w:sz w:val="20"/>
                <w:szCs w:val="20"/>
                <w:lang w:val="nb-NO"/>
              </w:rPr>
              <w:t xml:space="preserve">, </w:t>
            </w:r>
            <w:r w:rsidRPr="00CA2596">
              <w:rPr>
                <w:rFonts w:ascii="GHEA Grapalat" w:hAnsi="GHEA Grapalat"/>
                <w:sz w:val="20"/>
                <w:szCs w:val="20"/>
                <w:lang w:val="hy-AM"/>
              </w:rPr>
              <w:t>գ</w:t>
            </w:r>
            <w:r w:rsidRPr="00CA2596">
              <w:rPr>
                <w:rFonts w:ascii="GHEA Grapalat" w:hAnsi="GHEA Grapalat"/>
                <w:sz w:val="20"/>
                <w:szCs w:val="20"/>
                <w:lang w:val="nb-NO"/>
              </w:rPr>
              <w:t xml:space="preserve">. </w:t>
            </w:r>
            <w:r w:rsidRPr="00FD6097">
              <w:rPr>
                <w:rFonts w:ascii="GHEA Grapalat" w:hAnsi="GHEA Grapalat"/>
                <w:sz w:val="20"/>
                <w:szCs w:val="20"/>
                <w:lang w:val="hy-AM"/>
              </w:rPr>
              <w:t>Ա</w:t>
            </w:r>
            <w:r>
              <w:rPr>
                <w:rFonts w:ascii="GHEA Grapalat" w:hAnsi="GHEA Grapalat"/>
                <w:sz w:val="20"/>
                <w:szCs w:val="20"/>
              </w:rPr>
              <w:t>րմաշ</w:t>
            </w:r>
            <w:r w:rsidRPr="005C08E9">
              <w:rPr>
                <w:rFonts w:ascii="GHEA Grapalat" w:hAnsi="GHEA Grapalat"/>
                <w:sz w:val="20"/>
                <w:szCs w:val="20"/>
                <w:lang w:val="nb-NO"/>
              </w:rPr>
              <w:t xml:space="preserve">  </w:t>
            </w:r>
            <w:r w:rsidRPr="0020412D">
              <w:rPr>
                <w:rFonts w:ascii="GHEA Grapalat" w:hAnsi="GHEA Grapalat"/>
                <w:sz w:val="20"/>
                <w:szCs w:val="20"/>
                <w:lang w:val="nb-NO"/>
              </w:rPr>
              <w:t xml:space="preserve"> </w:t>
            </w:r>
            <w:r>
              <w:rPr>
                <w:rFonts w:ascii="GHEA Grapalat" w:hAnsi="GHEA Grapalat"/>
                <w:sz w:val="20"/>
                <w:szCs w:val="20"/>
              </w:rPr>
              <w:t>Հանրապետութ</w:t>
            </w:r>
            <w:r w:rsidRPr="00FD6097">
              <w:rPr>
                <w:rFonts w:ascii="GHEA Grapalat" w:hAnsi="GHEA Grapalat"/>
                <w:sz w:val="20"/>
                <w:szCs w:val="20"/>
                <w:lang w:val="hy-AM"/>
              </w:rPr>
              <w:t>յան</w:t>
            </w:r>
            <w:r w:rsidRPr="005C08E9">
              <w:rPr>
                <w:rFonts w:ascii="GHEA Grapalat" w:hAnsi="GHEA Grapalat"/>
                <w:sz w:val="20"/>
                <w:szCs w:val="20"/>
                <w:lang w:val="nb-NO"/>
              </w:rPr>
              <w:t xml:space="preserve"> 1</w:t>
            </w:r>
            <w:r>
              <w:rPr>
                <w:rFonts w:ascii="GHEA Grapalat" w:hAnsi="GHEA Grapalat"/>
                <w:sz w:val="20"/>
                <w:szCs w:val="20"/>
                <w:lang w:val="nb-NO"/>
              </w:rPr>
              <w:t xml:space="preserve"> </w:t>
            </w:r>
          </w:p>
          <w:p w:rsidR="0020412D" w:rsidRPr="00CA2596" w:rsidRDefault="0020412D" w:rsidP="008878E9">
            <w:pPr>
              <w:jc w:val="center"/>
              <w:rPr>
                <w:rFonts w:ascii="GHEA Grapalat" w:hAnsi="GHEA Grapalat"/>
                <w:sz w:val="20"/>
                <w:szCs w:val="20"/>
                <w:lang w:val="nb-NO"/>
              </w:rPr>
            </w:pPr>
            <w:r w:rsidRPr="00CA2596">
              <w:rPr>
                <w:rFonts w:ascii="GHEA Grapalat" w:hAnsi="GHEA Grapalat"/>
                <w:sz w:val="20"/>
                <w:szCs w:val="20"/>
                <w:lang w:val="nb-NO"/>
              </w:rPr>
              <w:t xml:space="preserve">Հ/Հ </w:t>
            </w:r>
            <w:r w:rsidRPr="005C08E9">
              <w:rPr>
                <w:rFonts w:ascii="GHEA Grapalat" w:hAnsi="GHEA Grapalat"/>
                <w:sz w:val="20"/>
                <w:szCs w:val="20"/>
                <w:lang w:val="nb-NO"/>
              </w:rPr>
              <w:t>220</w:t>
            </w:r>
            <w:r>
              <w:rPr>
                <w:rFonts w:ascii="GHEA Grapalat" w:hAnsi="GHEA Grapalat"/>
                <w:sz w:val="20"/>
                <w:szCs w:val="20"/>
                <w:lang w:val="nb-NO"/>
              </w:rPr>
              <w:t>391610049000</w:t>
            </w:r>
          </w:p>
          <w:p w:rsidR="0020412D" w:rsidRPr="00AA608E" w:rsidRDefault="0020412D" w:rsidP="008878E9">
            <w:pPr>
              <w:jc w:val="center"/>
              <w:rPr>
                <w:rFonts w:ascii="GHEA Grapalat" w:hAnsi="GHEA Grapalat"/>
                <w:lang w:val="nb-NO"/>
              </w:rPr>
            </w:pPr>
            <w:r w:rsidRPr="005C08E9">
              <w:rPr>
                <w:rFonts w:ascii="GHEA Grapalat" w:hAnsi="GHEA Grapalat"/>
                <w:sz w:val="20"/>
                <w:szCs w:val="20"/>
                <w:lang w:val="hy-AM"/>
              </w:rPr>
              <w:t>«Ակբա-կրեդիտ Ագրիկոլ բանկ»  ՓԲԸ</w:t>
            </w:r>
            <w:r w:rsidRPr="00CA2596">
              <w:rPr>
                <w:rFonts w:ascii="GHEA Grapalat" w:hAnsi="GHEA Grapalat"/>
                <w:sz w:val="20"/>
                <w:szCs w:val="20"/>
                <w:lang w:val="nb-NO"/>
              </w:rPr>
              <w:t xml:space="preserve">                       </w:t>
            </w:r>
            <w:r w:rsidRPr="005C08E9">
              <w:rPr>
                <w:rFonts w:ascii="GHEA Grapalat" w:hAnsi="GHEA Grapalat"/>
                <w:sz w:val="20"/>
                <w:szCs w:val="20"/>
                <w:lang w:val="nb-NO"/>
              </w:rPr>
              <w:t xml:space="preserve">                        </w:t>
            </w:r>
            <w:r w:rsidRPr="00CA2596">
              <w:rPr>
                <w:rFonts w:ascii="GHEA Grapalat" w:hAnsi="GHEA Grapalat"/>
                <w:sz w:val="20"/>
                <w:szCs w:val="20"/>
                <w:lang w:val="hy-AM"/>
              </w:rPr>
              <w:t xml:space="preserve">ՀՎՀՀ </w:t>
            </w:r>
            <w:r w:rsidRPr="005C08E9">
              <w:rPr>
                <w:rFonts w:ascii="GHEA Grapalat" w:hAnsi="GHEA Grapalat"/>
                <w:sz w:val="20"/>
                <w:szCs w:val="20"/>
                <w:lang w:val="nb-NO"/>
              </w:rPr>
              <w:t>04</w:t>
            </w:r>
            <w:r>
              <w:rPr>
                <w:rFonts w:ascii="GHEA Grapalat" w:hAnsi="GHEA Grapalat"/>
                <w:sz w:val="20"/>
                <w:szCs w:val="20"/>
                <w:lang w:val="nb-NO"/>
              </w:rPr>
              <w:t>103231</w:t>
            </w:r>
          </w:p>
          <w:p w:rsidR="0020412D" w:rsidRPr="00AA608E" w:rsidRDefault="0020412D" w:rsidP="008878E9">
            <w:pPr>
              <w:pBdr>
                <w:bottom w:val="single" w:sz="6" w:space="1" w:color="auto"/>
              </w:pBdr>
              <w:rPr>
                <w:rFonts w:ascii="GHEA Grapalat" w:hAnsi="GHEA Grapalat"/>
                <w:lang w:val="nb-NO"/>
              </w:rPr>
            </w:pPr>
          </w:p>
          <w:p w:rsidR="0020412D" w:rsidRPr="00AA608E" w:rsidRDefault="0020412D" w:rsidP="008878E9">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20412D" w:rsidRPr="00AA608E" w:rsidRDefault="0020412D" w:rsidP="008878E9">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20412D" w:rsidRPr="00AA608E" w:rsidRDefault="0020412D" w:rsidP="008878E9">
            <w:pPr>
              <w:tabs>
                <w:tab w:val="left" w:pos="215"/>
              </w:tabs>
              <w:jc w:val="center"/>
              <w:rPr>
                <w:rFonts w:ascii="GHEA Grapalat" w:hAnsi="GHEA Grapalat"/>
                <w:lang w:val="hy-AM"/>
              </w:rPr>
            </w:pPr>
          </w:p>
        </w:tc>
        <w:tc>
          <w:tcPr>
            <w:tcW w:w="4343" w:type="dxa"/>
          </w:tcPr>
          <w:p w:rsidR="0020412D" w:rsidRPr="00AA608E" w:rsidRDefault="0020412D" w:rsidP="008878E9">
            <w:pPr>
              <w:jc w:val="center"/>
              <w:rPr>
                <w:rFonts w:ascii="GHEA Grapalat" w:hAnsi="GHEA Grapalat" w:cs="Sylfaen"/>
                <w:b/>
                <w:bCs/>
                <w:lang w:val="hy-AM"/>
              </w:rPr>
            </w:pPr>
            <w:r w:rsidRPr="00AA608E">
              <w:rPr>
                <w:rFonts w:ascii="GHEA Grapalat" w:hAnsi="GHEA Grapalat" w:cs="Sylfaen"/>
                <w:b/>
                <w:bCs/>
                <w:lang w:val="hy-AM"/>
              </w:rPr>
              <w:t>ՎԱՃԱՌՈՂ</w:t>
            </w:r>
          </w:p>
          <w:p w:rsidR="0020412D" w:rsidRPr="00AA608E" w:rsidRDefault="0020412D" w:rsidP="008878E9">
            <w:pPr>
              <w:jc w:val="center"/>
              <w:rPr>
                <w:rFonts w:ascii="GHEA Grapalat" w:hAnsi="GHEA Grapalat"/>
                <w:lang w:val="hy-AM"/>
              </w:rPr>
            </w:pPr>
          </w:p>
          <w:p w:rsidR="0020412D" w:rsidRPr="00AA608E" w:rsidRDefault="0020412D" w:rsidP="008878E9">
            <w:pPr>
              <w:jc w:val="center"/>
              <w:rPr>
                <w:rFonts w:ascii="GHEA Grapalat" w:hAnsi="GHEA Grapalat"/>
              </w:rPr>
            </w:pPr>
          </w:p>
          <w:p w:rsidR="0020412D" w:rsidRPr="00AA608E" w:rsidRDefault="0020412D" w:rsidP="008878E9">
            <w:pPr>
              <w:jc w:val="center"/>
              <w:rPr>
                <w:rFonts w:ascii="GHEA Grapalat" w:hAnsi="GHEA Grapalat"/>
              </w:rPr>
            </w:pPr>
          </w:p>
          <w:p w:rsidR="0020412D" w:rsidRPr="00AA608E" w:rsidRDefault="0020412D" w:rsidP="008878E9">
            <w:pPr>
              <w:jc w:val="center"/>
              <w:rPr>
                <w:rFonts w:ascii="GHEA Grapalat" w:hAnsi="GHEA Grapalat"/>
              </w:rPr>
            </w:pPr>
          </w:p>
          <w:p w:rsidR="0020412D" w:rsidRPr="00AA608E" w:rsidRDefault="0020412D" w:rsidP="008878E9">
            <w:pPr>
              <w:jc w:val="center"/>
              <w:rPr>
                <w:rFonts w:ascii="GHEA Grapalat" w:hAnsi="GHEA Grapalat"/>
              </w:rPr>
            </w:pPr>
          </w:p>
          <w:p w:rsidR="0020412D" w:rsidRPr="00AA608E" w:rsidRDefault="0020412D" w:rsidP="008878E9">
            <w:pPr>
              <w:jc w:val="center"/>
              <w:rPr>
                <w:rFonts w:ascii="GHEA Grapalat" w:hAnsi="GHEA Grapalat"/>
              </w:rPr>
            </w:pPr>
          </w:p>
          <w:p w:rsidR="0020412D" w:rsidRPr="00AA608E" w:rsidRDefault="0020412D" w:rsidP="008878E9">
            <w:pPr>
              <w:pBdr>
                <w:bottom w:val="single" w:sz="6" w:space="1" w:color="auto"/>
              </w:pBdr>
              <w:jc w:val="center"/>
              <w:rPr>
                <w:rFonts w:ascii="GHEA Grapalat" w:hAnsi="GHEA Grapalat"/>
              </w:rPr>
            </w:pPr>
          </w:p>
          <w:p w:rsidR="0020412D" w:rsidRPr="00AA608E" w:rsidRDefault="0020412D" w:rsidP="008878E9">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20412D" w:rsidRPr="00AA608E" w:rsidRDefault="0020412D" w:rsidP="008878E9">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jc w:val="center"/>
        <w:rPr>
          <w:rFonts w:ascii="GHEA Grapalat" w:hAnsi="GHEA Grapalat"/>
          <w:sz w:val="20"/>
        </w:rPr>
      </w:pPr>
      <w:r w:rsidRPr="00AA608E">
        <w:rPr>
          <w:rFonts w:ascii="GHEA Grapalat" w:hAnsi="GHEA Grapalat"/>
          <w:sz w:val="20"/>
        </w:rPr>
        <w:br w:type="page"/>
      </w:r>
    </w:p>
    <w:p w:rsidR="008E0B31" w:rsidRPr="00AA608E" w:rsidRDefault="008E0B31" w:rsidP="008E0B31">
      <w:pPr>
        <w:jc w:val="right"/>
        <w:rPr>
          <w:rFonts w:ascii="GHEA Grapalat" w:hAnsi="GHEA Grapalat"/>
          <w:sz w:val="20"/>
        </w:rPr>
      </w:pP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Հավելված N 2</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w:t>
      </w:r>
      <w:r w:rsidR="008D04C2" w:rsidRPr="00AA608E">
        <w:rPr>
          <w:rFonts w:ascii="GHEA Grapalat" w:hAnsi="GHEA Grapalat"/>
          <w:i/>
          <w:sz w:val="18"/>
          <w:lang w:val="hy-AM"/>
        </w:rPr>
        <w:t>Կ</w:t>
      </w:r>
      <w:r w:rsidRPr="00AA608E">
        <w:rPr>
          <w:rFonts w:ascii="GHEA Grapalat" w:hAnsi="GHEA Grapalat"/>
          <w:i/>
          <w:sz w:val="18"/>
          <w:lang w:val="hy-AM"/>
        </w:rPr>
        <w:t xml:space="preserve">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AA608E" w:rsidRDefault="008E0B31" w:rsidP="008E0B31">
      <w:pPr>
        <w:tabs>
          <w:tab w:val="left" w:pos="9540"/>
        </w:tabs>
        <w:rPr>
          <w:rFonts w:ascii="GHEA Grapalat" w:hAnsi="GHEA Grapalat"/>
          <w:sz w:val="20"/>
        </w:rPr>
      </w:pPr>
    </w:p>
    <w:p w:rsidR="008E0B31" w:rsidRPr="00AA608E" w:rsidRDefault="008E0B31" w:rsidP="008E0B31">
      <w:pPr>
        <w:tabs>
          <w:tab w:val="left" w:pos="9540"/>
        </w:tabs>
        <w:rPr>
          <w:rFonts w:ascii="GHEA Grapalat" w:hAnsi="GHEA Grapalat"/>
          <w:sz w:val="20"/>
        </w:rPr>
      </w:pPr>
    </w:p>
    <w:p w:rsidR="008E0B31" w:rsidRPr="00AA608E" w:rsidRDefault="008E0B31" w:rsidP="008E0B31">
      <w:pPr>
        <w:jc w:val="center"/>
        <w:rPr>
          <w:rFonts w:ascii="GHEA Grapalat" w:hAnsi="GHEA Grapalat"/>
          <w:sz w:val="20"/>
        </w:rPr>
      </w:pP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sz w:val="20"/>
        </w:rPr>
        <w:t>ՎՃԱՐՄԱՆ ԺԱՄԱՆԱԿԱՑՈՒՅՑ*</w:t>
      </w:r>
    </w:p>
    <w:p w:rsidR="008E0B31" w:rsidRPr="00AA608E" w:rsidRDefault="008E0B31" w:rsidP="008E0B31">
      <w:pPr>
        <w:jc w:val="center"/>
        <w:rPr>
          <w:rFonts w:ascii="GHEA Grapalat" w:hAnsi="GHEA Grapalat"/>
          <w:sz w:val="20"/>
        </w:rPr>
      </w:pPr>
      <w:r w:rsidRPr="00AA608E">
        <w:rPr>
          <w:rFonts w:ascii="GHEA Grapalat" w:hAnsi="GHEA Grapalat"/>
          <w:sz w:val="20"/>
        </w:rPr>
        <w:t xml:space="preserve">                                                                                                                                                                                                            </w:t>
      </w:r>
      <w:r w:rsidRPr="00AA608E">
        <w:rPr>
          <w:rFonts w:ascii="GHEA Grapalat" w:hAnsi="GHEA Grapalat" w:cs="Sylfaen"/>
          <w:sz w:val="18"/>
        </w:rPr>
        <w:t>ՀՀ</w:t>
      </w:r>
      <w:r w:rsidRPr="00AA608E">
        <w:rPr>
          <w:rFonts w:ascii="GHEA Grapalat" w:hAnsi="GHEA Grapalat" w:cs="Sylfaen"/>
          <w:sz w:val="18"/>
          <w:lang w:val="es-ES"/>
        </w:rPr>
        <w:t xml:space="preserve"> </w:t>
      </w:r>
      <w:r w:rsidRPr="00AA608E">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3685"/>
        <w:gridCol w:w="567"/>
        <w:gridCol w:w="851"/>
        <w:gridCol w:w="708"/>
        <w:gridCol w:w="567"/>
        <w:gridCol w:w="709"/>
        <w:gridCol w:w="567"/>
        <w:gridCol w:w="567"/>
        <w:gridCol w:w="709"/>
        <w:gridCol w:w="567"/>
        <w:gridCol w:w="567"/>
        <w:gridCol w:w="709"/>
        <w:gridCol w:w="850"/>
        <w:gridCol w:w="1101"/>
      </w:tblGrid>
      <w:tr w:rsidR="008E0B31" w:rsidRPr="00AA608E" w:rsidTr="00E562FB">
        <w:tc>
          <w:tcPr>
            <w:tcW w:w="14851" w:type="dxa"/>
            <w:gridSpan w:val="16"/>
          </w:tcPr>
          <w:p w:rsidR="008E0B31" w:rsidRPr="00AA608E" w:rsidRDefault="008E0B31" w:rsidP="00E562FB">
            <w:pPr>
              <w:jc w:val="center"/>
              <w:rPr>
                <w:rFonts w:ascii="GHEA Grapalat" w:hAnsi="GHEA Grapalat"/>
                <w:sz w:val="18"/>
                <w:lang w:val="es-ES"/>
              </w:rPr>
            </w:pPr>
            <w:r w:rsidRPr="00AA608E">
              <w:rPr>
                <w:rFonts w:ascii="GHEA Grapalat" w:hAnsi="GHEA Grapalat"/>
                <w:sz w:val="18"/>
                <w:lang w:val="es-ES"/>
              </w:rPr>
              <w:t>Ապրանքի</w:t>
            </w:r>
          </w:p>
        </w:tc>
      </w:tr>
      <w:tr w:rsidR="008E0B31" w:rsidRPr="00ED1FAC" w:rsidTr="00877528">
        <w:tc>
          <w:tcPr>
            <w:tcW w:w="993"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հրավերով նախատեսված չափաբաժնի համարը</w:t>
            </w:r>
          </w:p>
        </w:tc>
        <w:tc>
          <w:tcPr>
            <w:tcW w:w="1134"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գնումների</w:t>
            </w:r>
            <w:r w:rsidRPr="00AA608E">
              <w:rPr>
                <w:rFonts w:ascii="GHEA Grapalat" w:hAnsi="GHEA Grapalat"/>
                <w:sz w:val="18"/>
                <w:lang w:val="es-ES"/>
              </w:rPr>
              <w:t xml:space="preserve"> </w:t>
            </w:r>
            <w:r w:rsidRPr="00AA608E">
              <w:rPr>
                <w:rFonts w:ascii="GHEA Grapalat" w:hAnsi="GHEA Grapalat"/>
                <w:sz w:val="18"/>
              </w:rPr>
              <w:t>պլանով</w:t>
            </w:r>
            <w:r w:rsidRPr="00AA608E">
              <w:rPr>
                <w:rFonts w:ascii="GHEA Grapalat" w:hAnsi="GHEA Grapalat"/>
                <w:sz w:val="18"/>
                <w:lang w:val="es-ES"/>
              </w:rPr>
              <w:t xml:space="preserve"> </w:t>
            </w:r>
            <w:r w:rsidRPr="00AA608E">
              <w:rPr>
                <w:rFonts w:ascii="GHEA Grapalat" w:hAnsi="GHEA Grapalat"/>
                <w:sz w:val="18"/>
              </w:rPr>
              <w:t>նախատեսված</w:t>
            </w:r>
            <w:r w:rsidRPr="00AA608E">
              <w:rPr>
                <w:rFonts w:ascii="GHEA Grapalat" w:hAnsi="GHEA Grapalat"/>
                <w:sz w:val="18"/>
                <w:lang w:val="es-ES"/>
              </w:rPr>
              <w:t xml:space="preserve"> </w:t>
            </w:r>
            <w:r w:rsidRPr="00AA608E">
              <w:rPr>
                <w:rFonts w:ascii="GHEA Grapalat" w:hAnsi="GHEA Grapalat"/>
                <w:sz w:val="18"/>
              </w:rPr>
              <w:t>միջանցիկ</w:t>
            </w:r>
            <w:r w:rsidRPr="00AA608E">
              <w:rPr>
                <w:rFonts w:ascii="GHEA Grapalat" w:hAnsi="GHEA Grapalat"/>
                <w:sz w:val="18"/>
                <w:lang w:val="es-ES"/>
              </w:rPr>
              <w:t xml:space="preserve"> </w:t>
            </w:r>
            <w:r w:rsidRPr="00AA608E">
              <w:rPr>
                <w:rFonts w:ascii="GHEA Grapalat" w:hAnsi="GHEA Grapalat"/>
                <w:sz w:val="18"/>
              </w:rPr>
              <w:t>ծածկագիրը</w:t>
            </w:r>
            <w:r w:rsidRPr="00AA608E">
              <w:rPr>
                <w:rFonts w:ascii="GHEA Grapalat" w:hAnsi="GHEA Grapalat"/>
                <w:sz w:val="18"/>
                <w:lang w:val="es-ES"/>
              </w:rPr>
              <w:t xml:space="preserve">` </w:t>
            </w:r>
            <w:r w:rsidRPr="00AA608E">
              <w:rPr>
                <w:rFonts w:ascii="GHEA Grapalat" w:hAnsi="GHEA Grapalat"/>
                <w:sz w:val="18"/>
              </w:rPr>
              <w:t>ըստ</w:t>
            </w:r>
            <w:r w:rsidRPr="00AA608E">
              <w:rPr>
                <w:rFonts w:ascii="GHEA Grapalat" w:hAnsi="GHEA Grapalat"/>
                <w:sz w:val="18"/>
                <w:lang w:val="es-ES"/>
              </w:rPr>
              <w:t xml:space="preserve"> </w:t>
            </w:r>
            <w:r w:rsidRPr="00AA608E">
              <w:rPr>
                <w:rFonts w:ascii="GHEA Grapalat" w:hAnsi="GHEA Grapalat"/>
                <w:sz w:val="18"/>
              </w:rPr>
              <w:t>ԳՄԱ</w:t>
            </w:r>
            <w:r w:rsidRPr="00AA608E">
              <w:rPr>
                <w:rFonts w:ascii="GHEA Grapalat" w:hAnsi="GHEA Grapalat"/>
                <w:sz w:val="18"/>
                <w:lang w:val="es-ES"/>
              </w:rPr>
              <w:t xml:space="preserve"> </w:t>
            </w:r>
            <w:r w:rsidRPr="00AA608E">
              <w:rPr>
                <w:rFonts w:ascii="GHEA Grapalat" w:hAnsi="GHEA Grapalat"/>
                <w:sz w:val="18"/>
              </w:rPr>
              <w:t>դասակարգման</w:t>
            </w:r>
            <w:r w:rsidRPr="00AA608E">
              <w:rPr>
                <w:rFonts w:ascii="GHEA Grapalat" w:hAnsi="GHEA Grapalat"/>
                <w:sz w:val="18"/>
                <w:lang w:val="es-ES"/>
              </w:rPr>
              <w:t xml:space="preserve"> (CPV)</w:t>
            </w:r>
          </w:p>
        </w:tc>
        <w:tc>
          <w:tcPr>
            <w:tcW w:w="3685"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անվանումը</w:t>
            </w:r>
          </w:p>
        </w:tc>
        <w:tc>
          <w:tcPr>
            <w:tcW w:w="9039" w:type="dxa"/>
            <w:gridSpan w:val="13"/>
            <w:vAlign w:val="center"/>
          </w:tcPr>
          <w:p w:rsidR="008E0B31" w:rsidRPr="00AA608E" w:rsidRDefault="008E0B31" w:rsidP="00E562FB">
            <w:pPr>
              <w:jc w:val="both"/>
              <w:rPr>
                <w:rFonts w:ascii="GHEA Grapalat" w:hAnsi="GHEA Grapalat"/>
                <w:sz w:val="18"/>
                <w:lang w:val="es-ES"/>
              </w:rPr>
            </w:pPr>
            <w:r w:rsidRPr="00AA608E">
              <w:rPr>
                <w:rFonts w:ascii="GHEA Grapalat" w:hAnsi="GHEA Grapalat"/>
                <w:sz w:val="18"/>
                <w:lang w:val="es-ES"/>
              </w:rPr>
              <w:t>դիմաց վճարումնե</w:t>
            </w:r>
            <w:r w:rsidR="009306F9">
              <w:rPr>
                <w:rFonts w:ascii="GHEA Grapalat" w:hAnsi="GHEA Grapalat"/>
                <w:sz w:val="18"/>
                <w:lang w:val="es-ES"/>
              </w:rPr>
              <w:t>րը նախատեսվում է իրականացնել 2020</w:t>
            </w:r>
            <w:r w:rsidRPr="00AA608E">
              <w:rPr>
                <w:rFonts w:ascii="GHEA Grapalat" w:hAnsi="GHEA Grapalat"/>
                <w:sz w:val="18"/>
                <w:lang w:val="es-ES"/>
              </w:rPr>
              <w:t xml:space="preserve"> թ-ին` ըստ ամիսների, այդ թվում**</w:t>
            </w:r>
          </w:p>
        </w:tc>
      </w:tr>
      <w:tr w:rsidR="00E562FB" w:rsidRPr="00AA608E" w:rsidTr="00877528">
        <w:trPr>
          <w:trHeight w:val="1873"/>
        </w:trPr>
        <w:tc>
          <w:tcPr>
            <w:tcW w:w="993" w:type="dxa"/>
          </w:tcPr>
          <w:p w:rsidR="008E0B31" w:rsidRPr="00AA608E" w:rsidRDefault="008E0B31" w:rsidP="00E562FB">
            <w:pPr>
              <w:jc w:val="center"/>
              <w:rPr>
                <w:rFonts w:ascii="GHEA Grapalat" w:hAnsi="GHEA Grapalat"/>
                <w:sz w:val="20"/>
                <w:lang w:val="es-ES"/>
              </w:rPr>
            </w:pPr>
          </w:p>
        </w:tc>
        <w:tc>
          <w:tcPr>
            <w:tcW w:w="1134" w:type="dxa"/>
          </w:tcPr>
          <w:p w:rsidR="008E0B31" w:rsidRPr="00AA608E" w:rsidRDefault="008E0B31" w:rsidP="00E562FB">
            <w:pPr>
              <w:jc w:val="center"/>
              <w:rPr>
                <w:rFonts w:ascii="GHEA Grapalat" w:hAnsi="GHEA Grapalat"/>
                <w:sz w:val="20"/>
                <w:lang w:val="es-ES"/>
              </w:rPr>
            </w:pPr>
          </w:p>
        </w:tc>
        <w:tc>
          <w:tcPr>
            <w:tcW w:w="3685" w:type="dxa"/>
          </w:tcPr>
          <w:p w:rsidR="008E0B31" w:rsidRPr="00AA608E" w:rsidRDefault="008E0B31" w:rsidP="00E562FB">
            <w:pPr>
              <w:jc w:val="center"/>
              <w:rPr>
                <w:rFonts w:ascii="GHEA Grapalat" w:hAnsi="GHEA Grapalat"/>
                <w:sz w:val="20"/>
                <w:lang w:val="es-ES"/>
              </w:rPr>
            </w:pP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հունվար</w:t>
            </w:r>
          </w:p>
        </w:tc>
        <w:tc>
          <w:tcPr>
            <w:tcW w:w="851" w:type="dxa"/>
            <w:textDirection w:val="btLr"/>
            <w:vAlign w:val="center"/>
          </w:tcPr>
          <w:p w:rsidR="008E0B31" w:rsidRPr="00AA608E" w:rsidRDefault="008E0B31" w:rsidP="00E562FB">
            <w:pPr>
              <w:ind w:left="113" w:right="-7"/>
              <w:jc w:val="center"/>
              <w:rPr>
                <w:rFonts w:ascii="GHEA Grapalat" w:hAnsi="GHEA Grapalat" w:cs="Sylfaen"/>
                <w:sz w:val="18"/>
                <w:szCs w:val="22"/>
                <w:lang w:val="pt-BR"/>
              </w:rPr>
            </w:pPr>
            <w:r w:rsidRPr="00AA608E">
              <w:rPr>
                <w:rFonts w:ascii="GHEA Grapalat" w:hAnsi="GHEA Grapalat" w:cs="Sylfaen"/>
                <w:sz w:val="18"/>
                <w:szCs w:val="22"/>
                <w:lang w:val="pt-BR"/>
              </w:rPr>
              <w:t>փետրվար</w:t>
            </w:r>
          </w:p>
        </w:tc>
        <w:tc>
          <w:tcPr>
            <w:tcW w:w="708"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մարտ</w:t>
            </w:r>
          </w:p>
        </w:tc>
        <w:tc>
          <w:tcPr>
            <w:tcW w:w="567" w:type="dxa"/>
            <w:textDirection w:val="btLr"/>
            <w:vAlign w:val="center"/>
          </w:tcPr>
          <w:p w:rsidR="008E0B31" w:rsidRPr="00AA608E" w:rsidRDefault="008E0B31" w:rsidP="00E562FB">
            <w:pPr>
              <w:ind w:left="113" w:right="-7"/>
              <w:jc w:val="center"/>
              <w:rPr>
                <w:rFonts w:ascii="GHEA Grapalat" w:hAnsi="GHEA Grapalat" w:cs="Sylfaen"/>
                <w:sz w:val="18"/>
                <w:szCs w:val="22"/>
                <w:lang w:val="pt-BR"/>
              </w:rPr>
            </w:pPr>
            <w:r w:rsidRPr="00AA608E">
              <w:rPr>
                <w:rFonts w:ascii="GHEA Grapalat" w:hAnsi="GHEA Grapalat" w:cs="Sylfaen"/>
                <w:sz w:val="18"/>
                <w:szCs w:val="22"/>
                <w:lang w:val="pt-BR"/>
              </w:rPr>
              <w:t>ապրիլ</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մայիս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հունիս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հուլիս</w:t>
            </w:r>
            <w:r w:rsidRPr="00AA608E">
              <w:rPr>
                <w:rFonts w:ascii="GHEA Grapalat" w:hAnsi="GHEA Grapalat" w:cs="Times Armenian"/>
                <w:sz w:val="18"/>
                <w:szCs w:val="22"/>
                <w:lang w:val="pt-BR"/>
              </w:rPr>
              <w:t xml:space="preserve"> </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օգոստոս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սեպտեմբեր</w:t>
            </w:r>
            <w:r w:rsidRPr="00AA608E">
              <w:rPr>
                <w:rFonts w:ascii="GHEA Grapalat" w:hAnsi="GHEA Grapalat" w:cs="Times Armenian"/>
                <w:sz w:val="18"/>
                <w:szCs w:val="22"/>
                <w:lang w:val="pt-BR"/>
              </w:rPr>
              <w:t xml:space="preserve"> </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հոկտեմբեր</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sz w:val="18"/>
              </w:rPr>
              <w:t xml:space="preserve"> </w:t>
            </w:r>
            <w:r w:rsidRPr="00AA608E">
              <w:rPr>
                <w:rFonts w:ascii="GHEA Grapalat" w:hAnsi="GHEA Grapalat" w:cs="Sylfaen"/>
                <w:sz w:val="18"/>
                <w:szCs w:val="22"/>
                <w:lang w:val="pt-BR"/>
              </w:rPr>
              <w:t>նոյեմբեր</w:t>
            </w:r>
          </w:p>
        </w:tc>
        <w:tc>
          <w:tcPr>
            <w:tcW w:w="850"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դեկտեմբեր</w:t>
            </w:r>
          </w:p>
        </w:tc>
        <w:tc>
          <w:tcPr>
            <w:tcW w:w="1101" w:type="dxa"/>
            <w:vAlign w:val="center"/>
          </w:tcPr>
          <w:p w:rsidR="008E0B31" w:rsidRPr="00AA608E" w:rsidRDefault="008E0B31" w:rsidP="00E562FB">
            <w:pPr>
              <w:ind w:right="-1"/>
              <w:jc w:val="center"/>
              <w:rPr>
                <w:rFonts w:ascii="GHEA Grapalat" w:hAnsi="GHEA Grapalat"/>
                <w:sz w:val="18"/>
                <w:szCs w:val="22"/>
                <w:lang w:val="pt-BR"/>
              </w:rPr>
            </w:pPr>
            <w:r w:rsidRPr="00AA608E">
              <w:rPr>
                <w:rFonts w:ascii="GHEA Grapalat" w:hAnsi="GHEA Grapalat" w:cs="Sylfaen"/>
                <w:sz w:val="18"/>
                <w:szCs w:val="22"/>
                <w:lang w:val="pt-BR"/>
              </w:rPr>
              <w:t>Ընդամենը</w:t>
            </w:r>
          </w:p>
          <w:p w:rsidR="008E0B31" w:rsidRPr="00AA608E" w:rsidRDefault="008E0B31" w:rsidP="00E562FB">
            <w:pPr>
              <w:jc w:val="center"/>
              <w:rPr>
                <w:rFonts w:ascii="GHEA Grapalat" w:hAnsi="GHEA Grapalat"/>
                <w:sz w:val="18"/>
                <w:lang w:val="es-ES"/>
              </w:rPr>
            </w:pPr>
          </w:p>
        </w:tc>
      </w:tr>
      <w:tr w:rsidR="008D04C2" w:rsidRPr="00AA608E" w:rsidTr="00877528">
        <w:trPr>
          <w:trHeight w:val="139"/>
        </w:trPr>
        <w:tc>
          <w:tcPr>
            <w:tcW w:w="993"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1</w:t>
            </w:r>
          </w:p>
        </w:tc>
        <w:tc>
          <w:tcPr>
            <w:tcW w:w="1134" w:type="dxa"/>
            <w:vAlign w:val="center"/>
          </w:tcPr>
          <w:p w:rsidR="008D04C2" w:rsidRPr="00341807" w:rsidRDefault="008D04C2" w:rsidP="00D2015B">
            <w:pPr>
              <w:jc w:val="center"/>
              <w:rPr>
                <w:rFonts w:ascii="GHEA Grapalat" w:hAnsi="GHEA Grapalat"/>
                <w:sz w:val="18"/>
                <w:szCs w:val="18"/>
              </w:rPr>
            </w:pPr>
            <w:r w:rsidRPr="00341807">
              <w:rPr>
                <w:rFonts w:ascii="GHEA Grapalat" w:hAnsi="GHEA Grapalat"/>
                <w:sz w:val="18"/>
                <w:szCs w:val="18"/>
              </w:rPr>
              <w:t>15811100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sidRPr="00341807">
              <w:rPr>
                <w:rFonts w:ascii="GHEA Grapalat" w:hAnsi="GHEA Grapalat" w:cs="Calibri"/>
                <w:color w:val="000000"/>
                <w:sz w:val="18"/>
                <w:szCs w:val="18"/>
              </w:rPr>
              <w:t>Հաց</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062072" w:rsidRDefault="008D04C2" w:rsidP="003974CF">
            <w:pPr>
              <w:jc w:val="center"/>
              <w:rPr>
                <w:rFonts w:ascii="Sylfaen" w:hAnsi="Sylfaen" w:cs="Arial LatArm"/>
                <w:b/>
                <w:iCs/>
                <w:sz w:val="18"/>
                <w:szCs w:val="18"/>
                <w:lang w:val="ru-RU"/>
              </w:rPr>
            </w:pPr>
            <w:r w:rsidRPr="00062072">
              <w:rPr>
                <w:rFonts w:ascii="Sylfaen" w:hAnsi="Sylfaen" w:cs="Arial LatArm"/>
                <w:b/>
                <w:iCs/>
                <w:sz w:val="18"/>
                <w:szCs w:val="18"/>
                <w:lang w:val="ru-RU"/>
              </w:rPr>
              <w:t>2</w:t>
            </w:r>
          </w:p>
        </w:tc>
        <w:tc>
          <w:tcPr>
            <w:tcW w:w="1134" w:type="dxa"/>
            <w:vAlign w:val="center"/>
          </w:tcPr>
          <w:p w:rsidR="008D04C2" w:rsidRPr="00341807" w:rsidRDefault="008D04C2" w:rsidP="00D2015B">
            <w:pPr>
              <w:jc w:val="center"/>
              <w:rPr>
                <w:rFonts w:ascii="GHEA Grapalat" w:hAnsi="GHEA Grapalat"/>
                <w:sz w:val="18"/>
                <w:szCs w:val="18"/>
              </w:rPr>
            </w:pPr>
            <w:r>
              <w:rPr>
                <w:rFonts w:ascii="GHEA Grapalat" w:hAnsi="GHEA Grapalat"/>
                <w:sz w:val="18"/>
                <w:szCs w:val="18"/>
              </w:rPr>
              <w:t>15800000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Pr>
                <w:rFonts w:ascii="GHEA Grapalat" w:hAnsi="GHEA Grapalat" w:cs="Calibri"/>
                <w:color w:val="000000"/>
                <w:sz w:val="18"/>
                <w:szCs w:val="18"/>
              </w:rPr>
              <w:t>Թխվածքաբլիթ /պրյանիկ/</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062072" w:rsidRDefault="008D04C2" w:rsidP="003974CF">
            <w:pPr>
              <w:jc w:val="center"/>
              <w:rPr>
                <w:rFonts w:ascii="Sylfaen" w:hAnsi="Sylfaen" w:cs="Arial LatArm"/>
                <w:b/>
                <w:iCs/>
                <w:sz w:val="18"/>
                <w:szCs w:val="18"/>
                <w:lang w:val="ru-RU"/>
              </w:rPr>
            </w:pPr>
            <w:r w:rsidRPr="00062072">
              <w:rPr>
                <w:rFonts w:ascii="Sylfaen" w:hAnsi="Sylfaen" w:cs="Arial LatArm"/>
                <w:b/>
                <w:iCs/>
                <w:sz w:val="18"/>
                <w:szCs w:val="18"/>
                <w:lang w:val="ru-RU"/>
              </w:rPr>
              <w:t>3</w:t>
            </w:r>
          </w:p>
        </w:tc>
        <w:tc>
          <w:tcPr>
            <w:tcW w:w="1134" w:type="dxa"/>
            <w:vAlign w:val="center"/>
          </w:tcPr>
          <w:p w:rsidR="008D04C2" w:rsidRPr="00341807" w:rsidRDefault="008D04C2" w:rsidP="00D2015B">
            <w:pPr>
              <w:jc w:val="center"/>
              <w:rPr>
                <w:rFonts w:ascii="GHEA Grapalat" w:hAnsi="GHEA Grapalat"/>
                <w:sz w:val="18"/>
                <w:szCs w:val="18"/>
              </w:rPr>
            </w:pPr>
            <w:r w:rsidRPr="00341807">
              <w:rPr>
                <w:rFonts w:ascii="GHEA Grapalat" w:hAnsi="GHEA Grapalat"/>
                <w:sz w:val="18"/>
                <w:szCs w:val="18"/>
              </w:rPr>
              <w:t>15612180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sidRPr="00341807">
              <w:rPr>
                <w:rFonts w:ascii="GHEA Grapalat" w:hAnsi="GHEA Grapalat" w:cs="Calibri"/>
                <w:color w:val="000000"/>
                <w:sz w:val="18"/>
                <w:szCs w:val="18"/>
              </w:rPr>
              <w:t>Ալյուր</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4</w:t>
            </w:r>
          </w:p>
        </w:tc>
        <w:tc>
          <w:tcPr>
            <w:tcW w:w="1134" w:type="dxa"/>
            <w:vAlign w:val="center"/>
          </w:tcPr>
          <w:p w:rsidR="008D04C2" w:rsidRPr="00341807" w:rsidRDefault="008D04C2" w:rsidP="00D2015B">
            <w:pPr>
              <w:jc w:val="center"/>
              <w:rPr>
                <w:rFonts w:ascii="GHEA Grapalat" w:hAnsi="GHEA Grapalat"/>
                <w:sz w:val="18"/>
                <w:szCs w:val="18"/>
              </w:rPr>
            </w:pPr>
            <w:r>
              <w:rPr>
                <w:rFonts w:ascii="GHEA Grapalat" w:hAnsi="GHEA Grapalat"/>
                <w:sz w:val="18"/>
                <w:szCs w:val="18"/>
              </w:rPr>
              <w:t>15851100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Pr>
                <w:rFonts w:ascii="GHEA Grapalat" w:hAnsi="GHEA Grapalat" w:cs="Calibri"/>
                <w:color w:val="000000"/>
                <w:sz w:val="18"/>
                <w:szCs w:val="18"/>
              </w:rPr>
              <w:t xml:space="preserve">Մակարոնեղեն </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5</w:t>
            </w:r>
          </w:p>
        </w:tc>
        <w:tc>
          <w:tcPr>
            <w:tcW w:w="1134" w:type="dxa"/>
            <w:vAlign w:val="center"/>
          </w:tcPr>
          <w:p w:rsidR="008D04C2" w:rsidRPr="00341807" w:rsidRDefault="008D04C2" w:rsidP="00D2015B">
            <w:pPr>
              <w:jc w:val="center"/>
              <w:rPr>
                <w:rFonts w:ascii="GHEA Grapalat" w:hAnsi="GHEA Grapalat"/>
                <w:sz w:val="18"/>
                <w:szCs w:val="18"/>
              </w:rPr>
            </w:pPr>
            <w:r w:rsidRPr="00341807">
              <w:rPr>
                <w:rFonts w:ascii="GHEA Grapalat" w:hAnsi="GHEA Grapalat"/>
                <w:sz w:val="18"/>
                <w:szCs w:val="18"/>
              </w:rPr>
              <w:t>15831100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sidRPr="00341807">
              <w:rPr>
                <w:rFonts w:ascii="GHEA Grapalat" w:hAnsi="GHEA Grapalat" w:cs="Calibri"/>
                <w:color w:val="000000"/>
                <w:sz w:val="18"/>
                <w:szCs w:val="18"/>
              </w:rPr>
              <w:t>Շաքարավազ</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6</w:t>
            </w:r>
          </w:p>
        </w:tc>
        <w:tc>
          <w:tcPr>
            <w:tcW w:w="1134" w:type="dxa"/>
            <w:vAlign w:val="center"/>
          </w:tcPr>
          <w:p w:rsidR="008D04C2" w:rsidRPr="00341807" w:rsidRDefault="008D04C2" w:rsidP="00D2015B">
            <w:pPr>
              <w:jc w:val="center"/>
              <w:rPr>
                <w:rFonts w:ascii="GHEA Grapalat" w:hAnsi="GHEA Grapalat"/>
                <w:sz w:val="18"/>
                <w:szCs w:val="18"/>
              </w:rPr>
            </w:pPr>
            <w:r w:rsidRPr="00341807">
              <w:rPr>
                <w:rFonts w:ascii="GHEA Grapalat" w:hAnsi="GHEA Grapalat"/>
                <w:sz w:val="18"/>
                <w:szCs w:val="18"/>
              </w:rPr>
              <w:t>15530000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sidRPr="00341807">
              <w:rPr>
                <w:rFonts w:ascii="GHEA Grapalat" w:hAnsi="GHEA Grapalat" w:cs="Calibri"/>
                <w:color w:val="000000"/>
                <w:sz w:val="18"/>
                <w:szCs w:val="18"/>
              </w:rPr>
              <w:t>Կարագ</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7</w:t>
            </w:r>
          </w:p>
        </w:tc>
        <w:tc>
          <w:tcPr>
            <w:tcW w:w="1134" w:type="dxa"/>
            <w:vAlign w:val="center"/>
          </w:tcPr>
          <w:p w:rsidR="008D04C2" w:rsidRPr="00341807" w:rsidRDefault="008D04C2" w:rsidP="00D2015B">
            <w:pPr>
              <w:jc w:val="center"/>
              <w:rPr>
                <w:rFonts w:ascii="GHEA Grapalat" w:hAnsi="GHEA Grapalat"/>
                <w:sz w:val="18"/>
                <w:szCs w:val="18"/>
              </w:rPr>
            </w:pPr>
            <w:r w:rsidRPr="00341807">
              <w:rPr>
                <w:rFonts w:ascii="GHEA Grapalat" w:hAnsi="GHEA Grapalat"/>
                <w:sz w:val="18"/>
                <w:szCs w:val="18"/>
              </w:rPr>
              <w:t>15421100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sidRPr="00341807">
              <w:rPr>
                <w:rFonts w:ascii="GHEA Grapalat" w:eastAsia="Calibri" w:hAnsi="GHEA Grapalat"/>
                <w:iCs/>
                <w:sz w:val="18"/>
                <w:szCs w:val="18"/>
                <w:lang w:bidi="en-US"/>
              </w:rPr>
              <w:t>Արևածաղկի ձեթ ռաֆինացված /զտած/</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79"/>
        </w:trPr>
        <w:tc>
          <w:tcPr>
            <w:tcW w:w="993"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8</w:t>
            </w:r>
          </w:p>
        </w:tc>
        <w:tc>
          <w:tcPr>
            <w:tcW w:w="1134" w:type="dxa"/>
            <w:vAlign w:val="center"/>
          </w:tcPr>
          <w:p w:rsidR="008D04C2" w:rsidRPr="00341807" w:rsidRDefault="008D04C2" w:rsidP="00D2015B">
            <w:pPr>
              <w:jc w:val="center"/>
              <w:rPr>
                <w:rFonts w:ascii="GHEA Grapalat" w:hAnsi="GHEA Grapalat"/>
                <w:sz w:val="18"/>
                <w:szCs w:val="18"/>
              </w:rPr>
            </w:pPr>
            <w:r w:rsidRPr="00341807">
              <w:rPr>
                <w:rFonts w:ascii="GHEA Grapalat" w:hAnsi="GHEA Grapalat"/>
                <w:sz w:val="18"/>
                <w:szCs w:val="18"/>
              </w:rPr>
              <w:t>15614200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sidRPr="00341807">
              <w:rPr>
                <w:rFonts w:ascii="GHEA Grapalat" w:hAnsi="GHEA Grapalat" w:cs="Calibri"/>
                <w:color w:val="000000"/>
                <w:sz w:val="18"/>
                <w:szCs w:val="18"/>
              </w:rPr>
              <w:t>Բրինձ</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43"/>
        </w:trPr>
        <w:tc>
          <w:tcPr>
            <w:tcW w:w="993"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rPr>
              <w:t>9</w:t>
            </w:r>
          </w:p>
        </w:tc>
        <w:tc>
          <w:tcPr>
            <w:tcW w:w="1134" w:type="dxa"/>
            <w:vAlign w:val="center"/>
          </w:tcPr>
          <w:p w:rsidR="008D04C2" w:rsidRPr="00341807" w:rsidRDefault="008D04C2" w:rsidP="00D2015B">
            <w:pPr>
              <w:jc w:val="center"/>
              <w:rPr>
                <w:rFonts w:ascii="GHEA Grapalat" w:hAnsi="GHEA Grapalat"/>
                <w:sz w:val="18"/>
                <w:szCs w:val="18"/>
              </w:rPr>
            </w:pPr>
            <w:r w:rsidRPr="00341807">
              <w:rPr>
                <w:rFonts w:ascii="GHEA Grapalat" w:hAnsi="GHEA Grapalat"/>
                <w:sz w:val="18"/>
                <w:szCs w:val="18"/>
              </w:rPr>
              <w:t>15616000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sidRPr="00341807">
              <w:rPr>
                <w:rFonts w:ascii="GHEA Grapalat" w:hAnsi="GHEA Grapalat" w:cs="Calibri"/>
                <w:color w:val="000000"/>
                <w:sz w:val="18"/>
                <w:szCs w:val="18"/>
              </w:rPr>
              <w:t>Հնդկաձավար</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221"/>
        </w:trPr>
        <w:tc>
          <w:tcPr>
            <w:tcW w:w="993" w:type="dxa"/>
            <w:vAlign w:val="center"/>
          </w:tcPr>
          <w:p w:rsidR="008D04C2" w:rsidRPr="00062072" w:rsidRDefault="008D04C2" w:rsidP="003974CF">
            <w:pPr>
              <w:jc w:val="center"/>
              <w:rPr>
                <w:rFonts w:ascii="Sylfaen" w:hAnsi="Sylfaen" w:cs="Arial LatArm"/>
                <w:b/>
                <w:iCs/>
                <w:sz w:val="18"/>
                <w:szCs w:val="18"/>
              </w:rPr>
            </w:pPr>
            <w:r w:rsidRPr="00062072">
              <w:rPr>
                <w:rFonts w:ascii="Sylfaen" w:hAnsi="Sylfaen" w:cs="Arial LatArm"/>
                <w:b/>
                <w:iCs/>
                <w:sz w:val="18"/>
                <w:szCs w:val="18"/>
                <w:lang w:val="ru-RU"/>
              </w:rPr>
              <w:t>1</w:t>
            </w:r>
            <w:r w:rsidRPr="00062072">
              <w:rPr>
                <w:rFonts w:ascii="Sylfaen" w:hAnsi="Sylfaen" w:cs="Arial LatArm"/>
                <w:b/>
                <w:iCs/>
                <w:sz w:val="18"/>
                <w:szCs w:val="18"/>
              </w:rPr>
              <w:t>0</w:t>
            </w:r>
          </w:p>
        </w:tc>
        <w:tc>
          <w:tcPr>
            <w:tcW w:w="1134" w:type="dxa"/>
            <w:vAlign w:val="center"/>
          </w:tcPr>
          <w:p w:rsidR="008D04C2" w:rsidRPr="00341807" w:rsidRDefault="008D04C2" w:rsidP="00D2015B">
            <w:pPr>
              <w:jc w:val="center"/>
              <w:rPr>
                <w:rFonts w:ascii="GHEA Grapalat" w:hAnsi="GHEA Grapalat"/>
                <w:sz w:val="18"/>
                <w:szCs w:val="18"/>
              </w:rPr>
            </w:pPr>
            <w:r w:rsidRPr="00341807">
              <w:rPr>
                <w:rFonts w:ascii="GHEA Grapalat" w:hAnsi="GHEA Grapalat"/>
                <w:sz w:val="18"/>
                <w:szCs w:val="18"/>
              </w:rPr>
              <w:t>15331153</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sidRPr="00341807">
              <w:rPr>
                <w:rFonts w:ascii="GHEA Grapalat" w:hAnsi="GHEA Grapalat" w:cs="Calibri"/>
                <w:color w:val="000000"/>
                <w:sz w:val="18"/>
                <w:szCs w:val="18"/>
              </w:rPr>
              <w:t>Ոսպ</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11</w:t>
            </w:r>
          </w:p>
        </w:tc>
        <w:tc>
          <w:tcPr>
            <w:tcW w:w="1134" w:type="dxa"/>
            <w:vAlign w:val="center"/>
          </w:tcPr>
          <w:p w:rsidR="008D04C2" w:rsidRPr="00341807" w:rsidRDefault="008D04C2" w:rsidP="00D2015B">
            <w:pPr>
              <w:jc w:val="center"/>
              <w:rPr>
                <w:rFonts w:ascii="GHEA Grapalat" w:hAnsi="GHEA Grapalat"/>
                <w:sz w:val="18"/>
                <w:szCs w:val="18"/>
              </w:rPr>
            </w:pPr>
            <w:r w:rsidRPr="00341807">
              <w:rPr>
                <w:rFonts w:ascii="GHEA Grapalat" w:hAnsi="GHEA Grapalat"/>
                <w:sz w:val="18"/>
                <w:szCs w:val="18"/>
              </w:rPr>
              <w:t>15331154</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sidRPr="00341807">
              <w:rPr>
                <w:rFonts w:ascii="GHEA Grapalat" w:hAnsi="GHEA Grapalat" w:cs="Calibri"/>
                <w:color w:val="000000"/>
                <w:sz w:val="18"/>
                <w:szCs w:val="18"/>
              </w:rPr>
              <w:t>Ոլոռ</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lastRenderedPageBreak/>
              <w:t>12</w:t>
            </w:r>
          </w:p>
        </w:tc>
        <w:tc>
          <w:tcPr>
            <w:tcW w:w="1134" w:type="dxa"/>
            <w:vAlign w:val="center"/>
          </w:tcPr>
          <w:p w:rsidR="008D04C2" w:rsidRPr="00341807" w:rsidRDefault="008D04C2" w:rsidP="00D2015B">
            <w:pPr>
              <w:tabs>
                <w:tab w:val="left" w:pos="4520"/>
              </w:tabs>
              <w:jc w:val="center"/>
              <w:rPr>
                <w:rFonts w:ascii="GHEA Grapalat" w:hAnsi="GHEA Grapalat"/>
                <w:sz w:val="18"/>
                <w:szCs w:val="18"/>
              </w:rPr>
            </w:pPr>
            <w:r w:rsidRPr="00341807">
              <w:rPr>
                <w:rFonts w:ascii="GHEA Grapalat" w:hAnsi="GHEA Grapalat"/>
                <w:sz w:val="18"/>
                <w:szCs w:val="18"/>
              </w:rPr>
              <w:t>15331151</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Pr>
                <w:rFonts w:ascii="GHEA Grapalat" w:hAnsi="GHEA Grapalat" w:cs="Calibri"/>
                <w:color w:val="000000"/>
                <w:sz w:val="18"/>
                <w:szCs w:val="18"/>
              </w:rPr>
              <w:t>Կարմիր լոբի</w:t>
            </w:r>
            <w:r>
              <w:rPr>
                <w:rFonts w:ascii="GHEA Grapalat" w:hAnsi="GHEA Grapalat" w:cs="Calibri"/>
                <w:color w:val="000000"/>
                <w:sz w:val="18"/>
                <w:szCs w:val="18"/>
                <w:lang w:val="ru-RU"/>
              </w:rPr>
              <w:t xml:space="preserve">  </w:t>
            </w:r>
            <w:r w:rsidRPr="00341807">
              <w:rPr>
                <w:rFonts w:ascii="GHEA Grapalat" w:hAnsi="GHEA Grapalat" w:cs="Calibri"/>
                <w:color w:val="000000"/>
                <w:sz w:val="18"/>
                <w:szCs w:val="18"/>
              </w:rPr>
              <w:t>( հատիկավոր)</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13</w:t>
            </w:r>
          </w:p>
        </w:tc>
        <w:tc>
          <w:tcPr>
            <w:tcW w:w="1134" w:type="dxa"/>
            <w:vAlign w:val="center"/>
          </w:tcPr>
          <w:p w:rsidR="008D04C2" w:rsidRPr="00341807" w:rsidRDefault="008D04C2" w:rsidP="00D2015B">
            <w:pPr>
              <w:jc w:val="center"/>
              <w:rPr>
                <w:rFonts w:ascii="GHEA Grapalat" w:hAnsi="GHEA Grapalat"/>
                <w:sz w:val="18"/>
                <w:szCs w:val="18"/>
              </w:rPr>
            </w:pPr>
            <w:r w:rsidRPr="00341807">
              <w:rPr>
                <w:rFonts w:ascii="GHEA Grapalat" w:hAnsi="GHEA Grapalat"/>
                <w:sz w:val="18"/>
                <w:szCs w:val="18"/>
              </w:rPr>
              <w:t>15617000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sidRPr="00341807">
              <w:rPr>
                <w:rFonts w:ascii="GHEA Grapalat" w:hAnsi="GHEA Grapalat" w:cs="Calibri"/>
                <w:color w:val="000000"/>
                <w:sz w:val="18"/>
                <w:szCs w:val="18"/>
              </w:rPr>
              <w:t>Ցորենաձավար</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14</w:t>
            </w:r>
          </w:p>
        </w:tc>
        <w:tc>
          <w:tcPr>
            <w:tcW w:w="1134" w:type="dxa"/>
            <w:vAlign w:val="center"/>
          </w:tcPr>
          <w:p w:rsidR="008D04C2" w:rsidRPr="00341807" w:rsidRDefault="008D04C2" w:rsidP="00D2015B">
            <w:pPr>
              <w:jc w:val="center"/>
              <w:rPr>
                <w:rFonts w:ascii="GHEA Grapalat" w:hAnsi="GHEA Grapalat"/>
                <w:sz w:val="18"/>
                <w:szCs w:val="18"/>
              </w:rPr>
            </w:pPr>
            <w:r w:rsidRPr="00341807">
              <w:rPr>
                <w:rFonts w:ascii="GHEA Grapalat" w:hAnsi="GHEA Grapalat"/>
                <w:sz w:val="18"/>
                <w:szCs w:val="18"/>
              </w:rPr>
              <w:t>15331174</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sidRPr="00341807">
              <w:rPr>
                <w:rFonts w:ascii="GHEA Grapalat" w:hAnsi="GHEA Grapalat" w:cs="Calibri"/>
                <w:color w:val="000000"/>
                <w:sz w:val="18"/>
                <w:szCs w:val="18"/>
              </w:rPr>
              <w:t>Տոմատի մածուկ</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15</w:t>
            </w:r>
          </w:p>
        </w:tc>
        <w:tc>
          <w:tcPr>
            <w:tcW w:w="1134" w:type="dxa"/>
            <w:vAlign w:val="center"/>
          </w:tcPr>
          <w:p w:rsidR="008D04C2" w:rsidRPr="00341807" w:rsidRDefault="008D04C2" w:rsidP="00D2015B">
            <w:pPr>
              <w:jc w:val="center"/>
              <w:rPr>
                <w:rFonts w:ascii="GHEA Grapalat" w:hAnsi="GHEA Grapalat"/>
                <w:sz w:val="18"/>
                <w:szCs w:val="18"/>
              </w:rPr>
            </w:pPr>
            <w:r w:rsidRPr="00341807">
              <w:rPr>
                <w:rFonts w:ascii="GHEA Grapalat" w:hAnsi="GHEA Grapalat"/>
                <w:sz w:val="18"/>
                <w:szCs w:val="18"/>
              </w:rPr>
              <w:t>15321200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sidRPr="00341807">
              <w:rPr>
                <w:rFonts w:ascii="GHEA Grapalat" w:hAnsi="GHEA Grapalat" w:cs="Calibri"/>
                <w:color w:val="000000"/>
                <w:sz w:val="18"/>
                <w:szCs w:val="18"/>
              </w:rPr>
              <w:t>Կիսել</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16</w:t>
            </w:r>
          </w:p>
        </w:tc>
        <w:tc>
          <w:tcPr>
            <w:tcW w:w="1134" w:type="dxa"/>
            <w:vAlign w:val="center"/>
          </w:tcPr>
          <w:p w:rsidR="008D04C2" w:rsidRPr="00341807" w:rsidRDefault="008D04C2" w:rsidP="00D2015B">
            <w:pPr>
              <w:jc w:val="center"/>
              <w:rPr>
                <w:rFonts w:ascii="GHEA Grapalat" w:hAnsi="GHEA Grapalat"/>
                <w:sz w:val="18"/>
                <w:szCs w:val="18"/>
              </w:rPr>
            </w:pPr>
            <w:r>
              <w:rPr>
                <w:rFonts w:ascii="GHEA Grapalat" w:hAnsi="GHEA Grapalat"/>
                <w:sz w:val="18"/>
                <w:szCs w:val="18"/>
              </w:rPr>
              <w:t>15111130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Pr>
                <w:rFonts w:ascii="GHEA Grapalat" w:hAnsi="GHEA Grapalat" w:cs="Calibri"/>
                <w:color w:val="000000"/>
                <w:sz w:val="18"/>
                <w:szCs w:val="18"/>
              </w:rPr>
              <w:t xml:space="preserve">տավարի միս ,տեղական ոսկրոտ </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17</w:t>
            </w:r>
          </w:p>
        </w:tc>
        <w:tc>
          <w:tcPr>
            <w:tcW w:w="1134" w:type="dxa"/>
            <w:vAlign w:val="center"/>
          </w:tcPr>
          <w:p w:rsidR="008D04C2" w:rsidRPr="00341807" w:rsidRDefault="008D04C2" w:rsidP="00D2015B">
            <w:pPr>
              <w:jc w:val="center"/>
              <w:rPr>
                <w:rFonts w:ascii="GHEA Grapalat" w:hAnsi="GHEA Grapalat"/>
                <w:sz w:val="18"/>
                <w:szCs w:val="18"/>
              </w:rPr>
            </w:pPr>
            <w:r>
              <w:rPr>
                <w:rFonts w:ascii="GHEA Grapalat" w:hAnsi="GHEA Grapalat"/>
                <w:sz w:val="18"/>
                <w:szCs w:val="18"/>
              </w:rPr>
              <w:t>15112150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Pr>
                <w:rFonts w:ascii="GHEA Grapalat" w:hAnsi="GHEA Grapalat" w:cs="Calibri"/>
                <w:color w:val="000000"/>
                <w:sz w:val="18"/>
                <w:szCs w:val="18"/>
              </w:rPr>
              <w:t xml:space="preserve">Հավ, տեղական ամբողջական </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18</w:t>
            </w:r>
          </w:p>
        </w:tc>
        <w:tc>
          <w:tcPr>
            <w:tcW w:w="1134" w:type="dxa"/>
            <w:vAlign w:val="center"/>
          </w:tcPr>
          <w:p w:rsidR="008D04C2" w:rsidRPr="00341807" w:rsidRDefault="008D04C2" w:rsidP="00D2015B">
            <w:pPr>
              <w:jc w:val="center"/>
              <w:rPr>
                <w:rFonts w:ascii="GHEA Grapalat" w:hAnsi="GHEA Grapalat"/>
                <w:sz w:val="18"/>
                <w:szCs w:val="18"/>
              </w:rPr>
            </w:pPr>
            <w:r>
              <w:rPr>
                <w:rFonts w:ascii="GHEA Grapalat" w:hAnsi="GHEA Grapalat"/>
                <w:sz w:val="18"/>
                <w:szCs w:val="18"/>
              </w:rPr>
              <w:t>15540000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Pr>
                <w:rFonts w:ascii="GHEA Grapalat" w:hAnsi="GHEA Grapalat" w:cs="Calibri"/>
                <w:color w:val="000000"/>
                <w:sz w:val="18"/>
                <w:szCs w:val="18"/>
              </w:rPr>
              <w:t xml:space="preserve">Պանիր </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19</w:t>
            </w:r>
          </w:p>
        </w:tc>
        <w:tc>
          <w:tcPr>
            <w:tcW w:w="1134" w:type="dxa"/>
            <w:vAlign w:val="center"/>
          </w:tcPr>
          <w:p w:rsidR="008D04C2" w:rsidRPr="00341807" w:rsidRDefault="008D04C2" w:rsidP="00D2015B">
            <w:pPr>
              <w:jc w:val="center"/>
              <w:rPr>
                <w:rFonts w:ascii="GHEA Grapalat" w:hAnsi="GHEA Grapalat"/>
                <w:sz w:val="18"/>
                <w:szCs w:val="18"/>
              </w:rPr>
            </w:pPr>
            <w:r w:rsidRPr="00341807">
              <w:rPr>
                <w:rFonts w:ascii="GHEA Grapalat" w:hAnsi="GHEA Grapalat"/>
                <w:sz w:val="18"/>
                <w:szCs w:val="18"/>
              </w:rPr>
              <w:t>15511200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sidRPr="00341807">
              <w:rPr>
                <w:rFonts w:ascii="GHEA Grapalat" w:hAnsi="GHEA Grapalat" w:cs="Calibri"/>
                <w:color w:val="000000"/>
                <w:sz w:val="18"/>
                <w:szCs w:val="18"/>
              </w:rPr>
              <w:t>Կաթ</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20</w:t>
            </w:r>
          </w:p>
        </w:tc>
        <w:tc>
          <w:tcPr>
            <w:tcW w:w="1134" w:type="dxa"/>
            <w:vAlign w:val="center"/>
          </w:tcPr>
          <w:p w:rsidR="008D04C2" w:rsidRPr="00341807" w:rsidRDefault="008D04C2" w:rsidP="00D2015B">
            <w:pPr>
              <w:jc w:val="center"/>
              <w:rPr>
                <w:rFonts w:ascii="GHEA Grapalat" w:hAnsi="GHEA Grapalat"/>
                <w:sz w:val="18"/>
                <w:szCs w:val="18"/>
              </w:rPr>
            </w:pPr>
            <w:r w:rsidRPr="00341807">
              <w:rPr>
                <w:rFonts w:ascii="GHEA Grapalat" w:hAnsi="GHEA Grapalat"/>
                <w:sz w:val="18"/>
                <w:szCs w:val="18"/>
              </w:rPr>
              <w:t>15510000</w:t>
            </w:r>
          </w:p>
        </w:tc>
        <w:tc>
          <w:tcPr>
            <w:tcW w:w="3685" w:type="dxa"/>
            <w:vAlign w:val="center"/>
          </w:tcPr>
          <w:p w:rsidR="008D04C2" w:rsidRPr="00A14E35" w:rsidRDefault="008D04C2" w:rsidP="00D2015B">
            <w:pPr>
              <w:jc w:val="center"/>
              <w:rPr>
                <w:rFonts w:ascii="GHEA Grapalat" w:hAnsi="GHEA Grapalat" w:cs="Calibri"/>
                <w:color w:val="000000"/>
                <w:sz w:val="18"/>
                <w:szCs w:val="18"/>
                <w:lang w:val="ru-RU"/>
              </w:rPr>
            </w:pPr>
            <w:r w:rsidRPr="00341807">
              <w:rPr>
                <w:rFonts w:ascii="GHEA Grapalat" w:hAnsi="GHEA Grapalat" w:cs="Calibri"/>
                <w:color w:val="000000"/>
                <w:sz w:val="18"/>
                <w:szCs w:val="18"/>
              </w:rPr>
              <w:t xml:space="preserve">Թթվասեր </w:t>
            </w:r>
            <w:r>
              <w:rPr>
                <w:rFonts w:ascii="GHEA Grapalat" w:hAnsi="GHEA Grapalat" w:cs="Calibri"/>
                <w:color w:val="000000"/>
                <w:sz w:val="18"/>
                <w:szCs w:val="18"/>
                <w:lang w:val="ru-RU"/>
              </w:rPr>
              <w:t xml:space="preserve"> </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21</w:t>
            </w:r>
          </w:p>
        </w:tc>
        <w:tc>
          <w:tcPr>
            <w:tcW w:w="1134" w:type="dxa"/>
            <w:vAlign w:val="center"/>
          </w:tcPr>
          <w:p w:rsidR="008D04C2" w:rsidRPr="00341807" w:rsidRDefault="008D04C2" w:rsidP="00D2015B">
            <w:pPr>
              <w:tabs>
                <w:tab w:val="left" w:pos="4520"/>
              </w:tabs>
              <w:jc w:val="center"/>
              <w:rPr>
                <w:rFonts w:ascii="GHEA Grapalat" w:hAnsi="GHEA Grapalat"/>
                <w:sz w:val="18"/>
                <w:szCs w:val="18"/>
              </w:rPr>
            </w:pPr>
            <w:r w:rsidRPr="00341807">
              <w:rPr>
                <w:rFonts w:ascii="GHEA Grapalat" w:hAnsi="GHEA Grapalat"/>
                <w:sz w:val="18"/>
                <w:szCs w:val="18"/>
              </w:rPr>
              <w:t>15542100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sidRPr="00341807">
              <w:rPr>
                <w:rFonts w:ascii="GHEA Grapalat" w:hAnsi="GHEA Grapalat" w:cs="Calibri"/>
                <w:color w:val="000000"/>
                <w:sz w:val="18"/>
                <w:szCs w:val="18"/>
              </w:rPr>
              <w:t xml:space="preserve">Կաթնաշոռ </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D04C2">
        <w:trPr>
          <w:trHeight w:val="70"/>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22</w:t>
            </w:r>
          </w:p>
          <w:p w:rsidR="008D04C2" w:rsidRPr="0022045E" w:rsidRDefault="008D04C2" w:rsidP="003974CF">
            <w:pPr>
              <w:rPr>
                <w:rFonts w:ascii="Sylfaen" w:hAnsi="Sylfaen" w:cs="Arial LatArm"/>
                <w:b/>
                <w:iCs/>
                <w:sz w:val="18"/>
                <w:szCs w:val="18"/>
              </w:rPr>
            </w:pPr>
          </w:p>
        </w:tc>
        <w:tc>
          <w:tcPr>
            <w:tcW w:w="1134" w:type="dxa"/>
            <w:vAlign w:val="center"/>
          </w:tcPr>
          <w:p w:rsidR="008D04C2" w:rsidRPr="00341807" w:rsidRDefault="008D04C2" w:rsidP="00D2015B">
            <w:pPr>
              <w:jc w:val="center"/>
              <w:rPr>
                <w:rFonts w:ascii="GHEA Grapalat" w:hAnsi="GHEA Grapalat"/>
                <w:sz w:val="18"/>
                <w:szCs w:val="18"/>
              </w:rPr>
            </w:pPr>
            <w:r w:rsidRPr="00341807">
              <w:rPr>
                <w:rFonts w:ascii="GHEA Grapalat" w:hAnsi="GHEA Grapalat"/>
                <w:sz w:val="18"/>
                <w:szCs w:val="18"/>
              </w:rPr>
              <w:t>15551600</w:t>
            </w:r>
          </w:p>
        </w:tc>
        <w:tc>
          <w:tcPr>
            <w:tcW w:w="3685" w:type="dxa"/>
            <w:vAlign w:val="center"/>
          </w:tcPr>
          <w:p w:rsidR="008D04C2" w:rsidRPr="00A14E35" w:rsidRDefault="008D04C2" w:rsidP="00D2015B">
            <w:pPr>
              <w:jc w:val="center"/>
              <w:rPr>
                <w:rFonts w:ascii="GHEA Grapalat" w:hAnsi="GHEA Grapalat" w:cs="Calibri"/>
                <w:color w:val="000000"/>
                <w:sz w:val="18"/>
                <w:szCs w:val="18"/>
                <w:lang w:val="ru-RU"/>
              </w:rPr>
            </w:pPr>
            <w:r w:rsidRPr="00341807">
              <w:rPr>
                <w:rFonts w:ascii="GHEA Grapalat" w:hAnsi="GHEA Grapalat" w:cs="Calibri"/>
                <w:color w:val="000000"/>
                <w:sz w:val="18"/>
                <w:szCs w:val="18"/>
              </w:rPr>
              <w:t xml:space="preserve">Մածուն </w:t>
            </w:r>
            <w:r>
              <w:rPr>
                <w:rFonts w:ascii="GHEA Grapalat" w:hAnsi="GHEA Grapalat" w:cs="Calibri"/>
                <w:color w:val="000000"/>
                <w:sz w:val="18"/>
                <w:szCs w:val="18"/>
                <w:lang w:val="ru-RU"/>
              </w:rPr>
              <w:t xml:space="preserve"> </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23</w:t>
            </w:r>
          </w:p>
        </w:tc>
        <w:tc>
          <w:tcPr>
            <w:tcW w:w="1134" w:type="dxa"/>
            <w:vAlign w:val="center"/>
          </w:tcPr>
          <w:p w:rsidR="008D04C2" w:rsidRPr="00341807" w:rsidRDefault="008D04C2" w:rsidP="00D2015B">
            <w:pPr>
              <w:jc w:val="center"/>
              <w:rPr>
                <w:rFonts w:ascii="GHEA Grapalat" w:hAnsi="GHEA Grapalat"/>
                <w:sz w:val="18"/>
                <w:szCs w:val="18"/>
              </w:rPr>
            </w:pPr>
            <w:r>
              <w:rPr>
                <w:rFonts w:ascii="GHEA Grapalat" w:hAnsi="GHEA Grapalat"/>
                <w:sz w:val="18"/>
                <w:szCs w:val="18"/>
              </w:rPr>
              <w:t>15821500</w:t>
            </w:r>
          </w:p>
        </w:tc>
        <w:tc>
          <w:tcPr>
            <w:tcW w:w="3685" w:type="dxa"/>
            <w:vAlign w:val="center"/>
          </w:tcPr>
          <w:p w:rsidR="008D04C2" w:rsidRPr="00341807" w:rsidRDefault="008D04C2" w:rsidP="00D2015B">
            <w:pPr>
              <w:jc w:val="center"/>
              <w:rPr>
                <w:rFonts w:ascii="GHEA Grapalat" w:hAnsi="GHEA Grapalat" w:cs="Calibri"/>
                <w:color w:val="000000"/>
                <w:sz w:val="18"/>
                <w:szCs w:val="18"/>
              </w:rPr>
            </w:pPr>
            <w:r>
              <w:rPr>
                <w:rFonts w:ascii="GHEA Grapalat" w:hAnsi="GHEA Grapalat" w:cs="Calibri"/>
                <w:color w:val="000000"/>
                <w:sz w:val="18"/>
                <w:szCs w:val="18"/>
              </w:rPr>
              <w:t xml:space="preserve">Թխվածքաբլիթ վարսակի փաթիլներով </w:t>
            </w:r>
          </w:p>
        </w:tc>
        <w:tc>
          <w:tcPr>
            <w:tcW w:w="567" w:type="dxa"/>
          </w:tcPr>
          <w:p w:rsidR="008D04C2" w:rsidRPr="00AA608E" w:rsidRDefault="008D04C2" w:rsidP="00AA608E">
            <w:pPr>
              <w:jc w:val="center"/>
              <w:rPr>
                <w:rFonts w:ascii="GHEA Grapalat" w:hAnsi="GHEA Grapalat" w:cs="Arial"/>
                <w:sz w:val="18"/>
                <w:szCs w:val="18"/>
                <w:lang w:val="ru-RU"/>
              </w:rPr>
            </w:pPr>
          </w:p>
        </w:tc>
        <w:tc>
          <w:tcPr>
            <w:tcW w:w="851" w:type="dxa"/>
          </w:tcPr>
          <w:p w:rsidR="008D04C2" w:rsidRPr="00AA608E" w:rsidRDefault="008D04C2" w:rsidP="00AA608E">
            <w:pPr>
              <w:jc w:val="center"/>
              <w:rPr>
                <w:rFonts w:ascii="GHEA Grapalat" w:hAnsi="GHEA Grapalat" w:cs="Arial"/>
                <w:sz w:val="18"/>
                <w:szCs w:val="18"/>
                <w:lang w:val="ru-RU"/>
              </w:rPr>
            </w:pPr>
          </w:p>
        </w:tc>
        <w:tc>
          <w:tcPr>
            <w:tcW w:w="708"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24</w:t>
            </w:r>
          </w:p>
        </w:tc>
        <w:tc>
          <w:tcPr>
            <w:tcW w:w="1134" w:type="dxa"/>
            <w:vAlign w:val="center"/>
          </w:tcPr>
          <w:p w:rsidR="008D04C2" w:rsidRPr="00341807" w:rsidRDefault="008D04C2" w:rsidP="008D04C2">
            <w:pPr>
              <w:jc w:val="center"/>
              <w:rPr>
                <w:rFonts w:ascii="GHEA Grapalat" w:hAnsi="GHEA Grapalat"/>
                <w:sz w:val="18"/>
                <w:szCs w:val="18"/>
              </w:rPr>
            </w:pPr>
            <w:r>
              <w:rPr>
                <w:rFonts w:ascii="GHEA Grapalat" w:hAnsi="GHEA Grapalat"/>
                <w:sz w:val="18"/>
                <w:szCs w:val="18"/>
              </w:rPr>
              <w:t>15821500</w:t>
            </w:r>
          </w:p>
        </w:tc>
        <w:tc>
          <w:tcPr>
            <w:tcW w:w="3685" w:type="dxa"/>
            <w:vAlign w:val="center"/>
          </w:tcPr>
          <w:p w:rsidR="008D04C2" w:rsidRDefault="008D04C2" w:rsidP="008D04C2">
            <w:pPr>
              <w:jc w:val="center"/>
              <w:rPr>
                <w:rFonts w:ascii="GHEA Grapalat" w:hAnsi="GHEA Grapalat" w:cs="Calibri"/>
                <w:color w:val="000000"/>
                <w:sz w:val="18"/>
                <w:szCs w:val="18"/>
              </w:rPr>
            </w:pPr>
            <w:r>
              <w:rPr>
                <w:rFonts w:ascii="GHEA Grapalat" w:hAnsi="GHEA Grapalat" w:cs="Calibri"/>
                <w:color w:val="000000"/>
                <w:sz w:val="18"/>
                <w:szCs w:val="18"/>
              </w:rPr>
              <w:t xml:space="preserve">Թխվածքաբլիթ վաֆլի </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25</w:t>
            </w:r>
          </w:p>
        </w:tc>
        <w:tc>
          <w:tcPr>
            <w:tcW w:w="1134" w:type="dxa"/>
            <w:vAlign w:val="center"/>
          </w:tcPr>
          <w:p w:rsidR="008D04C2" w:rsidRPr="00341807" w:rsidRDefault="008D04C2" w:rsidP="008D04C2">
            <w:pPr>
              <w:jc w:val="center"/>
              <w:rPr>
                <w:rFonts w:ascii="GHEA Grapalat" w:hAnsi="GHEA Grapalat"/>
                <w:sz w:val="18"/>
                <w:szCs w:val="18"/>
              </w:rPr>
            </w:pPr>
            <w:r>
              <w:rPr>
                <w:rFonts w:ascii="GHEA Grapalat" w:hAnsi="GHEA Grapalat"/>
                <w:sz w:val="18"/>
                <w:szCs w:val="18"/>
              </w:rPr>
              <w:t xml:space="preserve"> 15841100</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Pr>
                <w:rFonts w:ascii="GHEA Grapalat" w:hAnsi="GHEA Grapalat" w:cs="Calibri"/>
                <w:color w:val="000000"/>
                <w:sz w:val="18"/>
                <w:szCs w:val="18"/>
              </w:rPr>
              <w:t>կակաո</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26</w:t>
            </w:r>
          </w:p>
        </w:tc>
        <w:tc>
          <w:tcPr>
            <w:tcW w:w="1134" w:type="dxa"/>
            <w:vAlign w:val="center"/>
          </w:tcPr>
          <w:p w:rsidR="008D04C2" w:rsidRPr="00341807" w:rsidRDefault="008D04C2" w:rsidP="008D04C2">
            <w:pPr>
              <w:jc w:val="center"/>
              <w:rPr>
                <w:rFonts w:ascii="GHEA Grapalat" w:hAnsi="GHEA Grapalat"/>
                <w:sz w:val="18"/>
                <w:szCs w:val="18"/>
              </w:rPr>
            </w:pPr>
            <w:r>
              <w:rPr>
                <w:rFonts w:ascii="GHEA Grapalat" w:hAnsi="GHEA Grapalat"/>
                <w:sz w:val="18"/>
                <w:szCs w:val="18"/>
              </w:rPr>
              <w:t>15511600</w:t>
            </w:r>
          </w:p>
        </w:tc>
        <w:tc>
          <w:tcPr>
            <w:tcW w:w="3685" w:type="dxa"/>
            <w:vAlign w:val="center"/>
          </w:tcPr>
          <w:p w:rsidR="008D04C2" w:rsidRPr="00341807" w:rsidRDefault="008D04C2" w:rsidP="008D04C2">
            <w:pPr>
              <w:jc w:val="center"/>
              <w:rPr>
                <w:rFonts w:ascii="GHEA Grapalat" w:hAnsi="GHEA Grapalat"/>
                <w:sz w:val="18"/>
                <w:szCs w:val="18"/>
              </w:rPr>
            </w:pPr>
            <w:r>
              <w:rPr>
                <w:rFonts w:ascii="GHEA Grapalat" w:hAnsi="GHEA Grapalat"/>
                <w:sz w:val="18"/>
                <w:szCs w:val="18"/>
              </w:rPr>
              <w:t xml:space="preserve">Խտացրած կաթ </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27</w:t>
            </w:r>
          </w:p>
        </w:tc>
        <w:tc>
          <w:tcPr>
            <w:tcW w:w="1134" w:type="dxa"/>
            <w:vAlign w:val="center"/>
          </w:tcPr>
          <w:p w:rsidR="008D04C2" w:rsidRPr="00341807" w:rsidRDefault="008D04C2" w:rsidP="008D04C2">
            <w:pPr>
              <w:jc w:val="center"/>
              <w:rPr>
                <w:rFonts w:ascii="GHEA Grapalat" w:hAnsi="GHEA Grapalat"/>
                <w:sz w:val="18"/>
                <w:szCs w:val="18"/>
              </w:rPr>
            </w:pPr>
            <w:r>
              <w:rPr>
                <w:rFonts w:ascii="GHEA Grapalat" w:hAnsi="GHEA Grapalat"/>
                <w:sz w:val="18"/>
                <w:szCs w:val="18"/>
              </w:rPr>
              <w:t>15864100</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Pr>
                <w:rFonts w:ascii="GHEA Grapalat" w:hAnsi="GHEA Grapalat" w:cs="Calibri"/>
                <w:color w:val="000000"/>
                <w:sz w:val="18"/>
                <w:szCs w:val="18"/>
              </w:rPr>
              <w:t>թեյ</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28</w:t>
            </w:r>
          </w:p>
        </w:tc>
        <w:tc>
          <w:tcPr>
            <w:tcW w:w="1134" w:type="dxa"/>
            <w:vAlign w:val="center"/>
          </w:tcPr>
          <w:p w:rsidR="008D04C2" w:rsidRPr="00341807" w:rsidRDefault="008D04C2" w:rsidP="008D04C2">
            <w:pPr>
              <w:jc w:val="center"/>
              <w:rPr>
                <w:rFonts w:ascii="GHEA Grapalat" w:hAnsi="GHEA Grapalat"/>
                <w:sz w:val="18"/>
                <w:szCs w:val="18"/>
              </w:rPr>
            </w:pPr>
            <w:r>
              <w:rPr>
                <w:rFonts w:ascii="GHEA Grapalat" w:hAnsi="GHEA Grapalat"/>
                <w:sz w:val="18"/>
                <w:szCs w:val="18"/>
              </w:rPr>
              <w:t>15872400</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Pr>
                <w:rFonts w:ascii="GHEA Grapalat" w:hAnsi="GHEA Grapalat"/>
                <w:sz w:val="18"/>
                <w:szCs w:val="18"/>
              </w:rPr>
              <w:t>Աղ կերակրի</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29</w:t>
            </w:r>
          </w:p>
        </w:tc>
        <w:tc>
          <w:tcPr>
            <w:tcW w:w="1134" w:type="dxa"/>
            <w:vAlign w:val="center"/>
          </w:tcPr>
          <w:p w:rsidR="008D04C2" w:rsidRPr="00341807" w:rsidRDefault="008D04C2" w:rsidP="008D04C2">
            <w:pPr>
              <w:jc w:val="center"/>
              <w:rPr>
                <w:rFonts w:ascii="GHEA Grapalat" w:hAnsi="GHEA Grapalat"/>
                <w:sz w:val="18"/>
                <w:szCs w:val="18"/>
              </w:rPr>
            </w:pPr>
            <w:r>
              <w:rPr>
                <w:rFonts w:ascii="GHEA Grapalat" w:hAnsi="GHEA Grapalat"/>
                <w:sz w:val="18"/>
                <w:szCs w:val="18"/>
              </w:rPr>
              <w:t>15872200</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Pr>
                <w:rFonts w:ascii="GHEA Grapalat" w:hAnsi="GHEA Grapalat" w:cs="Calibri"/>
                <w:color w:val="000000"/>
                <w:sz w:val="18"/>
                <w:szCs w:val="18"/>
              </w:rPr>
              <w:t xml:space="preserve">Համեմունք լիմոնի աղ </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30</w:t>
            </w:r>
          </w:p>
        </w:tc>
        <w:tc>
          <w:tcPr>
            <w:tcW w:w="1134" w:type="dxa"/>
            <w:vAlign w:val="center"/>
          </w:tcPr>
          <w:p w:rsidR="008D04C2" w:rsidRPr="00341807" w:rsidRDefault="008D04C2" w:rsidP="008D04C2">
            <w:pPr>
              <w:jc w:val="center"/>
              <w:rPr>
                <w:rFonts w:ascii="GHEA Grapalat" w:hAnsi="GHEA Grapalat"/>
                <w:sz w:val="18"/>
                <w:szCs w:val="18"/>
              </w:rPr>
            </w:pPr>
            <w:r>
              <w:rPr>
                <w:rFonts w:ascii="GHEA Grapalat" w:hAnsi="GHEA Grapalat"/>
                <w:sz w:val="18"/>
                <w:szCs w:val="18"/>
              </w:rPr>
              <w:t>158712570</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Pr>
                <w:rFonts w:ascii="GHEA Grapalat" w:hAnsi="GHEA Grapalat" w:cs="Calibri"/>
                <w:color w:val="000000"/>
                <w:sz w:val="18"/>
                <w:szCs w:val="18"/>
              </w:rPr>
              <w:t xml:space="preserve">Համեմունքներ քաղցր </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31</w:t>
            </w:r>
          </w:p>
        </w:tc>
        <w:tc>
          <w:tcPr>
            <w:tcW w:w="1134" w:type="dxa"/>
            <w:vAlign w:val="center"/>
          </w:tcPr>
          <w:p w:rsidR="008D04C2" w:rsidRPr="00341807" w:rsidRDefault="008D04C2" w:rsidP="008D04C2">
            <w:pPr>
              <w:jc w:val="center"/>
              <w:rPr>
                <w:rFonts w:ascii="GHEA Grapalat" w:hAnsi="GHEA Grapalat"/>
                <w:sz w:val="18"/>
                <w:szCs w:val="18"/>
              </w:rPr>
            </w:pPr>
            <w:r w:rsidRPr="00341807">
              <w:rPr>
                <w:rFonts w:ascii="GHEA Grapalat" w:hAnsi="GHEA Grapalat"/>
                <w:sz w:val="18"/>
                <w:szCs w:val="18"/>
              </w:rPr>
              <w:t>03221115</w:t>
            </w:r>
          </w:p>
        </w:tc>
        <w:tc>
          <w:tcPr>
            <w:tcW w:w="3685" w:type="dxa"/>
            <w:vAlign w:val="center"/>
          </w:tcPr>
          <w:p w:rsidR="008D04C2" w:rsidRPr="00341807" w:rsidRDefault="008D04C2" w:rsidP="008D04C2">
            <w:pPr>
              <w:pStyle w:val="23"/>
              <w:spacing w:line="240" w:lineRule="auto"/>
              <w:ind w:firstLine="0"/>
              <w:jc w:val="center"/>
              <w:rPr>
                <w:rFonts w:ascii="GHEA Grapalat" w:hAnsi="GHEA Grapalat"/>
                <w:i/>
                <w:sz w:val="18"/>
                <w:szCs w:val="18"/>
              </w:rPr>
            </w:pPr>
            <w:r w:rsidRPr="00341807">
              <w:rPr>
                <w:rFonts w:ascii="GHEA Grapalat" w:hAnsi="GHEA Grapalat"/>
                <w:i/>
                <w:sz w:val="18"/>
                <w:szCs w:val="18"/>
              </w:rPr>
              <w:t>Կաղամբ</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32</w:t>
            </w:r>
          </w:p>
        </w:tc>
        <w:tc>
          <w:tcPr>
            <w:tcW w:w="1134" w:type="dxa"/>
            <w:vAlign w:val="center"/>
          </w:tcPr>
          <w:p w:rsidR="008D04C2" w:rsidRPr="00341807" w:rsidRDefault="008D04C2" w:rsidP="008D04C2">
            <w:pPr>
              <w:jc w:val="center"/>
              <w:rPr>
                <w:rFonts w:ascii="GHEA Grapalat" w:hAnsi="GHEA Grapalat"/>
                <w:sz w:val="18"/>
                <w:szCs w:val="18"/>
              </w:rPr>
            </w:pPr>
            <w:r w:rsidRPr="00341807">
              <w:rPr>
                <w:rFonts w:ascii="GHEA Grapalat" w:hAnsi="GHEA Grapalat"/>
                <w:sz w:val="18"/>
                <w:szCs w:val="18"/>
              </w:rPr>
              <w:t>15311100</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sidRPr="00341807">
              <w:rPr>
                <w:rFonts w:ascii="GHEA Grapalat" w:hAnsi="GHEA Grapalat" w:cs="Calibri"/>
                <w:color w:val="000000"/>
                <w:sz w:val="18"/>
                <w:szCs w:val="18"/>
              </w:rPr>
              <w:t>Կարտոֆիլ</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33</w:t>
            </w:r>
          </w:p>
        </w:tc>
        <w:tc>
          <w:tcPr>
            <w:tcW w:w="1134" w:type="dxa"/>
            <w:vAlign w:val="center"/>
          </w:tcPr>
          <w:p w:rsidR="008D04C2" w:rsidRPr="00341807" w:rsidRDefault="008D04C2" w:rsidP="008D04C2">
            <w:pPr>
              <w:jc w:val="center"/>
              <w:rPr>
                <w:rFonts w:ascii="GHEA Grapalat" w:hAnsi="GHEA Grapalat"/>
                <w:sz w:val="18"/>
                <w:szCs w:val="18"/>
              </w:rPr>
            </w:pPr>
            <w:r w:rsidRPr="00341807">
              <w:rPr>
                <w:rFonts w:ascii="GHEA Grapalat" w:hAnsi="GHEA Grapalat"/>
                <w:sz w:val="18"/>
                <w:szCs w:val="18"/>
              </w:rPr>
              <w:t>03221110</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sidRPr="00341807">
              <w:rPr>
                <w:rFonts w:ascii="GHEA Grapalat" w:hAnsi="GHEA Grapalat" w:cs="Calibri"/>
                <w:color w:val="000000"/>
                <w:sz w:val="18"/>
                <w:szCs w:val="18"/>
              </w:rPr>
              <w:t>Գազար</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rPr>
                <w:rFonts w:ascii="Sylfaen" w:hAnsi="Sylfaen" w:cs="Arial LatArm"/>
                <w:b/>
                <w:iCs/>
                <w:sz w:val="18"/>
                <w:szCs w:val="18"/>
              </w:rPr>
            </w:pPr>
            <w:r>
              <w:rPr>
                <w:rFonts w:ascii="Sylfaen" w:hAnsi="Sylfaen" w:cs="Arial LatArm"/>
                <w:b/>
                <w:iCs/>
                <w:sz w:val="18"/>
                <w:szCs w:val="18"/>
              </w:rPr>
              <w:t xml:space="preserve">      34</w:t>
            </w:r>
          </w:p>
        </w:tc>
        <w:tc>
          <w:tcPr>
            <w:tcW w:w="1134" w:type="dxa"/>
            <w:vAlign w:val="center"/>
          </w:tcPr>
          <w:p w:rsidR="008D04C2" w:rsidRPr="00341807" w:rsidRDefault="008D04C2" w:rsidP="008D04C2">
            <w:pPr>
              <w:jc w:val="center"/>
              <w:rPr>
                <w:rFonts w:ascii="GHEA Grapalat" w:hAnsi="GHEA Grapalat"/>
                <w:sz w:val="18"/>
                <w:szCs w:val="18"/>
              </w:rPr>
            </w:pPr>
            <w:r w:rsidRPr="00341807">
              <w:rPr>
                <w:rFonts w:ascii="GHEA Grapalat" w:hAnsi="GHEA Grapalat"/>
                <w:sz w:val="18"/>
                <w:szCs w:val="18"/>
              </w:rPr>
              <w:t>15331163</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sidRPr="00341807">
              <w:rPr>
                <w:rFonts w:ascii="GHEA Grapalat" w:hAnsi="GHEA Grapalat" w:cs="Calibri"/>
                <w:color w:val="000000"/>
                <w:sz w:val="18"/>
                <w:szCs w:val="18"/>
              </w:rPr>
              <w:t>Բազուկ</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35</w:t>
            </w:r>
          </w:p>
        </w:tc>
        <w:tc>
          <w:tcPr>
            <w:tcW w:w="1134" w:type="dxa"/>
            <w:vAlign w:val="center"/>
          </w:tcPr>
          <w:p w:rsidR="008D04C2" w:rsidRPr="00341807" w:rsidRDefault="008D04C2" w:rsidP="008D04C2">
            <w:pPr>
              <w:jc w:val="center"/>
              <w:rPr>
                <w:rFonts w:ascii="GHEA Grapalat" w:hAnsi="GHEA Grapalat"/>
                <w:sz w:val="18"/>
                <w:szCs w:val="18"/>
              </w:rPr>
            </w:pPr>
            <w:r w:rsidRPr="00341807">
              <w:rPr>
                <w:rFonts w:ascii="GHEA Grapalat" w:hAnsi="GHEA Grapalat"/>
                <w:sz w:val="18"/>
                <w:szCs w:val="18"/>
              </w:rPr>
              <w:t>03221111</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sidRPr="00341807">
              <w:rPr>
                <w:rFonts w:ascii="GHEA Grapalat" w:hAnsi="GHEA Grapalat" w:cs="Calibri"/>
                <w:color w:val="000000"/>
                <w:sz w:val="18"/>
                <w:szCs w:val="18"/>
              </w:rPr>
              <w:t>Սոխ</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36</w:t>
            </w:r>
          </w:p>
        </w:tc>
        <w:tc>
          <w:tcPr>
            <w:tcW w:w="1134" w:type="dxa"/>
            <w:vAlign w:val="center"/>
          </w:tcPr>
          <w:p w:rsidR="008D04C2" w:rsidRPr="00A659E1" w:rsidRDefault="008D04C2" w:rsidP="008D04C2">
            <w:pPr>
              <w:jc w:val="center"/>
              <w:rPr>
                <w:rFonts w:ascii="GHEA Grapalat" w:hAnsi="GHEA Grapalat"/>
                <w:sz w:val="18"/>
                <w:szCs w:val="18"/>
              </w:rPr>
            </w:pPr>
            <w:r w:rsidRPr="00A659E1">
              <w:rPr>
                <w:rFonts w:ascii="GHEA Grapalat" w:hAnsi="GHEA Grapalat"/>
                <w:sz w:val="18"/>
                <w:szCs w:val="18"/>
              </w:rPr>
              <w:t>15332140</w:t>
            </w:r>
          </w:p>
        </w:tc>
        <w:tc>
          <w:tcPr>
            <w:tcW w:w="3685" w:type="dxa"/>
            <w:vAlign w:val="center"/>
          </w:tcPr>
          <w:p w:rsidR="008D04C2" w:rsidRPr="00A659E1" w:rsidRDefault="008D04C2" w:rsidP="008D04C2">
            <w:pPr>
              <w:jc w:val="center"/>
              <w:rPr>
                <w:rFonts w:ascii="GHEA Grapalat" w:hAnsi="GHEA Grapalat" w:cs="Calibri"/>
                <w:color w:val="000000"/>
                <w:sz w:val="18"/>
                <w:szCs w:val="18"/>
              </w:rPr>
            </w:pPr>
            <w:r w:rsidRPr="00A659E1">
              <w:rPr>
                <w:rFonts w:ascii="GHEA Grapalat" w:hAnsi="GHEA Grapalat" w:cs="Calibri"/>
                <w:color w:val="000000"/>
                <w:sz w:val="18"/>
                <w:szCs w:val="18"/>
              </w:rPr>
              <w:t xml:space="preserve">Խնձոր </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Pr="0022045E" w:rsidRDefault="008D04C2" w:rsidP="003974CF">
            <w:pPr>
              <w:jc w:val="center"/>
              <w:rPr>
                <w:rFonts w:ascii="Sylfaen" w:hAnsi="Sylfaen" w:cs="Arial LatArm"/>
                <w:b/>
                <w:iCs/>
                <w:sz w:val="18"/>
                <w:szCs w:val="18"/>
              </w:rPr>
            </w:pPr>
            <w:r>
              <w:rPr>
                <w:rFonts w:ascii="Sylfaen" w:hAnsi="Sylfaen" w:cs="Arial LatArm"/>
                <w:b/>
                <w:iCs/>
                <w:sz w:val="18"/>
                <w:szCs w:val="18"/>
              </w:rPr>
              <w:t>37</w:t>
            </w:r>
          </w:p>
        </w:tc>
        <w:tc>
          <w:tcPr>
            <w:tcW w:w="1134" w:type="dxa"/>
            <w:vAlign w:val="center"/>
          </w:tcPr>
          <w:p w:rsidR="008D04C2" w:rsidRPr="00341807" w:rsidRDefault="008D04C2" w:rsidP="008D04C2">
            <w:pPr>
              <w:tabs>
                <w:tab w:val="left" w:pos="4520"/>
              </w:tabs>
              <w:jc w:val="center"/>
              <w:rPr>
                <w:rFonts w:ascii="GHEA Grapalat" w:hAnsi="GHEA Grapalat"/>
                <w:sz w:val="18"/>
                <w:szCs w:val="18"/>
              </w:rPr>
            </w:pPr>
            <w:r w:rsidRPr="00341807">
              <w:rPr>
                <w:rFonts w:ascii="GHEA Grapalat" w:hAnsi="GHEA Grapalat"/>
                <w:sz w:val="18"/>
                <w:szCs w:val="18"/>
              </w:rPr>
              <w:t>15872310</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sidRPr="00341807">
              <w:rPr>
                <w:rFonts w:ascii="GHEA Grapalat" w:hAnsi="GHEA Grapalat" w:cs="Calibri"/>
                <w:color w:val="000000"/>
                <w:sz w:val="18"/>
                <w:szCs w:val="18"/>
              </w:rPr>
              <w:t>Դափնու տերև</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38</w:t>
            </w:r>
          </w:p>
        </w:tc>
        <w:tc>
          <w:tcPr>
            <w:tcW w:w="1134" w:type="dxa"/>
            <w:vAlign w:val="center"/>
          </w:tcPr>
          <w:p w:rsidR="008D04C2" w:rsidRPr="00341807" w:rsidRDefault="008D04C2" w:rsidP="008D04C2">
            <w:pPr>
              <w:jc w:val="center"/>
              <w:rPr>
                <w:rFonts w:ascii="GHEA Grapalat" w:hAnsi="GHEA Grapalat"/>
                <w:sz w:val="18"/>
                <w:szCs w:val="18"/>
              </w:rPr>
            </w:pPr>
            <w:r w:rsidRPr="00341807">
              <w:rPr>
                <w:rFonts w:ascii="GHEA Grapalat" w:hAnsi="GHEA Grapalat"/>
                <w:sz w:val="18"/>
                <w:szCs w:val="18"/>
              </w:rPr>
              <w:t>03142510</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sidRPr="00341807">
              <w:rPr>
                <w:rFonts w:ascii="GHEA Grapalat" w:hAnsi="GHEA Grapalat" w:cs="Calibri"/>
                <w:color w:val="000000"/>
                <w:sz w:val="18"/>
                <w:szCs w:val="18"/>
              </w:rPr>
              <w:t>Ձու</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39</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15331167</w:t>
            </w:r>
          </w:p>
        </w:tc>
        <w:tc>
          <w:tcPr>
            <w:tcW w:w="3685" w:type="dxa"/>
            <w:vAlign w:val="center"/>
          </w:tcPr>
          <w:p w:rsidR="008D04C2" w:rsidRPr="00A56209"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Կանաչի  խառն </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40</w:t>
            </w:r>
          </w:p>
        </w:tc>
        <w:tc>
          <w:tcPr>
            <w:tcW w:w="1134" w:type="dxa"/>
            <w:vAlign w:val="center"/>
          </w:tcPr>
          <w:p w:rsidR="008D04C2" w:rsidRPr="00341807" w:rsidRDefault="008D04C2" w:rsidP="008D04C2">
            <w:pPr>
              <w:jc w:val="center"/>
              <w:rPr>
                <w:rFonts w:ascii="GHEA Grapalat" w:hAnsi="GHEA Grapalat"/>
                <w:sz w:val="18"/>
                <w:szCs w:val="18"/>
              </w:rPr>
            </w:pPr>
            <w:r w:rsidRPr="00341807">
              <w:rPr>
                <w:rFonts w:ascii="GHEA Grapalat" w:hAnsi="GHEA Grapalat"/>
                <w:sz w:val="18"/>
                <w:szCs w:val="18"/>
              </w:rPr>
              <w:t>15619000</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sidRPr="00341807">
              <w:rPr>
                <w:rFonts w:ascii="GHEA Grapalat" w:hAnsi="GHEA Grapalat" w:cs="Calibri"/>
                <w:color w:val="000000"/>
                <w:sz w:val="18"/>
                <w:szCs w:val="18"/>
              </w:rPr>
              <w:t>Հաճարաձավար</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41</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15321000</w:t>
            </w:r>
          </w:p>
        </w:tc>
        <w:tc>
          <w:tcPr>
            <w:tcW w:w="3685" w:type="dxa"/>
            <w:vAlign w:val="center"/>
          </w:tcPr>
          <w:p w:rsidR="008D04C2" w:rsidRPr="00A56209"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Մրգահյութ բնական </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42</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15332297</w:t>
            </w:r>
          </w:p>
        </w:tc>
        <w:tc>
          <w:tcPr>
            <w:tcW w:w="3685" w:type="dxa"/>
            <w:vAlign w:val="center"/>
          </w:tcPr>
          <w:p w:rsidR="008D04C2" w:rsidRPr="00A56209"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Ջեմ տեղական </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43</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15332412</w:t>
            </w:r>
          </w:p>
        </w:tc>
        <w:tc>
          <w:tcPr>
            <w:tcW w:w="3685" w:type="dxa"/>
            <w:vAlign w:val="center"/>
          </w:tcPr>
          <w:p w:rsidR="008D04C2" w:rsidRPr="00A56209"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Չամիչ </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44</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03221420</w:t>
            </w:r>
          </w:p>
        </w:tc>
        <w:tc>
          <w:tcPr>
            <w:tcW w:w="3685" w:type="dxa"/>
            <w:vAlign w:val="center"/>
          </w:tcPr>
          <w:p w:rsidR="008D04C2" w:rsidRPr="00A56209"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Ծաղկակաղամբ </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45</w:t>
            </w:r>
          </w:p>
        </w:tc>
        <w:tc>
          <w:tcPr>
            <w:tcW w:w="1134" w:type="dxa"/>
            <w:vAlign w:val="center"/>
          </w:tcPr>
          <w:p w:rsidR="008D04C2" w:rsidRPr="00341807" w:rsidRDefault="008D04C2" w:rsidP="008D04C2">
            <w:pPr>
              <w:jc w:val="center"/>
              <w:rPr>
                <w:rFonts w:ascii="GHEA Grapalat" w:hAnsi="GHEA Grapalat"/>
                <w:sz w:val="18"/>
                <w:szCs w:val="18"/>
                <w:lang w:val="hy-AM"/>
              </w:rPr>
            </w:pPr>
            <w:r w:rsidRPr="00341807">
              <w:rPr>
                <w:rFonts w:ascii="GHEA Grapalat" w:hAnsi="GHEA Grapalat"/>
                <w:sz w:val="18"/>
                <w:szCs w:val="18"/>
                <w:lang w:val="hy-AM"/>
              </w:rPr>
              <w:t>15331139</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sidRPr="00341807">
              <w:rPr>
                <w:rFonts w:ascii="GHEA Grapalat" w:hAnsi="GHEA Grapalat" w:cs="Calibri"/>
                <w:color w:val="000000"/>
                <w:sz w:val="18"/>
                <w:szCs w:val="18"/>
              </w:rPr>
              <w:t>Լոլիկ</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46</w:t>
            </w:r>
          </w:p>
        </w:tc>
        <w:tc>
          <w:tcPr>
            <w:tcW w:w="1134" w:type="dxa"/>
            <w:vAlign w:val="center"/>
          </w:tcPr>
          <w:p w:rsidR="008D04C2" w:rsidRPr="00341807" w:rsidRDefault="008D04C2" w:rsidP="008D04C2">
            <w:pPr>
              <w:jc w:val="center"/>
              <w:rPr>
                <w:rFonts w:ascii="GHEA Grapalat" w:hAnsi="GHEA Grapalat"/>
                <w:sz w:val="18"/>
                <w:szCs w:val="18"/>
              </w:rPr>
            </w:pPr>
            <w:r w:rsidRPr="00341807">
              <w:rPr>
                <w:rFonts w:ascii="GHEA Grapalat" w:hAnsi="GHEA Grapalat"/>
                <w:sz w:val="18"/>
                <w:szCs w:val="18"/>
              </w:rPr>
              <w:t>03221124</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sidRPr="00341807">
              <w:rPr>
                <w:rFonts w:ascii="GHEA Grapalat" w:hAnsi="GHEA Grapalat" w:cs="Calibri"/>
                <w:color w:val="000000"/>
                <w:sz w:val="18"/>
                <w:szCs w:val="18"/>
              </w:rPr>
              <w:t>Վարունգ</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lastRenderedPageBreak/>
              <w:t>47</w:t>
            </w:r>
          </w:p>
        </w:tc>
        <w:tc>
          <w:tcPr>
            <w:tcW w:w="1134" w:type="dxa"/>
            <w:vAlign w:val="center"/>
          </w:tcPr>
          <w:p w:rsidR="008D04C2" w:rsidRPr="00341807" w:rsidRDefault="008D04C2" w:rsidP="008D04C2">
            <w:pPr>
              <w:jc w:val="center"/>
              <w:rPr>
                <w:rFonts w:ascii="GHEA Grapalat" w:hAnsi="GHEA Grapalat"/>
                <w:sz w:val="18"/>
                <w:szCs w:val="18"/>
              </w:rPr>
            </w:pPr>
            <w:r w:rsidRPr="00341807">
              <w:rPr>
                <w:rFonts w:ascii="GHEA Grapalat" w:hAnsi="GHEA Grapalat"/>
                <w:sz w:val="18"/>
                <w:szCs w:val="18"/>
              </w:rPr>
              <w:t>15842310</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sidRPr="00341807">
              <w:rPr>
                <w:rFonts w:ascii="GHEA Grapalat" w:hAnsi="GHEA Grapalat" w:cs="Calibri"/>
                <w:color w:val="000000"/>
                <w:sz w:val="18"/>
                <w:szCs w:val="18"/>
              </w:rPr>
              <w:t>Կոնֆետ</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48</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15842110</w:t>
            </w:r>
          </w:p>
        </w:tc>
        <w:tc>
          <w:tcPr>
            <w:tcW w:w="3685" w:type="dxa"/>
            <w:vAlign w:val="center"/>
          </w:tcPr>
          <w:p w:rsidR="008D04C2" w:rsidRPr="00A56209"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Կոնֆետ </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49</w:t>
            </w:r>
          </w:p>
        </w:tc>
        <w:tc>
          <w:tcPr>
            <w:tcW w:w="1134" w:type="dxa"/>
            <w:vAlign w:val="center"/>
          </w:tcPr>
          <w:p w:rsidR="008D04C2" w:rsidRPr="00341807" w:rsidRDefault="008D04C2" w:rsidP="008D04C2">
            <w:pPr>
              <w:jc w:val="center"/>
              <w:rPr>
                <w:rFonts w:ascii="GHEA Grapalat" w:hAnsi="GHEA Grapalat"/>
                <w:sz w:val="18"/>
                <w:szCs w:val="18"/>
              </w:rPr>
            </w:pPr>
            <w:r w:rsidRPr="00341807">
              <w:rPr>
                <w:rFonts w:ascii="GHEA Grapalat" w:hAnsi="GHEA Grapalat"/>
                <w:sz w:val="18"/>
                <w:szCs w:val="18"/>
              </w:rPr>
              <w:t>15872600</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sidRPr="00341807">
              <w:rPr>
                <w:rFonts w:ascii="GHEA Grapalat" w:hAnsi="GHEA Grapalat" w:cs="Calibri"/>
                <w:color w:val="000000"/>
                <w:sz w:val="18"/>
                <w:szCs w:val="18"/>
              </w:rPr>
              <w:t>Սոդա</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50</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15842300</w:t>
            </w:r>
          </w:p>
        </w:tc>
        <w:tc>
          <w:tcPr>
            <w:tcW w:w="3685" w:type="dxa"/>
            <w:vAlign w:val="center"/>
          </w:tcPr>
          <w:p w:rsidR="008D04C2" w:rsidRPr="00A56209"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Հալվա</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51</w:t>
            </w:r>
          </w:p>
        </w:tc>
        <w:tc>
          <w:tcPr>
            <w:tcW w:w="1134" w:type="dxa"/>
            <w:vAlign w:val="center"/>
          </w:tcPr>
          <w:p w:rsidR="008D04C2" w:rsidRPr="00341807" w:rsidRDefault="008D04C2" w:rsidP="008D04C2">
            <w:pPr>
              <w:jc w:val="center"/>
              <w:rPr>
                <w:rFonts w:ascii="GHEA Grapalat" w:hAnsi="GHEA Grapalat"/>
                <w:sz w:val="18"/>
                <w:szCs w:val="18"/>
              </w:rPr>
            </w:pPr>
            <w:r w:rsidRPr="00341807">
              <w:rPr>
                <w:rFonts w:ascii="GHEA Grapalat" w:hAnsi="GHEA Grapalat"/>
                <w:sz w:val="18"/>
                <w:szCs w:val="18"/>
              </w:rPr>
              <w:t>03221410</w:t>
            </w:r>
          </w:p>
        </w:tc>
        <w:tc>
          <w:tcPr>
            <w:tcW w:w="3685" w:type="dxa"/>
            <w:vAlign w:val="center"/>
          </w:tcPr>
          <w:p w:rsidR="008D04C2" w:rsidRPr="00341807" w:rsidRDefault="008D04C2" w:rsidP="008D04C2">
            <w:pPr>
              <w:pStyle w:val="23"/>
              <w:spacing w:line="240" w:lineRule="auto"/>
              <w:ind w:firstLine="0"/>
              <w:jc w:val="center"/>
              <w:rPr>
                <w:rFonts w:ascii="GHEA Grapalat" w:hAnsi="GHEA Grapalat"/>
                <w:i/>
                <w:sz w:val="18"/>
                <w:szCs w:val="18"/>
              </w:rPr>
            </w:pPr>
            <w:r w:rsidRPr="00341807">
              <w:rPr>
                <w:rFonts w:ascii="GHEA Grapalat" w:hAnsi="GHEA Grapalat"/>
                <w:i/>
                <w:sz w:val="18"/>
                <w:szCs w:val="18"/>
              </w:rPr>
              <w:t>Կանաչ Լոբի</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52</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15331168</w:t>
            </w:r>
          </w:p>
        </w:tc>
        <w:tc>
          <w:tcPr>
            <w:tcW w:w="3685" w:type="dxa"/>
            <w:vAlign w:val="center"/>
          </w:tcPr>
          <w:p w:rsidR="008D04C2" w:rsidRPr="00A7244D"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Սմբուկ </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53</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15331171</w:t>
            </w:r>
          </w:p>
        </w:tc>
        <w:tc>
          <w:tcPr>
            <w:tcW w:w="3685" w:type="dxa"/>
            <w:vAlign w:val="center"/>
          </w:tcPr>
          <w:p w:rsidR="008D04C2" w:rsidRPr="00A7244D"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Տաքդեղ կանաչ քաղցր </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54</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03222132</w:t>
            </w:r>
          </w:p>
        </w:tc>
        <w:tc>
          <w:tcPr>
            <w:tcW w:w="3685" w:type="dxa"/>
            <w:vAlign w:val="center"/>
          </w:tcPr>
          <w:p w:rsidR="008D04C2" w:rsidRPr="00A7244D"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Դեղձ</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55</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03222134</w:t>
            </w:r>
          </w:p>
        </w:tc>
        <w:tc>
          <w:tcPr>
            <w:tcW w:w="3685" w:type="dxa"/>
            <w:vAlign w:val="center"/>
          </w:tcPr>
          <w:p w:rsidR="008D04C2" w:rsidRPr="00A7244D"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Սալոր </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56</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03222135</w:t>
            </w:r>
          </w:p>
        </w:tc>
        <w:tc>
          <w:tcPr>
            <w:tcW w:w="3685" w:type="dxa"/>
            <w:vAlign w:val="center"/>
          </w:tcPr>
          <w:p w:rsidR="008D04C2" w:rsidRPr="00A7244D"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Խաղող</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57</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03222136</w:t>
            </w:r>
          </w:p>
        </w:tc>
        <w:tc>
          <w:tcPr>
            <w:tcW w:w="3685" w:type="dxa"/>
            <w:vAlign w:val="center"/>
          </w:tcPr>
          <w:p w:rsidR="008D04C2" w:rsidRPr="00A7244D"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Ծիրան</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58</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15613350</w:t>
            </w:r>
          </w:p>
        </w:tc>
        <w:tc>
          <w:tcPr>
            <w:tcW w:w="3685" w:type="dxa"/>
            <w:vAlign w:val="center"/>
          </w:tcPr>
          <w:p w:rsidR="008D04C2" w:rsidRPr="00A7244D"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Վարսակի փաթիլ</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59</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15623200</w:t>
            </w:r>
          </w:p>
        </w:tc>
        <w:tc>
          <w:tcPr>
            <w:tcW w:w="3685" w:type="dxa"/>
            <w:vAlign w:val="center"/>
          </w:tcPr>
          <w:p w:rsidR="008D04C2" w:rsidRPr="00A7244D"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Բլղուր </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60</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15332160</w:t>
            </w:r>
          </w:p>
        </w:tc>
        <w:tc>
          <w:tcPr>
            <w:tcW w:w="3685" w:type="dxa"/>
            <w:vAlign w:val="center"/>
          </w:tcPr>
          <w:p w:rsidR="008D04C2" w:rsidRPr="00A7244D"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Բանան</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61</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15331186</w:t>
            </w:r>
          </w:p>
        </w:tc>
        <w:tc>
          <w:tcPr>
            <w:tcW w:w="3685" w:type="dxa"/>
            <w:vAlign w:val="center"/>
          </w:tcPr>
          <w:p w:rsidR="008D04C2" w:rsidRPr="00A7244D"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Եգիպտացորեն թարմ</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62</w:t>
            </w:r>
          </w:p>
        </w:tc>
        <w:tc>
          <w:tcPr>
            <w:tcW w:w="1134" w:type="dxa"/>
            <w:vAlign w:val="center"/>
          </w:tcPr>
          <w:p w:rsidR="008D04C2" w:rsidRPr="00341807" w:rsidRDefault="008D04C2" w:rsidP="008D04C2">
            <w:pPr>
              <w:jc w:val="center"/>
              <w:rPr>
                <w:rFonts w:ascii="GHEA Grapalat" w:hAnsi="GHEA Grapalat"/>
                <w:sz w:val="18"/>
                <w:szCs w:val="18"/>
              </w:rPr>
            </w:pPr>
            <w:r w:rsidRPr="00341807">
              <w:rPr>
                <w:rFonts w:ascii="GHEA Grapalat" w:hAnsi="GHEA Grapalat"/>
                <w:sz w:val="18"/>
                <w:szCs w:val="18"/>
              </w:rPr>
              <w:t>03222121</w:t>
            </w:r>
          </w:p>
        </w:tc>
        <w:tc>
          <w:tcPr>
            <w:tcW w:w="3685" w:type="dxa"/>
            <w:vAlign w:val="center"/>
          </w:tcPr>
          <w:p w:rsidR="008D04C2" w:rsidRPr="00341807" w:rsidRDefault="008D04C2" w:rsidP="008D04C2">
            <w:pPr>
              <w:jc w:val="center"/>
              <w:rPr>
                <w:rFonts w:ascii="GHEA Grapalat" w:hAnsi="GHEA Grapalat" w:cs="Calibri"/>
                <w:color w:val="000000"/>
                <w:sz w:val="18"/>
                <w:szCs w:val="18"/>
              </w:rPr>
            </w:pPr>
            <w:r w:rsidRPr="00341807">
              <w:rPr>
                <w:rFonts w:ascii="GHEA Grapalat" w:hAnsi="GHEA Grapalat" w:cs="Calibri"/>
                <w:color w:val="000000"/>
                <w:sz w:val="18"/>
                <w:szCs w:val="18"/>
              </w:rPr>
              <w:t>Մանդարին</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8D04C2" w:rsidRPr="00AA608E" w:rsidTr="00877528">
        <w:trPr>
          <w:trHeight w:val="139"/>
        </w:trPr>
        <w:tc>
          <w:tcPr>
            <w:tcW w:w="993" w:type="dxa"/>
            <w:vAlign w:val="center"/>
          </w:tcPr>
          <w:p w:rsidR="008D04C2" w:rsidRDefault="008D04C2" w:rsidP="003974CF">
            <w:pPr>
              <w:jc w:val="center"/>
              <w:rPr>
                <w:rFonts w:ascii="Sylfaen" w:hAnsi="Sylfaen" w:cs="Arial LatArm"/>
                <w:b/>
                <w:iCs/>
                <w:sz w:val="18"/>
                <w:szCs w:val="18"/>
              </w:rPr>
            </w:pPr>
            <w:r>
              <w:rPr>
                <w:rFonts w:ascii="Sylfaen" w:hAnsi="Sylfaen" w:cs="Arial LatArm"/>
                <w:b/>
                <w:iCs/>
                <w:sz w:val="18"/>
                <w:szCs w:val="18"/>
              </w:rPr>
              <w:t>63</w:t>
            </w:r>
          </w:p>
        </w:tc>
        <w:tc>
          <w:tcPr>
            <w:tcW w:w="1134" w:type="dxa"/>
            <w:vAlign w:val="center"/>
          </w:tcPr>
          <w:p w:rsidR="008D04C2" w:rsidRPr="00A7244D" w:rsidRDefault="008D04C2" w:rsidP="008D04C2">
            <w:pPr>
              <w:jc w:val="center"/>
              <w:rPr>
                <w:rFonts w:ascii="GHEA Grapalat" w:hAnsi="GHEA Grapalat"/>
                <w:sz w:val="18"/>
                <w:szCs w:val="18"/>
                <w:lang w:val="ru-RU"/>
              </w:rPr>
            </w:pPr>
            <w:r>
              <w:rPr>
                <w:rFonts w:ascii="GHEA Grapalat" w:hAnsi="GHEA Grapalat"/>
                <w:sz w:val="18"/>
                <w:szCs w:val="18"/>
                <w:lang w:val="ru-RU"/>
              </w:rPr>
              <w:t>03222129</w:t>
            </w:r>
          </w:p>
        </w:tc>
        <w:tc>
          <w:tcPr>
            <w:tcW w:w="3685" w:type="dxa"/>
            <w:vAlign w:val="center"/>
          </w:tcPr>
          <w:p w:rsidR="008D04C2" w:rsidRPr="00A7244D" w:rsidRDefault="008D04C2" w:rsidP="008D04C2">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 xml:space="preserve">Տանձ </w:t>
            </w:r>
          </w:p>
        </w:tc>
        <w:tc>
          <w:tcPr>
            <w:tcW w:w="567" w:type="dxa"/>
          </w:tcPr>
          <w:p w:rsidR="008D04C2" w:rsidRPr="00AA608E" w:rsidRDefault="008D04C2" w:rsidP="008D04C2">
            <w:pPr>
              <w:jc w:val="center"/>
              <w:rPr>
                <w:rFonts w:ascii="GHEA Grapalat" w:hAnsi="GHEA Grapalat" w:cs="Arial"/>
                <w:sz w:val="18"/>
                <w:szCs w:val="18"/>
                <w:lang w:val="ru-RU"/>
              </w:rPr>
            </w:pPr>
          </w:p>
        </w:tc>
        <w:tc>
          <w:tcPr>
            <w:tcW w:w="851" w:type="dxa"/>
          </w:tcPr>
          <w:p w:rsidR="008D04C2" w:rsidRPr="00AA608E" w:rsidRDefault="008D04C2" w:rsidP="008D04C2">
            <w:pPr>
              <w:jc w:val="center"/>
              <w:rPr>
                <w:rFonts w:ascii="GHEA Grapalat" w:hAnsi="GHEA Grapalat" w:cs="Arial"/>
                <w:sz w:val="18"/>
                <w:szCs w:val="18"/>
                <w:lang w:val="ru-RU"/>
              </w:rPr>
            </w:pPr>
          </w:p>
        </w:tc>
        <w:tc>
          <w:tcPr>
            <w:tcW w:w="708"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8D04C2" w:rsidRPr="00AA608E" w:rsidRDefault="008D04C2" w:rsidP="008D04C2">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8D04C2" w:rsidRPr="00AA608E" w:rsidRDefault="008D04C2" w:rsidP="008D04C2">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8D04C2" w:rsidRPr="00AA608E" w:rsidRDefault="008D04C2" w:rsidP="008D04C2">
            <w:pPr>
              <w:jc w:val="center"/>
              <w:rPr>
                <w:rFonts w:ascii="GHEA Grapalat" w:hAnsi="GHEA Grapalat"/>
                <w:b/>
                <w:sz w:val="20"/>
                <w:szCs w:val="20"/>
                <w:lang w:val="pt-BR"/>
              </w:rPr>
            </w:pPr>
            <w:r w:rsidRPr="00AA608E">
              <w:rPr>
                <w:rFonts w:ascii="GHEA Grapalat" w:hAnsi="GHEA Grapalat"/>
                <w:b/>
                <w:sz w:val="20"/>
                <w:szCs w:val="20"/>
                <w:lang w:val="pt-BR"/>
              </w:rPr>
              <w:t>100%</w:t>
            </w:r>
          </w:p>
        </w:tc>
      </w:tr>
    </w:tbl>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D04C2" w:rsidRDefault="008D04C2" w:rsidP="008E0B31">
      <w:pPr>
        <w:rPr>
          <w:rFonts w:ascii="GHEA Grapalat" w:hAnsi="GHEA Grapalat" w:cs="Sylfaen"/>
          <w:i/>
          <w:sz w:val="18"/>
          <w:szCs w:val="18"/>
          <w:lang w:val="pt-BR"/>
        </w:rPr>
      </w:pPr>
    </w:p>
    <w:p w:rsidR="008E0B31" w:rsidRPr="00AA608E" w:rsidRDefault="008E0B31" w:rsidP="008E0B31">
      <w:pPr>
        <w:rPr>
          <w:rFonts w:ascii="GHEA Grapalat" w:hAnsi="GHEA Grapalat" w:cs="Sylfaen"/>
          <w:i/>
          <w:sz w:val="18"/>
          <w:szCs w:val="18"/>
          <w:lang w:val="pt-BR"/>
        </w:rPr>
      </w:pPr>
      <w:r w:rsidRPr="00AA608E">
        <w:rPr>
          <w:rFonts w:ascii="GHEA Grapalat" w:hAnsi="GHEA Grapalat" w:cs="Sylfaen"/>
          <w:i/>
          <w:sz w:val="18"/>
          <w:szCs w:val="18"/>
          <w:lang w:val="pt-BR"/>
        </w:rPr>
        <w:t>ենթակա</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գումարները</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ներկայացվում են աճողական</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8E0B31" w:rsidRPr="00AA608E" w:rsidRDefault="008E0B31" w:rsidP="008E0B31">
      <w:pPr>
        <w:rPr>
          <w:rFonts w:ascii="GHEA Grapalat" w:hAnsi="GHEA Grapalat"/>
          <w:i/>
          <w:sz w:val="18"/>
          <w:szCs w:val="18"/>
          <w:lang w:val="pt-BR"/>
        </w:rPr>
      </w:pPr>
      <w:r w:rsidRPr="00AA608E">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AA608E" w:rsidRPr="00AA608E" w:rsidRDefault="00AA608E" w:rsidP="008E0B31">
      <w:pPr>
        <w:jc w:val="center"/>
        <w:rPr>
          <w:rFonts w:ascii="GHEA Grapalat" w:hAnsi="GHEA Grapalat"/>
          <w:sz w:val="20"/>
          <w:lang w:val="es-ES"/>
        </w:rPr>
      </w:pPr>
    </w:p>
    <w:tbl>
      <w:tblPr>
        <w:tblW w:w="10348" w:type="dxa"/>
        <w:tblInd w:w="250" w:type="dxa"/>
        <w:tblLayout w:type="fixed"/>
        <w:tblLook w:val="0000" w:firstRow="0" w:lastRow="0" w:firstColumn="0" w:lastColumn="0" w:noHBand="0" w:noVBand="0"/>
      </w:tblPr>
      <w:tblGrid>
        <w:gridCol w:w="5245"/>
        <w:gridCol w:w="760"/>
        <w:gridCol w:w="4343"/>
      </w:tblGrid>
      <w:tr w:rsidR="005C08E9" w:rsidRPr="00AA608E" w:rsidTr="005C08E9">
        <w:tc>
          <w:tcPr>
            <w:tcW w:w="5245" w:type="dxa"/>
          </w:tcPr>
          <w:p w:rsidR="005C08E9" w:rsidRPr="00AA608E" w:rsidRDefault="005C08E9" w:rsidP="005C08E9">
            <w:pPr>
              <w:jc w:val="center"/>
              <w:rPr>
                <w:rFonts w:ascii="GHEA Grapalat" w:hAnsi="GHEA Grapalat" w:cs="Sylfaen"/>
                <w:b/>
                <w:bCs/>
                <w:lang w:val="nb-NO"/>
              </w:rPr>
            </w:pPr>
            <w:r w:rsidRPr="00AA608E">
              <w:rPr>
                <w:rFonts w:ascii="GHEA Grapalat" w:hAnsi="GHEA Grapalat" w:cs="Sylfaen"/>
                <w:b/>
                <w:bCs/>
                <w:lang w:val="nb-NO"/>
              </w:rPr>
              <w:t>ԳՆՈՐԴ</w:t>
            </w:r>
          </w:p>
          <w:p w:rsidR="005C08E9" w:rsidRPr="00AA608E" w:rsidRDefault="005C08E9" w:rsidP="005C08E9">
            <w:pPr>
              <w:jc w:val="center"/>
              <w:rPr>
                <w:rFonts w:ascii="GHEA Grapalat" w:hAnsi="GHEA Grapalat" w:cs="Sylfaen"/>
                <w:b/>
                <w:bCs/>
                <w:lang w:val="nb-NO"/>
              </w:rPr>
            </w:pPr>
          </w:p>
          <w:p w:rsidR="005C08E9" w:rsidRPr="00CA2596" w:rsidRDefault="005C08E9" w:rsidP="005C08E9">
            <w:pPr>
              <w:jc w:val="center"/>
              <w:rPr>
                <w:rFonts w:ascii="GHEA Grapalat" w:hAnsi="GHEA Grapalat"/>
                <w:b/>
                <w:sz w:val="20"/>
                <w:szCs w:val="20"/>
                <w:lang w:val="nb-NO"/>
              </w:rPr>
            </w:pPr>
            <w:r w:rsidRPr="005C08E9">
              <w:rPr>
                <w:rFonts w:ascii="GHEA Grapalat" w:hAnsi="GHEA Grapalat"/>
                <w:sz w:val="20"/>
                <w:szCs w:val="20"/>
                <w:lang w:val="ru-RU"/>
              </w:rPr>
              <w:t>Այգեստան</w:t>
            </w:r>
            <w:r w:rsidRPr="005C08E9">
              <w:rPr>
                <w:rFonts w:ascii="GHEA Grapalat" w:hAnsi="GHEA Grapalat"/>
                <w:sz w:val="20"/>
                <w:szCs w:val="20"/>
                <w:lang w:val="nb-NO"/>
              </w:rPr>
              <w:t xml:space="preserve"> </w:t>
            </w:r>
            <w:r w:rsidRPr="005C08E9">
              <w:rPr>
                <w:rFonts w:ascii="GHEA Grapalat" w:hAnsi="GHEA Grapalat" w:cs="Sylfaen"/>
                <w:sz w:val="20"/>
                <w:lang w:val="hy-AM"/>
              </w:rPr>
              <w:t xml:space="preserve"> համայնքի</w:t>
            </w:r>
            <w:r w:rsidRPr="00CA2596">
              <w:rPr>
                <w:rFonts w:ascii="GHEA Grapalat" w:hAnsi="GHEA Grapalat" w:cs="Sylfaen"/>
                <w:sz w:val="20"/>
                <w:lang w:val="hy-AM"/>
              </w:rPr>
              <w:t xml:space="preserve">  մանկապարտեզ ՀՈԱԿ</w:t>
            </w:r>
          </w:p>
          <w:p w:rsidR="005C08E9" w:rsidRPr="00CA2596" w:rsidRDefault="00877528" w:rsidP="005C08E9">
            <w:pPr>
              <w:jc w:val="center"/>
              <w:rPr>
                <w:rFonts w:ascii="GHEA Grapalat" w:hAnsi="GHEA Grapalat"/>
                <w:sz w:val="20"/>
                <w:szCs w:val="20"/>
                <w:lang w:val="nb-NO"/>
              </w:rPr>
            </w:pPr>
            <w:r>
              <w:rPr>
                <w:rFonts w:ascii="GHEA Grapalat" w:hAnsi="GHEA Grapalat"/>
                <w:sz w:val="20"/>
                <w:szCs w:val="20"/>
                <w:lang w:val="ru-RU"/>
              </w:rPr>
              <w:t>ՀՀ</w:t>
            </w:r>
            <w:r w:rsidRPr="00877528">
              <w:rPr>
                <w:rFonts w:ascii="GHEA Grapalat" w:hAnsi="GHEA Grapalat"/>
                <w:sz w:val="20"/>
                <w:szCs w:val="20"/>
                <w:lang w:val="nb-NO"/>
              </w:rPr>
              <w:t xml:space="preserve">  </w:t>
            </w:r>
            <w:r w:rsidR="005C08E9" w:rsidRPr="00CA2596">
              <w:rPr>
                <w:rFonts w:ascii="GHEA Grapalat" w:hAnsi="GHEA Grapalat"/>
                <w:sz w:val="20"/>
                <w:szCs w:val="20"/>
                <w:lang w:val="hy-AM"/>
              </w:rPr>
              <w:t>Արարատի</w:t>
            </w:r>
            <w:r w:rsidR="005C08E9" w:rsidRPr="00CA2596">
              <w:rPr>
                <w:rFonts w:ascii="GHEA Grapalat" w:hAnsi="GHEA Grapalat"/>
                <w:sz w:val="20"/>
                <w:szCs w:val="20"/>
                <w:lang w:val="nb-NO"/>
              </w:rPr>
              <w:t xml:space="preserve"> </w:t>
            </w:r>
            <w:r w:rsidR="005C08E9" w:rsidRPr="00CA2596">
              <w:rPr>
                <w:rFonts w:ascii="GHEA Grapalat" w:hAnsi="GHEA Grapalat"/>
                <w:sz w:val="20"/>
                <w:szCs w:val="20"/>
                <w:lang w:val="hy-AM"/>
              </w:rPr>
              <w:t>մարզ</w:t>
            </w:r>
            <w:r w:rsidR="005C08E9" w:rsidRPr="00CA2596">
              <w:rPr>
                <w:rFonts w:ascii="GHEA Grapalat" w:hAnsi="GHEA Grapalat"/>
                <w:sz w:val="20"/>
                <w:szCs w:val="20"/>
                <w:lang w:val="nb-NO"/>
              </w:rPr>
              <w:t xml:space="preserve">, </w:t>
            </w:r>
            <w:r w:rsidR="005C08E9" w:rsidRPr="00CA2596">
              <w:rPr>
                <w:rFonts w:ascii="GHEA Grapalat" w:hAnsi="GHEA Grapalat"/>
                <w:sz w:val="20"/>
                <w:szCs w:val="20"/>
                <w:lang w:val="hy-AM"/>
              </w:rPr>
              <w:t>գ</w:t>
            </w:r>
            <w:r w:rsidR="005C08E9" w:rsidRPr="00CA2596">
              <w:rPr>
                <w:rFonts w:ascii="GHEA Grapalat" w:hAnsi="GHEA Grapalat"/>
                <w:sz w:val="20"/>
                <w:szCs w:val="20"/>
                <w:lang w:val="nb-NO"/>
              </w:rPr>
              <w:t xml:space="preserve">. </w:t>
            </w:r>
            <w:r w:rsidR="005C08E9">
              <w:rPr>
                <w:rFonts w:ascii="GHEA Grapalat" w:hAnsi="GHEA Grapalat"/>
                <w:sz w:val="20"/>
                <w:szCs w:val="20"/>
                <w:lang w:val="ru-RU"/>
              </w:rPr>
              <w:t>Այգեստան</w:t>
            </w:r>
            <w:r w:rsidR="005C08E9" w:rsidRPr="005C08E9">
              <w:rPr>
                <w:rFonts w:ascii="GHEA Grapalat" w:hAnsi="GHEA Grapalat"/>
                <w:sz w:val="20"/>
                <w:szCs w:val="20"/>
                <w:lang w:val="nb-NO"/>
              </w:rPr>
              <w:t xml:space="preserve">  </w:t>
            </w:r>
            <w:r w:rsidR="005C08E9">
              <w:rPr>
                <w:rFonts w:ascii="GHEA Grapalat" w:hAnsi="GHEA Grapalat"/>
                <w:sz w:val="20"/>
                <w:szCs w:val="20"/>
                <w:lang w:val="ru-RU"/>
              </w:rPr>
              <w:t>Շահումյան</w:t>
            </w:r>
            <w:r w:rsidR="005C08E9" w:rsidRPr="005C08E9">
              <w:rPr>
                <w:rFonts w:ascii="GHEA Grapalat" w:hAnsi="GHEA Grapalat"/>
                <w:sz w:val="20"/>
                <w:szCs w:val="20"/>
                <w:lang w:val="nb-NO"/>
              </w:rPr>
              <w:t xml:space="preserve"> 16</w:t>
            </w:r>
          </w:p>
          <w:p w:rsidR="005C08E9" w:rsidRPr="00CA2596" w:rsidRDefault="005C08E9" w:rsidP="005C08E9">
            <w:pPr>
              <w:jc w:val="center"/>
              <w:rPr>
                <w:rFonts w:ascii="GHEA Grapalat" w:hAnsi="GHEA Grapalat"/>
                <w:sz w:val="20"/>
                <w:szCs w:val="20"/>
                <w:lang w:val="nb-NO"/>
              </w:rPr>
            </w:pPr>
            <w:r w:rsidRPr="00CA2596">
              <w:rPr>
                <w:rFonts w:ascii="GHEA Grapalat" w:hAnsi="GHEA Grapalat"/>
                <w:sz w:val="20"/>
                <w:szCs w:val="20"/>
                <w:lang w:val="nb-NO"/>
              </w:rPr>
              <w:t xml:space="preserve">Հ/Հ </w:t>
            </w:r>
            <w:r w:rsidRPr="005C08E9">
              <w:rPr>
                <w:rFonts w:ascii="GHEA Grapalat" w:hAnsi="GHEA Grapalat"/>
                <w:sz w:val="20"/>
                <w:szCs w:val="20"/>
                <w:lang w:val="nb-NO"/>
              </w:rPr>
              <w:t>220015160272000</w:t>
            </w:r>
          </w:p>
          <w:p w:rsidR="005C08E9" w:rsidRPr="00D2015B" w:rsidRDefault="005C08E9" w:rsidP="00A659E1">
            <w:pPr>
              <w:jc w:val="center"/>
              <w:rPr>
                <w:rFonts w:ascii="GHEA Grapalat" w:hAnsi="GHEA Grapalat"/>
                <w:sz w:val="20"/>
                <w:szCs w:val="20"/>
                <w:lang w:val="nb-NO"/>
              </w:rPr>
            </w:pPr>
            <w:r w:rsidRPr="005C08E9">
              <w:rPr>
                <w:rFonts w:ascii="GHEA Grapalat" w:hAnsi="GHEA Grapalat"/>
                <w:sz w:val="20"/>
                <w:szCs w:val="20"/>
                <w:lang w:val="hy-AM"/>
              </w:rPr>
              <w:t>«Ակբա-կրեդիտ Ագրիկոլ բանկ»  ՓԲԸ</w:t>
            </w:r>
            <w:r w:rsidRPr="00CA2596">
              <w:rPr>
                <w:rFonts w:ascii="GHEA Grapalat" w:hAnsi="GHEA Grapalat"/>
                <w:sz w:val="20"/>
                <w:szCs w:val="20"/>
                <w:lang w:val="nb-NO"/>
              </w:rPr>
              <w:t xml:space="preserve">                       </w:t>
            </w:r>
            <w:r w:rsidRPr="005C08E9">
              <w:rPr>
                <w:rFonts w:ascii="GHEA Grapalat" w:hAnsi="GHEA Grapalat"/>
                <w:sz w:val="20"/>
                <w:szCs w:val="20"/>
                <w:lang w:val="nb-NO"/>
              </w:rPr>
              <w:t xml:space="preserve">                        </w:t>
            </w:r>
            <w:r w:rsidRPr="00CA2596">
              <w:rPr>
                <w:rFonts w:ascii="GHEA Grapalat" w:hAnsi="GHEA Grapalat"/>
                <w:sz w:val="20"/>
                <w:szCs w:val="20"/>
                <w:lang w:val="hy-AM"/>
              </w:rPr>
              <w:t xml:space="preserve">ՀՎՀՀ </w:t>
            </w:r>
            <w:r w:rsidRPr="005C08E9">
              <w:rPr>
                <w:rFonts w:ascii="GHEA Grapalat" w:hAnsi="GHEA Grapalat"/>
                <w:sz w:val="20"/>
                <w:szCs w:val="20"/>
                <w:lang w:val="nb-NO"/>
              </w:rPr>
              <w:t>04206293</w:t>
            </w:r>
          </w:p>
          <w:p w:rsidR="00A659E1" w:rsidRPr="00D2015B" w:rsidRDefault="00A659E1" w:rsidP="00A659E1">
            <w:pPr>
              <w:jc w:val="center"/>
              <w:rPr>
                <w:rFonts w:ascii="GHEA Grapalat" w:hAnsi="GHEA Grapalat"/>
                <w:lang w:val="nb-NO"/>
              </w:rPr>
            </w:pPr>
          </w:p>
          <w:p w:rsidR="005C08E9" w:rsidRPr="00AA608E" w:rsidRDefault="005C08E9" w:rsidP="005C08E9">
            <w:pPr>
              <w:jc w:val="center"/>
              <w:rPr>
                <w:rFonts w:ascii="GHEA Grapalat" w:hAnsi="GHEA Grapalat"/>
                <w:lang w:val="hy-AM"/>
              </w:rPr>
            </w:pPr>
            <w:r w:rsidRPr="00AA608E">
              <w:rPr>
                <w:rFonts w:ascii="GHEA Grapalat" w:hAnsi="GHEA Grapalat"/>
                <w:lang w:val="hy-AM"/>
              </w:rPr>
              <w:t>---------------------------------</w:t>
            </w:r>
          </w:p>
          <w:p w:rsidR="005C08E9" w:rsidRPr="00AA608E" w:rsidRDefault="005C08E9" w:rsidP="005C08E9">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5C08E9" w:rsidRPr="00AA608E" w:rsidRDefault="005C08E9" w:rsidP="005C08E9">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5C08E9" w:rsidRPr="00AA608E" w:rsidRDefault="005C08E9" w:rsidP="005C08E9">
            <w:pPr>
              <w:tabs>
                <w:tab w:val="left" w:pos="215"/>
              </w:tabs>
              <w:jc w:val="center"/>
              <w:rPr>
                <w:rFonts w:ascii="GHEA Grapalat" w:hAnsi="GHEA Grapalat"/>
                <w:lang w:val="hy-AM"/>
              </w:rPr>
            </w:pPr>
          </w:p>
        </w:tc>
        <w:tc>
          <w:tcPr>
            <w:tcW w:w="4343" w:type="dxa"/>
          </w:tcPr>
          <w:p w:rsidR="005C08E9" w:rsidRPr="00AA608E" w:rsidRDefault="005C08E9" w:rsidP="005C08E9">
            <w:pPr>
              <w:jc w:val="center"/>
              <w:rPr>
                <w:rFonts w:ascii="GHEA Grapalat" w:hAnsi="GHEA Grapalat" w:cs="Sylfaen"/>
                <w:b/>
                <w:bCs/>
                <w:lang w:val="hy-AM"/>
              </w:rPr>
            </w:pPr>
            <w:r w:rsidRPr="00AA608E">
              <w:rPr>
                <w:rFonts w:ascii="GHEA Grapalat" w:hAnsi="GHEA Grapalat" w:cs="Sylfaen"/>
                <w:b/>
                <w:bCs/>
                <w:lang w:val="hy-AM"/>
              </w:rPr>
              <w:t>ՎԱՃԱՌՈՂ</w:t>
            </w:r>
          </w:p>
          <w:p w:rsidR="005C08E9" w:rsidRPr="00AA608E" w:rsidRDefault="005C08E9" w:rsidP="005C08E9">
            <w:pPr>
              <w:jc w:val="center"/>
              <w:rPr>
                <w:rFonts w:ascii="GHEA Grapalat" w:hAnsi="GHEA Grapalat"/>
                <w:lang w:val="hy-AM"/>
              </w:rPr>
            </w:pPr>
          </w:p>
          <w:p w:rsidR="005C08E9" w:rsidRPr="00AA608E" w:rsidRDefault="005C08E9" w:rsidP="005C08E9">
            <w:pPr>
              <w:jc w:val="center"/>
              <w:rPr>
                <w:rFonts w:ascii="GHEA Grapalat" w:hAnsi="GHEA Grapalat"/>
              </w:rPr>
            </w:pPr>
          </w:p>
          <w:p w:rsidR="005C08E9" w:rsidRPr="00AA608E" w:rsidRDefault="005C08E9" w:rsidP="005C08E9">
            <w:pPr>
              <w:jc w:val="center"/>
              <w:rPr>
                <w:rFonts w:ascii="GHEA Grapalat" w:hAnsi="GHEA Grapalat"/>
              </w:rPr>
            </w:pPr>
          </w:p>
          <w:p w:rsidR="005C08E9" w:rsidRPr="00A659E1" w:rsidRDefault="005C08E9" w:rsidP="00A659E1">
            <w:pPr>
              <w:rPr>
                <w:rFonts w:ascii="GHEA Grapalat" w:hAnsi="GHEA Grapalat"/>
                <w:lang w:val="ru-RU"/>
              </w:rPr>
            </w:pPr>
          </w:p>
          <w:p w:rsidR="005C08E9" w:rsidRDefault="005C08E9" w:rsidP="005C08E9">
            <w:pPr>
              <w:jc w:val="center"/>
              <w:rPr>
                <w:rFonts w:ascii="GHEA Grapalat" w:hAnsi="GHEA Grapalat"/>
                <w:lang w:val="ru-RU"/>
              </w:rPr>
            </w:pPr>
          </w:p>
          <w:p w:rsidR="00A659E1" w:rsidRPr="00A659E1" w:rsidRDefault="00A659E1" w:rsidP="005C08E9">
            <w:pPr>
              <w:jc w:val="center"/>
              <w:rPr>
                <w:rFonts w:ascii="GHEA Grapalat" w:hAnsi="GHEA Grapalat"/>
                <w:lang w:val="ru-RU"/>
              </w:rPr>
            </w:pPr>
          </w:p>
          <w:p w:rsidR="005C08E9" w:rsidRPr="00AA608E" w:rsidRDefault="005C08E9" w:rsidP="005C08E9">
            <w:pPr>
              <w:jc w:val="center"/>
              <w:rPr>
                <w:rFonts w:ascii="GHEA Grapalat" w:hAnsi="GHEA Grapalat"/>
                <w:lang w:val="hy-AM"/>
              </w:rPr>
            </w:pPr>
            <w:r w:rsidRPr="00AA608E">
              <w:rPr>
                <w:rFonts w:ascii="GHEA Grapalat" w:hAnsi="GHEA Grapalat"/>
                <w:lang w:val="hy-AM"/>
              </w:rPr>
              <w:t>---------------------------------</w:t>
            </w:r>
          </w:p>
          <w:p w:rsidR="005C08E9" w:rsidRPr="00AA608E" w:rsidRDefault="005C08E9" w:rsidP="005C08E9">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5C08E9" w:rsidRPr="00AA608E" w:rsidRDefault="005C08E9" w:rsidP="005C08E9">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jc w:val="right"/>
        <w:rPr>
          <w:rFonts w:ascii="GHEA Grapalat" w:hAnsi="GHEA Grapalat"/>
          <w:sz w:val="20"/>
          <w:lang w:val="es-ES"/>
        </w:rPr>
      </w:pPr>
    </w:p>
    <w:p w:rsidR="008E0B31" w:rsidRPr="00AA608E" w:rsidRDefault="008E0B31" w:rsidP="008E0B31">
      <w:pPr>
        <w:rPr>
          <w:rFonts w:ascii="GHEA Grapalat" w:hAnsi="GHEA Grapalat"/>
          <w:sz w:val="20"/>
          <w:lang w:val="ru-RU"/>
        </w:rPr>
        <w:sectPr w:rsidR="008E0B31" w:rsidRPr="00AA608E" w:rsidSect="00D909B5">
          <w:footnotePr>
            <w:pos w:val="beneathText"/>
          </w:footnotePr>
          <w:pgSz w:w="16838" w:h="11906" w:orient="landscape" w:code="9"/>
          <w:pgMar w:top="662" w:right="533" w:bottom="1138" w:left="720" w:header="562" w:footer="562" w:gutter="0"/>
          <w:cols w:space="720"/>
        </w:sectPr>
      </w:pPr>
    </w:p>
    <w:p w:rsidR="008E0B31" w:rsidRPr="00AA608E" w:rsidRDefault="008E0B31" w:rsidP="008E0B31">
      <w:pPr>
        <w:rPr>
          <w:rFonts w:ascii="GHEA Grapalat" w:hAnsi="GHEA Grapalat"/>
          <w:sz w:val="20"/>
          <w:lang w:val="ru-RU"/>
        </w:rPr>
      </w:pPr>
    </w:p>
    <w:p w:rsidR="008E0B31" w:rsidRPr="00E852FA" w:rsidRDefault="008E0B31" w:rsidP="008E0B31">
      <w:pPr>
        <w:jc w:val="right"/>
        <w:rPr>
          <w:rFonts w:ascii="GHEA Grapalat" w:hAnsi="GHEA Grapalat"/>
          <w:i/>
          <w:sz w:val="18"/>
          <w:lang w:val="ru-RU"/>
        </w:rPr>
      </w:pPr>
      <w:r w:rsidRPr="00AA608E">
        <w:rPr>
          <w:rFonts w:ascii="GHEA Grapalat" w:hAnsi="GHEA Grapalat"/>
          <w:i/>
          <w:sz w:val="18"/>
          <w:lang w:val="hy-AM"/>
        </w:rPr>
        <w:t xml:space="preserve">Հավելված N </w:t>
      </w:r>
      <w:r w:rsidRPr="00E852FA">
        <w:rPr>
          <w:rFonts w:ascii="GHEA Grapalat" w:hAnsi="GHEA Grapalat"/>
          <w:i/>
          <w:sz w:val="18"/>
          <w:lang w:val="ru-RU"/>
        </w:rPr>
        <w:t>3</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E852FA" w:rsidRDefault="008E0B31" w:rsidP="008E0B31">
      <w:pPr>
        <w:ind w:left="-142" w:firstLine="142"/>
        <w:jc w:val="center"/>
        <w:rPr>
          <w:rFonts w:ascii="GHEA Grapalat" w:hAnsi="GHEA Grapalat" w:cs="Sylfaen"/>
          <w:b/>
          <w:lang w:val="ru-RU"/>
        </w:rPr>
      </w:pPr>
    </w:p>
    <w:p w:rsidR="008E0B31" w:rsidRPr="00E852FA" w:rsidRDefault="008E0B31" w:rsidP="008E0B31">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8E0B31" w:rsidRPr="00ED1FAC" w:rsidTr="00D909B5">
        <w:trPr>
          <w:tblCellSpacing w:w="7" w:type="dxa"/>
          <w:jc w:val="center"/>
        </w:trPr>
        <w:tc>
          <w:tcPr>
            <w:tcW w:w="0" w:type="auto"/>
            <w:vAlign w:val="center"/>
          </w:tcPr>
          <w:p w:rsidR="008E0B31" w:rsidRPr="00AA608E" w:rsidRDefault="008E0B31" w:rsidP="00D909B5">
            <w:pPr>
              <w:jc w:val="center"/>
              <w:rPr>
                <w:rFonts w:ascii="GHEA Grapalat" w:hAnsi="GHEA Grapalat"/>
                <w:iCs/>
                <w:color w:val="000000"/>
                <w:sz w:val="21"/>
                <w:szCs w:val="21"/>
                <w:lang w:val="pt-BR"/>
              </w:rPr>
            </w:pPr>
            <w:r w:rsidRPr="00AA608E">
              <w:rPr>
                <w:noProof/>
                <w:lang w:val="ru-RU" w:eastAsia="ru-RU"/>
              </w:rPr>
              <mc:AlternateContent>
                <mc:Choice Requires="wps">
                  <w:drawing>
                    <wp:anchor distT="0" distB="0" distL="114300" distR="114300" simplePos="0" relativeHeight="251659264" behindDoc="0" locked="0" layoutInCell="1" allowOverlap="1" wp14:anchorId="49C5052E" wp14:editId="26648DAE">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AA608E">
              <w:rPr>
                <w:rFonts w:ascii="GHEA Grapalat" w:hAnsi="GHEA Grapalat"/>
                <w:iCs/>
                <w:color w:val="000000"/>
                <w:sz w:val="21"/>
                <w:szCs w:val="21"/>
              </w:rPr>
              <w:t>Պայմանագրի</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կողմ</w:t>
            </w:r>
            <w:r w:rsidRPr="00AA608E">
              <w:rPr>
                <w:rFonts w:ascii="GHEA Grapalat" w:hAnsi="GHEA Grapalat"/>
                <w:iCs/>
                <w:color w:val="000000"/>
                <w:sz w:val="21"/>
                <w:szCs w:val="21"/>
                <w:lang w:val="pt-BR"/>
              </w:rPr>
              <w:t xml:space="preserve"> </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գտնվելու</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վայրը</w:t>
            </w:r>
            <w:r w:rsidRPr="00AA608E">
              <w:rPr>
                <w:rFonts w:ascii="GHEA Grapalat" w:hAnsi="GHEA Grapalat"/>
                <w:iCs/>
                <w:color w:val="000000"/>
                <w:sz w:val="21"/>
                <w:szCs w:val="21"/>
                <w:lang w:val="pt-BR"/>
              </w:rPr>
              <w:t xml:space="preserve"> 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հհ</w:t>
            </w:r>
            <w:r w:rsidRPr="00AA608E">
              <w:rPr>
                <w:rFonts w:ascii="GHEA Grapalat" w:hAnsi="GHEA Grapalat"/>
                <w:iCs/>
                <w:color w:val="000000"/>
                <w:sz w:val="21"/>
                <w:szCs w:val="21"/>
                <w:lang w:val="pt-BR"/>
              </w:rPr>
              <w:t xml:space="preserve"> _________________________ </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հվհհ</w:t>
            </w:r>
            <w:r w:rsidRPr="00AA608E">
              <w:rPr>
                <w:rFonts w:ascii="GHEA Grapalat" w:hAnsi="GHEA Grapalat"/>
                <w:iCs/>
                <w:color w:val="000000"/>
                <w:sz w:val="21"/>
                <w:szCs w:val="21"/>
                <w:lang w:val="pt-BR"/>
              </w:rPr>
              <w:t xml:space="preserve"> _______________________ </w:t>
            </w:r>
          </w:p>
        </w:tc>
        <w:tc>
          <w:tcPr>
            <w:tcW w:w="0" w:type="auto"/>
            <w:vAlign w:val="center"/>
          </w:tcPr>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Պատվիրատու</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գտնվելու</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վայրը</w:t>
            </w:r>
            <w:r w:rsidRPr="00AA608E">
              <w:rPr>
                <w:rFonts w:ascii="GHEA Grapalat" w:hAnsi="GHEA Grapalat"/>
                <w:iCs/>
                <w:color w:val="000000"/>
                <w:sz w:val="21"/>
                <w:szCs w:val="21"/>
                <w:lang w:val="pt-BR"/>
              </w:rPr>
              <w:t xml:space="preserve"> 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հհ</w:t>
            </w:r>
            <w:r w:rsidRPr="00AA608E">
              <w:rPr>
                <w:rFonts w:ascii="GHEA Grapalat" w:hAnsi="GHEA Grapalat"/>
                <w:iCs/>
                <w:color w:val="000000"/>
                <w:sz w:val="21"/>
                <w:szCs w:val="21"/>
                <w:lang w:val="pt-BR"/>
              </w:rPr>
              <w:t>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հվհհ</w:t>
            </w:r>
            <w:r w:rsidRPr="00AA608E">
              <w:rPr>
                <w:rFonts w:ascii="GHEA Grapalat" w:hAnsi="GHEA Grapalat"/>
                <w:iCs/>
                <w:color w:val="000000"/>
                <w:sz w:val="21"/>
                <w:szCs w:val="21"/>
                <w:lang w:val="pt-BR"/>
              </w:rPr>
              <w:t>___________________________</w:t>
            </w:r>
          </w:p>
        </w:tc>
      </w:tr>
    </w:tbl>
    <w:p w:rsidR="008E0B31" w:rsidRPr="00AA608E" w:rsidRDefault="008E0B31" w:rsidP="008E0B31">
      <w:pPr>
        <w:ind w:firstLine="375"/>
        <w:rPr>
          <w:rFonts w:ascii="Arial" w:hAnsi="Arial" w:cs="Arial"/>
          <w:iCs/>
          <w:color w:val="000000"/>
          <w:sz w:val="21"/>
          <w:szCs w:val="21"/>
          <w:lang w:val="pt-BR"/>
        </w:rPr>
      </w:pPr>
      <w:r w:rsidRPr="00AA608E">
        <w:rPr>
          <w:rFonts w:ascii="Arial" w:hAnsi="Arial" w:cs="Arial"/>
          <w:iCs/>
          <w:color w:val="000000"/>
          <w:sz w:val="21"/>
          <w:szCs w:val="21"/>
          <w:lang w:val="pt-BR"/>
        </w:rPr>
        <w:t>  </w:t>
      </w:r>
    </w:p>
    <w:p w:rsidR="008E0B31" w:rsidRPr="00AA608E" w:rsidRDefault="008E0B31" w:rsidP="008E0B31">
      <w:pPr>
        <w:ind w:firstLine="375"/>
        <w:rPr>
          <w:rFonts w:ascii="GHEA Grapalat" w:hAnsi="GHEA Grapalat"/>
          <w:iCs/>
          <w:color w:val="000000"/>
          <w:sz w:val="15"/>
          <w:szCs w:val="21"/>
          <w:lang w:val="pt-BR"/>
        </w:rPr>
      </w:pPr>
    </w:p>
    <w:p w:rsidR="008E0B31" w:rsidRPr="00AA608E" w:rsidRDefault="008E0B31" w:rsidP="008E0B31">
      <w:pPr>
        <w:ind w:firstLine="375"/>
        <w:jc w:val="center"/>
        <w:rPr>
          <w:rFonts w:ascii="GHEA Grapalat" w:hAnsi="GHEA Grapalat"/>
          <w:iCs/>
          <w:color w:val="000000"/>
          <w:sz w:val="22"/>
          <w:szCs w:val="22"/>
          <w:lang w:val="pt-BR"/>
        </w:rPr>
      </w:pPr>
      <w:r w:rsidRPr="00AA608E">
        <w:rPr>
          <w:rFonts w:ascii="GHEA Grapalat" w:hAnsi="GHEA Grapalat"/>
          <w:b/>
          <w:bCs/>
          <w:iCs/>
          <w:color w:val="000000"/>
          <w:sz w:val="22"/>
          <w:szCs w:val="22"/>
        </w:rPr>
        <w:t>ԱՐՁԱՆԱԳՐՈՒԹՅՈՒՆ</w:t>
      </w:r>
      <w:r w:rsidRPr="00AA608E">
        <w:rPr>
          <w:rFonts w:ascii="GHEA Grapalat" w:hAnsi="GHEA Grapalat"/>
          <w:b/>
          <w:bCs/>
          <w:iCs/>
          <w:color w:val="000000"/>
          <w:sz w:val="22"/>
          <w:szCs w:val="22"/>
          <w:lang w:val="pt-BR"/>
        </w:rPr>
        <w:t xml:space="preserve"> N</w:t>
      </w:r>
    </w:p>
    <w:p w:rsidR="008E0B31" w:rsidRPr="00AA608E" w:rsidRDefault="008E0B31" w:rsidP="008E0B31">
      <w:pPr>
        <w:ind w:firstLine="375"/>
        <w:jc w:val="center"/>
        <w:rPr>
          <w:rFonts w:ascii="GHEA Grapalat" w:hAnsi="GHEA Grapalat"/>
          <w:b/>
          <w:bCs/>
          <w:iCs/>
          <w:color w:val="000000"/>
          <w:sz w:val="22"/>
          <w:szCs w:val="22"/>
          <w:lang w:val="pt-BR"/>
        </w:rPr>
      </w:pPr>
      <w:r w:rsidRPr="00AA608E">
        <w:rPr>
          <w:rFonts w:ascii="GHEA Grapalat" w:hAnsi="GHEA Grapalat"/>
          <w:b/>
          <w:bCs/>
          <w:iCs/>
          <w:color w:val="000000"/>
          <w:sz w:val="22"/>
          <w:szCs w:val="22"/>
        </w:rPr>
        <w:t>ՊԱՅՄԱՆԱԳՐԻ</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ԿԱՄ</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ԴՐԱ</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ՄԻ</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ՄԱՍԻ</w:t>
      </w:r>
      <w:r w:rsidRPr="00AA608E">
        <w:rPr>
          <w:rFonts w:ascii="GHEA Grapalat" w:hAnsi="GHEA Grapalat"/>
          <w:b/>
          <w:bCs/>
          <w:iCs/>
          <w:color w:val="000000"/>
          <w:sz w:val="22"/>
          <w:szCs w:val="22"/>
          <w:lang w:val="pt-BR"/>
        </w:rPr>
        <w:t xml:space="preserve"> ԿԱՏԱՐՄԱՆ ԱՐԴՅՈՒՆՔՆԵՐԻ </w:t>
      </w:r>
    </w:p>
    <w:p w:rsidR="008E0B31" w:rsidRPr="00AA608E" w:rsidRDefault="008E0B31" w:rsidP="008E0B31">
      <w:pPr>
        <w:ind w:firstLine="375"/>
        <w:jc w:val="center"/>
        <w:rPr>
          <w:rFonts w:ascii="Arial Unicode" w:hAnsi="Arial Unicode"/>
          <w:iCs/>
          <w:color w:val="000000"/>
          <w:sz w:val="22"/>
          <w:szCs w:val="22"/>
          <w:lang w:val="pt-BR"/>
        </w:rPr>
      </w:pPr>
      <w:r w:rsidRPr="00AA608E">
        <w:rPr>
          <w:rFonts w:ascii="GHEA Grapalat" w:hAnsi="GHEA Grapalat"/>
          <w:b/>
          <w:bCs/>
          <w:iCs/>
          <w:color w:val="000000"/>
          <w:sz w:val="22"/>
          <w:szCs w:val="22"/>
        </w:rPr>
        <w:t>ՀԱՆՁՆՄԱՆ</w:t>
      </w:r>
      <w:r w:rsidRPr="00AA608E">
        <w:rPr>
          <w:rFonts w:ascii="GHEA Grapalat" w:hAnsi="GHEA Grapalat"/>
          <w:b/>
          <w:bCs/>
          <w:iCs/>
          <w:color w:val="000000"/>
          <w:sz w:val="22"/>
          <w:szCs w:val="22"/>
          <w:lang w:val="pt-BR"/>
        </w:rPr>
        <w:t>-</w:t>
      </w:r>
      <w:r w:rsidRPr="00AA608E">
        <w:rPr>
          <w:rFonts w:ascii="GHEA Grapalat" w:hAnsi="GHEA Grapalat"/>
          <w:b/>
          <w:bCs/>
          <w:iCs/>
          <w:color w:val="000000"/>
          <w:sz w:val="22"/>
          <w:szCs w:val="22"/>
        </w:rPr>
        <w:t>ԸՆԴՈՒՆՄԱՆ</w:t>
      </w:r>
    </w:p>
    <w:p w:rsidR="008E0B31" w:rsidRPr="00AA608E" w:rsidRDefault="008E0B31" w:rsidP="008E0B31">
      <w:pPr>
        <w:pStyle w:val="a3"/>
        <w:spacing w:line="240" w:lineRule="auto"/>
        <w:ind w:firstLine="0"/>
        <w:jc w:val="center"/>
        <w:rPr>
          <w:b/>
          <w:bCs/>
          <w:iCs/>
          <w:lang w:val="es-ES"/>
        </w:rPr>
      </w:pPr>
    </w:p>
    <w:p w:rsidR="008E0B31" w:rsidRPr="00AA608E" w:rsidRDefault="008E0B31" w:rsidP="008E0B31">
      <w:pPr>
        <w:pStyle w:val="a3"/>
        <w:spacing w:line="240" w:lineRule="auto"/>
        <w:ind w:firstLine="540"/>
        <w:rPr>
          <w:iCs/>
          <w:lang w:val="es-ES"/>
        </w:rPr>
      </w:pPr>
      <w:r w:rsidRPr="00AA608E">
        <w:rPr>
          <w:rFonts w:ascii="GHEA Grapalat" w:hAnsi="GHEA Grapalat"/>
          <w:color w:val="000000"/>
          <w:sz w:val="21"/>
          <w:szCs w:val="21"/>
          <w:lang w:val="es-ES" w:eastAsia="ru-RU"/>
        </w:rPr>
        <w:t>«      » «              »</w:t>
      </w:r>
      <w:r w:rsidRPr="00AA608E">
        <w:rPr>
          <w:iCs/>
          <w:lang w:val="es-ES"/>
        </w:rPr>
        <w:t xml:space="preserve">  </w:t>
      </w:r>
      <w:r w:rsidRPr="00AA608E">
        <w:rPr>
          <w:rFonts w:ascii="GHEA Grapalat" w:hAnsi="GHEA Grapalat"/>
          <w:color w:val="000000"/>
          <w:sz w:val="21"/>
          <w:szCs w:val="21"/>
          <w:lang w:val="es-ES" w:eastAsia="ru-RU"/>
        </w:rPr>
        <w:t xml:space="preserve">20    </w:t>
      </w:r>
      <w:r w:rsidRPr="00AA608E">
        <w:rPr>
          <w:rFonts w:ascii="GHEA Grapalat" w:hAnsi="GHEA Grapalat"/>
          <w:color w:val="000000"/>
          <w:sz w:val="21"/>
          <w:szCs w:val="21"/>
          <w:lang w:eastAsia="ru-RU"/>
        </w:rPr>
        <w:t>թ</w:t>
      </w:r>
      <w:r w:rsidRPr="00AA608E">
        <w:rPr>
          <w:rFonts w:ascii="GHEA Grapalat" w:hAnsi="GHEA Grapalat"/>
          <w:color w:val="000000"/>
          <w:sz w:val="21"/>
          <w:szCs w:val="21"/>
          <w:lang w:val="es-ES" w:eastAsia="ru-RU"/>
        </w:rPr>
        <w:t>.</w:t>
      </w:r>
    </w:p>
    <w:p w:rsidR="008E0B31" w:rsidRPr="00AA608E" w:rsidRDefault="008E0B31" w:rsidP="008E0B31">
      <w:pPr>
        <w:pStyle w:val="a3"/>
        <w:spacing w:line="240" w:lineRule="auto"/>
        <w:ind w:firstLine="0"/>
        <w:rPr>
          <w:iCs/>
          <w:lang w:val="es-ES"/>
        </w:rPr>
      </w:pP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այսուհետ</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Պայմանագիր</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անվանումը</w:t>
      </w:r>
      <w:r w:rsidRPr="00AA608E">
        <w:rPr>
          <w:rFonts w:ascii="GHEA Grapalat" w:hAnsi="GHEA Grapalat"/>
          <w:color w:val="000000"/>
          <w:sz w:val="21"/>
          <w:szCs w:val="21"/>
          <w:lang w:val="es-ES"/>
        </w:rPr>
        <w:t>` ____________________________________________________________________________________________</w:t>
      </w: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կնքման</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ամսաթիվը</w:t>
      </w:r>
      <w:r w:rsidRPr="00AA608E">
        <w:rPr>
          <w:rFonts w:ascii="GHEA Grapalat" w:hAnsi="GHEA Grapalat"/>
          <w:color w:val="000000"/>
          <w:sz w:val="21"/>
          <w:szCs w:val="21"/>
          <w:lang w:val="es-ES"/>
        </w:rPr>
        <w:t xml:space="preserve">` «____» «__________________» 20 </w:t>
      </w:r>
      <w:r w:rsidRPr="00AA608E">
        <w:rPr>
          <w:rFonts w:ascii="GHEA Grapalat" w:hAnsi="GHEA Grapalat"/>
          <w:color w:val="000000"/>
          <w:sz w:val="21"/>
          <w:szCs w:val="21"/>
        </w:rPr>
        <w:t>թ</w:t>
      </w:r>
      <w:r w:rsidRPr="00AA608E">
        <w:rPr>
          <w:rFonts w:ascii="GHEA Grapalat" w:hAnsi="GHEA Grapalat"/>
          <w:color w:val="000000"/>
          <w:sz w:val="21"/>
          <w:szCs w:val="21"/>
          <w:lang w:val="es-ES"/>
        </w:rPr>
        <w:t>.</w:t>
      </w: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համարը</w:t>
      </w:r>
      <w:r w:rsidRPr="00AA608E">
        <w:rPr>
          <w:rFonts w:ascii="GHEA Grapalat" w:hAnsi="GHEA Grapalat"/>
          <w:color w:val="000000"/>
          <w:sz w:val="21"/>
          <w:szCs w:val="21"/>
          <w:lang w:val="es-ES"/>
        </w:rPr>
        <w:t>`    __________</w:t>
      </w:r>
    </w:p>
    <w:p w:rsidR="008E0B31" w:rsidRPr="00AA608E" w:rsidRDefault="008E0B31" w:rsidP="008E0B31">
      <w:pPr>
        <w:jc w:val="both"/>
        <w:rPr>
          <w:rFonts w:ascii="GHEA Grapalat" w:hAnsi="GHEA Grapalat" w:cs="Sylfaen"/>
          <w:iCs/>
          <w:lang w:val="es-ES"/>
        </w:rPr>
      </w:pPr>
      <w:r w:rsidRPr="00AA608E">
        <w:rPr>
          <w:rFonts w:ascii="GHEA Grapalat" w:hAnsi="GHEA Grapalat"/>
          <w:iCs/>
          <w:color w:val="000000"/>
          <w:sz w:val="21"/>
          <w:szCs w:val="21"/>
        </w:rPr>
        <w:t>Պատվիրատուն</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և</w:t>
      </w:r>
      <w:r w:rsidRPr="00AA608E">
        <w:rPr>
          <w:rFonts w:ascii="GHEA Grapalat" w:hAnsi="GHEA Grapalat"/>
          <w:iCs/>
          <w:color w:val="000000"/>
          <w:sz w:val="21"/>
          <w:szCs w:val="21"/>
          <w:lang w:val="es-ES"/>
        </w:rPr>
        <w:t xml:space="preserve">  </w:t>
      </w: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կողմը՝</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հիմք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ընդունելով</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պայմանագրի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կատարման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վերաբերյալ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20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թ. դուրս գրված </w:t>
      </w:r>
      <w:r w:rsidRPr="00AA608E">
        <w:rPr>
          <w:rFonts w:ascii="GHEA Grapalat" w:hAnsi="GHEA Grapalat"/>
          <w:color w:val="000000"/>
          <w:sz w:val="21"/>
          <w:szCs w:val="21"/>
          <w:lang w:val="es-ES"/>
        </w:rPr>
        <w:t xml:space="preserve">N ___   </w:t>
      </w:r>
      <w:r w:rsidRPr="00AA608E">
        <w:rPr>
          <w:rFonts w:ascii="GHEA Grapalat" w:hAnsi="GHEA Grapalat"/>
          <w:color w:val="000000"/>
          <w:sz w:val="21"/>
          <w:szCs w:val="21"/>
          <w:lang w:val="hy-AM"/>
        </w:rPr>
        <w:t xml:space="preserve">հաշիվ ապրանքագիրը, </w:t>
      </w:r>
      <w:r w:rsidRPr="00AA608E">
        <w:rPr>
          <w:rFonts w:ascii="GHEA Grapalat" w:hAnsi="GHEA Grapalat"/>
          <w:color w:val="000000"/>
          <w:sz w:val="21"/>
          <w:szCs w:val="21"/>
          <w:lang w:val="es-ES"/>
        </w:rPr>
        <w:t>կազմեցին սույն արձանագրությունը հետևյալի մասին.</w:t>
      </w:r>
    </w:p>
    <w:p w:rsidR="008E0B31" w:rsidRPr="00AA608E" w:rsidRDefault="008E0B31" w:rsidP="008E0B31">
      <w:pPr>
        <w:jc w:val="both"/>
        <w:rPr>
          <w:rFonts w:ascii="GHEA Grapalat" w:hAnsi="GHEA Grapalat"/>
          <w:iCs/>
          <w:color w:val="000000"/>
          <w:sz w:val="21"/>
          <w:szCs w:val="21"/>
          <w:lang w:val="hy-AM"/>
        </w:rPr>
      </w:pPr>
      <w:r w:rsidRPr="00AA608E">
        <w:rPr>
          <w:rFonts w:ascii="GHEA Grapalat" w:hAnsi="GHEA Grapalat"/>
          <w:iCs/>
          <w:color w:val="000000"/>
          <w:sz w:val="21"/>
          <w:szCs w:val="21"/>
        </w:rPr>
        <w:t>Պայմանագրի</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շրջանակներում</w:t>
      </w:r>
      <w:r w:rsidRPr="00AA608E">
        <w:rPr>
          <w:rFonts w:ascii="GHEA Grapalat" w:hAnsi="GHEA Grapalat"/>
          <w:iCs/>
          <w:color w:val="000000"/>
          <w:sz w:val="21"/>
          <w:szCs w:val="21"/>
          <w:lang w:val="es-ES"/>
        </w:rPr>
        <w:t xml:space="preserve"> </w:t>
      </w:r>
      <w:r w:rsidRPr="00AA608E">
        <w:rPr>
          <w:rFonts w:ascii="GHEA Grapalat" w:hAnsi="GHEA Grapalat"/>
          <w:iCs/>
          <w:snapToGrid w:val="0"/>
          <w:color w:val="000000"/>
          <w:sz w:val="21"/>
          <w:szCs w:val="21"/>
          <w:lang w:val="es-ES"/>
        </w:rPr>
        <w:t xml:space="preserve">Պայմանագրի կողմը  </w:t>
      </w:r>
      <w:r w:rsidRPr="00AA608E">
        <w:rPr>
          <w:rFonts w:ascii="GHEA Grapalat" w:hAnsi="GHEA Grapalat"/>
          <w:iCs/>
          <w:color w:val="000000"/>
          <w:sz w:val="21"/>
          <w:szCs w:val="21"/>
        </w:rPr>
        <w:t>մատակարարել</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է</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հետևյալ</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ապրանքները՝</w:t>
      </w:r>
    </w:p>
    <w:p w:rsidR="008E0B31" w:rsidRPr="00AA608E" w:rsidRDefault="008E0B31" w:rsidP="008E0B31">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E0B31" w:rsidRPr="00AA608E" w:rsidTr="00D909B5">
        <w:trPr>
          <w:jc w:val="right"/>
        </w:trPr>
        <w:tc>
          <w:tcPr>
            <w:tcW w:w="357"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N</w:t>
            </w:r>
          </w:p>
        </w:tc>
        <w:tc>
          <w:tcPr>
            <w:tcW w:w="10348" w:type="dxa"/>
            <w:gridSpan w:val="8"/>
            <w:shd w:val="clear" w:color="auto" w:fill="auto"/>
            <w:vAlign w:val="center"/>
          </w:tcPr>
          <w:p w:rsidR="008E0B31" w:rsidRPr="00AA608E" w:rsidRDefault="008E0B31" w:rsidP="00D90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A608E">
              <w:rPr>
                <w:rFonts w:ascii="GHEA Grapalat" w:hAnsi="GHEA Grapalat" w:cs="Sylfaen"/>
                <w:sz w:val="18"/>
                <w:szCs w:val="18"/>
              </w:rPr>
              <w:t>Մատակարարված</w:t>
            </w:r>
            <w:r w:rsidRPr="00AA608E">
              <w:rPr>
                <w:rFonts w:ascii="GHEA Grapalat" w:hAnsi="GHEA Grapalat" w:cs="Courier New"/>
                <w:sz w:val="18"/>
                <w:szCs w:val="18"/>
              </w:rPr>
              <w:t xml:space="preserve"> </w:t>
            </w:r>
            <w:r w:rsidRPr="00AA608E">
              <w:rPr>
                <w:rFonts w:ascii="GHEA Grapalat" w:hAnsi="GHEA Grapalat" w:cs="Sylfaen"/>
                <w:sz w:val="18"/>
                <w:szCs w:val="18"/>
              </w:rPr>
              <w:t>ապրանքների</w:t>
            </w:r>
          </w:p>
        </w:tc>
      </w:tr>
      <w:tr w:rsidR="008E0B31" w:rsidRPr="00AA608E" w:rsidTr="00D909B5">
        <w:trPr>
          <w:jc w:val="right"/>
        </w:trPr>
        <w:tc>
          <w:tcPr>
            <w:tcW w:w="357" w:type="dxa"/>
            <w:vMerge/>
            <w:shd w:val="clear" w:color="auto" w:fill="auto"/>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անվանումը</w:t>
            </w:r>
          </w:p>
        </w:tc>
        <w:tc>
          <w:tcPr>
            <w:tcW w:w="1440"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քանակական ցուցանիշը</w:t>
            </w:r>
          </w:p>
        </w:tc>
        <w:tc>
          <w:tcPr>
            <w:tcW w:w="2976" w:type="dxa"/>
            <w:gridSpan w:val="2"/>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կատարման ժամկետը</w:t>
            </w:r>
          </w:p>
        </w:tc>
        <w:tc>
          <w:tcPr>
            <w:tcW w:w="1168"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Վճարման ժամկետը /ըստ վճարման ժամանակացույցի/</w:t>
            </w:r>
          </w:p>
        </w:tc>
      </w:tr>
      <w:tr w:rsidR="008E0B31" w:rsidRPr="00AA608E" w:rsidTr="00D909B5">
        <w:trPr>
          <w:trHeight w:val="1105"/>
          <w:jc w:val="right"/>
        </w:trPr>
        <w:tc>
          <w:tcPr>
            <w:tcW w:w="357" w:type="dxa"/>
            <w:vMerge/>
            <w:tcBorders>
              <w:bottom w:val="single" w:sz="4" w:space="0" w:color="auto"/>
            </w:tcBorders>
            <w:shd w:val="clear" w:color="auto" w:fill="auto"/>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r>
      <w:tr w:rsidR="008E0B31" w:rsidRPr="00AA608E" w:rsidTr="00D909B5">
        <w:trPr>
          <w:jc w:val="right"/>
        </w:trPr>
        <w:tc>
          <w:tcPr>
            <w:tcW w:w="357"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r>
      <w:tr w:rsidR="008E0B31" w:rsidRPr="00AA608E" w:rsidTr="00D909B5">
        <w:trPr>
          <w:jc w:val="right"/>
        </w:trPr>
        <w:tc>
          <w:tcPr>
            <w:tcW w:w="357"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73"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440"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800"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16"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842"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34"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68"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675"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r>
    </w:tbl>
    <w:p w:rsidR="008E0B31" w:rsidRPr="00AA608E" w:rsidRDefault="008E0B31" w:rsidP="008E0B31">
      <w:pPr>
        <w:ind w:firstLine="375"/>
        <w:jc w:val="both"/>
        <w:rPr>
          <w:rFonts w:ascii="Arial" w:hAnsi="Arial" w:cs="Arial"/>
          <w:iCs/>
          <w:color w:val="000000"/>
          <w:sz w:val="21"/>
          <w:szCs w:val="21"/>
          <w:lang w:val="es-ES"/>
        </w:rPr>
      </w:pPr>
      <w:r w:rsidRPr="00AA608E">
        <w:rPr>
          <w:rFonts w:ascii="Arial" w:hAnsi="Arial" w:cs="Arial"/>
          <w:iCs/>
          <w:color w:val="000000"/>
          <w:sz w:val="21"/>
          <w:szCs w:val="21"/>
          <w:lang w:val="es-ES"/>
        </w:rPr>
        <w:t> </w:t>
      </w:r>
    </w:p>
    <w:p w:rsidR="008E0B31" w:rsidRPr="00AA608E" w:rsidRDefault="008E0B31" w:rsidP="008E0B31">
      <w:pPr>
        <w:ind w:firstLine="375"/>
        <w:jc w:val="both"/>
        <w:rPr>
          <w:rFonts w:ascii="GHEA Grapalat" w:hAnsi="GHEA Grapalat"/>
          <w:iCs/>
          <w:snapToGrid w:val="0"/>
          <w:color w:val="000000"/>
          <w:sz w:val="21"/>
          <w:szCs w:val="21"/>
          <w:lang w:val="es-ES"/>
        </w:rPr>
      </w:pPr>
      <w:r w:rsidRPr="00AA608E">
        <w:rPr>
          <w:rFonts w:ascii="Arial" w:hAnsi="Arial" w:cs="Arial"/>
          <w:iCs/>
          <w:color w:val="000000"/>
          <w:sz w:val="21"/>
          <w:szCs w:val="21"/>
          <w:lang w:val="es-ES"/>
        </w:rPr>
        <w:t> </w:t>
      </w:r>
      <w:r w:rsidRPr="00AA608E">
        <w:rPr>
          <w:rFonts w:ascii="GHEA Grapalat" w:hAnsi="GHEA Grapalat"/>
          <w:iCs/>
          <w:snapToGrid w:val="0"/>
          <w:color w:val="000000"/>
          <w:sz w:val="21"/>
          <w:szCs w:val="21"/>
          <w:lang w:val="hy-AM"/>
        </w:rPr>
        <w:t xml:space="preserve">Սույն </w:t>
      </w:r>
      <w:r w:rsidRPr="00AA608E">
        <w:rPr>
          <w:rFonts w:ascii="GHEA Grapalat" w:hAnsi="GHEA Grapalat"/>
          <w:iCs/>
          <w:snapToGrid w:val="0"/>
          <w:color w:val="000000"/>
          <w:sz w:val="21"/>
          <w:szCs w:val="21"/>
        </w:rPr>
        <w:t>արձանագրության</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երկկողմ</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lang w:val="hy-AM"/>
        </w:rPr>
        <w:t>հաստատման համար հիմք հանդիսացած</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հաշիվ</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ապրանքագիրը</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և</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lang w:val="hy-AM"/>
        </w:rPr>
        <w:t xml:space="preserve">դրական </w:t>
      </w:r>
      <w:r w:rsidRPr="00AA608E">
        <w:rPr>
          <w:rFonts w:ascii="GHEA Grapalat" w:hAnsi="GHEA Grapalat"/>
          <w:color w:val="000000"/>
          <w:sz w:val="21"/>
          <w:szCs w:val="21"/>
          <w:lang w:val="es-ES"/>
        </w:rPr>
        <w:t>եզրակացությունը</w:t>
      </w:r>
      <w:r w:rsidRPr="00AA608E">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8E0B31" w:rsidRPr="00AA608E" w:rsidRDefault="008E0B31" w:rsidP="008E0B31">
      <w:pPr>
        <w:ind w:firstLine="375"/>
        <w:jc w:val="both"/>
        <w:rPr>
          <w:rFonts w:ascii="GHEA Grapalat" w:hAnsi="GHEA Grapalat"/>
          <w:iCs/>
          <w:snapToGrid w:val="0"/>
          <w:color w:val="000000"/>
          <w:sz w:val="21"/>
          <w:szCs w:val="21"/>
          <w:lang w:val="es-ES"/>
        </w:rPr>
      </w:pPr>
    </w:p>
    <w:p w:rsidR="008E0B31" w:rsidRPr="00AA608E" w:rsidRDefault="008E0B31" w:rsidP="008E0B31">
      <w:pPr>
        <w:ind w:firstLine="375"/>
        <w:jc w:val="both"/>
        <w:rPr>
          <w:rFonts w:ascii="GHEA Grapalat" w:hAnsi="GHEA Grapalat"/>
          <w:iCs/>
          <w:snapToGrid w:val="0"/>
          <w:color w:val="000000"/>
          <w:sz w:val="2"/>
          <w:szCs w:val="21"/>
          <w:lang w:val="es-ES"/>
        </w:rPr>
      </w:pPr>
    </w:p>
    <w:p w:rsidR="008E0B31" w:rsidRPr="00AA608E" w:rsidRDefault="008E0B31" w:rsidP="008E0B31">
      <w:pPr>
        <w:ind w:firstLine="375"/>
        <w:rPr>
          <w:rFonts w:ascii="GHEA Grapalat" w:hAnsi="GHEA Grapalat"/>
          <w:iCs/>
          <w:snapToGrid w:val="0"/>
          <w:color w:val="000000"/>
          <w:sz w:val="2"/>
          <w:szCs w:val="21"/>
          <w:lang w:val="es-ES"/>
        </w:rPr>
      </w:pPr>
      <w:r w:rsidRPr="00AA608E">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E0B31" w:rsidRPr="00AA608E" w:rsidTr="00D909B5">
        <w:trPr>
          <w:trHeight w:val="266"/>
          <w:tblCellSpacing w:w="7" w:type="dxa"/>
          <w:jc w:val="center"/>
        </w:trPr>
        <w:tc>
          <w:tcPr>
            <w:tcW w:w="0" w:type="auto"/>
            <w:vAlign w:val="center"/>
          </w:tcPr>
          <w:p w:rsidR="008E0B31" w:rsidRPr="00AA608E" w:rsidRDefault="008E0B31" w:rsidP="00D909B5">
            <w:pPr>
              <w:jc w:val="center"/>
              <w:rPr>
                <w:rFonts w:ascii="GHEA Grapalat" w:hAnsi="GHEA Grapalat"/>
                <w:iCs/>
                <w:color w:val="000000"/>
                <w:sz w:val="21"/>
                <w:szCs w:val="21"/>
              </w:rPr>
            </w:pPr>
            <w:r w:rsidRPr="00AA608E">
              <w:rPr>
                <w:rFonts w:ascii="GHEA Grapalat" w:hAnsi="GHEA Grapalat"/>
                <w:iCs/>
                <w:color w:val="000000"/>
                <w:sz w:val="21"/>
                <w:szCs w:val="21"/>
              </w:rPr>
              <w:t xml:space="preserve">Ապրանքը հանձնեց </w:t>
            </w:r>
          </w:p>
        </w:tc>
        <w:tc>
          <w:tcPr>
            <w:tcW w:w="0" w:type="auto"/>
            <w:vAlign w:val="center"/>
          </w:tcPr>
          <w:p w:rsidR="008E0B31" w:rsidRPr="00AA608E" w:rsidRDefault="008E0B31" w:rsidP="00D909B5">
            <w:pPr>
              <w:jc w:val="center"/>
              <w:rPr>
                <w:rFonts w:ascii="GHEA Grapalat" w:hAnsi="GHEA Grapalat"/>
                <w:iCs/>
                <w:color w:val="000000"/>
                <w:sz w:val="21"/>
                <w:szCs w:val="21"/>
              </w:rPr>
            </w:pPr>
            <w:r w:rsidRPr="00AA608E">
              <w:rPr>
                <w:rFonts w:ascii="GHEA Grapalat" w:hAnsi="GHEA Grapalat"/>
                <w:iCs/>
                <w:color w:val="000000"/>
                <w:sz w:val="21"/>
                <w:szCs w:val="21"/>
              </w:rPr>
              <w:t>Ապրանքը ընդունեց</w:t>
            </w:r>
          </w:p>
        </w:tc>
      </w:tr>
      <w:tr w:rsidR="008E0B31" w:rsidRPr="00AA608E" w:rsidTr="00D909B5">
        <w:trPr>
          <w:trHeight w:val="473"/>
          <w:tblCellSpacing w:w="7" w:type="dxa"/>
          <w:jc w:val="center"/>
        </w:trPr>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 xml:space="preserve">___________________________ </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 xml:space="preserve">ստորագրություն </w:t>
            </w:r>
          </w:p>
        </w:tc>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___________________________</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 xml:space="preserve">ստորագրություն </w:t>
            </w:r>
          </w:p>
        </w:tc>
      </w:tr>
      <w:tr w:rsidR="008E0B31" w:rsidRPr="00AA608E" w:rsidTr="00D909B5">
        <w:trPr>
          <w:trHeight w:val="503"/>
          <w:tblCellSpacing w:w="7" w:type="dxa"/>
          <w:jc w:val="center"/>
        </w:trPr>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 xml:space="preserve">___________________________ </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ազգանուն, անուն</w:t>
            </w:r>
          </w:p>
        </w:tc>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___________________________</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ազգանուն, անուն</w:t>
            </w:r>
          </w:p>
        </w:tc>
      </w:tr>
      <w:tr w:rsidR="008E0B31" w:rsidRPr="00AA608E" w:rsidTr="00D909B5">
        <w:trPr>
          <w:trHeight w:val="281"/>
          <w:tblCellSpacing w:w="7" w:type="dxa"/>
          <w:jc w:val="center"/>
        </w:trPr>
        <w:tc>
          <w:tcPr>
            <w:tcW w:w="0" w:type="auto"/>
            <w:vAlign w:val="center"/>
          </w:tcPr>
          <w:p w:rsidR="008E0B31" w:rsidRPr="00AA608E" w:rsidRDefault="008E0B31" w:rsidP="00D909B5">
            <w:pPr>
              <w:rPr>
                <w:rFonts w:ascii="GHEA Grapalat" w:hAnsi="GHEA Grapalat"/>
                <w:iCs/>
                <w:color w:val="000000"/>
                <w:sz w:val="21"/>
                <w:szCs w:val="21"/>
              </w:rPr>
            </w:pPr>
            <w:r w:rsidRPr="00AA608E">
              <w:rPr>
                <w:rFonts w:ascii="GHEA Grapalat" w:hAnsi="GHEA Grapalat"/>
                <w:iCs/>
                <w:color w:val="000000"/>
                <w:sz w:val="21"/>
                <w:szCs w:val="21"/>
              </w:rPr>
              <w:t xml:space="preserve">                              Կ.Տ.</w:t>
            </w:r>
            <w:r w:rsidRPr="00AA608E">
              <w:rPr>
                <w:rFonts w:ascii="Arial" w:hAnsi="Arial" w:cs="Arial"/>
                <w:iCs/>
                <w:color w:val="000000"/>
                <w:sz w:val="21"/>
                <w:szCs w:val="21"/>
              </w:rPr>
              <w:t xml:space="preserve">                                                                                 </w:t>
            </w:r>
          </w:p>
        </w:tc>
        <w:tc>
          <w:tcPr>
            <w:tcW w:w="0" w:type="auto"/>
            <w:vAlign w:val="center"/>
          </w:tcPr>
          <w:p w:rsidR="008E0B31" w:rsidRPr="00AA608E" w:rsidRDefault="008E0B31" w:rsidP="00D909B5">
            <w:pPr>
              <w:rPr>
                <w:rFonts w:ascii="GHEA Grapalat" w:hAnsi="GHEA Grapalat"/>
                <w:iCs/>
                <w:color w:val="000000"/>
                <w:sz w:val="21"/>
                <w:szCs w:val="21"/>
              </w:rPr>
            </w:pPr>
            <w:r w:rsidRPr="00AA608E">
              <w:rPr>
                <w:rFonts w:ascii="Arial" w:hAnsi="Arial" w:cs="Arial"/>
                <w:iCs/>
                <w:color w:val="000000"/>
                <w:sz w:val="21"/>
                <w:szCs w:val="21"/>
              </w:rPr>
              <w:t xml:space="preserve">                                     </w:t>
            </w:r>
            <w:r w:rsidRPr="00AA608E">
              <w:rPr>
                <w:rFonts w:ascii="GHEA Grapalat" w:hAnsi="GHEA Grapalat"/>
                <w:iCs/>
                <w:color w:val="000000"/>
                <w:sz w:val="21"/>
                <w:szCs w:val="21"/>
              </w:rPr>
              <w:t>Կ.Տ.</w:t>
            </w:r>
          </w:p>
        </w:tc>
      </w:tr>
    </w:tbl>
    <w:p w:rsidR="008E0B31" w:rsidRPr="00AA608E" w:rsidRDefault="008E0B31" w:rsidP="008E0B31">
      <w:pPr>
        <w:ind w:left="-142" w:firstLine="142"/>
        <w:jc w:val="center"/>
        <w:rPr>
          <w:rFonts w:ascii="GHEA Grapalat" w:hAnsi="GHEA Grapalat" w:cs="Sylfaen"/>
          <w:b/>
        </w:rPr>
      </w:pPr>
    </w:p>
    <w:p w:rsidR="008E0B31" w:rsidRPr="00AA608E" w:rsidRDefault="008E0B31" w:rsidP="008E0B31">
      <w:pPr>
        <w:ind w:left="-142" w:firstLine="142"/>
        <w:jc w:val="center"/>
        <w:rPr>
          <w:rFonts w:ascii="GHEA Grapalat" w:hAnsi="GHEA Grapalat" w:cs="Sylfaen"/>
          <w:b/>
        </w:rPr>
      </w:pPr>
    </w:p>
    <w:p w:rsidR="008E0B31" w:rsidRPr="00AA608E" w:rsidRDefault="008E0B31" w:rsidP="008E0B31">
      <w:pPr>
        <w:ind w:left="-142" w:firstLine="142"/>
        <w:jc w:val="center"/>
        <w:rPr>
          <w:rFonts w:ascii="GHEA Grapalat" w:hAnsi="GHEA Grapalat" w:cs="Sylfaen"/>
          <w:b/>
        </w:rPr>
      </w:pPr>
    </w:p>
    <w:p w:rsidR="008E0B31" w:rsidRPr="00AA608E" w:rsidRDefault="008E0B31"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Հավելված 3.1</w:t>
      </w: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 xml:space="preserve">«         »              20  թ. կնքված </w:t>
      </w: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 xml:space="preserve">                      ծածկագրով պայմանագրի</w:t>
      </w:r>
    </w:p>
    <w:p w:rsidR="008E0B31" w:rsidRPr="00AA608E" w:rsidRDefault="008E0B31" w:rsidP="008E0B31">
      <w:pPr>
        <w:tabs>
          <w:tab w:val="left" w:pos="360"/>
          <w:tab w:val="left" w:pos="540"/>
        </w:tabs>
        <w:jc w:val="center"/>
        <w:rPr>
          <w:rFonts w:ascii="Sylfaen" w:hAnsi="Sylfaen" w:cs="Sylfaen"/>
          <w:b/>
          <w:bCs/>
          <w:lang w:val="pt-BR"/>
        </w:rPr>
      </w:pPr>
    </w:p>
    <w:p w:rsidR="008E0B31" w:rsidRPr="00AA608E" w:rsidRDefault="008E0B31" w:rsidP="008E0B31">
      <w:pPr>
        <w:tabs>
          <w:tab w:val="left" w:pos="360"/>
          <w:tab w:val="left" w:pos="540"/>
        </w:tabs>
        <w:jc w:val="center"/>
        <w:rPr>
          <w:rFonts w:ascii="Sylfaen" w:hAnsi="Sylfaen" w:cs="Sylfaen"/>
          <w:b/>
          <w:bCs/>
          <w:lang w:val="pt-BR"/>
        </w:rPr>
      </w:pPr>
    </w:p>
    <w:p w:rsidR="008E0B31" w:rsidRPr="00AA608E" w:rsidRDefault="008E0B31" w:rsidP="008E0B31">
      <w:pPr>
        <w:ind w:left="-142" w:firstLine="142"/>
        <w:jc w:val="center"/>
        <w:rPr>
          <w:rFonts w:ascii="GHEA Grapalat" w:hAnsi="GHEA Grapalat" w:cs="Sylfaen"/>
          <w:lang w:val="pt-BR"/>
        </w:rPr>
      </w:pPr>
    </w:p>
    <w:p w:rsidR="008E0B31" w:rsidRPr="00AA608E" w:rsidRDefault="008E0B31" w:rsidP="008E0B31">
      <w:pPr>
        <w:jc w:val="center"/>
        <w:rPr>
          <w:rFonts w:ascii="GHEA Grapalat" w:hAnsi="GHEA Grapalat" w:cs="Sylfaen"/>
          <w:bCs/>
          <w:sz w:val="18"/>
          <w:szCs w:val="18"/>
          <w:lang w:val="pt-BR"/>
        </w:rPr>
      </w:pPr>
      <w:r w:rsidRPr="00AA608E">
        <w:rPr>
          <w:rFonts w:ascii="GHEA Grapalat" w:hAnsi="GHEA Grapalat" w:cs="Sylfaen"/>
          <w:bCs/>
          <w:sz w:val="18"/>
          <w:szCs w:val="18"/>
        </w:rPr>
        <w:t>ԱԿՏ</w:t>
      </w:r>
      <w:r w:rsidRPr="00AA608E">
        <w:rPr>
          <w:rFonts w:ascii="GHEA Grapalat" w:hAnsi="GHEA Grapalat" w:cs="Sylfaen"/>
          <w:bCs/>
          <w:sz w:val="18"/>
          <w:szCs w:val="18"/>
          <w:lang w:val="pt-BR"/>
        </w:rPr>
        <w:t xml:space="preserve">    N </w:t>
      </w:r>
      <w:r w:rsidRPr="00AA608E">
        <w:rPr>
          <w:rFonts w:ascii="GHEA Grapalat" w:hAnsi="GHEA Grapalat" w:cs="Sylfaen"/>
          <w:bCs/>
          <w:sz w:val="18"/>
          <w:szCs w:val="18"/>
          <w:u w:val="single"/>
          <w:lang w:val="pt-BR"/>
        </w:rPr>
        <w:tab/>
      </w:r>
      <w:r w:rsidRPr="00AA608E">
        <w:rPr>
          <w:rFonts w:ascii="GHEA Grapalat" w:hAnsi="GHEA Grapalat" w:cs="Sylfaen"/>
          <w:bCs/>
          <w:sz w:val="18"/>
          <w:szCs w:val="18"/>
          <w:lang w:val="pt-BR"/>
        </w:rPr>
        <w:t xml:space="preserve">           </w:t>
      </w:r>
    </w:p>
    <w:p w:rsidR="008E0B31" w:rsidRPr="00AA608E" w:rsidRDefault="008E0B31" w:rsidP="008E0B31">
      <w:pPr>
        <w:tabs>
          <w:tab w:val="left" w:pos="360"/>
          <w:tab w:val="left" w:pos="540"/>
          <w:tab w:val="left" w:pos="2250"/>
        </w:tabs>
        <w:jc w:val="center"/>
        <w:rPr>
          <w:rFonts w:ascii="GHEA Grapalat" w:hAnsi="GHEA Grapalat" w:cs="Sylfaen"/>
          <w:bCs/>
          <w:sz w:val="18"/>
          <w:szCs w:val="18"/>
          <w:lang w:val="pt-BR"/>
        </w:rPr>
      </w:pPr>
      <w:r w:rsidRPr="00AA608E">
        <w:rPr>
          <w:rFonts w:ascii="GHEA Grapalat" w:hAnsi="GHEA Grapalat" w:cs="Sylfaen"/>
          <w:bCs/>
          <w:sz w:val="18"/>
          <w:szCs w:val="18"/>
        </w:rPr>
        <w:t>պայմանագրի</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արդյունքը</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Գնորդին</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հանձնելու</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փաստը</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ֆիքսելու</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վերաբերյալ</w:t>
      </w:r>
      <w:r w:rsidRPr="00AA608E">
        <w:rPr>
          <w:rFonts w:ascii="GHEA Grapalat" w:hAnsi="GHEA Grapalat" w:cs="Sylfaen"/>
          <w:bCs/>
          <w:sz w:val="18"/>
          <w:szCs w:val="18"/>
          <w:lang w:val="pt-BR"/>
        </w:rPr>
        <w:t xml:space="preserve">                                                                                                                               </w:t>
      </w:r>
    </w:p>
    <w:p w:rsidR="008E0B31" w:rsidRPr="00AA608E" w:rsidRDefault="008E0B31" w:rsidP="008E0B31">
      <w:pPr>
        <w:jc w:val="center"/>
        <w:rPr>
          <w:rFonts w:ascii="GHEA Grapalat" w:hAnsi="GHEA Grapalat" w:cs="Sylfaen"/>
          <w:b/>
          <w:bCs/>
          <w:sz w:val="18"/>
          <w:szCs w:val="18"/>
          <w:lang w:val="pt-BR"/>
        </w:rPr>
      </w:pPr>
      <w:r w:rsidRPr="00AA608E">
        <w:rPr>
          <w:rFonts w:ascii="GHEA Grapalat" w:hAnsi="GHEA Grapalat" w:cs="Sylfaen"/>
          <w:bCs/>
          <w:sz w:val="18"/>
          <w:szCs w:val="18"/>
          <w:lang w:val="pt-BR"/>
        </w:rPr>
        <w:t xml:space="preserve">                                                                                                                        </w:t>
      </w:r>
    </w:p>
    <w:p w:rsidR="008E0B31" w:rsidRPr="00AA608E" w:rsidRDefault="008E0B31" w:rsidP="008E0B31">
      <w:pPr>
        <w:tabs>
          <w:tab w:val="left" w:pos="360"/>
          <w:tab w:val="left" w:pos="540"/>
        </w:tabs>
        <w:rPr>
          <w:rFonts w:ascii="GHEA Grapalat" w:hAnsi="GHEA Grapalat" w:cs="Sylfaen"/>
          <w:sz w:val="18"/>
          <w:szCs w:val="22"/>
          <w:lang w:val="pt-BR"/>
        </w:rPr>
      </w:pPr>
    </w:p>
    <w:p w:rsidR="008E0B31" w:rsidRPr="00AA608E" w:rsidRDefault="008E0B31" w:rsidP="008E0B31">
      <w:pPr>
        <w:tabs>
          <w:tab w:val="left" w:pos="360"/>
          <w:tab w:val="left" w:pos="540"/>
        </w:tabs>
        <w:ind w:left="-540" w:firstLine="180"/>
        <w:jc w:val="both"/>
        <w:rPr>
          <w:rFonts w:ascii="GHEA Grapalat" w:hAnsi="GHEA Grapalat" w:cs="Sylfaen"/>
          <w:sz w:val="20"/>
          <w:lang w:val="pt-BR"/>
        </w:rPr>
      </w:pPr>
      <w:r w:rsidRPr="00AA608E">
        <w:rPr>
          <w:rFonts w:ascii="GHEA Grapalat" w:hAnsi="GHEA Grapalat" w:cs="Sylfaen"/>
          <w:sz w:val="20"/>
          <w:lang w:val="pt-BR"/>
        </w:rPr>
        <w:tab/>
      </w:r>
      <w:r w:rsidRPr="00AA608E">
        <w:rPr>
          <w:rFonts w:ascii="GHEA Grapalat" w:hAnsi="GHEA Grapalat" w:cs="Sylfaen"/>
          <w:sz w:val="20"/>
          <w:lang w:val="hy-AM"/>
        </w:rPr>
        <w:t xml:space="preserve">Սույնով </w:t>
      </w:r>
      <w:r w:rsidRPr="00AA608E">
        <w:rPr>
          <w:rFonts w:ascii="GHEA Grapalat" w:hAnsi="GHEA Grapalat" w:cs="Sylfaen"/>
          <w:sz w:val="20"/>
        </w:rPr>
        <w:t>արձանագրվում</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hy-AM"/>
        </w:rPr>
        <w:t xml:space="preserve">, որ </w:t>
      </w:r>
      <w:r w:rsidRPr="00AA608E">
        <w:rPr>
          <w:rFonts w:ascii="GHEA Grapalat" w:hAnsi="GHEA Grapalat" w:cs="Sylfaen"/>
          <w:sz w:val="20"/>
          <w:u w:val="single"/>
          <w:lang w:val="pt-BR"/>
        </w:rPr>
        <w:tab/>
      </w:r>
      <w:r w:rsidRPr="00AA608E">
        <w:rPr>
          <w:rFonts w:ascii="GHEA Grapalat" w:hAnsi="GHEA Grapalat" w:cs="Sylfaen"/>
          <w:sz w:val="20"/>
          <w:u w:val="single"/>
          <w:lang w:val="pt-BR"/>
        </w:rPr>
        <w:tab/>
        <w:t xml:space="preserve">        </w:t>
      </w:r>
      <w:r w:rsidRPr="00AA608E">
        <w:rPr>
          <w:rFonts w:ascii="GHEA Grapalat" w:hAnsi="GHEA Grapalat" w:cs="Sylfaen"/>
          <w:sz w:val="20"/>
          <w:lang w:val="pt-BR"/>
        </w:rPr>
        <w:t>-</w:t>
      </w:r>
      <w:r w:rsidRPr="00AA608E">
        <w:rPr>
          <w:rFonts w:ascii="GHEA Grapalat" w:hAnsi="GHEA Grapalat" w:cs="Sylfaen"/>
          <w:sz w:val="20"/>
        </w:rPr>
        <w:t>ի</w:t>
      </w:r>
      <w:r w:rsidRPr="00AA608E">
        <w:rPr>
          <w:rFonts w:ascii="GHEA Grapalat" w:hAnsi="GHEA Grapalat" w:cs="Sylfaen"/>
          <w:sz w:val="20"/>
          <w:lang w:val="pt-BR"/>
        </w:rPr>
        <w:t xml:space="preserve"> (</w:t>
      </w:r>
      <w:r w:rsidRPr="00AA608E">
        <w:rPr>
          <w:rFonts w:ascii="GHEA Grapalat" w:hAnsi="GHEA Grapalat" w:cs="Sylfaen"/>
          <w:sz w:val="20"/>
        </w:rPr>
        <w:t>այսուհետ</w:t>
      </w:r>
      <w:r w:rsidRPr="00AA608E">
        <w:rPr>
          <w:rFonts w:ascii="GHEA Grapalat" w:hAnsi="GHEA Grapalat" w:cs="Sylfaen"/>
          <w:sz w:val="20"/>
          <w:lang w:val="pt-BR"/>
        </w:rPr>
        <w:t xml:space="preserve">` </w:t>
      </w:r>
      <w:r w:rsidRPr="00AA608E">
        <w:rPr>
          <w:rFonts w:ascii="GHEA Grapalat" w:hAnsi="GHEA Grapalat" w:cs="Sylfaen"/>
          <w:sz w:val="20"/>
        </w:rPr>
        <w:t>Գնորդ</w:t>
      </w:r>
      <w:r w:rsidRPr="00AA608E">
        <w:rPr>
          <w:rFonts w:ascii="GHEA Grapalat" w:hAnsi="GHEA Grapalat" w:cs="Sylfaen"/>
          <w:sz w:val="20"/>
          <w:lang w:val="pt-BR"/>
        </w:rPr>
        <w:t xml:space="preserve">) </w:t>
      </w:r>
      <w:r w:rsidRPr="00AA608E">
        <w:rPr>
          <w:rFonts w:ascii="GHEA Grapalat" w:hAnsi="GHEA Grapalat" w:cs="Sylfaen"/>
          <w:sz w:val="20"/>
          <w:lang w:val="hy-AM"/>
        </w:rPr>
        <w:t xml:space="preserve">և </w:t>
      </w:r>
      <w:r w:rsidRPr="00AA608E">
        <w:rPr>
          <w:rFonts w:ascii="GHEA Grapalat" w:hAnsi="GHEA Grapalat" w:cs="Sylfaen"/>
          <w:sz w:val="20"/>
          <w:lang w:val="pt-BR"/>
        </w:rPr>
        <w:t xml:space="preserve"> </w:t>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p>
    <w:p w:rsidR="008E0B31" w:rsidRPr="00AA608E" w:rsidRDefault="008E0B31" w:rsidP="008E0B31">
      <w:pPr>
        <w:tabs>
          <w:tab w:val="left" w:pos="360"/>
          <w:tab w:val="left" w:pos="540"/>
        </w:tabs>
        <w:ind w:left="-540" w:firstLine="180"/>
        <w:jc w:val="both"/>
        <w:rPr>
          <w:rFonts w:ascii="GHEA Grapalat" w:hAnsi="GHEA Grapalat" w:cs="Sylfaen"/>
          <w:sz w:val="12"/>
          <w:szCs w:val="16"/>
          <w:lang w:val="pt-BR"/>
        </w:rPr>
      </w:pP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t xml:space="preserve">        </w:t>
      </w:r>
      <w:r w:rsidRPr="00AA608E">
        <w:rPr>
          <w:rFonts w:ascii="GHEA Grapalat" w:hAnsi="GHEA Grapalat" w:cs="Sylfaen"/>
          <w:sz w:val="12"/>
          <w:szCs w:val="16"/>
        </w:rPr>
        <w:t>Գնորդի</w:t>
      </w:r>
      <w:r w:rsidRPr="00AA608E">
        <w:rPr>
          <w:rFonts w:ascii="GHEA Grapalat" w:hAnsi="GHEA Grapalat" w:cs="Sylfaen"/>
          <w:sz w:val="12"/>
          <w:szCs w:val="16"/>
          <w:lang w:val="pt-BR"/>
        </w:rPr>
        <w:t xml:space="preserve"> </w:t>
      </w:r>
      <w:r w:rsidRPr="00AA608E">
        <w:rPr>
          <w:rFonts w:ascii="GHEA Grapalat" w:hAnsi="GHEA Grapalat" w:cs="Sylfaen"/>
          <w:sz w:val="12"/>
          <w:szCs w:val="16"/>
        </w:rPr>
        <w:t>անվանումը</w:t>
      </w:r>
      <w:r w:rsidRPr="00AA608E">
        <w:rPr>
          <w:rFonts w:ascii="GHEA Grapalat" w:hAnsi="GHEA Grapalat" w:cs="Sylfaen"/>
          <w:sz w:val="12"/>
          <w:szCs w:val="16"/>
          <w:lang w:val="pt-BR"/>
        </w:rPr>
        <w:t xml:space="preserve">     </w:t>
      </w:r>
      <w:r w:rsidRPr="00AA608E">
        <w:rPr>
          <w:rFonts w:ascii="GHEA Grapalat" w:hAnsi="GHEA Grapalat" w:cs="Sylfaen"/>
          <w:sz w:val="12"/>
          <w:szCs w:val="16"/>
          <w:lang w:val="pt-BR"/>
        </w:rPr>
        <w:tab/>
      </w:r>
      <w:r w:rsidRPr="00AA608E">
        <w:rPr>
          <w:rFonts w:ascii="GHEA Grapalat" w:hAnsi="GHEA Grapalat" w:cs="Sylfaen"/>
          <w:sz w:val="12"/>
          <w:szCs w:val="16"/>
          <w:lang w:val="pt-BR"/>
        </w:rPr>
        <w:tab/>
      </w:r>
      <w:r w:rsidRPr="00AA608E">
        <w:rPr>
          <w:rFonts w:ascii="GHEA Grapalat" w:hAnsi="GHEA Grapalat" w:cs="Sylfaen"/>
          <w:sz w:val="12"/>
          <w:szCs w:val="16"/>
          <w:lang w:val="pt-BR"/>
        </w:rPr>
        <w:tab/>
      </w:r>
      <w:r w:rsidRPr="00AA608E">
        <w:rPr>
          <w:rFonts w:ascii="GHEA Grapalat" w:hAnsi="GHEA Grapalat" w:cs="Sylfaen"/>
          <w:sz w:val="12"/>
          <w:szCs w:val="16"/>
          <w:lang w:val="pt-BR"/>
        </w:rPr>
        <w:tab/>
        <w:t xml:space="preserve">            </w:t>
      </w:r>
      <w:r w:rsidRPr="00AA608E">
        <w:rPr>
          <w:rFonts w:ascii="GHEA Grapalat" w:hAnsi="GHEA Grapalat" w:cs="Sylfaen"/>
          <w:sz w:val="12"/>
          <w:szCs w:val="16"/>
        </w:rPr>
        <w:t>Վաճառողի</w:t>
      </w:r>
      <w:r w:rsidRPr="00AA608E">
        <w:rPr>
          <w:rFonts w:ascii="GHEA Grapalat" w:hAnsi="GHEA Grapalat" w:cs="Sylfaen"/>
          <w:sz w:val="12"/>
          <w:szCs w:val="16"/>
          <w:lang w:val="pt-BR"/>
        </w:rPr>
        <w:t xml:space="preserve"> </w:t>
      </w:r>
      <w:r w:rsidRPr="00AA608E">
        <w:rPr>
          <w:rFonts w:ascii="GHEA Grapalat" w:hAnsi="GHEA Grapalat" w:cs="Sylfaen"/>
          <w:sz w:val="12"/>
          <w:szCs w:val="16"/>
        </w:rPr>
        <w:t>անվանումը</w:t>
      </w:r>
      <w:r w:rsidRPr="00AA608E">
        <w:rPr>
          <w:rFonts w:ascii="GHEA Grapalat" w:hAnsi="GHEA Grapalat" w:cs="Sylfaen"/>
          <w:sz w:val="12"/>
          <w:szCs w:val="16"/>
          <w:lang w:val="pt-BR"/>
        </w:rPr>
        <w:tab/>
      </w:r>
    </w:p>
    <w:p w:rsidR="008E0B31" w:rsidRPr="00AA608E" w:rsidRDefault="008E0B31" w:rsidP="008E0B31">
      <w:pPr>
        <w:tabs>
          <w:tab w:val="left" w:pos="360"/>
          <w:tab w:val="left" w:pos="540"/>
        </w:tabs>
        <w:ind w:right="-360"/>
        <w:jc w:val="both"/>
        <w:rPr>
          <w:rFonts w:ascii="GHEA Grapalat" w:hAnsi="GHEA Grapalat" w:cs="Sylfaen"/>
          <w:sz w:val="20"/>
          <w:u w:val="single"/>
          <w:lang w:val="hy-AM"/>
        </w:rPr>
      </w:pPr>
      <w:r w:rsidRPr="00AA608E">
        <w:rPr>
          <w:rFonts w:ascii="GHEA Grapalat" w:hAnsi="GHEA Grapalat" w:cs="Sylfaen"/>
          <w:sz w:val="20"/>
          <w:lang w:val="hy-AM"/>
        </w:rPr>
        <w:t xml:space="preserve">(այսուհետ` </w:t>
      </w:r>
      <w:r w:rsidRPr="00AA608E">
        <w:rPr>
          <w:rFonts w:ascii="GHEA Grapalat" w:hAnsi="GHEA Grapalat" w:cs="Sylfaen"/>
          <w:sz w:val="20"/>
        </w:rPr>
        <w:t>Վաճառող</w:t>
      </w:r>
      <w:r w:rsidRPr="00AA608E">
        <w:rPr>
          <w:rFonts w:ascii="GHEA Grapalat" w:hAnsi="GHEA Grapalat" w:cs="Sylfaen"/>
          <w:sz w:val="20"/>
          <w:lang w:val="hy-AM"/>
        </w:rPr>
        <w:t>)</w:t>
      </w:r>
      <w:r w:rsidRPr="00AA608E">
        <w:rPr>
          <w:rFonts w:ascii="GHEA Grapalat" w:hAnsi="GHEA Grapalat" w:cs="Sylfaen"/>
          <w:sz w:val="20"/>
          <w:lang w:val="pt-BR"/>
        </w:rPr>
        <w:t xml:space="preserve"> </w:t>
      </w:r>
      <w:r w:rsidRPr="00AA608E">
        <w:rPr>
          <w:rFonts w:ascii="GHEA Grapalat" w:hAnsi="GHEA Grapalat" w:cs="Sylfaen"/>
          <w:sz w:val="20"/>
        </w:rPr>
        <w:t>միջև</w:t>
      </w:r>
      <w:r w:rsidRPr="00AA608E">
        <w:rPr>
          <w:rFonts w:ascii="GHEA Grapalat" w:hAnsi="GHEA Grapalat" w:cs="Sylfaen"/>
          <w:sz w:val="20"/>
          <w:lang w:val="pt-BR"/>
        </w:rPr>
        <w:t xml:space="preserve"> 20     </w:t>
      </w:r>
      <w:r w:rsidRPr="00AA608E">
        <w:rPr>
          <w:rFonts w:ascii="GHEA Grapalat" w:hAnsi="GHEA Grapalat" w:cs="Sylfaen"/>
          <w:sz w:val="20"/>
        </w:rPr>
        <w:t>թ</w:t>
      </w:r>
      <w:r w:rsidRPr="00AA608E">
        <w:rPr>
          <w:rFonts w:ascii="GHEA Grapalat" w:hAnsi="GHEA Grapalat" w:cs="Sylfaen"/>
          <w:sz w:val="20"/>
          <w:lang w:val="pt-BR"/>
        </w:rPr>
        <w:t xml:space="preserve">. </w:t>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lang w:val="hy-AM"/>
        </w:rPr>
        <w:t xml:space="preserve"> -ին կնքված N </w:t>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p>
    <w:p w:rsidR="008E0B31" w:rsidRPr="00AA608E" w:rsidRDefault="008E0B31" w:rsidP="008E0B31">
      <w:pPr>
        <w:tabs>
          <w:tab w:val="left" w:pos="360"/>
          <w:tab w:val="left" w:pos="540"/>
        </w:tabs>
        <w:ind w:right="-360"/>
        <w:jc w:val="both"/>
        <w:rPr>
          <w:rFonts w:ascii="GHEA Grapalat" w:hAnsi="GHEA Grapalat" w:cs="Sylfaen"/>
          <w:sz w:val="12"/>
          <w:szCs w:val="16"/>
          <w:lang w:val="hy-AM"/>
        </w:rPr>
      </w:pP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t>պայմանագրի կնքման ամսաթիվը</w:t>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t xml:space="preserve">      պայմանագրի համարը</w:t>
      </w:r>
      <w:r w:rsidRPr="00AA608E">
        <w:rPr>
          <w:rFonts w:ascii="GHEA Grapalat" w:hAnsi="GHEA Grapalat" w:cs="Sylfaen"/>
          <w:sz w:val="12"/>
          <w:szCs w:val="16"/>
          <w:lang w:val="hy-AM"/>
        </w:rPr>
        <w:tab/>
      </w:r>
      <w:r w:rsidRPr="00AA608E">
        <w:rPr>
          <w:rFonts w:ascii="GHEA Grapalat" w:hAnsi="GHEA Grapalat" w:cs="Sylfaen"/>
          <w:sz w:val="12"/>
          <w:szCs w:val="16"/>
          <w:lang w:val="hy-AM"/>
        </w:rPr>
        <w:tab/>
      </w:r>
    </w:p>
    <w:p w:rsidR="008E0B31" w:rsidRPr="00AA608E" w:rsidRDefault="008E0B31" w:rsidP="008E0B31">
      <w:pPr>
        <w:tabs>
          <w:tab w:val="left" w:pos="360"/>
          <w:tab w:val="left" w:pos="540"/>
        </w:tabs>
        <w:jc w:val="both"/>
        <w:rPr>
          <w:rFonts w:ascii="GHEA Grapalat" w:hAnsi="GHEA Grapalat" w:cs="Sylfaen"/>
          <w:sz w:val="20"/>
          <w:lang w:val="hy-AM"/>
        </w:rPr>
      </w:pPr>
      <w:r w:rsidRPr="00AA608E">
        <w:rPr>
          <w:rFonts w:ascii="GHEA Grapalat" w:hAnsi="GHEA Grapalat" w:cs="Sylfaen"/>
          <w:sz w:val="20"/>
          <w:lang w:val="hy-AM"/>
        </w:rPr>
        <w:t xml:space="preserve">պայմանագրի շրջանակներում Վաճառողը  20  թ. </w:t>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lang w:val="hy-AM"/>
        </w:rPr>
        <w:t>-ին հանձնման-ընդունման նպատակով Գնորդին հանձնեց ստորև նշված ապրանքները.</w:t>
      </w:r>
    </w:p>
    <w:p w:rsidR="008E0B31" w:rsidRPr="00AA608E" w:rsidRDefault="008E0B31" w:rsidP="008E0B31">
      <w:pPr>
        <w:tabs>
          <w:tab w:val="left" w:pos="2972"/>
        </w:tabs>
        <w:jc w:val="both"/>
        <w:rPr>
          <w:rFonts w:ascii="GHEA Grapalat" w:hAnsi="GHEA Grapalat" w:cs="Sylfaen"/>
          <w:sz w:val="20"/>
          <w:lang w:val="hy-AM"/>
        </w:rPr>
      </w:pPr>
      <w:r w:rsidRPr="00AA608E">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E0B31" w:rsidRPr="00AA608E" w:rsidTr="00D909B5">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8E0B31" w:rsidRPr="00AA608E" w:rsidRDefault="008E0B31" w:rsidP="00D909B5">
            <w:pPr>
              <w:jc w:val="center"/>
              <w:rPr>
                <w:rFonts w:ascii="GHEA Grapalat" w:hAnsi="GHEA Grapalat" w:cs="Sylfaen"/>
                <w:bCs/>
                <w:sz w:val="18"/>
                <w:szCs w:val="18"/>
                <w:lang w:eastAsia="ru-RU"/>
              </w:rPr>
            </w:pPr>
            <w:r w:rsidRPr="00AA608E">
              <w:rPr>
                <w:rFonts w:ascii="GHEA Grapalat" w:hAnsi="GHEA Grapalat" w:cs="Sylfaen"/>
                <w:bCs/>
                <w:sz w:val="18"/>
                <w:szCs w:val="18"/>
                <w:lang w:eastAsia="ru-RU"/>
              </w:rPr>
              <w:t>Ապրանքի</w:t>
            </w: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քանակը</w:t>
            </w:r>
            <w:r w:rsidRPr="00AA608E">
              <w:rPr>
                <w:rFonts w:ascii="GHEA Grapalat" w:hAnsi="GHEA Grapalat"/>
                <w:sz w:val="18"/>
                <w:szCs w:val="18"/>
              </w:rPr>
              <w:t xml:space="preserve"> (</w:t>
            </w:r>
            <w:r w:rsidRPr="00AA608E">
              <w:rPr>
                <w:rFonts w:ascii="GHEA Grapalat" w:hAnsi="GHEA Grapalat" w:cs="Sylfaen"/>
                <w:sz w:val="18"/>
                <w:szCs w:val="18"/>
              </w:rPr>
              <w:t>փաստացի</w:t>
            </w:r>
            <w:r w:rsidRPr="00AA608E">
              <w:rPr>
                <w:rFonts w:ascii="GHEA Grapalat" w:hAnsi="GHEA Grapalat"/>
                <w:sz w:val="18"/>
                <w:szCs w:val="18"/>
              </w:rPr>
              <w:t>)</w:t>
            </w: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r>
    </w:tbl>
    <w:p w:rsidR="008E0B31" w:rsidRPr="00AA608E" w:rsidRDefault="008E0B31" w:rsidP="008E0B31">
      <w:pPr>
        <w:tabs>
          <w:tab w:val="left" w:pos="360"/>
          <w:tab w:val="left" w:pos="540"/>
        </w:tabs>
        <w:jc w:val="both"/>
        <w:rPr>
          <w:rFonts w:ascii="GHEA Grapalat" w:hAnsi="GHEA Grapalat" w:cs="Sylfaen"/>
          <w:lang w:eastAsia="ru-RU"/>
        </w:rPr>
      </w:pPr>
    </w:p>
    <w:p w:rsidR="008E0B31" w:rsidRPr="00AA608E" w:rsidRDefault="008E0B31" w:rsidP="008E0B31">
      <w:pPr>
        <w:tabs>
          <w:tab w:val="left" w:pos="360"/>
          <w:tab w:val="left" w:pos="540"/>
        </w:tabs>
        <w:jc w:val="both"/>
        <w:rPr>
          <w:rFonts w:ascii="GHEA Grapalat" w:hAnsi="GHEA Grapalat" w:cs="Sylfaen"/>
          <w:sz w:val="20"/>
        </w:rPr>
      </w:pPr>
      <w:r w:rsidRPr="00AA608E">
        <w:rPr>
          <w:rFonts w:ascii="GHEA Grapalat" w:hAnsi="GHEA Grapalat" w:cs="Sylfaen"/>
          <w:sz w:val="20"/>
        </w:rPr>
        <w:t>Սույն ակտը կազմված է 2 օրինակից, յուրաքանչյուր կողմին տրամադրվում է մեկական օրինակ:</w:t>
      </w:r>
    </w:p>
    <w:p w:rsidR="008E0B31" w:rsidRPr="00AA608E" w:rsidRDefault="008E0B31" w:rsidP="008E0B31">
      <w:pPr>
        <w:tabs>
          <w:tab w:val="left" w:pos="360"/>
          <w:tab w:val="left" w:pos="540"/>
        </w:tabs>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14"/>
          <w:szCs w:val="14"/>
          <w:lang w:val="hy-AM"/>
        </w:rPr>
      </w:pPr>
    </w:p>
    <w:p w:rsidR="008E0B31" w:rsidRPr="00AA608E" w:rsidRDefault="008E0B31" w:rsidP="008E0B31">
      <w:pPr>
        <w:jc w:val="center"/>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22"/>
          <w:szCs w:val="22"/>
        </w:rPr>
      </w:pPr>
      <w:r w:rsidRPr="00AA608E">
        <w:rPr>
          <w:rFonts w:ascii="GHEA Grapalat" w:hAnsi="GHEA Grapalat" w:cs="Sylfaen"/>
          <w:sz w:val="22"/>
          <w:szCs w:val="22"/>
        </w:rPr>
        <w:t>ԿՈՂՄԵՐԸ</w:t>
      </w:r>
    </w:p>
    <w:p w:rsidR="008E0B31" w:rsidRPr="00AA608E" w:rsidRDefault="008E0B31" w:rsidP="008E0B31">
      <w:pPr>
        <w:jc w:val="center"/>
        <w:rPr>
          <w:rFonts w:ascii="GHEA Grapalat" w:hAnsi="GHEA Grapalat" w:cs="Sylfaen"/>
          <w:sz w:val="22"/>
          <w:szCs w:val="22"/>
        </w:rPr>
      </w:pPr>
    </w:p>
    <w:p w:rsidR="008E0B31" w:rsidRPr="00AA608E" w:rsidRDefault="008E0B31" w:rsidP="008E0B31">
      <w:pPr>
        <w:tabs>
          <w:tab w:val="left" w:pos="360"/>
          <w:tab w:val="left" w:pos="540"/>
        </w:tabs>
        <w:rPr>
          <w:rFonts w:ascii="GHEA Grapalat" w:hAnsi="GHEA Grapalat" w:cs="Sylfaen"/>
          <w:sz w:val="22"/>
          <w:szCs w:val="22"/>
        </w:rPr>
      </w:pPr>
    </w:p>
    <w:p w:rsidR="008E0B31" w:rsidRPr="00AA608E" w:rsidRDefault="008E0B31" w:rsidP="008E0B31">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E0B31" w:rsidRPr="00AA608E" w:rsidTr="00D909B5">
        <w:tc>
          <w:tcPr>
            <w:tcW w:w="4785" w:type="dxa"/>
          </w:tcPr>
          <w:p w:rsidR="008E0B31" w:rsidRPr="00AA608E" w:rsidRDefault="008E0B31" w:rsidP="00D909B5">
            <w:pPr>
              <w:tabs>
                <w:tab w:val="left" w:pos="360"/>
                <w:tab w:val="left" w:pos="540"/>
              </w:tabs>
              <w:jc w:val="center"/>
              <w:rPr>
                <w:rFonts w:ascii="GHEA Grapalat" w:hAnsi="GHEA Grapalat" w:cs="Sylfaen"/>
                <w:b/>
                <w:bCs/>
                <w:sz w:val="22"/>
                <w:szCs w:val="22"/>
                <w:lang w:eastAsia="ru-RU"/>
              </w:rPr>
            </w:pPr>
            <w:r w:rsidRPr="00AA608E">
              <w:rPr>
                <w:rFonts w:ascii="GHEA Grapalat" w:hAnsi="GHEA Grapalat" w:cs="Sylfaen"/>
                <w:b/>
                <w:bCs/>
                <w:sz w:val="22"/>
                <w:szCs w:val="22"/>
              </w:rPr>
              <w:t>Հանձնեց</w:t>
            </w:r>
          </w:p>
        </w:tc>
        <w:tc>
          <w:tcPr>
            <w:tcW w:w="5223" w:type="dxa"/>
          </w:tcPr>
          <w:p w:rsidR="008E0B31" w:rsidRPr="00AA608E" w:rsidRDefault="008E0B31" w:rsidP="00D909B5">
            <w:pPr>
              <w:tabs>
                <w:tab w:val="left" w:pos="360"/>
                <w:tab w:val="left" w:pos="540"/>
              </w:tabs>
              <w:jc w:val="center"/>
              <w:rPr>
                <w:rFonts w:ascii="GHEA Grapalat" w:hAnsi="GHEA Grapalat" w:cs="Sylfaen"/>
                <w:b/>
                <w:bCs/>
                <w:sz w:val="22"/>
                <w:szCs w:val="22"/>
                <w:lang w:eastAsia="ru-RU"/>
              </w:rPr>
            </w:pPr>
            <w:r w:rsidRPr="00AA608E">
              <w:rPr>
                <w:rFonts w:ascii="GHEA Grapalat" w:hAnsi="GHEA Grapalat" w:cs="Sylfaen"/>
                <w:b/>
                <w:bCs/>
                <w:sz w:val="22"/>
                <w:szCs w:val="22"/>
              </w:rPr>
              <w:t xml:space="preserve">        Ընդունեց</w:t>
            </w:r>
          </w:p>
        </w:tc>
      </w:tr>
    </w:tbl>
    <w:p w:rsidR="008E0B31" w:rsidRPr="00AA608E" w:rsidRDefault="008E0B31" w:rsidP="008E0B31">
      <w:pPr>
        <w:tabs>
          <w:tab w:val="left" w:pos="360"/>
          <w:tab w:val="left" w:pos="540"/>
        </w:tabs>
        <w:rPr>
          <w:rFonts w:ascii="GHEA Grapalat" w:hAnsi="GHEA Grapalat" w:cs="Sylfaen"/>
          <w:sz w:val="20"/>
          <w:szCs w:val="20"/>
          <w:lang w:eastAsia="ru-RU"/>
        </w:rPr>
      </w:pPr>
      <w:r w:rsidRPr="00AA608E">
        <w:rPr>
          <w:rFonts w:ascii="GHEA Grapalat" w:hAnsi="GHEA Grapalat" w:cs="Sylfaen"/>
          <w:sz w:val="20"/>
          <w:szCs w:val="20"/>
          <w:lang w:eastAsia="ru-RU"/>
        </w:rPr>
        <w:t xml:space="preserve">                                                                                                  հայտը նախագծած ներկայացուցիչ`</w:t>
      </w:r>
    </w:p>
    <w:p w:rsidR="008E0B31" w:rsidRPr="00AA608E" w:rsidRDefault="008E0B31" w:rsidP="008E0B31">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E0B31" w:rsidRPr="00AA608E" w:rsidTr="00D909B5">
        <w:trPr>
          <w:tblCellSpacing w:w="7" w:type="dxa"/>
          <w:jc w:val="center"/>
        </w:trPr>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 xml:space="preserve">___________________________ </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ազգանուն, անուն</w:t>
            </w:r>
          </w:p>
        </w:tc>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___________________________</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ազգանուն, անուն</w:t>
            </w:r>
          </w:p>
        </w:tc>
      </w:tr>
      <w:tr w:rsidR="008E0B31" w:rsidRPr="00AE2768" w:rsidTr="00D909B5">
        <w:trPr>
          <w:tblCellSpacing w:w="7" w:type="dxa"/>
          <w:jc w:val="center"/>
        </w:trPr>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 xml:space="preserve">___________________________ </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Ստորագրություն</w:t>
            </w:r>
          </w:p>
        </w:tc>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___________________________</w:t>
            </w:r>
          </w:p>
          <w:p w:rsidR="008E0B31" w:rsidRPr="00AE2768"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ստորագրություն</w:t>
            </w:r>
          </w:p>
        </w:tc>
      </w:tr>
      <w:tr w:rsidR="008E0B31" w:rsidRPr="00AE2768" w:rsidTr="00D909B5">
        <w:trPr>
          <w:tblCellSpacing w:w="7" w:type="dxa"/>
          <w:jc w:val="center"/>
        </w:trPr>
        <w:tc>
          <w:tcPr>
            <w:tcW w:w="0" w:type="auto"/>
            <w:vAlign w:val="center"/>
          </w:tcPr>
          <w:p w:rsidR="008E0B31" w:rsidRPr="00AE2768" w:rsidRDefault="008E0B31" w:rsidP="00D909B5">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8E0B31" w:rsidRPr="00AE2768" w:rsidRDefault="008E0B31" w:rsidP="00D909B5">
            <w:pPr>
              <w:rPr>
                <w:rFonts w:ascii="GHEA Grapalat" w:hAnsi="GHEA Grapalat" w:cs="GHEA Grapalat"/>
                <w:color w:val="000000"/>
                <w:sz w:val="21"/>
                <w:szCs w:val="21"/>
                <w:lang w:val="ru-RU" w:eastAsia="ru-RU"/>
              </w:rPr>
            </w:pPr>
          </w:p>
        </w:tc>
      </w:tr>
    </w:tbl>
    <w:p w:rsidR="008E0B31" w:rsidRPr="00AE2768" w:rsidRDefault="008E0B31" w:rsidP="00AA608E">
      <w:pPr>
        <w:rPr>
          <w:rFonts w:ascii="GHEA Grapalat" w:hAnsi="GHEA Grapalat" w:cs="Sylfaen"/>
          <w:b/>
        </w:rPr>
        <w:sectPr w:rsidR="008E0B31" w:rsidRPr="00AE2768" w:rsidSect="0020412D">
          <w:footnotePr>
            <w:pos w:val="beneathText"/>
          </w:footnotePr>
          <w:pgSz w:w="11906" w:h="16838" w:code="9"/>
          <w:pgMar w:top="720" w:right="663" w:bottom="0" w:left="1140" w:header="561" w:footer="561" w:gutter="0"/>
          <w:cols w:space="720"/>
        </w:sectPr>
      </w:pPr>
    </w:p>
    <w:p w:rsidR="00AA608E" w:rsidRDefault="00AA608E"/>
    <w:sectPr w:rsidR="00AA608E" w:rsidSect="00AA608E">
      <w:pgSz w:w="16838" w:h="11906" w:orient="landscape" w:code="9"/>
      <w:pgMar w:top="0" w:right="720" w:bottom="0" w:left="533"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400" w:rsidRDefault="00346400" w:rsidP="008E0B31">
      <w:r>
        <w:separator/>
      </w:r>
    </w:p>
  </w:endnote>
  <w:endnote w:type="continuationSeparator" w:id="0">
    <w:p w:rsidR="00346400" w:rsidRDefault="00346400" w:rsidP="008E0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400" w:rsidRDefault="00346400" w:rsidP="008E0B31">
      <w:r>
        <w:separator/>
      </w:r>
    </w:p>
  </w:footnote>
  <w:footnote w:type="continuationSeparator" w:id="0">
    <w:p w:rsidR="00346400" w:rsidRDefault="00346400" w:rsidP="008E0B31">
      <w:r>
        <w:continuationSeparator/>
      </w:r>
    </w:p>
  </w:footnote>
  <w:footnote w:id="1">
    <w:p w:rsidR="003974CF" w:rsidRPr="00D909B5" w:rsidRDefault="003974CF" w:rsidP="008E0B31">
      <w:pPr>
        <w:jc w:val="both"/>
        <w:rPr>
          <w:rFonts w:ascii="GHEA Grapalat" w:hAnsi="GHEA Grapalat" w:cs="Sylfaen"/>
          <w:i/>
          <w:sz w:val="16"/>
          <w:szCs w:val="16"/>
          <w:lang w:val="af-ZA" w:eastAsia="ru-RU"/>
        </w:rPr>
      </w:pPr>
    </w:p>
    <w:p w:rsidR="003974CF" w:rsidRPr="00D909B5" w:rsidRDefault="003974CF" w:rsidP="008E0B31">
      <w:pPr>
        <w:pStyle w:val="af2"/>
        <w:jc w:val="both"/>
        <w:rPr>
          <w:rFonts w:ascii="GHEA Grapalat" w:hAnsi="GHEA Grapalat" w:cs="Sylfaen"/>
          <w:i/>
          <w:sz w:val="16"/>
          <w:szCs w:val="16"/>
          <w:lang w:val="af-ZA"/>
        </w:rPr>
      </w:pPr>
      <w:r w:rsidRPr="00D909B5">
        <w:rPr>
          <w:vertAlign w:val="superscript"/>
          <w:lang w:val="af-ZA"/>
        </w:rPr>
        <w:t>6</w:t>
      </w:r>
      <w:r w:rsidRPr="006265F4">
        <w:rPr>
          <w:rStyle w:val="af6"/>
          <w:color w:val="FFFFFF"/>
        </w:rPr>
        <w:footnoteRef/>
      </w:r>
      <w:r w:rsidRPr="006265F4">
        <w:t xml:space="preserve"> </w:t>
      </w:r>
      <w:r w:rsidRPr="006265F4">
        <w:rPr>
          <w:rFonts w:ascii="GHEA Grapalat" w:hAnsi="GHEA Grapalat" w:cs="Sylfaen"/>
          <w:i/>
          <w:sz w:val="16"/>
          <w:szCs w:val="16"/>
          <w:lang w:val="en-US"/>
        </w:rPr>
        <w:t>Գնումը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մրցույթով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գնանշման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հարցման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նախադասությունը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r w:rsidRPr="00D909B5">
        <w:rPr>
          <w:rFonts w:ascii="GHEA Grapalat" w:hAnsi="GHEA Grapalat" w:cs="Sylfaen"/>
          <w:i/>
          <w:sz w:val="16"/>
          <w:szCs w:val="16"/>
          <w:lang w:val="af-ZA"/>
        </w:rPr>
        <w:t>`</w:t>
      </w:r>
    </w:p>
    <w:p w:rsidR="003974CF" w:rsidRPr="00E769B3" w:rsidRDefault="003974CF" w:rsidP="008E0B31">
      <w:pPr>
        <w:pStyle w:val="af2"/>
        <w:jc w:val="both"/>
        <w:rPr>
          <w:rFonts w:ascii="GHEA Grapalat" w:hAnsi="GHEA Grapalat" w:cs="Sylfaen"/>
          <w:i/>
          <w:sz w:val="16"/>
          <w:szCs w:val="16"/>
          <w:lang w:val="af-ZA"/>
        </w:rPr>
      </w:pP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E769B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E769B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բացառությամբ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այն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երբ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անհրաժեշտ</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օրվա</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դրությամբ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նախատեսված</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չափը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hy-AM"/>
        </w:rPr>
        <w:t>10</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կնքվելիք</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պայմանագրի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ամբողջական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հետագայում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ևս</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պահանջվելու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w:t>
      </w:r>
      <w:r w:rsidRPr="00E769B3">
        <w:rPr>
          <w:rFonts w:ascii="GHEA Grapalat" w:hAnsi="GHEA Grapalat" w:cs="Sylfaen"/>
          <w:i/>
          <w:sz w:val="16"/>
          <w:szCs w:val="16"/>
          <w:lang w:val="af-ZA"/>
        </w:rPr>
        <w:t>.</w:t>
      </w:r>
    </w:p>
    <w:p w:rsidR="003974CF" w:rsidRPr="00E769B3" w:rsidRDefault="003974CF" w:rsidP="008E0B31">
      <w:pPr>
        <w:pStyle w:val="af2"/>
        <w:jc w:val="both"/>
        <w:rPr>
          <w:lang w:val="af-ZA"/>
        </w:rPr>
      </w:pPr>
      <w:r w:rsidRPr="00E769B3">
        <w:rPr>
          <w:rFonts w:ascii="GHEA Grapalat" w:hAnsi="GHEA Grapalat" w:cs="Sylfaen"/>
          <w:i/>
          <w:sz w:val="16"/>
          <w:szCs w:val="16"/>
          <w:lang w:val="af-ZA"/>
        </w:rPr>
        <w:t xml:space="preserve"> - </w:t>
      </w:r>
      <w:r w:rsidRPr="006265F4">
        <w:rPr>
          <w:rFonts w:ascii="GHEA Grapalat" w:hAnsi="GHEA Grapalat" w:cs="Sylfaen"/>
          <w:i/>
          <w:sz w:val="16"/>
          <w:szCs w:val="16"/>
          <w:lang w:val="en-US"/>
        </w:rPr>
        <w:t>գնման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E769B3">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p>
  </w:footnote>
  <w:footnote w:id="2">
    <w:p w:rsidR="003974CF" w:rsidRPr="00E769B3" w:rsidRDefault="003974CF" w:rsidP="008E0B31">
      <w:pPr>
        <w:pStyle w:val="af2"/>
        <w:jc w:val="both"/>
        <w:rPr>
          <w:lang w:val="af-ZA"/>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sidRPr="006265F4" w:rsidDel="00BB5B35">
        <w:rPr>
          <w:rFonts w:ascii="GHEA Grapalat" w:hAnsi="GHEA Grapalat"/>
          <w:i/>
          <w:sz w:val="16"/>
          <w:szCs w:val="16"/>
          <w:lang w:val="af-ZA" w:eastAsia="en-US"/>
        </w:rPr>
        <w:t xml:space="preserve"> </w:t>
      </w:r>
      <w:r w:rsidRPr="006265F4">
        <w:rPr>
          <w:rFonts w:ascii="GHEA Grapalat" w:hAnsi="GHEA Grapalat"/>
          <w:i/>
          <w:sz w:val="16"/>
          <w:szCs w:val="16"/>
          <w:lang w:val="af-ZA" w:eastAsia="en-US"/>
        </w:rPr>
        <w:t>» բառերը:</w:t>
      </w:r>
    </w:p>
  </w:footnote>
  <w:footnote w:id="3">
    <w:p w:rsidR="003974CF" w:rsidRPr="00E769B3" w:rsidRDefault="003974CF" w:rsidP="008E0B31">
      <w:pPr>
        <w:pStyle w:val="af2"/>
        <w:rPr>
          <w:rFonts w:ascii="Sylfaen" w:hAnsi="Sylfaen"/>
          <w:lang w:val="af-ZA"/>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Pr="00E769B3">
        <w:rPr>
          <w:rFonts w:ascii="GHEA Grapalat" w:hAnsi="GHEA Grapalat" w:cs="Sylfaen"/>
          <w:i/>
          <w:sz w:val="16"/>
          <w:szCs w:val="16"/>
          <w:vertAlign w:val="superscript"/>
          <w:lang w:val="af-ZA"/>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3974CF" w:rsidRPr="003B2BB1" w:rsidRDefault="003974CF" w:rsidP="008E0B31">
      <w:pPr>
        <w:pStyle w:val="af2"/>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Եթե</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3B2BB1">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3B2BB1">
        <w:rPr>
          <w:rFonts w:ascii="Times New Roman" w:hAnsi="Times New Roman"/>
          <w:lang w:val="af-ZA"/>
        </w:rPr>
        <w:t xml:space="preserve"> </w:t>
      </w:r>
      <w:r w:rsidRPr="003B2BB1">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3B2BB1">
        <w:rPr>
          <w:rFonts w:ascii="GHEA Grapalat" w:hAnsi="GHEA Grapalat" w:cs="Sylfaen"/>
          <w:i/>
          <w:sz w:val="16"/>
          <w:szCs w:val="16"/>
          <w:lang w:val="af-ZA"/>
        </w:rPr>
        <w:t xml:space="preserve"> 4)” </w:t>
      </w:r>
      <w:r w:rsidRPr="006265F4">
        <w:rPr>
          <w:rFonts w:ascii="GHEA Grapalat" w:hAnsi="GHEA Grapalat" w:cs="Sylfaen"/>
          <w:i/>
          <w:sz w:val="16"/>
          <w:szCs w:val="16"/>
          <w:lang w:val="en-US"/>
        </w:rPr>
        <w:t>բառերը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3B2BB1">
        <w:rPr>
          <w:rFonts w:ascii="GHEA Grapalat" w:hAnsi="GHEA Grapalat" w:cs="Sylfaen"/>
          <w:i/>
          <w:sz w:val="16"/>
          <w:szCs w:val="16"/>
          <w:lang w:val="af-ZA"/>
        </w:rPr>
        <w:t xml:space="preserve"> 4.1) </w:t>
      </w:r>
      <w:r w:rsidRPr="006265F4">
        <w:rPr>
          <w:rFonts w:ascii="GHEA Grapalat" w:hAnsi="GHEA Grapalat" w:cs="Sylfaen"/>
          <w:i/>
          <w:sz w:val="16"/>
          <w:szCs w:val="16"/>
          <w:lang w:val="en-US"/>
        </w:rPr>
        <w:t>կամ</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3974CF" w:rsidRPr="00DC13EB" w:rsidRDefault="003974CF" w:rsidP="008E0B31">
      <w:pPr>
        <w:pStyle w:val="af2"/>
        <w:rPr>
          <w:rFonts w:ascii="GHEA Grapalat" w:hAnsi="GHEA Grapalat" w:cs="Sylfaen"/>
          <w:i/>
          <w:sz w:val="16"/>
          <w:szCs w:val="16"/>
          <w:lang w:val="af-ZA"/>
        </w:rPr>
      </w:pPr>
      <w:r w:rsidRPr="00DC13EB">
        <w:rPr>
          <w:rFonts w:ascii="GHEA Grapalat" w:hAnsi="GHEA Grapalat" w:cs="Sylfaen"/>
          <w:i/>
          <w:sz w:val="16"/>
          <w:szCs w:val="16"/>
          <w:vertAlign w:val="superscript"/>
          <w:lang w:val="af-ZA"/>
        </w:rPr>
        <w:t xml:space="preserve">13 </w:t>
      </w:r>
      <w:r w:rsidRPr="006265F4">
        <w:rPr>
          <w:rFonts w:ascii="GHEA Grapalat" w:hAnsi="GHEA Grapalat" w:cs="Sylfaen"/>
          <w:i/>
          <w:sz w:val="16"/>
          <w:szCs w:val="16"/>
          <w:lang w:val="en-US"/>
        </w:rPr>
        <w:t>Եթե</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DC13EB">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DC13EB">
        <w:rPr>
          <w:rFonts w:ascii="Times New Roman" w:hAnsi="Times New Roman"/>
          <w:lang w:val="af-ZA"/>
        </w:rPr>
        <w:t xml:space="preserve"> </w:t>
      </w:r>
      <w:r w:rsidRPr="00DC13EB">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DC13EB">
        <w:rPr>
          <w:rFonts w:ascii="GHEA Grapalat" w:hAnsi="GHEA Grapalat" w:cs="Sylfaen"/>
          <w:i/>
          <w:sz w:val="16"/>
          <w:szCs w:val="16"/>
          <w:lang w:val="af-ZA"/>
        </w:rPr>
        <w:t xml:space="preserve"> 5.1) </w:t>
      </w:r>
      <w:r w:rsidRPr="006265F4">
        <w:rPr>
          <w:rFonts w:ascii="GHEA Grapalat" w:hAnsi="GHEA Grapalat" w:cs="Sylfaen"/>
          <w:i/>
          <w:sz w:val="16"/>
          <w:szCs w:val="16"/>
          <w:lang w:val="en-US"/>
        </w:rPr>
        <w:t>կամ</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3974CF" w:rsidRPr="00DC13EB" w:rsidRDefault="003974CF" w:rsidP="008E0B31">
      <w:pPr>
        <w:pStyle w:val="af2"/>
        <w:rPr>
          <w:rFonts w:ascii="Times New Roman" w:hAnsi="Times New Roman"/>
          <w:vertAlign w:val="superscript"/>
          <w:lang w:val="af-ZA"/>
        </w:rPr>
      </w:pPr>
    </w:p>
  </w:footnote>
  <w:footnote w:id="5">
    <w:p w:rsidR="003974CF" w:rsidRPr="00DC13EB" w:rsidRDefault="003974CF" w:rsidP="008E0B31">
      <w:pPr>
        <w:pStyle w:val="af2"/>
        <w:rPr>
          <w:rFonts w:ascii="GHEA Grapalat" w:hAnsi="GHEA Grapalat"/>
          <w:lang w:val="af-ZA"/>
        </w:rPr>
      </w:pPr>
      <w:r w:rsidRPr="00DC13EB">
        <w:rPr>
          <w:rFonts w:ascii="GHEA Grapalat" w:hAnsi="GHEA Grapalat" w:cs="Sylfaen"/>
          <w:i/>
          <w:sz w:val="16"/>
          <w:szCs w:val="16"/>
          <w:vertAlign w:val="superscript"/>
          <w:lang w:val="af-ZA"/>
        </w:rPr>
        <w:t xml:space="preserve">14 </w:t>
      </w:r>
      <w:r w:rsidRPr="006265F4">
        <w:rPr>
          <w:rFonts w:ascii="GHEA Grapalat" w:hAnsi="GHEA Grapalat" w:cs="Sylfaen"/>
          <w:i/>
          <w:sz w:val="16"/>
          <w:szCs w:val="16"/>
        </w:rPr>
        <w:t xml:space="preserve">Սույն կետը խմբագրվում է ըստ համապատասխան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w:t>
      </w:r>
      <w:r w:rsidRPr="00DC13EB">
        <w:rPr>
          <w:rFonts w:ascii="GHEA Grapalat" w:hAnsi="GHEA Grapalat"/>
          <w:lang w:val="af-ZA"/>
        </w:rPr>
        <w:t xml:space="preserve"> </w:t>
      </w:r>
    </w:p>
  </w:footnote>
  <w:footnote w:id="6">
    <w:p w:rsidR="003974CF" w:rsidRPr="006265F4" w:rsidRDefault="003974CF" w:rsidP="008E0B31">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3974CF" w:rsidRPr="006265F4" w:rsidRDefault="003974CF" w:rsidP="008E0B31">
      <w:pPr>
        <w:pStyle w:val="af2"/>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lang w:val="en-US"/>
        </w:rPr>
        <w:t>լրացվում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է</w:t>
      </w:r>
      <w:r w:rsidRPr="006265F4">
        <w:rPr>
          <w:rFonts w:ascii="GHEA Grapalat" w:hAnsi="GHEA Grapalat"/>
          <w:i/>
          <w:sz w:val="16"/>
          <w:szCs w:val="16"/>
          <w:lang w:val="af-ZA"/>
        </w:rPr>
        <w:t xml:space="preserve"> </w:t>
      </w:r>
      <w:r w:rsidRPr="006265F4">
        <w:rPr>
          <w:rFonts w:ascii="GHEA Grapalat" w:hAnsi="GHEA Grapalat"/>
          <w:i/>
          <w:sz w:val="16"/>
          <w:szCs w:val="16"/>
          <w:lang w:val="en-US"/>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lang w:val="en-US"/>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lang w:val="en-US"/>
        </w:rPr>
        <w:t>կողմից</w:t>
      </w:r>
      <w:r w:rsidRPr="006265F4">
        <w:rPr>
          <w:rFonts w:ascii="GHEA Grapalat" w:hAnsi="GHEA Grapalat"/>
          <w:i/>
          <w:sz w:val="16"/>
          <w:szCs w:val="16"/>
          <w:lang w:val="af-ZA"/>
        </w:rPr>
        <w:t xml:space="preserve">` </w:t>
      </w:r>
      <w:r w:rsidRPr="006265F4">
        <w:rPr>
          <w:rFonts w:ascii="GHEA Grapalat" w:hAnsi="GHEA Grapalat"/>
          <w:i/>
          <w:sz w:val="16"/>
          <w:szCs w:val="16"/>
          <w:lang w:val="en-US"/>
        </w:rPr>
        <w:t>մինչև</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հրավերը</w:t>
      </w:r>
      <w:r w:rsidRPr="006265F4">
        <w:rPr>
          <w:rFonts w:ascii="GHEA Grapalat" w:hAnsi="GHEA Grapalat"/>
          <w:i/>
          <w:sz w:val="16"/>
          <w:szCs w:val="16"/>
          <w:lang w:val="af-ZA"/>
        </w:rPr>
        <w:t xml:space="preserve"> </w:t>
      </w:r>
      <w:r w:rsidRPr="006265F4">
        <w:rPr>
          <w:rFonts w:ascii="GHEA Grapalat" w:hAnsi="GHEA Grapalat"/>
          <w:i/>
          <w:sz w:val="16"/>
          <w:szCs w:val="16"/>
          <w:lang w:val="en-US"/>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հրապարակելը</w:t>
      </w:r>
      <w:r w:rsidRPr="006265F4">
        <w:rPr>
          <w:rFonts w:ascii="GHEA Grapalat" w:hAnsi="GHEA Grapalat"/>
          <w:i/>
          <w:sz w:val="16"/>
          <w:szCs w:val="16"/>
          <w:lang w:val="hy-AM"/>
        </w:rPr>
        <w:t>:</w:t>
      </w:r>
    </w:p>
    <w:p w:rsidR="003974CF" w:rsidRPr="006265F4" w:rsidDel="006C3873" w:rsidRDefault="003974CF" w:rsidP="008E0B31">
      <w:pPr>
        <w:jc w:val="both"/>
        <w:rPr>
          <w:del w:id="11"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8">
    <w:p w:rsidR="003974CF" w:rsidRPr="006265F4" w:rsidRDefault="003974CF" w:rsidP="008E0B31">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3974CF" w:rsidRPr="006265F4" w:rsidRDefault="003974CF" w:rsidP="008E0B31">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5-</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3974CF" w:rsidRPr="006265F4" w:rsidDel="00856FDE" w:rsidRDefault="003974CF" w:rsidP="008E0B31">
      <w:pPr>
        <w:pStyle w:val="af2"/>
        <w:rPr>
          <w:del w:id="13" w:author="User" w:date="2019-05-26T09:57:00Z"/>
          <w:i/>
          <w:lang w:val="af-ZA"/>
        </w:rPr>
      </w:pPr>
    </w:p>
  </w:footnote>
  <w:footnote w:id="9">
    <w:p w:rsidR="003974CF" w:rsidRPr="006265F4" w:rsidDel="007942E8" w:rsidRDefault="003974CF" w:rsidP="008E0B31">
      <w:pPr>
        <w:pStyle w:val="af2"/>
        <w:rPr>
          <w:del w:id="14"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10">
    <w:p w:rsidR="003974CF" w:rsidRPr="006265F4" w:rsidDel="007942E8" w:rsidRDefault="003974CF" w:rsidP="008E0B31">
      <w:pPr>
        <w:pStyle w:val="af2"/>
        <w:jc w:val="both"/>
        <w:rPr>
          <w:del w:id="15"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6265F4">
        <w:rPr>
          <w:rFonts w:ascii="GHEA Grapalat" w:hAnsi="GHEA Grapalat"/>
          <w:i/>
          <w:sz w:val="16"/>
          <w:szCs w:val="24"/>
          <w:lang w:val="en-US" w:eastAsia="en-US"/>
        </w:rPr>
        <w:t>կնքվելիք</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w:t>
      </w:r>
      <w:r w:rsidRPr="006265F4">
        <w:rPr>
          <w:rFonts w:ascii="GHEA Grapalat" w:hAnsi="GHEA Grapalat"/>
          <w:i/>
          <w:sz w:val="16"/>
          <w:szCs w:val="24"/>
          <w:lang w:val="hy-AM" w:eastAsia="en-US"/>
        </w:rPr>
        <w:t>այմանագր</w:t>
      </w:r>
      <w:r w:rsidRPr="006265F4">
        <w:rPr>
          <w:rFonts w:ascii="GHEA Grapalat" w:hAnsi="GHEA Grapalat"/>
          <w:i/>
          <w:sz w:val="16"/>
          <w:szCs w:val="24"/>
          <w:lang w:val="en-US"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Եթե</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պայմանագրով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չի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նախատեսվում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կանխավճարի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հատկացում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սույն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կետը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նախագծից</w:t>
      </w:r>
      <w:r w:rsidRPr="006265F4">
        <w:rPr>
          <w:rFonts w:ascii="GHEA Grapalat" w:hAnsi="GHEA Grapalat"/>
          <w:i/>
          <w:sz w:val="16"/>
          <w:szCs w:val="24"/>
          <w:lang w:val="af-ZA" w:eastAsia="en-US"/>
        </w:rPr>
        <w:t>:</w:t>
      </w:r>
    </w:p>
  </w:footnote>
  <w:footnote w:id="11">
    <w:p w:rsidR="003974CF" w:rsidRPr="006265F4" w:rsidDel="007942E8" w:rsidRDefault="003974CF" w:rsidP="008E0B31">
      <w:pPr>
        <w:pStyle w:val="af2"/>
        <w:rPr>
          <w:del w:id="16" w:author="User" w:date="2019-05-26T10:02:00Z"/>
          <w:lang w:val="hy-AM"/>
        </w:rPr>
      </w:pPr>
      <w:r w:rsidRPr="006265F4">
        <w:rPr>
          <w:color w:val="FFFFFF"/>
          <w:vertAlign w:val="superscript"/>
          <w:lang w:val="hy-AM"/>
        </w:rPr>
        <w:t>31</w:t>
      </w:r>
      <w:r w:rsidRPr="006265F4">
        <w:rPr>
          <w:vertAlign w:val="superscript"/>
          <w:lang w:val="hy-AM"/>
        </w:rPr>
        <w:t xml:space="preserve"> </w:t>
      </w:r>
      <w:r w:rsidRPr="00CC5F63">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2">
    <w:p w:rsidR="003974CF" w:rsidRPr="006265F4" w:rsidRDefault="003974CF" w:rsidP="008E0B31">
      <w:pPr>
        <w:pStyle w:val="af2"/>
        <w:jc w:val="both"/>
        <w:rPr>
          <w:rFonts w:ascii="GHEA Grapalat" w:hAnsi="GHEA Grapalat"/>
          <w:i/>
          <w:sz w:val="16"/>
          <w:szCs w:val="24"/>
          <w:lang w:val="hy-AM" w:eastAsia="en-US"/>
        </w:rPr>
      </w:pPr>
      <w:r w:rsidRPr="00CC5F63">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3974CF" w:rsidRPr="006265F4" w:rsidDel="007942E8" w:rsidRDefault="003974CF" w:rsidP="008E0B31">
      <w:pPr>
        <w:pStyle w:val="af2"/>
        <w:jc w:val="both"/>
        <w:rPr>
          <w:del w:id="17"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3974CF" w:rsidRPr="006265F4" w:rsidDel="007942E8" w:rsidRDefault="003974CF" w:rsidP="008E0B31">
      <w:pPr>
        <w:pStyle w:val="af2"/>
        <w:jc w:val="both"/>
        <w:rPr>
          <w:del w:id="18" w:author="User" w:date="2019-05-26T10:04:00Z"/>
          <w:sz w:val="16"/>
          <w:szCs w:val="16"/>
          <w:lang w:val="hy-AM"/>
        </w:rPr>
      </w:pPr>
      <w:r w:rsidRPr="00CC5F63">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rsidR="003974CF" w:rsidRPr="006265F4" w:rsidDel="002877FC" w:rsidRDefault="003974CF" w:rsidP="008E0B31">
      <w:pPr>
        <w:pStyle w:val="af2"/>
        <w:jc w:val="both"/>
        <w:rPr>
          <w:del w:id="19" w:author="User" w:date="2019-05-26T10:04:00Z"/>
          <w:lang w:val="hy-AM"/>
        </w:rPr>
      </w:pPr>
      <w:r w:rsidRPr="00CC5F63">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rsidR="003974CF" w:rsidRPr="006265F4" w:rsidDel="002877FC" w:rsidRDefault="003974CF" w:rsidP="008E0B31">
      <w:pPr>
        <w:pStyle w:val="af2"/>
        <w:jc w:val="both"/>
        <w:rPr>
          <w:del w:id="20" w:author="User" w:date="2019-05-26T10:04:00Z"/>
          <w:lang w:val="hy-AM"/>
        </w:rPr>
      </w:pPr>
      <w:r w:rsidRPr="00CC5F63">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6">
    <w:p w:rsidR="003974CF" w:rsidRPr="00D909B5" w:rsidRDefault="003974CF">
      <w:pPr>
        <w:rPr>
          <w:lang w:val="hy-AM"/>
        </w:rPr>
      </w:pPr>
      <w:r w:rsidRPr="00CC5F63">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83BB7"/>
    <w:multiLevelType w:val="hybridMultilevel"/>
    <w:tmpl w:val="BD0C0C48"/>
    <w:lvl w:ilvl="0" w:tplc="1DA000D2">
      <w:start w:val="9"/>
      <w:numFmt w:val="decimal"/>
      <w:lvlText w:val="%1."/>
      <w:lvlJc w:val="left"/>
      <w:pPr>
        <w:ind w:left="720" w:hanging="360"/>
      </w:pPr>
      <w:rPr>
        <w:rFonts w:hint="default"/>
        <w:b w:val="0"/>
        <w:i/>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2D43144"/>
    <w:multiLevelType w:val="hybridMultilevel"/>
    <w:tmpl w:val="1DFCBFDA"/>
    <w:lvl w:ilvl="0" w:tplc="74F43FA6">
      <w:start w:val="9"/>
      <w:numFmt w:val="decimal"/>
      <w:lvlText w:val="%1."/>
      <w:lvlJc w:val="left"/>
      <w:pPr>
        <w:ind w:left="4290" w:hanging="3930"/>
      </w:pPr>
      <w:rPr>
        <w:rFonts w:cs="Times New Roman" w:hint="default"/>
        <w:b w:val="0"/>
        <w:i/>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746038"/>
    <w:multiLevelType w:val="hybridMultilevel"/>
    <w:tmpl w:val="C8A60E22"/>
    <w:lvl w:ilvl="0" w:tplc="4D4A8C4C">
      <w:start w:val="9"/>
      <w:numFmt w:val="decimal"/>
      <w:lvlText w:val="%1."/>
      <w:lvlJc w:val="left"/>
      <w:pPr>
        <w:ind w:left="1515" w:hanging="1155"/>
      </w:pPr>
      <w:rPr>
        <w:rFonts w:hint="default"/>
        <w:b w:val="0"/>
        <w:i/>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855C53"/>
    <w:multiLevelType w:val="multilevel"/>
    <w:tmpl w:val="29B434EA"/>
    <w:lvl w:ilvl="0">
      <w:start w:val="9"/>
      <w:numFmt w:val="decimal"/>
      <w:lvlText w:val="%1."/>
      <w:lvlJc w:val="left"/>
      <w:pPr>
        <w:ind w:left="1155" w:hanging="1155"/>
      </w:pPr>
      <w:rPr>
        <w:rFonts w:cs="Times New Roman" w:hint="default"/>
        <w:i/>
        <w:sz w:val="18"/>
      </w:rPr>
    </w:lvl>
    <w:lvl w:ilvl="1">
      <w:start w:val="15"/>
      <w:numFmt w:val="decimal"/>
      <w:lvlText w:val="%1.%2."/>
      <w:lvlJc w:val="left"/>
      <w:pPr>
        <w:ind w:left="1864" w:hanging="1155"/>
      </w:pPr>
      <w:rPr>
        <w:rFonts w:cs="Times New Roman" w:hint="default"/>
        <w:i/>
        <w:sz w:val="18"/>
      </w:rPr>
    </w:lvl>
    <w:lvl w:ilvl="2">
      <w:start w:val="1"/>
      <w:numFmt w:val="decimal"/>
      <w:lvlText w:val="%1.%2.%3."/>
      <w:lvlJc w:val="left"/>
      <w:pPr>
        <w:ind w:left="2573" w:hanging="1155"/>
      </w:pPr>
      <w:rPr>
        <w:rFonts w:cs="Times New Roman" w:hint="default"/>
        <w:i/>
        <w:sz w:val="18"/>
      </w:rPr>
    </w:lvl>
    <w:lvl w:ilvl="3">
      <w:start w:val="1"/>
      <w:numFmt w:val="decimal"/>
      <w:lvlText w:val="%1.%2.%3.%4."/>
      <w:lvlJc w:val="left"/>
      <w:pPr>
        <w:ind w:left="3282" w:hanging="1155"/>
      </w:pPr>
      <w:rPr>
        <w:rFonts w:cs="Times New Roman" w:hint="default"/>
        <w:i/>
        <w:sz w:val="18"/>
      </w:rPr>
    </w:lvl>
    <w:lvl w:ilvl="4">
      <w:start w:val="1"/>
      <w:numFmt w:val="decimal"/>
      <w:lvlText w:val="%1.%2.%3.%4.%5."/>
      <w:lvlJc w:val="left"/>
      <w:pPr>
        <w:ind w:left="3991" w:hanging="1155"/>
      </w:pPr>
      <w:rPr>
        <w:rFonts w:cs="Times New Roman" w:hint="default"/>
        <w:i/>
        <w:sz w:val="18"/>
      </w:rPr>
    </w:lvl>
    <w:lvl w:ilvl="5">
      <w:start w:val="1"/>
      <w:numFmt w:val="decimal"/>
      <w:lvlText w:val="%1.%2.%3.%4.%5.%6."/>
      <w:lvlJc w:val="left"/>
      <w:pPr>
        <w:ind w:left="4700" w:hanging="1155"/>
      </w:pPr>
      <w:rPr>
        <w:rFonts w:cs="Times New Roman" w:hint="default"/>
        <w:i/>
        <w:sz w:val="18"/>
      </w:rPr>
    </w:lvl>
    <w:lvl w:ilvl="6">
      <w:start w:val="1"/>
      <w:numFmt w:val="decimal"/>
      <w:lvlText w:val="%1.%2.%3.%4.%5.%6.%7."/>
      <w:lvlJc w:val="left"/>
      <w:pPr>
        <w:ind w:left="5694" w:hanging="1440"/>
      </w:pPr>
      <w:rPr>
        <w:rFonts w:cs="Times New Roman" w:hint="default"/>
        <w:i/>
        <w:sz w:val="18"/>
      </w:rPr>
    </w:lvl>
    <w:lvl w:ilvl="7">
      <w:start w:val="1"/>
      <w:numFmt w:val="decimal"/>
      <w:lvlText w:val="%1.%2.%3.%4.%5.%6.%7.%8."/>
      <w:lvlJc w:val="left"/>
      <w:pPr>
        <w:ind w:left="6403" w:hanging="1440"/>
      </w:pPr>
      <w:rPr>
        <w:rFonts w:cs="Times New Roman" w:hint="default"/>
        <w:i/>
        <w:sz w:val="18"/>
      </w:rPr>
    </w:lvl>
    <w:lvl w:ilvl="8">
      <w:start w:val="1"/>
      <w:numFmt w:val="decimal"/>
      <w:lvlText w:val="%1.%2.%3.%4.%5.%6.%7.%8.%9."/>
      <w:lvlJc w:val="left"/>
      <w:pPr>
        <w:ind w:left="7472" w:hanging="1800"/>
      </w:pPr>
      <w:rPr>
        <w:rFonts w:cs="Times New Roman" w:hint="default"/>
        <w:i/>
        <w:sz w:val="18"/>
      </w:r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7C159A"/>
    <w:multiLevelType w:val="multilevel"/>
    <w:tmpl w:val="F83C9A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E41328"/>
    <w:multiLevelType w:val="hybridMultilevel"/>
    <w:tmpl w:val="1436DBEE"/>
    <w:lvl w:ilvl="0" w:tplc="2C76295C">
      <w:start w:val="9"/>
      <w:numFmt w:val="decimal"/>
      <w:lvlText w:val="%1."/>
      <w:lvlJc w:val="left"/>
      <w:pPr>
        <w:ind w:left="720" w:hanging="360"/>
      </w:pPr>
      <w:rPr>
        <w:rFonts w:cs="Times New Roman" w:hint="default"/>
        <w:b w:val="0"/>
        <w:i/>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1F20496F"/>
    <w:multiLevelType w:val="hybridMultilevel"/>
    <w:tmpl w:val="F754EBF2"/>
    <w:lvl w:ilvl="0" w:tplc="3BDA7DE4">
      <w:start w:val="9"/>
      <w:numFmt w:val="decimal"/>
      <w:lvlText w:val="%1."/>
      <w:lvlJc w:val="left"/>
      <w:pPr>
        <w:ind w:left="4290" w:hanging="3930"/>
      </w:pPr>
      <w:rPr>
        <w:rFonts w:cs="Times New Roman" w:hint="default"/>
        <w:b w:val="0"/>
        <w:i/>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nsid w:val="26ED1EEC"/>
    <w:multiLevelType w:val="hybridMultilevel"/>
    <w:tmpl w:val="12C8CF9C"/>
    <w:lvl w:ilvl="0" w:tplc="9EEAE648">
      <w:start w:val="9"/>
      <w:numFmt w:val="decimal"/>
      <w:lvlText w:val="%1."/>
      <w:lvlJc w:val="left"/>
      <w:pPr>
        <w:ind w:left="4188" w:hanging="360"/>
      </w:pPr>
      <w:rPr>
        <w:rFonts w:cs="Times New Roman" w:hint="default"/>
        <w:b w:val="0"/>
        <w:i/>
        <w:sz w:val="18"/>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1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433F185B"/>
    <w:multiLevelType w:val="hybridMultilevel"/>
    <w:tmpl w:val="5D52A654"/>
    <w:lvl w:ilvl="0" w:tplc="1E4236B6">
      <w:start w:val="9"/>
      <w:numFmt w:val="decimal"/>
      <w:lvlText w:val="%1."/>
      <w:lvlJc w:val="left"/>
      <w:pPr>
        <w:ind w:left="1515" w:hanging="1155"/>
      </w:pPr>
      <w:rPr>
        <w:rFonts w:hint="default"/>
        <w:b w:val="0"/>
        <w:i/>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4E8D4B4D"/>
    <w:multiLevelType w:val="hybridMultilevel"/>
    <w:tmpl w:val="E162FCD8"/>
    <w:lvl w:ilvl="0" w:tplc="83D85ECA">
      <w:start w:val="9"/>
      <w:numFmt w:val="decimal"/>
      <w:lvlText w:val="%1."/>
      <w:lvlJc w:val="left"/>
      <w:pPr>
        <w:ind w:left="1515" w:hanging="1155"/>
      </w:pPr>
      <w:rPr>
        <w:rFonts w:hint="default"/>
        <w:b w:val="0"/>
        <w:i/>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6D23E0"/>
    <w:multiLevelType w:val="hybridMultilevel"/>
    <w:tmpl w:val="95CA15F0"/>
    <w:lvl w:ilvl="0" w:tplc="36AE1F56">
      <w:start w:val="9"/>
      <w:numFmt w:val="decimal"/>
      <w:lvlText w:val="%1."/>
      <w:lvlJc w:val="left"/>
      <w:pPr>
        <w:ind w:left="720" w:hanging="360"/>
      </w:pPr>
      <w:rPr>
        <w:rFonts w:cs="Times New Roman" w:hint="default"/>
        <w:b w:val="0"/>
        <w:i/>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C183DDD"/>
    <w:multiLevelType w:val="hybridMultilevel"/>
    <w:tmpl w:val="B6648722"/>
    <w:lvl w:ilvl="0" w:tplc="8CC83B56">
      <w:start w:val="9"/>
      <w:numFmt w:val="decimal"/>
      <w:lvlText w:val="%1."/>
      <w:lvlJc w:val="left"/>
      <w:pPr>
        <w:ind w:left="720" w:hanging="360"/>
      </w:pPr>
      <w:rPr>
        <w:rFonts w:hint="default"/>
        <w:b w:val="0"/>
        <w:i/>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68E2EE1"/>
    <w:multiLevelType w:val="hybridMultilevel"/>
    <w:tmpl w:val="537C56B6"/>
    <w:lvl w:ilvl="0" w:tplc="D450A750">
      <w:start w:val="9"/>
      <w:numFmt w:val="decimal"/>
      <w:lvlText w:val="%1."/>
      <w:lvlJc w:val="left"/>
      <w:pPr>
        <w:ind w:left="1515" w:hanging="1155"/>
      </w:pPr>
      <w:rPr>
        <w:rFonts w:hint="default"/>
        <w:b w:val="0"/>
        <w:i/>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D1C10DF"/>
    <w:multiLevelType w:val="hybridMultilevel"/>
    <w:tmpl w:val="863E85AA"/>
    <w:lvl w:ilvl="0" w:tplc="52760F98">
      <w:start w:val="9"/>
      <w:numFmt w:val="decimal"/>
      <w:lvlText w:val="%1."/>
      <w:lvlJc w:val="left"/>
      <w:pPr>
        <w:ind w:left="1515" w:hanging="1155"/>
      </w:pPr>
      <w:rPr>
        <w:rFonts w:hint="default"/>
        <w:b w:val="0"/>
        <w:i/>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4B30F4"/>
    <w:multiLevelType w:val="hybridMultilevel"/>
    <w:tmpl w:val="B0286908"/>
    <w:lvl w:ilvl="0" w:tplc="BF6AD590">
      <w:start w:val="9"/>
      <w:numFmt w:val="decimal"/>
      <w:lvlText w:val="%1."/>
      <w:lvlJc w:val="left"/>
      <w:pPr>
        <w:ind w:left="720" w:hanging="360"/>
      </w:pPr>
      <w:rPr>
        <w:rFonts w:cs="Times New Roman" w:hint="default"/>
        <w:i/>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75743D10"/>
    <w:multiLevelType w:val="hybridMultilevel"/>
    <w:tmpl w:val="81C009D8"/>
    <w:lvl w:ilvl="0" w:tplc="01BCC84C">
      <w:start w:val="9"/>
      <w:numFmt w:val="decimal"/>
      <w:lvlText w:val="%1."/>
      <w:lvlJc w:val="left"/>
      <w:pPr>
        <w:ind w:left="720" w:hanging="360"/>
      </w:pPr>
      <w:rPr>
        <w:rFonts w:hint="default"/>
        <w:b w:val="0"/>
        <w:i/>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7142D8"/>
    <w:multiLevelType w:val="hybridMultilevel"/>
    <w:tmpl w:val="0C5A4632"/>
    <w:lvl w:ilvl="0" w:tplc="276E1886">
      <w:start w:val="9"/>
      <w:numFmt w:val="decimal"/>
      <w:lvlText w:val="%1."/>
      <w:lvlJc w:val="left"/>
      <w:pPr>
        <w:ind w:left="4290" w:hanging="3930"/>
      </w:pPr>
      <w:rPr>
        <w:rFonts w:cs="Times New Roman" w:hint="default"/>
        <w:i/>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4"/>
  </w:num>
  <w:num w:numId="3">
    <w:abstractNumId w:val="26"/>
  </w:num>
  <w:num w:numId="4">
    <w:abstractNumId w:val="20"/>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8"/>
  </w:num>
  <w:num w:numId="11">
    <w:abstractNumId w:val="12"/>
  </w:num>
  <w:num w:numId="12">
    <w:abstractNumId w:val="39"/>
  </w:num>
  <w:num w:numId="13">
    <w:abstractNumId w:val="32"/>
  </w:num>
  <w:num w:numId="14">
    <w:abstractNumId w:val="16"/>
  </w:num>
  <w:num w:numId="15">
    <w:abstractNumId w:val="35"/>
  </w:num>
  <w:num w:numId="16">
    <w:abstractNumId w:val="18"/>
  </w:num>
  <w:num w:numId="17">
    <w:abstractNumId w:val="10"/>
  </w:num>
  <w:num w:numId="18">
    <w:abstractNumId w:val="4"/>
  </w:num>
  <w:num w:numId="19">
    <w:abstractNumId w:val="7"/>
  </w:num>
  <w:num w:numId="20">
    <w:abstractNumId w:val="6"/>
  </w:num>
  <w:num w:numId="21">
    <w:abstractNumId w:val="40"/>
  </w:num>
  <w:num w:numId="22">
    <w:abstractNumId w:val="37"/>
  </w:num>
  <w:num w:numId="23">
    <w:abstractNumId w:val="29"/>
  </w:num>
  <w:num w:numId="24">
    <w:abstractNumId w:val="1"/>
  </w:num>
  <w:num w:numId="25">
    <w:abstractNumId w:val="17"/>
  </w:num>
  <w:num w:numId="26">
    <w:abstractNumId w:val="22"/>
  </w:num>
  <w:num w:numId="27">
    <w:abstractNumId w:val="19"/>
  </w:num>
  <w:num w:numId="28">
    <w:abstractNumId w:val="9"/>
  </w:num>
  <w:num w:numId="29">
    <w:abstractNumId w:val="0"/>
  </w:num>
  <w:num w:numId="30">
    <w:abstractNumId w:val="11"/>
  </w:num>
  <w:num w:numId="31">
    <w:abstractNumId w:val="36"/>
  </w:num>
  <w:num w:numId="32">
    <w:abstractNumId w:val="28"/>
  </w:num>
  <w:num w:numId="33">
    <w:abstractNumId w:val="25"/>
  </w:num>
  <w:num w:numId="34">
    <w:abstractNumId w:val="34"/>
  </w:num>
  <w:num w:numId="35">
    <w:abstractNumId w:val="13"/>
  </w:num>
  <w:num w:numId="36">
    <w:abstractNumId w:val="38"/>
  </w:num>
  <w:num w:numId="37">
    <w:abstractNumId w:val="2"/>
  </w:num>
  <w:num w:numId="38">
    <w:abstractNumId w:val="15"/>
  </w:num>
  <w:num w:numId="39">
    <w:abstractNumId w:val="5"/>
  </w:num>
  <w:num w:numId="40">
    <w:abstractNumId w:val="31"/>
  </w:num>
  <w:num w:numId="41">
    <w:abstractNumId w:val="33"/>
  </w:num>
  <w:num w:numId="42">
    <w:abstractNumId w:val="3"/>
  </w:num>
  <w:num w:numId="43">
    <w:abstractNumId w:val="24"/>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E5C"/>
    <w:rsid w:val="00015024"/>
    <w:rsid w:val="00020DA7"/>
    <w:rsid w:val="00065DFC"/>
    <w:rsid w:val="000B58A1"/>
    <w:rsid w:val="000C2527"/>
    <w:rsid w:val="0012456D"/>
    <w:rsid w:val="00136B71"/>
    <w:rsid w:val="00163AB1"/>
    <w:rsid w:val="001C062E"/>
    <w:rsid w:val="0020412D"/>
    <w:rsid w:val="00244F34"/>
    <w:rsid w:val="0026752E"/>
    <w:rsid w:val="002C1573"/>
    <w:rsid w:val="002C2EBF"/>
    <w:rsid w:val="003107D0"/>
    <w:rsid w:val="003221F7"/>
    <w:rsid w:val="0033453F"/>
    <w:rsid w:val="00341807"/>
    <w:rsid w:val="00346400"/>
    <w:rsid w:val="003974CF"/>
    <w:rsid w:val="003B2BB1"/>
    <w:rsid w:val="00410C5F"/>
    <w:rsid w:val="00412203"/>
    <w:rsid w:val="004743FD"/>
    <w:rsid w:val="004D3005"/>
    <w:rsid w:val="0050173C"/>
    <w:rsid w:val="00512374"/>
    <w:rsid w:val="00550239"/>
    <w:rsid w:val="00555836"/>
    <w:rsid w:val="00572B54"/>
    <w:rsid w:val="005764B3"/>
    <w:rsid w:val="0059492D"/>
    <w:rsid w:val="005B48E1"/>
    <w:rsid w:val="005B6560"/>
    <w:rsid w:val="005C08E9"/>
    <w:rsid w:val="005D2E24"/>
    <w:rsid w:val="005F4BCA"/>
    <w:rsid w:val="00615525"/>
    <w:rsid w:val="00640E43"/>
    <w:rsid w:val="006572FE"/>
    <w:rsid w:val="00675A00"/>
    <w:rsid w:val="006B551E"/>
    <w:rsid w:val="00716F40"/>
    <w:rsid w:val="00717C44"/>
    <w:rsid w:val="0073001E"/>
    <w:rsid w:val="00746489"/>
    <w:rsid w:val="00776C8D"/>
    <w:rsid w:val="007A5C98"/>
    <w:rsid w:val="007C48AD"/>
    <w:rsid w:val="008142AB"/>
    <w:rsid w:val="008232D6"/>
    <w:rsid w:val="0084534B"/>
    <w:rsid w:val="008459AE"/>
    <w:rsid w:val="00865FE1"/>
    <w:rsid w:val="00877528"/>
    <w:rsid w:val="008878E9"/>
    <w:rsid w:val="008A302B"/>
    <w:rsid w:val="008C1018"/>
    <w:rsid w:val="008C2D7E"/>
    <w:rsid w:val="008D04C2"/>
    <w:rsid w:val="008D426A"/>
    <w:rsid w:val="008E0B31"/>
    <w:rsid w:val="009153C1"/>
    <w:rsid w:val="00922590"/>
    <w:rsid w:val="00922C90"/>
    <w:rsid w:val="009306F9"/>
    <w:rsid w:val="00934AF7"/>
    <w:rsid w:val="0096282D"/>
    <w:rsid w:val="00975B29"/>
    <w:rsid w:val="009911F6"/>
    <w:rsid w:val="009F10CE"/>
    <w:rsid w:val="00A14E35"/>
    <w:rsid w:val="00A56209"/>
    <w:rsid w:val="00A659E1"/>
    <w:rsid w:val="00A717F3"/>
    <w:rsid w:val="00A7244D"/>
    <w:rsid w:val="00AA608E"/>
    <w:rsid w:val="00AC65C6"/>
    <w:rsid w:val="00AD2978"/>
    <w:rsid w:val="00B13AB3"/>
    <w:rsid w:val="00B256AD"/>
    <w:rsid w:val="00B53765"/>
    <w:rsid w:val="00C06532"/>
    <w:rsid w:val="00C403E1"/>
    <w:rsid w:val="00C576EE"/>
    <w:rsid w:val="00C673A6"/>
    <w:rsid w:val="00C735BC"/>
    <w:rsid w:val="00C87AFE"/>
    <w:rsid w:val="00CA2596"/>
    <w:rsid w:val="00CB66D2"/>
    <w:rsid w:val="00CE3416"/>
    <w:rsid w:val="00CF699F"/>
    <w:rsid w:val="00D2015B"/>
    <w:rsid w:val="00D240EF"/>
    <w:rsid w:val="00D909B5"/>
    <w:rsid w:val="00DB1A4C"/>
    <w:rsid w:val="00DC13EB"/>
    <w:rsid w:val="00E05E5C"/>
    <w:rsid w:val="00E441FE"/>
    <w:rsid w:val="00E54E6B"/>
    <w:rsid w:val="00E562FB"/>
    <w:rsid w:val="00E755A5"/>
    <w:rsid w:val="00E769B3"/>
    <w:rsid w:val="00E82D7A"/>
    <w:rsid w:val="00E852FA"/>
    <w:rsid w:val="00E92A09"/>
    <w:rsid w:val="00EA3481"/>
    <w:rsid w:val="00EB6A3A"/>
    <w:rsid w:val="00ED1FAC"/>
    <w:rsid w:val="00F06E98"/>
    <w:rsid w:val="00F211ED"/>
    <w:rsid w:val="00F3383A"/>
    <w:rsid w:val="00F477D4"/>
    <w:rsid w:val="00F674F8"/>
    <w:rsid w:val="00F859C9"/>
    <w:rsid w:val="00FB5FA1"/>
    <w:rsid w:val="00FC5236"/>
    <w:rsid w:val="00FD6097"/>
    <w:rsid w:val="00FE4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B3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E0B31"/>
    <w:pPr>
      <w:keepNext/>
      <w:jc w:val="center"/>
      <w:outlineLvl w:val="0"/>
    </w:pPr>
    <w:rPr>
      <w:rFonts w:ascii="Arial Armenian" w:hAnsi="Arial Armenian"/>
      <w:sz w:val="28"/>
      <w:szCs w:val="20"/>
      <w:lang w:eastAsia="ru-RU"/>
    </w:rPr>
  </w:style>
  <w:style w:type="paragraph" w:styleId="2">
    <w:name w:val="heading 2"/>
    <w:basedOn w:val="a"/>
    <w:next w:val="a"/>
    <w:link w:val="20"/>
    <w:qFormat/>
    <w:rsid w:val="008E0B3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8E0B31"/>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8E0B31"/>
    <w:pPr>
      <w:keepNext/>
      <w:outlineLvl w:val="3"/>
    </w:pPr>
    <w:rPr>
      <w:rFonts w:ascii="Arial LatArm" w:hAnsi="Arial LatArm"/>
      <w:i/>
      <w:sz w:val="18"/>
      <w:szCs w:val="20"/>
    </w:rPr>
  </w:style>
  <w:style w:type="paragraph" w:styleId="5">
    <w:name w:val="heading 5"/>
    <w:basedOn w:val="a"/>
    <w:next w:val="a"/>
    <w:link w:val="50"/>
    <w:qFormat/>
    <w:rsid w:val="008E0B31"/>
    <w:pPr>
      <w:keepNext/>
      <w:jc w:val="center"/>
      <w:outlineLvl w:val="4"/>
    </w:pPr>
    <w:rPr>
      <w:rFonts w:ascii="Arial LatArm" w:hAnsi="Arial LatArm"/>
      <w:b/>
      <w:sz w:val="26"/>
      <w:szCs w:val="20"/>
      <w:lang w:eastAsia="ru-RU"/>
    </w:rPr>
  </w:style>
  <w:style w:type="paragraph" w:styleId="6">
    <w:name w:val="heading 6"/>
    <w:basedOn w:val="a"/>
    <w:next w:val="a"/>
    <w:link w:val="60"/>
    <w:qFormat/>
    <w:rsid w:val="008E0B31"/>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8E0B3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8E0B31"/>
    <w:pPr>
      <w:keepNext/>
      <w:outlineLvl w:val="7"/>
    </w:pPr>
    <w:rPr>
      <w:rFonts w:ascii="Times Armenian" w:hAnsi="Times Armenian"/>
      <w:i/>
      <w:sz w:val="20"/>
      <w:szCs w:val="20"/>
      <w:lang w:val="nl-NL" w:eastAsia="x-none"/>
    </w:rPr>
  </w:style>
  <w:style w:type="paragraph" w:styleId="9">
    <w:name w:val="heading 9"/>
    <w:basedOn w:val="a"/>
    <w:next w:val="a"/>
    <w:link w:val="90"/>
    <w:qFormat/>
    <w:rsid w:val="008E0B3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0B31"/>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8E0B31"/>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8E0B31"/>
    <w:rPr>
      <w:rFonts w:ascii="Arial LatArm" w:eastAsia="Times New Roman" w:hAnsi="Arial LatArm" w:cs="Times New Roman"/>
      <w:i/>
      <w:sz w:val="20"/>
      <w:szCs w:val="20"/>
      <w:lang w:val="en-AU"/>
    </w:rPr>
  </w:style>
  <w:style w:type="character" w:customStyle="1" w:styleId="40">
    <w:name w:val="Заголовок 4 Знак"/>
    <w:basedOn w:val="a0"/>
    <w:link w:val="4"/>
    <w:rsid w:val="008E0B31"/>
    <w:rPr>
      <w:rFonts w:ascii="Arial LatArm" w:eastAsia="Times New Roman" w:hAnsi="Arial LatArm" w:cs="Times New Roman"/>
      <w:i/>
      <w:sz w:val="18"/>
      <w:szCs w:val="20"/>
      <w:lang w:val="en-US"/>
    </w:rPr>
  </w:style>
  <w:style w:type="character" w:customStyle="1" w:styleId="50">
    <w:name w:val="Заголовок 5 Знак"/>
    <w:basedOn w:val="a0"/>
    <w:link w:val="5"/>
    <w:rsid w:val="008E0B31"/>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8E0B31"/>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8E0B3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8E0B31"/>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8E0B31"/>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8E0B3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31"/>
    <w:rPr>
      <w:rFonts w:ascii="Arial LatArm" w:eastAsia="Times New Roman" w:hAnsi="Arial LatArm" w:cs="Times New Roman"/>
      <w:i/>
      <w:sz w:val="20"/>
      <w:szCs w:val="20"/>
      <w:lang w:val="en-AU"/>
    </w:rPr>
  </w:style>
  <w:style w:type="paragraph" w:styleId="a5">
    <w:name w:val="footer"/>
    <w:basedOn w:val="a"/>
    <w:link w:val="a6"/>
    <w:rsid w:val="008E0B31"/>
    <w:pPr>
      <w:tabs>
        <w:tab w:val="center" w:pos="4320"/>
        <w:tab w:val="right" w:pos="8640"/>
      </w:tabs>
    </w:pPr>
    <w:rPr>
      <w:sz w:val="20"/>
      <w:szCs w:val="20"/>
    </w:rPr>
  </w:style>
  <w:style w:type="character" w:customStyle="1" w:styleId="a6">
    <w:name w:val="Нижний колонтитул Знак"/>
    <w:basedOn w:val="a0"/>
    <w:link w:val="a5"/>
    <w:rsid w:val="008E0B31"/>
    <w:rPr>
      <w:rFonts w:ascii="Times New Roman" w:eastAsia="Times New Roman" w:hAnsi="Times New Roman" w:cs="Times New Roman"/>
      <w:sz w:val="20"/>
      <w:szCs w:val="20"/>
      <w:lang w:val="en-US"/>
    </w:rPr>
  </w:style>
  <w:style w:type="paragraph" w:styleId="31">
    <w:name w:val="Body Text Indent 3"/>
    <w:basedOn w:val="a"/>
    <w:link w:val="32"/>
    <w:rsid w:val="008E0B3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8E0B31"/>
    <w:rPr>
      <w:rFonts w:ascii="Times Armenian" w:eastAsia="Times New Roman" w:hAnsi="Times Armenian" w:cs="Times New Roman"/>
      <w:sz w:val="20"/>
      <w:szCs w:val="20"/>
      <w:lang w:val="en-US"/>
    </w:rPr>
  </w:style>
  <w:style w:type="paragraph" w:styleId="21">
    <w:name w:val="Body Text 2"/>
    <w:basedOn w:val="a"/>
    <w:link w:val="22"/>
    <w:rsid w:val="008E0B3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8E0B31"/>
    <w:rPr>
      <w:rFonts w:ascii="Arial LatArm" w:eastAsia="Times New Roman" w:hAnsi="Arial LatArm" w:cs="Times New Roman"/>
      <w:sz w:val="20"/>
      <w:szCs w:val="20"/>
      <w:lang w:val="en-US"/>
    </w:rPr>
  </w:style>
  <w:style w:type="paragraph" w:styleId="23">
    <w:name w:val="Body Text Indent 2"/>
    <w:basedOn w:val="a"/>
    <w:link w:val="24"/>
    <w:rsid w:val="008E0B31"/>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8E0B31"/>
    <w:rPr>
      <w:rFonts w:ascii="Baltica" w:eastAsia="Times New Roman" w:hAnsi="Baltica" w:cs="Times New Roman"/>
      <w:sz w:val="20"/>
      <w:szCs w:val="20"/>
      <w:lang w:val="af-ZA"/>
    </w:rPr>
  </w:style>
  <w:style w:type="paragraph" w:customStyle="1" w:styleId="Char">
    <w:name w:val="Char"/>
    <w:basedOn w:val="a"/>
    <w:semiHidden/>
    <w:rsid w:val="008E0B31"/>
    <w:pPr>
      <w:spacing w:after="160" w:line="360" w:lineRule="auto"/>
      <w:ind w:firstLine="709"/>
      <w:jc w:val="both"/>
    </w:pPr>
    <w:rPr>
      <w:rFonts w:ascii="Arial AMU" w:hAnsi="Arial AMU" w:cs="Arial"/>
      <w:sz w:val="22"/>
      <w:szCs w:val="20"/>
    </w:rPr>
  </w:style>
  <w:style w:type="paragraph" w:customStyle="1" w:styleId="Default">
    <w:name w:val="Default"/>
    <w:rsid w:val="008E0B3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8E0B31"/>
    <w:rPr>
      <w:rFonts w:ascii="Tahoma" w:hAnsi="Tahoma"/>
      <w:sz w:val="16"/>
      <w:szCs w:val="16"/>
      <w:lang w:val="x-none" w:eastAsia="x-none"/>
    </w:rPr>
  </w:style>
  <w:style w:type="character" w:customStyle="1" w:styleId="a8">
    <w:name w:val="Текст выноски Знак"/>
    <w:basedOn w:val="a0"/>
    <w:link w:val="a7"/>
    <w:rsid w:val="008E0B31"/>
    <w:rPr>
      <w:rFonts w:ascii="Tahoma" w:eastAsia="Times New Roman" w:hAnsi="Tahoma" w:cs="Times New Roman"/>
      <w:sz w:val="16"/>
      <w:szCs w:val="16"/>
      <w:lang w:val="x-none" w:eastAsia="x-none"/>
    </w:rPr>
  </w:style>
  <w:style w:type="character" w:styleId="a9">
    <w:name w:val="Hyperlink"/>
    <w:rsid w:val="008E0B31"/>
    <w:rPr>
      <w:color w:val="0000FF"/>
      <w:u w:val="single"/>
    </w:rPr>
  </w:style>
  <w:style w:type="character" w:customStyle="1" w:styleId="CharChar1">
    <w:name w:val="Char Char1"/>
    <w:locked/>
    <w:rsid w:val="008E0B31"/>
    <w:rPr>
      <w:rFonts w:ascii="Arial LatArm" w:hAnsi="Arial LatArm"/>
      <w:i/>
      <w:lang w:val="en-AU" w:eastAsia="en-US" w:bidi="ar-SA"/>
    </w:rPr>
  </w:style>
  <w:style w:type="paragraph" w:styleId="aa">
    <w:name w:val="Body Text"/>
    <w:basedOn w:val="a"/>
    <w:link w:val="ab"/>
    <w:rsid w:val="008E0B31"/>
    <w:pPr>
      <w:spacing w:after="120"/>
    </w:pPr>
  </w:style>
  <w:style w:type="character" w:customStyle="1" w:styleId="ab">
    <w:name w:val="Основной текст Знак"/>
    <w:basedOn w:val="a0"/>
    <w:link w:val="aa"/>
    <w:rsid w:val="008E0B31"/>
    <w:rPr>
      <w:rFonts w:ascii="Times New Roman" w:eastAsia="Times New Roman" w:hAnsi="Times New Roman" w:cs="Times New Roman"/>
      <w:sz w:val="24"/>
      <w:szCs w:val="24"/>
      <w:lang w:val="en-US"/>
    </w:rPr>
  </w:style>
  <w:style w:type="paragraph" w:styleId="11">
    <w:name w:val="index 1"/>
    <w:basedOn w:val="a"/>
    <w:next w:val="a"/>
    <w:autoRedefine/>
    <w:semiHidden/>
    <w:rsid w:val="008E0B31"/>
    <w:pPr>
      <w:ind w:left="240" w:hanging="240"/>
    </w:pPr>
  </w:style>
  <w:style w:type="paragraph" w:styleId="ac">
    <w:name w:val="index heading"/>
    <w:basedOn w:val="a"/>
    <w:next w:val="11"/>
    <w:semiHidden/>
    <w:rsid w:val="008E0B31"/>
    <w:rPr>
      <w:sz w:val="20"/>
      <w:szCs w:val="20"/>
      <w:lang w:val="en-AU" w:eastAsia="ru-RU"/>
    </w:rPr>
  </w:style>
  <w:style w:type="paragraph" w:styleId="ad">
    <w:name w:val="header"/>
    <w:basedOn w:val="a"/>
    <w:link w:val="ae"/>
    <w:rsid w:val="008E0B3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8E0B31"/>
    <w:rPr>
      <w:rFonts w:ascii="Times New Roman" w:eastAsia="Times New Roman" w:hAnsi="Times New Roman" w:cs="Times New Roman"/>
      <w:sz w:val="20"/>
      <w:szCs w:val="20"/>
      <w:lang w:val="en-AU" w:eastAsia="ru-RU"/>
    </w:rPr>
  </w:style>
  <w:style w:type="paragraph" w:styleId="33">
    <w:name w:val="Body Text 3"/>
    <w:basedOn w:val="a"/>
    <w:link w:val="34"/>
    <w:rsid w:val="008E0B31"/>
    <w:pPr>
      <w:jc w:val="both"/>
    </w:pPr>
    <w:rPr>
      <w:rFonts w:ascii="Arial LatArm" w:hAnsi="Arial LatArm"/>
      <w:sz w:val="20"/>
      <w:szCs w:val="20"/>
      <w:lang w:eastAsia="ru-RU"/>
    </w:rPr>
  </w:style>
  <w:style w:type="character" w:customStyle="1" w:styleId="34">
    <w:name w:val="Основной текст 3 Знак"/>
    <w:basedOn w:val="a0"/>
    <w:link w:val="33"/>
    <w:rsid w:val="008E0B31"/>
    <w:rPr>
      <w:rFonts w:ascii="Arial LatArm" w:eastAsia="Times New Roman" w:hAnsi="Arial LatArm" w:cs="Times New Roman"/>
      <w:sz w:val="20"/>
      <w:szCs w:val="20"/>
      <w:lang w:val="en-US" w:eastAsia="ru-RU"/>
    </w:rPr>
  </w:style>
  <w:style w:type="paragraph" w:styleId="af">
    <w:name w:val="Title"/>
    <w:basedOn w:val="a"/>
    <w:link w:val="af0"/>
    <w:qFormat/>
    <w:rsid w:val="008E0B31"/>
    <w:pPr>
      <w:jc w:val="center"/>
    </w:pPr>
    <w:rPr>
      <w:rFonts w:ascii="Arial Armenian" w:hAnsi="Arial Armenian"/>
      <w:szCs w:val="20"/>
    </w:rPr>
  </w:style>
  <w:style w:type="character" w:customStyle="1" w:styleId="af0">
    <w:name w:val="Название Знак"/>
    <w:basedOn w:val="a0"/>
    <w:link w:val="af"/>
    <w:rsid w:val="008E0B31"/>
    <w:rPr>
      <w:rFonts w:ascii="Arial Armenian" w:eastAsia="Times New Roman" w:hAnsi="Arial Armenian" w:cs="Times New Roman"/>
      <w:sz w:val="24"/>
      <w:szCs w:val="20"/>
      <w:lang w:val="en-US"/>
    </w:rPr>
  </w:style>
  <w:style w:type="character" w:styleId="af1">
    <w:name w:val="page number"/>
    <w:basedOn w:val="a0"/>
    <w:rsid w:val="008E0B31"/>
  </w:style>
  <w:style w:type="paragraph" w:styleId="af2">
    <w:name w:val="footnote text"/>
    <w:basedOn w:val="a"/>
    <w:link w:val="af3"/>
    <w:semiHidden/>
    <w:rsid w:val="008E0B31"/>
    <w:rPr>
      <w:rFonts w:ascii="Times Armenian" w:hAnsi="Times Armenian"/>
      <w:sz w:val="20"/>
      <w:szCs w:val="20"/>
      <w:lang w:val="x-none" w:eastAsia="ru-RU"/>
    </w:rPr>
  </w:style>
  <w:style w:type="character" w:customStyle="1" w:styleId="af3">
    <w:name w:val="Текст сноски Знак"/>
    <w:basedOn w:val="a0"/>
    <w:link w:val="af2"/>
    <w:semiHidden/>
    <w:rsid w:val="008E0B31"/>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8E0B31"/>
    <w:pPr>
      <w:spacing w:after="160" w:line="240" w:lineRule="exact"/>
    </w:pPr>
    <w:rPr>
      <w:rFonts w:ascii="Arial" w:hAnsi="Arial" w:cs="Arial"/>
      <w:sz w:val="20"/>
      <w:szCs w:val="20"/>
    </w:rPr>
  </w:style>
  <w:style w:type="paragraph" w:customStyle="1" w:styleId="norm">
    <w:name w:val="norm"/>
    <w:basedOn w:val="a"/>
    <w:rsid w:val="008E0B3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E0B31"/>
    <w:rPr>
      <w:rFonts w:ascii="Arial Armenian" w:hAnsi="Arial Armenian"/>
      <w:sz w:val="22"/>
      <w:lang w:val="en-US" w:eastAsia="ru-RU" w:bidi="ar-SA"/>
    </w:rPr>
  </w:style>
  <w:style w:type="character" w:customStyle="1" w:styleId="CharCharChar">
    <w:name w:val="Char Char Char"/>
    <w:rsid w:val="008E0B31"/>
    <w:rPr>
      <w:rFonts w:ascii="Arial LatArm" w:hAnsi="Arial LatArm"/>
      <w:sz w:val="24"/>
      <w:lang w:eastAsia="ru-RU"/>
    </w:rPr>
  </w:style>
  <w:style w:type="paragraph" w:styleId="af4">
    <w:name w:val="Normal (Web)"/>
    <w:basedOn w:val="a"/>
    <w:uiPriority w:val="99"/>
    <w:rsid w:val="008E0B31"/>
    <w:pPr>
      <w:spacing w:before="100" w:beforeAutospacing="1" w:after="100" w:afterAutospacing="1"/>
    </w:pPr>
  </w:style>
  <w:style w:type="character" w:styleId="af5">
    <w:name w:val="Strong"/>
    <w:uiPriority w:val="22"/>
    <w:qFormat/>
    <w:rsid w:val="008E0B31"/>
    <w:rPr>
      <w:b/>
      <w:bCs/>
    </w:rPr>
  </w:style>
  <w:style w:type="character" w:styleId="af6">
    <w:name w:val="footnote reference"/>
    <w:semiHidden/>
    <w:rsid w:val="008E0B31"/>
    <w:rPr>
      <w:vertAlign w:val="superscript"/>
    </w:rPr>
  </w:style>
  <w:style w:type="character" w:customStyle="1" w:styleId="CharChar22">
    <w:name w:val="Char Char22"/>
    <w:rsid w:val="008E0B31"/>
    <w:rPr>
      <w:rFonts w:ascii="Arial Armenian" w:hAnsi="Arial Armenian"/>
      <w:sz w:val="28"/>
      <w:lang w:val="en-US"/>
    </w:rPr>
  </w:style>
  <w:style w:type="character" w:customStyle="1" w:styleId="CharChar20">
    <w:name w:val="Char Char20"/>
    <w:rsid w:val="008E0B31"/>
    <w:rPr>
      <w:rFonts w:ascii="Times LatArm" w:hAnsi="Times LatArm"/>
      <w:b/>
      <w:sz w:val="28"/>
      <w:lang w:val="en-US"/>
    </w:rPr>
  </w:style>
  <w:style w:type="character" w:customStyle="1" w:styleId="CharChar16">
    <w:name w:val="Char Char16"/>
    <w:rsid w:val="008E0B31"/>
    <w:rPr>
      <w:rFonts w:ascii="Times Armenian" w:hAnsi="Times Armenian"/>
      <w:b/>
      <w:lang w:val="hy-AM"/>
    </w:rPr>
  </w:style>
  <w:style w:type="character" w:customStyle="1" w:styleId="CharChar15">
    <w:name w:val="Char Char15"/>
    <w:rsid w:val="008E0B31"/>
    <w:rPr>
      <w:rFonts w:ascii="Times Armenian" w:hAnsi="Times Armenian"/>
      <w:i/>
      <w:lang w:val="nl-NL"/>
    </w:rPr>
  </w:style>
  <w:style w:type="character" w:customStyle="1" w:styleId="CharChar13">
    <w:name w:val="Char Char13"/>
    <w:rsid w:val="008E0B31"/>
    <w:rPr>
      <w:rFonts w:ascii="Arial Armenian" w:hAnsi="Arial Armenian"/>
      <w:lang w:val="en-US"/>
    </w:rPr>
  </w:style>
  <w:style w:type="character" w:styleId="af7">
    <w:name w:val="annotation reference"/>
    <w:semiHidden/>
    <w:rsid w:val="008E0B31"/>
    <w:rPr>
      <w:sz w:val="16"/>
      <w:szCs w:val="16"/>
    </w:rPr>
  </w:style>
  <w:style w:type="paragraph" w:styleId="af8">
    <w:name w:val="annotation text"/>
    <w:basedOn w:val="a"/>
    <w:link w:val="af9"/>
    <w:semiHidden/>
    <w:rsid w:val="008E0B31"/>
    <w:rPr>
      <w:rFonts w:ascii="Times Armenian" w:hAnsi="Times Armenian"/>
      <w:sz w:val="20"/>
      <w:szCs w:val="20"/>
      <w:lang w:eastAsia="ru-RU"/>
    </w:rPr>
  </w:style>
  <w:style w:type="character" w:customStyle="1" w:styleId="af9">
    <w:name w:val="Текст примечания Знак"/>
    <w:basedOn w:val="a0"/>
    <w:link w:val="af8"/>
    <w:semiHidden/>
    <w:rsid w:val="008E0B31"/>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8E0B31"/>
    <w:rPr>
      <w:b/>
      <w:bCs/>
    </w:rPr>
  </w:style>
  <w:style w:type="character" w:customStyle="1" w:styleId="afb">
    <w:name w:val="Тема примечания Знак"/>
    <w:basedOn w:val="af9"/>
    <w:link w:val="afa"/>
    <w:semiHidden/>
    <w:rsid w:val="008E0B31"/>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8E0B31"/>
    <w:rPr>
      <w:rFonts w:ascii="Times Armenian" w:hAnsi="Times Armenian"/>
      <w:sz w:val="20"/>
      <w:szCs w:val="20"/>
      <w:lang w:eastAsia="ru-RU"/>
    </w:rPr>
  </w:style>
  <w:style w:type="character" w:customStyle="1" w:styleId="afd">
    <w:name w:val="Текст концевой сноски Знак"/>
    <w:basedOn w:val="a0"/>
    <w:link w:val="afc"/>
    <w:semiHidden/>
    <w:rsid w:val="008E0B31"/>
    <w:rPr>
      <w:rFonts w:ascii="Times Armenian" w:eastAsia="Times New Roman" w:hAnsi="Times Armenian" w:cs="Times New Roman"/>
      <w:sz w:val="20"/>
      <w:szCs w:val="20"/>
      <w:lang w:val="en-US" w:eastAsia="ru-RU"/>
    </w:rPr>
  </w:style>
  <w:style w:type="character" w:styleId="afe">
    <w:name w:val="endnote reference"/>
    <w:semiHidden/>
    <w:rsid w:val="008E0B31"/>
    <w:rPr>
      <w:vertAlign w:val="superscript"/>
    </w:rPr>
  </w:style>
  <w:style w:type="paragraph" w:styleId="aff">
    <w:name w:val="Document Map"/>
    <w:basedOn w:val="a"/>
    <w:link w:val="aff0"/>
    <w:semiHidden/>
    <w:rsid w:val="008E0B3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8E0B31"/>
    <w:rPr>
      <w:rFonts w:ascii="Tahoma" w:eastAsia="Times New Roman" w:hAnsi="Tahoma" w:cs="Tahoma"/>
      <w:sz w:val="20"/>
      <w:szCs w:val="20"/>
      <w:shd w:val="clear" w:color="auto" w:fill="000080"/>
      <w:lang w:val="en-US" w:eastAsia="ru-RU"/>
    </w:rPr>
  </w:style>
  <w:style w:type="paragraph" w:styleId="aff1">
    <w:name w:val="Revision"/>
    <w:hidden/>
    <w:semiHidden/>
    <w:rsid w:val="008E0B31"/>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8E0B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8E0B31"/>
    <w:pPr>
      <w:spacing w:after="160" w:line="240" w:lineRule="exact"/>
    </w:pPr>
    <w:rPr>
      <w:rFonts w:ascii="Verdana" w:hAnsi="Verdana"/>
      <w:sz w:val="20"/>
      <w:szCs w:val="20"/>
    </w:rPr>
  </w:style>
  <w:style w:type="paragraph" w:customStyle="1" w:styleId="Style2">
    <w:name w:val="Style2"/>
    <w:basedOn w:val="a"/>
    <w:rsid w:val="008E0B31"/>
    <w:pPr>
      <w:jc w:val="center"/>
    </w:pPr>
    <w:rPr>
      <w:rFonts w:ascii="Arial Armenian" w:hAnsi="Arial Armenian"/>
      <w:w w:val="90"/>
      <w:sz w:val="22"/>
      <w:szCs w:val="20"/>
      <w:lang w:eastAsia="ru-RU"/>
    </w:rPr>
  </w:style>
  <w:style w:type="character" w:customStyle="1" w:styleId="CharChar23">
    <w:name w:val="Char Char23"/>
    <w:rsid w:val="008E0B31"/>
    <w:rPr>
      <w:rFonts w:ascii="Arial Armenian" w:hAnsi="Arial Armenian"/>
      <w:sz w:val="28"/>
      <w:lang w:val="en-US" w:eastAsia="ru-RU" w:bidi="ar-SA"/>
    </w:rPr>
  </w:style>
  <w:style w:type="character" w:customStyle="1" w:styleId="CharChar21">
    <w:name w:val="Char Char21"/>
    <w:rsid w:val="008E0B31"/>
    <w:rPr>
      <w:rFonts w:ascii="Arial LatArm" w:hAnsi="Arial LatArm"/>
      <w:b/>
      <w:color w:val="0000FF"/>
      <w:lang w:val="en-US" w:eastAsia="ru-RU" w:bidi="ar-SA"/>
    </w:rPr>
  </w:style>
  <w:style w:type="paragraph" w:styleId="aff3">
    <w:name w:val="List Paragraph"/>
    <w:basedOn w:val="a"/>
    <w:link w:val="aff4"/>
    <w:uiPriority w:val="34"/>
    <w:qFormat/>
    <w:rsid w:val="008E0B31"/>
    <w:pPr>
      <w:ind w:left="720"/>
    </w:pPr>
    <w:rPr>
      <w:rFonts w:ascii="Times Armenian" w:hAnsi="Times Armenian"/>
      <w:lang w:val="x-none" w:eastAsia="ru-RU"/>
    </w:rPr>
  </w:style>
  <w:style w:type="character" w:customStyle="1" w:styleId="CharChar25">
    <w:name w:val="Char Char25"/>
    <w:rsid w:val="008E0B31"/>
    <w:rPr>
      <w:rFonts w:ascii="Arial Armenian" w:hAnsi="Arial Armenian"/>
      <w:sz w:val="28"/>
      <w:lang w:val="en-US" w:eastAsia="ru-RU" w:bidi="ar-SA"/>
    </w:rPr>
  </w:style>
  <w:style w:type="character" w:customStyle="1" w:styleId="CharChar24">
    <w:name w:val="Char Char24"/>
    <w:rsid w:val="008E0B31"/>
    <w:rPr>
      <w:rFonts w:ascii="Arial LatArm" w:hAnsi="Arial LatArm"/>
      <w:b/>
      <w:color w:val="0000FF"/>
      <w:lang w:val="en-US" w:eastAsia="ru-RU" w:bidi="ar-SA"/>
    </w:rPr>
  </w:style>
  <w:style w:type="paragraph" w:styleId="aff5">
    <w:name w:val="Block Text"/>
    <w:basedOn w:val="a"/>
    <w:rsid w:val="008E0B3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8E0B31"/>
    <w:pPr>
      <w:autoSpaceDE w:val="0"/>
      <w:autoSpaceDN w:val="0"/>
      <w:adjustRightInd w:val="0"/>
    </w:pPr>
    <w:rPr>
      <w:rFonts w:ascii="Times Armenian" w:hAnsi="Times Armenian"/>
      <w:lang w:val="ru-RU" w:eastAsia="ru-RU"/>
    </w:rPr>
  </w:style>
  <w:style w:type="paragraph" w:customStyle="1" w:styleId="Normal2">
    <w:name w:val="Normal+2"/>
    <w:basedOn w:val="a"/>
    <w:next w:val="a"/>
    <w:rsid w:val="008E0B3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8E0B31"/>
    <w:pPr>
      <w:widowControl w:val="0"/>
      <w:bidi/>
      <w:adjustRightInd w:val="0"/>
      <w:spacing w:after="160" w:line="240" w:lineRule="exact"/>
    </w:pPr>
    <w:rPr>
      <w:sz w:val="20"/>
      <w:szCs w:val="20"/>
      <w:lang w:val="en-GB" w:eastAsia="ru-RU" w:bidi="he-IL"/>
    </w:rPr>
  </w:style>
  <w:style w:type="paragraph" w:customStyle="1" w:styleId="xl63">
    <w:name w:val="xl63"/>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8E0B3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8E0B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8E0B3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8E0B3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8E0B3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8E0B31"/>
    <w:pPr>
      <w:spacing w:before="100" w:beforeAutospacing="1" w:after="100" w:afterAutospacing="1"/>
    </w:pPr>
    <w:rPr>
      <w:rFonts w:eastAsia="Arial Unicode MS"/>
      <w:sz w:val="16"/>
      <w:szCs w:val="16"/>
    </w:rPr>
  </w:style>
  <w:style w:type="paragraph" w:customStyle="1" w:styleId="font13">
    <w:name w:val="font13"/>
    <w:basedOn w:val="a"/>
    <w:rsid w:val="008E0B3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8E0B3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8E0B31"/>
    <w:pPr>
      <w:suppressAutoHyphens/>
      <w:spacing w:line="100" w:lineRule="atLeast"/>
    </w:pPr>
    <w:rPr>
      <w:kern w:val="1"/>
      <w:sz w:val="20"/>
      <w:szCs w:val="20"/>
      <w:lang w:val="en-AU" w:eastAsia="ar-SA"/>
    </w:rPr>
  </w:style>
  <w:style w:type="character" w:styleId="aff6">
    <w:name w:val="FollowedHyperlink"/>
    <w:rsid w:val="008E0B31"/>
    <w:rPr>
      <w:color w:val="800080"/>
      <w:u w:val="single"/>
    </w:rPr>
  </w:style>
  <w:style w:type="character" w:customStyle="1" w:styleId="CharCharCharChar1">
    <w:name w:val="Char Char Char Char1"/>
    <w:aliases w:val=" Char Char Char Char Char Char"/>
    <w:rsid w:val="008E0B31"/>
    <w:rPr>
      <w:rFonts w:ascii="Arial LatArm" w:hAnsi="Arial LatArm"/>
      <w:sz w:val="24"/>
      <w:lang w:val="en-US" w:eastAsia="ru-RU" w:bidi="ar-SA"/>
    </w:rPr>
  </w:style>
  <w:style w:type="character" w:customStyle="1" w:styleId="CharChar">
    <w:name w:val="Char Char"/>
    <w:locked/>
    <w:rsid w:val="008E0B31"/>
    <w:rPr>
      <w:lang w:val="en-US" w:eastAsia="en-US" w:bidi="ar-SA"/>
    </w:rPr>
  </w:style>
  <w:style w:type="paragraph" w:customStyle="1" w:styleId="Char3CharCharChar">
    <w:name w:val="Char3 Char Char Char"/>
    <w:basedOn w:val="a"/>
    <w:next w:val="a"/>
    <w:semiHidden/>
    <w:rsid w:val="008E0B31"/>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8E0B31"/>
    <w:rPr>
      <w:rFonts w:ascii="Times Armenian" w:eastAsia="Times New Roman" w:hAnsi="Times Armenian" w:cs="Times New Roman"/>
      <w:sz w:val="24"/>
      <w:szCs w:val="24"/>
      <w:lang w:val="x-none" w:eastAsia="ru-RU"/>
    </w:rPr>
  </w:style>
  <w:style w:type="character" w:styleId="aff7">
    <w:name w:val="Emphasis"/>
    <w:qFormat/>
    <w:rsid w:val="008E0B31"/>
    <w:rPr>
      <w:i/>
      <w:iCs/>
    </w:rPr>
  </w:style>
  <w:style w:type="character" w:customStyle="1" w:styleId="UnresolvedMention">
    <w:name w:val="Unresolved Mention"/>
    <w:uiPriority w:val="99"/>
    <w:semiHidden/>
    <w:unhideWhenUsed/>
    <w:rsid w:val="008E0B3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B3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E0B31"/>
    <w:pPr>
      <w:keepNext/>
      <w:jc w:val="center"/>
      <w:outlineLvl w:val="0"/>
    </w:pPr>
    <w:rPr>
      <w:rFonts w:ascii="Arial Armenian" w:hAnsi="Arial Armenian"/>
      <w:sz w:val="28"/>
      <w:szCs w:val="20"/>
      <w:lang w:eastAsia="ru-RU"/>
    </w:rPr>
  </w:style>
  <w:style w:type="paragraph" w:styleId="2">
    <w:name w:val="heading 2"/>
    <w:basedOn w:val="a"/>
    <w:next w:val="a"/>
    <w:link w:val="20"/>
    <w:qFormat/>
    <w:rsid w:val="008E0B3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8E0B31"/>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8E0B31"/>
    <w:pPr>
      <w:keepNext/>
      <w:outlineLvl w:val="3"/>
    </w:pPr>
    <w:rPr>
      <w:rFonts w:ascii="Arial LatArm" w:hAnsi="Arial LatArm"/>
      <w:i/>
      <w:sz w:val="18"/>
      <w:szCs w:val="20"/>
    </w:rPr>
  </w:style>
  <w:style w:type="paragraph" w:styleId="5">
    <w:name w:val="heading 5"/>
    <w:basedOn w:val="a"/>
    <w:next w:val="a"/>
    <w:link w:val="50"/>
    <w:qFormat/>
    <w:rsid w:val="008E0B31"/>
    <w:pPr>
      <w:keepNext/>
      <w:jc w:val="center"/>
      <w:outlineLvl w:val="4"/>
    </w:pPr>
    <w:rPr>
      <w:rFonts w:ascii="Arial LatArm" w:hAnsi="Arial LatArm"/>
      <w:b/>
      <w:sz w:val="26"/>
      <w:szCs w:val="20"/>
      <w:lang w:eastAsia="ru-RU"/>
    </w:rPr>
  </w:style>
  <w:style w:type="paragraph" w:styleId="6">
    <w:name w:val="heading 6"/>
    <w:basedOn w:val="a"/>
    <w:next w:val="a"/>
    <w:link w:val="60"/>
    <w:qFormat/>
    <w:rsid w:val="008E0B31"/>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8E0B3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8E0B31"/>
    <w:pPr>
      <w:keepNext/>
      <w:outlineLvl w:val="7"/>
    </w:pPr>
    <w:rPr>
      <w:rFonts w:ascii="Times Armenian" w:hAnsi="Times Armenian"/>
      <w:i/>
      <w:sz w:val="20"/>
      <w:szCs w:val="20"/>
      <w:lang w:val="nl-NL" w:eastAsia="x-none"/>
    </w:rPr>
  </w:style>
  <w:style w:type="paragraph" w:styleId="9">
    <w:name w:val="heading 9"/>
    <w:basedOn w:val="a"/>
    <w:next w:val="a"/>
    <w:link w:val="90"/>
    <w:qFormat/>
    <w:rsid w:val="008E0B3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0B31"/>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8E0B31"/>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8E0B31"/>
    <w:rPr>
      <w:rFonts w:ascii="Arial LatArm" w:eastAsia="Times New Roman" w:hAnsi="Arial LatArm" w:cs="Times New Roman"/>
      <w:i/>
      <w:sz w:val="20"/>
      <w:szCs w:val="20"/>
      <w:lang w:val="en-AU"/>
    </w:rPr>
  </w:style>
  <w:style w:type="character" w:customStyle="1" w:styleId="40">
    <w:name w:val="Заголовок 4 Знак"/>
    <w:basedOn w:val="a0"/>
    <w:link w:val="4"/>
    <w:rsid w:val="008E0B31"/>
    <w:rPr>
      <w:rFonts w:ascii="Arial LatArm" w:eastAsia="Times New Roman" w:hAnsi="Arial LatArm" w:cs="Times New Roman"/>
      <w:i/>
      <w:sz w:val="18"/>
      <w:szCs w:val="20"/>
      <w:lang w:val="en-US"/>
    </w:rPr>
  </w:style>
  <w:style w:type="character" w:customStyle="1" w:styleId="50">
    <w:name w:val="Заголовок 5 Знак"/>
    <w:basedOn w:val="a0"/>
    <w:link w:val="5"/>
    <w:rsid w:val="008E0B31"/>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8E0B31"/>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8E0B3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8E0B31"/>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8E0B31"/>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8E0B3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31"/>
    <w:rPr>
      <w:rFonts w:ascii="Arial LatArm" w:eastAsia="Times New Roman" w:hAnsi="Arial LatArm" w:cs="Times New Roman"/>
      <w:i/>
      <w:sz w:val="20"/>
      <w:szCs w:val="20"/>
      <w:lang w:val="en-AU"/>
    </w:rPr>
  </w:style>
  <w:style w:type="paragraph" w:styleId="a5">
    <w:name w:val="footer"/>
    <w:basedOn w:val="a"/>
    <w:link w:val="a6"/>
    <w:rsid w:val="008E0B31"/>
    <w:pPr>
      <w:tabs>
        <w:tab w:val="center" w:pos="4320"/>
        <w:tab w:val="right" w:pos="8640"/>
      </w:tabs>
    </w:pPr>
    <w:rPr>
      <w:sz w:val="20"/>
      <w:szCs w:val="20"/>
    </w:rPr>
  </w:style>
  <w:style w:type="character" w:customStyle="1" w:styleId="a6">
    <w:name w:val="Нижний колонтитул Знак"/>
    <w:basedOn w:val="a0"/>
    <w:link w:val="a5"/>
    <w:rsid w:val="008E0B31"/>
    <w:rPr>
      <w:rFonts w:ascii="Times New Roman" w:eastAsia="Times New Roman" w:hAnsi="Times New Roman" w:cs="Times New Roman"/>
      <w:sz w:val="20"/>
      <w:szCs w:val="20"/>
      <w:lang w:val="en-US"/>
    </w:rPr>
  </w:style>
  <w:style w:type="paragraph" w:styleId="31">
    <w:name w:val="Body Text Indent 3"/>
    <w:basedOn w:val="a"/>
    <w:link w:val="32"/>
    <w:rsid w:val="008E0B3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8E0B31"/>
    <w:rPr>
      <w:rFonts w:ascii="Times Armenian" w:eastAsia="Times New Roman" w:hAnsi="Times Armenian" w:cs="Times New Roman"/>
      <w:sz w:val="20"/>
      <w:szCs w:val="20"/>
      <w:lang w:val="en-US"/>
    </w:rPr>
  </w:style>
  <w:style w:type="paragraph" w:styleId="21">
    <w:name w:val="Body Text 2"/>
    <w:basedOn w:val="a"/>
    <w:link w:val="22"/>
    <w:rsid w:val="008E0B3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8E0B31"/>
    <w:rPr>
      <w:rFonts w:ascii="Arial LatArm" w:eastAsia="Times New Roman" w:hAnsi="Arial LatArm" w:cs="Times New Roman"/>
      <w:sz w:val="20"/>
      <w:szCs w:val="20"/>
      <w:lang w:val="en-US"/>
    </w:rPr>
  </w:style>
  <w:style w:type="paragraph" w:styleId="23">
    <w:name w:val="Body Text Indent 2"/>
    <w:basedOn w:val="a"/>
    <w:link w:val="24"/>
    <w:rsid w:val="008E0B31"/>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8E0B31"/>
    <w:rPr>
      <w:rFonts w:ascii="Baltica" w:eastAsia="Times New Roman" w:hAnsi="Baltica" w:cs="Times New Roman"/>
      <w:sz w:val="20"/>
      <w:szCs w:val="20"/>
      <w:lang w:val="af-ZA"/>
    </w:rPr>
  </w:style>
  <w:style w:type="paragraph" w:customStyle="1" w:styleId="Char">
    <w:name w:val="Char"/>
    <w:basedOn w:val="a"/>
    <w:semiHidden/>
    <w:rsid w:val="008E0B31"/>
    <w:pPr>
      <w:spacing w:after="160" w:line="360" w:lineRule="auto"/>
      <w:ind w:firstLine="709"/>
      <w:jc w:val="both"/>
    </w:pPr>
    <w:rPr>
      <w:rFonts w:ascii="Arial AMU" w:hAnsi="Arial AMU" w:cs="Arial"/>
      <w:sz w:val="22"/>
      <w:szCs w:val="20"/>
    </w:rPr>
  </w:style>
  <w:style w:type="paragraph" w:customStyle="1" w:styleId="Default">
    <w:name w:val="Default"/>
    <w:rsid w:val="008E0B3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8E0B31"/>
    <w:rPr>
      <w:rFonts w:ascii="Tahoma" w:hAnsi="Tahoma"/>
      <w:sz w:val="16"/>
      <w:szCs w:val="16"/>
      <w:lang w:val="x-none" w:eastAsia="x-none"/>
    </w:rPr>
  </w:style>
  <w:style w:type="character" w:customStyle="1" w:styleId="a8">
    <w:name w:val="Текст выноски Знак"/>
    <w:basedOn w:val="a0"/>
    <w:link w:val="a7"/>
    <w:rsid w:val="008E0B31"/>
    <w:rPr>
      <w:rFonts w:ascii="Tahoma" w:eastAsia="Times New Roman" w:hAnsi="Tahoma" w:cs="Times New Roman"/>
      <w:sz w:val="16"/>
      <w:szCs w:val="16"/>
      <w:lang w:val="x-none" w:eastAsia="x-none"/>
    </w:rPr>
  </w:style>
  <w:style w:type="character" w:styleId="a9">
    <w:name w:val="Hyperlink"/>
    <w:rsid w:val="008E0B31"/>
    <w:rPr>
      <w:color w:val="0000FF"/>
      <w:u w:val="single"/>
    </w:rPr>
  </w:style>
  <w:style w:type="character" w:customStyle="1" w:styleId="CharChar1">
    <w:name w:val="Char Char1"/>
    <w:locked/>
    <w:rsid w:val="008E0B31"/>
    <w:rPr>
      <w:rFonts w:ascii="Arial LatArm" w:hAnsi="Arial LatArm"/>
      <w:i/>
      <w:lang w:val="en-AU" w:eastAsia="en-US" w:bidi="ar-SA"/>
    </w:rPr>
  </w:style>
  <w:style w:type="paragraph" w:styleId="aa">
    <w:name w:val="Body Text"/>
    <w:basedOn w:val="a"/>
    <w:link w:val="ab"/>
    <w:rsid w:val="008E0B31"/>
    <w:pPr>
      <w:spacing w:after="120"/>
    </w:pPr>
  </w:style>
  <w:style w:type="character" w:customStyle="1" w:styleId="ab">
    <w:name w:val="Основной текст Знак"/>
    <w:basedOn w:val="a0"/>
    <w:link w:val="aa"/>
    <w:rsid w:val="008E0B31"/>
    <w:rPr>
      <w:rFonts w:ascii="Times New Roman" w:eastAsia="Times New Roman" w:hAnsi="Times New Roman" w:cs="Times New Roman"/>
      <w:sz w:val="24"/>
      <w:szCs w:val="24"/>
      <w:lang w:val="en-US"/>
    </w:rPr>
  </w:style>
  <w:style w:type="paragraph" w:styleId="11">
    <w:name w:val="index 1"/>
    <w:basedOn w:val="a"/>
    <w:next w:val="a"/>
    <w:autoRedefine/>
    <w:semiHidden/>
    <w:rsid w:val="008E0B31"/>
    <w:pPr>
      <w:ind w:left="240" w:hanging="240"/>
    </w:pPr>
  </w:style>
  <w:style w:type="paragraph" w:styleId="ac">
    <w:name w:val="index heading"/>
    <w:basedOn w:val="a"/>
    <w:next w:val="11"/>
    <w:semiHidden/>
    <w:rsid w:val="008E0B31"/>
    <w:rPr>
      <w:sz w:val="20"/>
      <w:szCs w:val="20"/>
      <w:lang w:val="en-AU" w:eastAsia="ru-RU"/>
    </w:rPr>
  </w:style>
  <w:style w:type="paragraph" w:styleId="ad">
    <w:name w:val="header"/>
    <w:basedOn w:val="a"/>
    <w:link w:val="ae"/>
    <w:rsid w:val="008E0B3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8E0B31"/>
    <w:rPr>
      <w:rFonts w:ascii="Times New Roman" w:eastAsia="Times New Roman" w:hAnsi="Times New Roman" w:cs="Times New Roman"/>
      <w:sz w:val="20"/>
      <w:szCs w:val="20"/>
      <w:lang w:val="en-AU" w:eastAsia="ru-RU"/>
    </w:rPr>
  </w:style>
  <w:style w:type="paragraph" w:styleId="33">
    <w:name w:val="Body Text 3"/>
    <w:basedOn w:val="a"/>
    <w:link w:val="34"/>
    <w:rsid w:val="008E0B31"/>
    <w:pPr>
      <w:jc w:val="both"/>
    </w:pPr>
    <w:rPr>
      <w:rFonts w:ascii="Arial LatArm" w:hAnsi="Arial LatArm"/>
      <w:sz w:val="20"/>
      <w:szCs w:val="20"/>
      <w:lang w:eastAsia="ru-RU"/>
    </w:rPr>
  </w:style>
  <w:style w:type="character" w:customStyle="1" w:styleId="34">
    <w:name w:val="Основной текст 3 Знак"/>
    <w:basedOn w:val="a0"/>
    <w:link w:val="33"/>
    <w:rsid w:val="008E0B31"/>
    <w:rPr>
      <w:rFonts w:ascii="Arial LatArm" w:eastAsia="Times New Roman" w:hAnsi="Arial LatArm" w:cs="Times New Roman"/>
      <w:sz w:val="20"/>
      <w:szCs w:val="20"/>
      <w:lang w:val="en-US" w:eastAsia="ru-RU"/>
    </w:rPr>
  </w:style>
  <w:style w:type="paragraph" w:styleId="af">
    <w:name w:val="Title"/>
    <w:basedOn w:val="a"/>
    <w:link w:val="af0"/>
    <w:qFormat/>
    <w:rsid w:val="008E0B31"/>
    <w:pPr>
      <w:jc w:val="center"/>
    </w:pPr>
    <w:rPr>
      <w:rFonts w:ascii="Arial Armenian" w:hAnsi="Arial Armenian"/>
      <w:szCs w:val="20"/>
    </w:rPr>
  </w:style>
  <w:style w:type="character" w:customStyle="1" w:styleId="af0">
    <w:name w:val="Название Знак"/>
    <w:basedOn w:val="a0"/>
    <w:link w:val="af"/>
    <w:rsid w:val="008E0B31"/>
    <w:rPr>
      <w:rFonts w:ascii="Arial Armenian" w:eastAsia="Times New Roman" w:hAnsi="Arial Armenian" w:cs="Times New Roman"/>
      <w:sz w:val="24"/>
      <w:szCs w:val="20"/>
      <w:lang w:val="en-US"/>
    </w:rPr>
  </w:style>
  <w:style w:type="character" w:styleId="af1">
    <w:name w:val="page number"/>
    <w:basedOn w:val="a0"/>
    <w:rsid w:val="008E0B31"/>
  </w:style>
  <w:style w:type="paragraph" w:styleId="af2">
    <w:name w:val="footnote text"/>
    <w:basedOn w:val="a"/>
    <w:link w:val="af3"/>
    <w:semiHidden/>
    <w:rsid w:val="008E0B31"/>
    <w:rPr>
      <w:rFonts w:ascii="Times Armenian" w:hAnsi="Times Armenian"/>
      <w:sz w:val="20"/>
      <w:szCs w:val="20"/>
      <w:lang w:val="x-none" w:eastAsia="ru-RU"/>
    </w:rPr>
  </w:style>
  <w:style w:type="character" w:customStyle="1" w:styleId="af3">
    <w:name w:val="Текст сноски Знак"/>
    <w:basedOn w:val="a0"/>
    <w:link w:val="af2"/>
    <w:semiHidden/>
    <w:rsid w:val="008E0B31"/>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8E0B31"/>
    <w:pPr>
      <w:spacing w:after="160" w:line="240" w:lineRule="exact"/>
    </w:pPr>
    <w:rPr>
      <w:rFonts w:ascii="Arial" w:hAnsi="Arial" w:cs="Arial"/>
      <w:sz w:val="20"/>
      <w:szCs w:val="20"/>
    </w:rPr>
  </w:style>
  <w:style w:type="paragraph" w:customStyle="1" w:styleId="norm">
    <w:name w:val="norm"/>
    <w:basedOn w:val="a"/>
    <w:rsid w:val="008E0B3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E0B31"/>
    <w:rPr>
      <w:rFonts w:ascii="Arial Armenian" w:hAnsi="Arial Armenian"/>
      <w:sz w:val="22"/>
      <w:lang w:val="en-US" w:eastAsia="ru-RU" w:bidi="ar-SA"/>
    </w:rPr>
  </w:style>
  <w:style w:type="character" w:customStyle="1" w:styleId="CharCharChar">
    <w:name w:val="Char Char Char"/>
    <w:rsid w:val="008E0B31"/>
    <w:rPr>
      <w:rFonts w:ascii="Arial LatArm" w:hAnsi="Arial LatArm"/>
      <w:sz w:val="24"/>
      <w:lang w:eastAsia="ru-RU"/>
    </w:rPr>
  </w:style>
  <w:style w:type="paragraph" w:styleId="af4">
    <w:name w:val="Normal (Web)"/>
    <w:basedOn w:val="a"/>
    <w:uiPriority w:val="99"/>
    <w:rsid w:val="008E0B31"/>
    <w:pPr>
      <w:spacing w:before="100" w:beforeAutospacing="1" w:after="100" w:afterAutospacing="1"/>
    </w:pPr>
  </w:style>
  <w:style w:type="character" w:styleId="af5">
    <w:name w:val="Strong"/>
    <w:uiPriority w:val="22"/>
    <w:qFormat/>
    <w:rsid w:val="008E0B31"/>
    <w:rPr>
      <w:b/>
      <w:bCs/>
    </w:rPr>
  </w:style>
  <w:style w:type="character" w:styleId="af6">
    <w:name w:val="footnote reference"/>
    <w:semiHidden/>
    <w:rsid w:val="008E0B31"/>
    <w:rPr>
      <w:vertAlign w:val="superscript"/>
    </w:rPr>
  </w:style>
  <w:style w:type="character" w:customStyle="1" w:styleId="CharChar22">
    <w:name w:val="Char Char22"/>
    <w:rsid w:val="008E0B31"/>
    <w:rPr>
      <w:rFonts w:ascii="Arial Armenian" w:hAnsi="Arial Armenian"/>
      <w:sz w:val="28"/>
      <w:lang w:val="en-US"/>
    </w:rPr>
  </w:style>
  <w:style w:type="character" w:customStyle="1" w:styleId="CharChar20">
    <w:name w:val="Char Char20"/>
    <w:rsid w:val="008E0B31"/>
    <w:rPr>
      <w:rFonts w:ascii="Times LatArm" w:hAnsi="Times LatArm"/>
      <w:b/>
      <w:sz w:val="28"/>
      <w:lang w:val="en-US"/>
    </w:rPr>
  </w:style>
  <w:style w:type="character" w:customStyle="1" w:styleId="CharChar16">
    <w:name w:val="Char Char16"/>
    <w:rsid w:val="008E0B31"/>
    <w:rPr>
      <w:rFonts w:ascii="Times Armenian" w:hAnsi="Times Armenian"/>
      <w:b/>
      <w:lang w:val="hy-AM"/>
    </w:rPr>
  </w:style>
  <w:style w:type="character" w:customStyle="1" w:styleId="CharChar15">
    <w:name w:val="Char Char15"/>
    <w:rsid w:val="008E0B31"/>
    <w:rPr>
      <w:rFonts w:ascii="Times Armenian" w:hAnsi="Times Armenian"/>
      <w:i/>
      <w:lang w:val="nl-NL"/>
    </w:rPr>
  </w:style>
  <w:style w:type="character" w:customStyle="1" w:styleId="CharChar13">
    <w:name w:val="Char Char13"/>
    <w:rsid w:val="008E0B31"/>
    <w:rPr>
      <w:rFonts w:ascii="Arial Armenian" w:hAnsi="Arial Armenian"/>
      <w:lang w:val="en-US"/>
    </w:rPr>
  </w:style>
  <w:style w:type="character" w:styleId="af7">
    <w:name w:val="annotation reference"/>
    <w:semiHidden/>
    <w:rsid w:val="008E0B31"/>
    <w:rPr>
      <w:sz w:val="16"/>
      <w:szCs w:val="16"/>
    </w:rPr>
  </w:style>
  <w:style w:type="paragraph" w:styleId="af8">
    <w:name w:val="annotation text"/>
    <w:basedOn w:val="a"/>
    <w:link w:val="af9"/>
    <w:semiHidden/>
    <w:rsid w:val="008E0B31"/>
    <w:rPr>
      <w:rFonts w:ascii="Times Armenian" w:hAnsi="Times Armenian"/>
      <w:sz w:val="20"/>
      <w:szCs w:val="20"/>
      <w:lang w:eastAsia="ru-RU"/>
    </w:rPr>
  </w:style>
  <w:style w:type="character" w:customStyle="1" w:styleId="af9">
    <w:name w:val="Текст примечания Знак"/>
    <w:basedOn w:val="a0"/>
    <w:link w:val="af8"/>
    <w:semiHidden/>
    <w:rsid w:val="008E0B31"/>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8E0B31"/>
    <w:rPr>
      <w:b/>
      <w:bCs/>
    </w:rPr>
  </w:style>
  <w:style w:type="character" w:customStyle="1" w:styleId="afb">
    <w:name w:val="Тема примечания Знак"/>
    <w:basedOn w:val="af9"/>
    <w:link w:val="afa"/>
    <w:semiHidden/>
    <w:rsid w:val="008E0B31"/>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8E0B31"/>
    <w:rPr>
      <w:rFonts w:ascii="Times Armenian" w:hAnsi="Times Armenian"/>
      <w:sz w:val="20"/>
      <w:szCs w:val="20"/>
      <w:lang w:eastAsia="ru-RU"/>
    </w:rPr>
  </w:style>
  <w:style w:type="character" w:customStyle="1" w:styleId="afd">
    <w:name w:val="Текст концевой сноски Знак"/>
    <w:basedOn w:val="a0"/>
    <w:link w:val="afc"/>
    <w:semiHidden/>
    <w:rsid w:val="008E0B31"/>
    <w:rPr>
      <w:rFonts w:ascii="Times Armenian" w:eastAsia="Times New Roman" w:hAnsi="Times Armenian" w:cs="Times New Roman"/>
      <w:sz w:val="20"/>
      <w:szCs w:val="20"/>
      <w:lang w:val="en-US" w:eastAsia="ru-RU"/>
    </w:rPr>
  </w:style>
  <w:style w:type="character" w:styleId="afe">
    <w:name w:val="endnote reference"/>
    <w:semiHidden/>
    <w:rsid w:val="008E0B31"/>
    <w:rPr>
      <w:vertAlign w:val="superscript"/>
    </w:rPr>
  </w:style>
  <w:style w:type="paragraph" w:styleId="aff">
    <w:name w:val="Document Map"/>
    <w:basedOn w:val="a"/>
    <w:link w:val="aff0"/>
    <w:semiHidden/>
    <w:rsid w:val="008E0B3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8E0B31"/>
    <w:rPr>
      <w:rFonts w:ascii="Tahoma" w:eastAsia="Times New Roman" w:hAnsi="Tahoma" w:cs="Tahoma"/>
      <w:sz w:val="20"/>
      <w:szCs w:val="20"/>
      <w:shd w:val="clear" w:color="auto" w:fill="000080"/>
      <w:lang w:val="en-US" w:eastAsia="ru-RU"/>
    </w:rPr>
  </w:style>
  <w:style w:type="paragraph" w:styleId="aff1">
    <w:name w:val="Revision"/>
    <w:hidden/>
    <w:semiHidden/>
    <w:rsid w:val="008E0B31"/>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8E0B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8E0B31"/>
    <w:pPr>
      <w:spacing w:after="160" w:line="240" w:lineRule="exact"/>
    </w:pPr>
    <w:rPr>
      <w:rFonts w:ascii="Verdana" w:hAnsi="Verdana"/>
      <w:sz w:val="20"/>
      <w:szCs w:val="20"/>
    </w:rPr>
  </w:style>
  <w:style w:type="paragraph" w:customStyle="1" w:styleId="Style2">
    <w:name w:val="Style2"/>
    <w:basedOn w:val="a"/>
    <w:rsid w:val="008E0B31"/>
    <w:pPr>
      <w:jc w:val="center"/>
    </w:pPr>
    <w:rPr>
      <w:rFonts w:ascii="Arial Armenian" w:hAnsi="Arial Armenian"/>
      <w:w w:val="90"/>
      <w:sz w:val="22"/>
      <w:szCs w:val="20"/>
      <w:lang w:eastAsia="ru-RU"/>
    </w:rPr>
  </w:style>
  <w:style w:type="character" w:customStyle="1" w:styleId="CharChar23">
    <w:name w:val="Char Char23"/>
    <w:rsid w:val="008E0B31"/>
    <w:rPr>
      <w:rFonts w:ascii="Arial Armenian" w:hAnsi="Arial Armenian"/>
      <w:sz w:val="28"/>
      <w:lang w:val="en-US" w:eastAsia="ru-RU" w:bidi="ar-SA"/>
    </w:rPr>
  </w:style>
  <w:style w:type="character" w:customStyle="1" w:styleId="CharChar21">
    <w:name w:val="Char Char21"/>
    <w:rsid w:val="008E0B31"/>
    <w:rPr>
      <w:rFonts w:ascii="Arial LatArm" w:hAnsi="Arial LatArm"/>
      <w:b/>
      <w:color w:val="0000FF"/>
      <w:lang w:val="en-US" w:eastAsia="ru-RU" w:bidi="ar-SA"/>
    </w:rPr>
  </w:style>
  <w:style w:type="paragraph" w:styleId="aff3">
    <w:name w:val="List Paragraph"/>
    <w:basedOn w:val="a"/>
    <w:link w:val="aff4"/>
    <w:uiPriority w:val="34"/>
    <w:qFormat/>
    <w:rsid w:val="008E0B31"/>
    <w:pPr>
      <w:ind w:left="720"/>
    </w:pPr>
    <w:rPr>
      <w:rFonts w:ascii="Times Armenian" w:hAnsi="Times Armenian"/>
      <w:lang w:val="x-none" w:eastAsia="ru-RU"/>
    </w:rPr>
  </w:style>
  <w:style w:type="character" w:customStyle="1" w:styleId="CharChar25">
    <w:name w:val="Char Char25"/>
    <w:rsid w:val="008E0B31"/>
    <w:rPr>
      <w:rFonts w:ascii="Arial Armenian" w:hAnsi="Arial Armenian"/>
      <w:sz w:val="28"/>
      <w:lang w:val="en-US" w:eastAsia="ru-RU" w:bidi="ar-SA"/>
    </w:rPr>
  </w:style>
  <w:style w:type="character" w:customStyle="1" w:styleId="CharChar24">
    <w:name w:val="Char Char24"/>
    <w:rsid w:val="008E0B31"/>
    <w:rPr>
      <w:rFonts w:ascii="Arial LatArm" w:hAnsi="Arial LatArm"/>
      <w:b/>
      <w:color w:val="0000FF"/>
      <w:lang w:val="en-US" w:eastAsia="ru-RU" w:bidi="ar-SA"/>
    </w:rPr>
  </w:style>
  <w:style w:type="paragraph" w:styleId="aff5">
    <w:name w:val="Block Text"/>
    <w:basedOn w:val="a"/>
    <w:rsid w:val="008E0B3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8E0B31"/>
    <w:pPr>
      <w:autoSpaceDE w:val="0"/>
      <w:autoSpaceDN w:val="0"/>
      <w:adjustRightInd w:val="0"/>
    </w:pPr>
    <w:rPr>
      <w:rFonts w:ascii="Times Armenian" w:hAnsi="Times Armenian"/>
      <w:lang w:val="ru-RU" w:eastAsia="ru-RU"/>
    </w:rPr>
  </w:style>
  <w:style w:type="paragraph" w:customStyle="1" w:styleId="Normal2">
    <w:name w:val="Normal+2"/>
    <w:basedOn w:val="a"/>
    <w:next w:val="a"/>
    <w:rsid w:val="008E0B3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8E0B31"/>
    <w:pPr>
      <w:widowControl w:val="0"/>
      <w:bidi/>
      <w:adjustRightInd w:val="0"/>
      <w:spacing w:after="160" w:line="240" w:lineRule="exact"/>
    </w:pPr>
    <w:rPr>
      <w:sz w:val="20"/>
      <w:szCs w:val="20"/>
      <w:lang w:val="en-GB" w:eastAsia="ru-RU" w:bidi="he-IL"/>
    </w:rPr>
  </w:style>
  <w:style w:type="paragraph" w:customStyle="1" w:styleId="xl63">
    <w:name w:val="xl63"/>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8E0B3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8E0B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8E0B3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8E0B3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8E0B3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8E0B31"/>
    <w:pPr>
      <w:spacing w:before="100" w:beforeAutospacing="1" w:after="100" w:afterAutospacing="1"/>
    </w:pPr>
    <w:rPr>
      <w:rFonts w:eastAsia="Arial Unicode MS"/>
      <w:sz w:val="16"/>
      <w:szCs w:val="16"/>
    </w:rPr>
  </w:style>
  <w:style w:type="paragraph" w:customStyle="1" w:styleId="font13">
    <w:name w:val="font13"/>
    <w:basedOn w:val="a"/>
    <w:rsid w:val="008E0B3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8E0B3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8E0B31"/>
    <w:pPr>
      <w:suppressAutoHyphens/>
      <w:spacing w:line="100" w:lineRule="atLeast"/>
    </w:pPr>
    <w:rPr>
      <w:kern w:val="1"/>
      <w:sz w:val="20"/>
      <w:szCs w:val="20"/>
      <w:lang w:val="en-AU" w:eastAsia="ar-SA"/>
    </w:rPr>
  </w:style>
  <w:style w:type="character" w:styleId="aff6">
    <w:name w:val="FollowedHyperlink"/>
    <w:rsid w:val="008E0B31"/>
    <w:rPr>
      <w:color w:val="800080"/>
      <w:u w:val="single"/>
    </w:rPr>
  </w:style>
  <w:style w:type="character" w:customStyle="1" w:styleId="CharCharCharChar1">
    <w:name w:val="Char Char Char Char1"/>
    <w:aliases w:val=" Char Char Char Char Char Char"/>
    <w:rsid w:val="008E0B31"/>
    <w:rPr>
      <w:rFonts w:ascii="Arial LatArm" w:hAnsi="Arial LatArm"/>
      <w:sz w:val="24"/>
      <w:lang w:val="en-US" w:eastAsia="ru-RU" w:bidi="ar-SA"/>
    </w:rPr>
  </w:style>
  <w:style w:type="character" w:customStyle="1" w:styleId="CharChar">
    <w:name w:val="Char Char"/>
    <w:locked/>
    <w:rsid w:val="008E0B31"/>
    <w:rPr>
      <w:lang w:val="en-US" w:eastAsia="en-US" w:bidi="ar-SA"/>
    </w:rPr>
  </w:style>
  <w:style w:type="paragraph" w:customStyle="1" w:styleId="Char3CharCharChar">
    <w:name w:val="Char3 Char Char Char"/>
    <w:basedOn w:val="a"/>
    <w:next w:val="a"/>
    <w:semiHidden/>
    <w:rsid w:val="008E0B31"/>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8E0B31"/>
    <w:rPr>
      <w:rFonts w:ascii="Times Armenian" w:eastAsia="Times New Roman" w:hAnsi="Times Armenian" w:cs="Times New Roman"/>
      <w:sz w:val="24"/>
      <w:szCs w:val="24"/>
      <w:lang w:val="x-none" w:eastAsia="ru-RU"/>
    </w:rPr>
  </w:style>
  <w:style w:type="character" w:styleId="aff7">
    <w:name w:val="Emphasis"/>
    <w:qFormat/>
    <w:rsid w:val="008E0B31"/>
    <w:rPr>
      <w:i/>
      <w:iCs/>
    </w:rPr>
  </w:style>
  <w:style w:type="character" w:customStyle="1" w:styleId="UnresolvedMention">
    <w:name w:val="Unresolved Mention"/>
    <w:uiPriority w:val="99"/>
    <w:semiHidden/>
    <w:unhideWhenUsed/>
    <w:rsid w:val="008E0B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115990">
      <w:bodyDiv w:val="1"/>
      <w:marLeft w:val="0"/>
      <w:marRight w:val="0"/>
      <w:marTop w:val="0"/>
      <w:marBottom w:val="0"/>
      <w:divBdr>
        <w:top w:val="none" w:sz="0" w:space="0" w:color="auto"/>
        <w:left w:val="none" w:sz="0" w:space="0" w:color="auto"/>
        <w:bottom w:val="none" w:sz="0" w:space="0" w:color="auto"/>
        <w:right w:val="none" w:sz="0" w:space="0" w:color="auto"/>
      </w:divBdr>
    </w:div>
    <w:div w:id="304698439">
      <w:bodyDiv w:val="1"/>
      <w:marLeft w:val="0"/>
      <w:marRight w:val="0"/>
      <w:marTop w:val="0"/>
      <w:marBottom w:val="0"/>
      <w:divBdr>
        <w:top w:val="none" w:sz="0" w:space="0" w:color="auto"/>
        <w:left w:val="none" w:sz="0" w:space="0" w:color="auto"/>
        <w:bottom w:val="none" w:sz="0" w:space="0" w:color="auto"/>
        <w:right w:val="none" w:sz="0" w:space="0" w:color="auto"/>
      </w:divBdr>
    </w:div>
    <w:div w:id="74595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8E222-B023-4048-9378-DAD51F28F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1</Pages>
  <Words>24417</Words>
  <Characters>139181</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63</cp:revision>
  <cp:lastPrinted>2020-02-05T17:44:00Z</cp:lastPrinted>
  <dcterms:created xsi:type="dcterms:W3CDTF">2019-12-09T15:35:00Z</dcterms:created>
  <dcterms:modified xsi:type="dcterms:W3CDTF">2020-02-05T17:52:00Z</dcterms:modified>
</cp:coreProperties>
</file>